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06DB0" w14:textId="77777777" w:rsidR="00952D67" w:rsidRDefault="00952D67">
      <w:pPr>
        <w:jc w:val="both"/>
        <w:rPr>
          <w:b/>
          <w:bCs/>
        </w:rPr>
      </w:pPr>
      <w:bookmarkStart w:id="0" w:name="_Hlk139983408"/>
      <w:bookmarkEnd w:id="0"/>
    </w:p>
    <w:p w14:paraId="649CE2CF" w14:textId="77777777" w:rsidR="00952D67" w:rsidRDefault="00952D67">
      <w:pPr>
        <w:jc w:val="both"/>
        <w:rPr>
          <w:b/>
          <w:bCs/>
        </w:rPr>
      </w:pPr>
    </w:p>
    <w:p w14:paraId="71B61249" w14:textId="77777777" w:rsidR="00952D67" w:rsidRDefault="00952D67">
      <w:pPr>
        <w:jc w:val="both"/>
        <w:rPr>
          <w:b/>
          <w:bCs/>
        </w:rPr>
      </w:pPr>
    </w:p>
    <w:p w14:paraId="70E87AB8" w14:textId="77777777" w:rsidR="00952D67" w:rsidRDefault="00952D67">
      <w:pPr>
        <w:rPr>
          <w:rFonts w:cs="Garamond"/>
          <w:b/>
        </w:rPr>
      </w:pPr>
    </w:p>
    <w:p w14:paraId="21B8DCF5" w14:textId="77777777" w:rsidR="00952D67" w:rsidRDefault="00952D67">
      <w:pPr>
        <w:rPr>
          <w:rFonts w:cs="Garamond"/>
          <w:b/>
        </w:rPr>
      </w:pPr>
    </w:p>
    <w:p w14:paraId="4C015D13" w14:textId="77777777" w:rsidR="00952D67" w:rsidRDefault="00952D67">
      <w:pPr>
        <w:rPr>
          <w:rFonts w:cs="Garamond"/>
          <w:b/>
        </w:rPr>
      </w:pPr>
    </w:p>
    <w:p w14:paraId="6B5C72F9" w14:textId="77777777" w:rsidR="00952D67" w:rsidRDefault="00952D67">
      <w:pPr>
        <w:rPr>
          <w:rFonts w:cs="Garamond"/>
          <w:b/>
        </w:rPr>
      </w:pPr>
    </w:p>
    <w:p w14:paraId="54B3A8D3" w14:textId="77777777" w:rsidR="00952D67" w:rsidRDefault="00952D67">
      <w:pPr>
        <w:rPr>
          <w:rFonts w:cs="Garamond"/>
          <w:b/>
        </w:rPr>
      </w:pPr>
    </w:p>
    <w:p w14:paraId="0B6095ED" w14:textId="77777777" w:rsidR="00952D67" w:rsidRDefault="00952D67">
      <w:pPr>
        <w:rPr>
          <w:rFonts w:cs="Garamond"/>
        </w:rPr>
      </w:pPr>
    </w:p>
    <w:p w14:paraId="13644E76" w14:textId="77777777" w:rsidR="00952D67" w:rsidRDefault="00026E04">
      <w:r>
        <w:rPr>
          <w:noProof/>
        </w:rPr>
        <mc:AlternateContent>
          <mc:Choice Requires="wps">
            <w:drawing>
              <wp:inline distT="0" distB="0" distL="0" distR="0" wp14:anchorId="6AB2D7A4" wp14:editId="13CADA52">
                <wp:extent cx="6179820" cy="3857625"/>
                <wp:effectExtent l="19050" t="19050" r="11430" b="0"/>
                <wp:docPr id="1" name="Forme1"/>
                <wp:cNvGraphicFramePr/>
                <a:graphic xmlns:a="http://schemas.openxmlformats.org/drawingml/2006/main">
                  <a:graphicData uri="http://schemas.microsoft.com/office/word/2010/wordprocessingShape">
                    <wps:wsp>
                      <wps:cNvSpPr/>
                      <wps:spPr>
                        <a:xfrm>
                          <a:off x="0" y="0"/>
                          <a:ext cx="6179820" cy="3857625"/>
                        </a:xfrm>
                        <a:custGeom>
                          <a:avLst/>
                          <a:gdLst>
                            <a:gd name="textAreaLeft" fmla="*/ 0 w 3472560"/>
                            <a:gd name="textAreaRight" fmla="*/ 3473640 w 3472560"/>
                            <a:gd name="textAreaTop" fmla="*/ 0 h 1982160"/>
                            <a:gd name="textAreaBottom" fmla="*/ 1982880 h 1982160"/>
                          </a:gdLst>
                          <a:ahLst/>
                          <a:cxnLst/>
                          <a:rect l="textAreaLeft" t="textAreaTop" r="textAreaRight" b="textAreaBottom"/>
                          <a:pathLst>
                            <a:path w="9646" h="5596">
                              <a:moveTo>
                                <a:pt x="918" y="0"/>
                              </a:moveTo>
                              <a:lnTo>
                                <a:pt x="918" y="0"/>
                              </a:lnTo>
                              <a:cubicBezTo>
                                <a:pt x="411" y="0"/>
                                <a:pt x="1" y="410"/>
                                <a:pt x="1" y="916"/>
                              </a:cubicBezTo>
                              <a:lnTo>
                                <a:pt x="0" y="4588"/>
                              </a:lnTo>
                              <a:lnTo>
                                <a:pt x="0" y="4587"/>
                              </a:lnTo>
                              <a:cubicBezTo>
                                <a:pt x="0" y="5094"/>
                                <a:pt x="410" y="5504"/>
                                <a:pt x="916" y="5504"/>
                              </a:cubicBezTo>
                              <a:lnTo>
                                <a:pt x="8728" y="5506"/>
                              </a:lnTo>
                              <a:lnTo>
                                <a:pt x="8728" y="5505"/>
                              </a:lnTo>
                              <a:cubicBezTo>
                                <a:pt x="9234" y="5505"/>
                                <a:pt x="9645" y="5095"/>
                                <a:pt x="9645" y="4589"/>
                              </a:cubicBezTo>
                              <a:lnTo>
                                <a:pt x="9646" y="918"/>
                              </a:lnTo>
                              <a:cubicBezTo>
                                <a:pt x="9646" y="411"/>
                                <a:pt x="9235" y="1"/>
                                <a:pt x="8729" y="1"/>
                              </a:cubicBezTo>
                              <a:lnTo>
                                <a:pt x="918" y="0"/>
                              </a:lnTo>
                              <a:close/>
                            </a:path>
                          </a:pathLst>
                        </a:custGeom>
                        <a:solidFill>
                          <a:srgbClr val="FFFFFF">
                            <a:alpha val="20000"/>
                          </a:srgbClr>
                        </a:solidFill>
                        <a:ln w="31680">
                          <a:solidFill>
                            <a:srgbClr val="4F81BD"/>
                          </a:solidFill>
                          <a:round/>
                        </a:ln>
                      </wps:spPr>
                      <wps:style>
                        <a:lnRef idx="0">
                          <a:scrgbClr r="0" g="0" b="0"/>
                        </a:lnRef>
                        <a:fillRef idx="0">
                          <a:scrgbClr r="0" g="0" b="0"/>
                        </a:fillRef>
                        <a:effectRef idx="0">
                          <a:scrgbClr r="0" g="0" b="0"/>
                        </a:effectRef>
                        <a:fontRef idx="minor"/>
                      </wps:style>
                      <wps:txbx>
                        <w:txbxContent>
                          <w:p w14:paraId="51AD421E" w14:textId="77777777" w:rsidR="00952D67" w:rsidRDefault="00026E04">
                            <w:pPr>
                              <w:pStyle w:val="Contenudecadre"/>
                              <w:spacing w:before="240" w:after="240"/>
                              <w:jc w:val="center"/>
                              <w:rPr>
                                <w:sz w:val="28"/>
                                <w:szCs w:val="28"/>
                              </w:rPr>
                            </w:pPr>
                            <w:r>
                              <w:rPr>
                                <w:b/>
                                <w:caps/>
                                <w:color w:val="000000"/>
                                <w:sz w:val="28"/>
                                <w:szCs w:val="28"/>
                              </w:rPr>
                              <w:t>Consultation n° 2025-16</w:t>
                            </w:r>
                          </w:p>
                          <w:p w14:paraId="7ECE4FE3" w14:textId="77777777" w:rsidR="00952D67" w:rsidRDefault="00952D67">
                            <w:pPr>
                              <w:pStyle w:val="Contenudecadre"/>
                              <w:spacing w:before="240" w:after="240"/>
                              <w:rPr>
                                <w:sz w:val="28"/>
                                <w:szCs w:val="28"/>
                              </w:rPr>
                            </w:pPr>
                          </w:p>
                          <w:p w14:paraId="4BDBB33F" w14:textId="77777777" w:rsidR="00952D67" w:rsidRDefault="00026E04">
                            <w:pPr>
                              <w:pStyle w:val="Contenudecadre"/>
                              <w:spacing w:before="240" w:after="240"/>
                              <w:jc w:val="center"/>
                              <w:rPr>
                                <w:b/>
                                <w:caps/>
                                <w:sz w:val="28"/>
                                <w:szCs w:val="28"/>
                              </w:rPr>
                            </w:pPr>
                            <w:r>
                              <w:rPr>
                                <w:b/>
                                <w:bCs/>
                                <w:caps/>
                                <w:color w:val="000000"/>
                                <w:sz w:val="28"/>
                                <w:szCs w:val="28"/>
                              </w:rPr>
                              <w:t>Fourniture et distribution d’effets d’habillement, d’accessoires et d’équipements destinés aux personnels DE LA DIRECTION GENERALE DES DOUANES ET DROITS INDIRECTS (DGDDI)</w:t>
                            </w:r>
                            <w:r>
                              <w:rPr>
                                <w:b/>
                                <w:caps/>
                                <w:color w:val="000000"/>
                                <w:sz w:val="28"/>
                                <w:szCs w:val="28"/>
                              </w:rPr>
                              <w:t>.</w:t>
                            </w:r>
                          </w:p>
                          <w:p w14:paraId="4678546C" w14:textId="77777777" w:rsidR="00952D67" w:rsidRDefault="00952D67">
                            <w:pPr>
                              <w:pStyle w:val="Contenudecadre"/>
                              <w:spacing w:before="240" w:after="240"/>
                              <w:jc w:val="center"/>
                              <w:rPr>
                                <w:sz w:val="28"/>
                                <w:szCs w:val="28"/>
                              </w:rPr>
                            </w:pPr>
                          </w:p>
                          <w:p w14:paraId="114B9997" w14:textId="33F9772D" w:rsidR="00952D67" w:rsidRDefault="00026E04">
                            <w:pPr>
                              <w:pStyle w:val="Contenudecadre"/>
                              <w:jc w:val="center"/>
                              <w:rPr>
                                <w:b/>
                                <w:bCs/>
                                <w:color w:val="000000"/>
                                <w:sz w:val="28"/>
                                <w:szCs w:val="28"/>
                                <w:u w:val="single"/>
                              </w:rPr>
                            </w:pPr>
                            <w:r>
                              <w:rPr>
                                <w:b/>
                                <w:bCs/>
                                <w:color w:val="000000"/>
                                <w:sz w:val="28"/>
                                <w:szCs w:val="28"/>
                                <w:u w:val="single"/>
                              </w:rPr>
                              <w:t>CADRE DE REPONSE TECHNIQUE (CRT)</w:t>
                            </w:r>
                          </w:p>
                          <w:p w14:paraId="045DCB8C" w14:textId="05096C7B" w:rsidR="00E70313" w:rsidRDefault="00E70313">
                            <w:pPr>
                              <w:pStyle w:val="Contenudecadre"/>
                              <w:jc w:val="center"/>
                              <w:rPr>
                                <w:b/>
                                <w:bCs/>
                                <w:color w:val="000000"/>
                                <w:sz w:val="28"/>
                                <w:szCs w:val="28"/>
                                <w:u w:val="single"/>
                              </w:rPr>
                            </w:pPr>
                          </w:p>
                          <w:p w14:paraId="55935491" w14:textId="77777777" w:rsidR="00431774" w:rsidRDefault="00431774">
                            <w:pPr>
                              <w:pStyle w:val="Contenudecadre"/>
                              <w:jc w:val="center"/>
                              <w:rPr>
                                <w:b/>
                                <w:bCs/>
                                <w:color w:val="000000"/>
                                <w:sz w:val="28"/>
                                <w:szCs w:val="28"/>
                                <w:u w:val="single"/>
                              </w:rPr>
                            </w:pPr>
                          </w:p>
                          <w:p w14:paraId="192B9CB7" w14:textId="70DF3A2B" w:rsidR="00E70313" w:rsidRDefault="00E70313">
                            <w:pPr>
                              <w:pStyle w:val="Contenudecadre"/>
                              <w:jc w:val="center"/>
                              <w:rPr>
                                <w:b/>
                                <w:bCs/>
                                <w:color w:val="000000"/>
                                <w:sz w:val="28"/>
                                <w:szCs w:val="28"/>
                              </w:rPr>
                            </w:pPr>
                            <w:r w:rsidRPr="00E70313">
                              <w:rPr>
                                <w:b/>
                                <w:bCs/>
                                <w:color w:val="000000"/>
                                <w:sz w:val="28"/>
                                <w:szCs w:val="28"/>
                              </w:rPr>
                              <w:t>L</w:t>
                            </w:r>
                            <w:r w:rsidR="009A06BD">
                              <w:rPr>
                                <w:b/>
                                <w:bCs/>
                                <w:color w:val="000000"/>
                                <w:sz w:val="28"/>
                                <w:szCs w:val="28"/>
                              </w:rPr>
                              <w:t xml:space="preserve">ot </w:t>
                            </w:r>
                            <w:r w:rsidRPr="00E70313">
                              <w:rPr>
                                <w:b/>
                                <w:bCs/>
                                <w:color w:val="000000"/>
                                <w:sz w:val="28"/>
                                <w:szCs w:val="28"/>
                              </w:rPr>
                              <w:t>1</w:t>
                            </w:r>
                            <w:r w:rsidR="00E47BA3">
                              <w:rPr>
                                <w:rFonts w:ascii="Calibri" w:hAnsi="Calibri" w:cs="Calibri"/>
                                <w:b/>
                                <w:bCs/>
                                <w:color w:val="000000"/>
                                <w:sz w:val="28"/>
                                <w:szCs w:val="28"/>
                              </w:rPr>
                              <w:t> </w:t>
                            </w:r>
                            <w:r w:rsidR="00E47BA3">
                              <w:rPr>
                                <w:b/>
                                <w:bCs/>
                                <w:color w:val="000000"/>
                                <w:sz w:val="28"/>
                                <w:szCs w:val="28"/>
                              </w:rPr>
                              <w:t>: fourniture d’effets d’habillement, accessoires et équipements, mise à disposition d’une solution logicielle de gestion des commandes et prestations logistiques</w:t>
                            </w:r>
                          </w:p>
                          <w:p w14:paraId="3EC76D6C" w14:textId="77777777" w:rsidR="009A06BD" w:rsidRPr="00E70313" w:rsidRDefault="009A06BD">
                            <w:pPr>
                              <w:pStyle w:val="Contenudecadre"/>
                              <w:jc w:val="center"/>
                              <w:rPr>
                                <w:sz w:val="28"/>
                                <w:szCs w:val="28"/>
                              </w:rPr>
                            </w:pPr>
                          </w:p>
                          <w:p w14:paraId="1C4FEDFB" w14:textId="77777777" w:rsidR="00952D67" w:rsidRDefault="00952D67">
                            <w:pPr>
                              <w:pStyle w:val="Contenudecadre"/>
                              <w:rPr>
                                <w:sz w:val="28"/>
                                <w:szCs w:val="28"/>
                              </w:rPr>
                            </w:pPr>
                          </w:p>
                          <w:p w14:paraId="41696B88" w14:textId="77777777" w:rsidR="00952D67" w:rsidRDefault="00952D67">
                            <w:pPr>
                              <w:pStyle w:val="Contenudecadre"/>
                              <w:rPr>
                                <w:color w:val="000000"/>
                              </w:rPr>
                            </w:pPr>
                          </w:p>
                        </w:txbxContent>
                      </wps:txbx>
                      <wps:bodyPr lIns="0" rIns="0" anchor="t"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AB2D7A4" id="Forme1" o:spid="_x0000_s1026" style="width:486.6pt;height:303.75pt;visibility:visible;mso-wrap-style:square;mso-left-percent:-10001;mso-top-percent:-10001;mso-position-horizontal:absolute;mso-position-horizontal-relative:char;mso-position-vertical:absolute;mso-position-vertical-relative:line;mso-left-percent:-10001;mso-top-percent:-10001;v-text-anchor:top" coordsize="9646,559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" adj="-11796480,,5400" path="m918,r,c411,,1,410,1,916l,4588r,-1c,5094,410,5504,916,5504r7812,2l8728,5505v506,,917,-410,917,-916l9646,918c9646,411,9235,1,8729,1l918,xe" strokecolor="#4f81bd" strokeweight=".88mm">
                <v:fill opacity="13107f"/>
                <v:stroke joinstyle="round"/>
                <v:formulas/>
                <v:path arrowok="t" o:connecttype="custom" textboxrect="0,0,9649,5598"/>
                <v:textbox inset="0,,0">
                  <w:txbxContent>
                    <w:p w14:paraId="51AD421E" w14:textId="77777777" w:rsidR="00952D67" w:rsidRDefault="00026E04">
                      <w:pPr>
                        <w:pStyle w:val="Contenudecadre"/>
                        <w:spacing w:before="240" w:after="240"/>
                        <w:jc w:val="center"/>
                        <w:rPr>
                          <w:sz w:val="28"/>
                          <w:szCs w:val="28"/>
                        </w:rPr>
                      </w:pPr>
                      <w:r>
                        <w:rPr>
                          <w:b/>
                          <w:caps/>
                          <w:color w:val="000000"/>
                          <w:sz w:val="28"/>
                          <w:szCs w:val="28"/>
                        </w:rPr>
                        <w:t>Consultation n° 2025-16</w:t>
                      </w:r>
                    </w:p>
                    <w:p w14:paraId="7ECE4FE3" w14:textId="77777777" w:rsidR="00952D67" w:rsidRDefault="00952D67">
                      <w:pPr>
                        <w:pStyle w:val="Contenudecadre"/>
                        <w:spacing w:before="240" w:after="240"/>
                        <w:rPr>
                          <w:sz w:val="28"/>
                          <w:szCs w:val="28"/>
                        </w:rPr>
                      </w:pPr>
                    </w:p>
                    <w:p w14:paraId="4BDBB33F" w14:textId="77777777" w:rsidR="00952D67" w:rsidRDefault="00026E04">
                      <w:pPr>
                        <w:pStyle w:val="Contenudecadre"/>
                        <w:spacing w:before="240" w:after="240"/>
                        <w:jc w:val="center"/>
                        <w:rPr>
                          <w:b/>
                          <w:caps/>
                          <w:sz w:val="28"/>
                          <w:szCs w:val="28"/>
                        </w:rPr>
                      </w:pPr>
                      <w:r>
                        <w:rPr>
                          <w:b/>
                          <w:bCs/>
                          <w:caps/>
                          <w:color w:val="000000"/>
                          <w:sz w:val="28"/>
                          <w:szCs w:val="28"/>
                        </w:rPr>
                        <w:t>Fourniture et distribution d’effets d’habillement, d’accessoires et d’équipements destinés aux personnels DE LA DIRECTION GENERALE DES DOUANES ET DROITS INDIRECTS (DGDDI)</w:t>
                      </w:r>
                      <w:r>
                        <w:rPr>
                          <w:b/>
                          <w:caps/>
                          <w:color w:val="000000"/>
                          <w:sz w:val="28"/>
                          <w:szCs w:val="28"/>
                        </w:rPr>
                        <w:t>.</w:t>
                      </w:r>
                    </w:p>
                    <w:p w14:paraId="4678546C" w14:textId="77777777" w:rsidR="00952D67" w:rsidRDefault="00952D67">
                      <w:pPr>
                        <w:pStyle w:val="Contenudecadre"/>
                        <w:spacing w:before="240" w:after="240"/>
                        <w:jc w:val="center"/>
                        <w:rPr>
                          <w:sz w:val="28"/>
                          <w:szCs w:val="28"/>
                        </w:rPr>
                      </w:pPr>
                    </w:p>
                    <w:p w14:paraId="114B9997" w14:textId="33F9772D" w:rsidR="00952D67" w:rsidRDefault="00026E04">
                      <w:pPr>
                        <w:pStyle w:val="Contenudecadre"/>
                        <w:jc w:val="center"/>
                        <w:rPr>
                          <w:b/>
                          <w:bCs/>
                          <w:color w:val="000000"/>
                          <w:sz w:val="28"/>
                          <w:szCs w:val="28"/>
                          <w:u w:val="single"/>
                        </w:rPr>
                      </w:pPr>
                      <w:r>
                        <w:rPr>
                          <w:b/>
                          <w:bCs/>
                          <w:color w:val="000000"/>
                          <w:sz w:val="28"/>
                          <w:szCs w:val="28"/>
                          <w:u w:val="single"/>
                        </w:rPr>
                        <w:t>CADRE DE REPONSE TECHNIQUE (CRT)</w:t>
                      </w:r>
                    </w:p>
                    <w:p w14:paraId="045DCB8C" w14:textId="05096C7B" w:rsidR="00E70313" w:rsidRDefault="00E70313">
                      <w:pPr>
                        <w:pStyle w:val="Contenudecadre"/>
                        <w:jc w:val="center"/>
                        <w:rPr>
                          <w:b/>
                          <w:bCs/>
                          <w:color w:val="000000"/>
                          <w:sz w:val="28"/>
                          <w:szCs w:val="28"/>
                          <w:u w:val="single"/>
                        </w:rPr>
                      </w:pPr>
                    </w:p>
                    <w:p w14:paraId="55935491" w14:textId="77777777" w:rsidR="00431774" w:rsidRDefault="00431774">
                      <w:pPr>
                        <w:pStyle w:val="Contenudecadre"/>
                        <w:jc w:val="center"/>
                        <w:rPr>
                          <w:b/>
                          <w:bCs/>
                          <w:color w:val="000000"/>
                          <w:sz w:val="28"/>
                          <w:szCs w:val="28"/>
                          <w:u w:val="single"/>
                        </w:rPr>
                      </w:pPr>
                    </w:p>
                    <w:p w14:paraId="192B9CB7" w14:textId="70DF3A2B" w:rsidR="00E70313" w:rsidRDefault="00E70313">
                      <w:pPr>
                        <w:pStyle w:val="Contenudecadre"/>
                        <w:jc w:val="center"/>
                        <w:rPr>
                          <w:b/>
                          <w:bCs/>
                          <w:color w:val="000000"/>
                          <w:sz w:val="28"/>
                          <w:szCs w:val="28"/>
                        </w:rPr>
                      </w:pPr>
                      <w:r w:rsidRPr="00E70313">
                        <w:rPr>
                          <w:b/>
                          <w:bCs/>
                          <w:color w:val="000000"/>
                          <w:sz w:val="28"/>
                          <w:szCs w:val="28"/>
                        </w:rPr>
                        <w:t>L</w:t>
                      </w:r>
                      <w:r w:rsidR="009A06BD">
                        <w:rPr>
                          <w:b/>
                          <w:bCs/>
                          <w:color w:val="000000"/>
                          <w:sz w:val="28"/>
                          <w:szCs w:val="28"/>
                        </w:rPr>
                        <w:t xml:space="preserve">ot </w:t>
                      </w:r>
                      <w:r w:rsidRPr="00E70313">
                        <w:rPr>
                          <w:b/>
                          <w:bCs/>
                          <w:color w:val="000000"/>
                          <w:sz w:val="28"/>
                          <w:szCs w:val="28"/>
                        </w:rPr>
                        <w:t>1</w:t>
                      </w:r>
                      <w:r w:rsidR="00E47BA3">
                        <w:rPr>
                          <w:rFonts w:ascii="Calibri" w:hAnsi="Calibri" w:cs="Calibri"/>
                          <w:b/>
                          <w:bCs/>
                          <w:color w:val="000000"/>
                          <w:sz w:val="28"/>
                          <w:szCs w:val="28"/>
                        </w:rPr>
                        <w:t> </w:t>
                      </w:r>
                      <w:r w:rsidR="00E47BA3">
                        <w:rPr>
                          <w:b/>
                          <w:bCs/>
                          <w:color w:val="000000"/>
                          <w:sz w:val="28"/>
                          <w:szCs w:val="28"/>
                        </w:rPr>
                        <w:t>: fourniture d’effets d’habillement, accessoires et équipements, mise à disposition d’une solution logicielle de gestion des commandes et prestations logistiques</w:t>
                      </w:r>
                    </w:p>
                    <w:p w14:paraId="3EC76D6C" w14:textId="77777777" w:rsidR="009A06BD" w:rsidRPr="00E70313" w:rsidRDefault="009A06BD">
                      <w:pPr>
                        <w:pStyle w:val="Contenudecadre"/>
                        <w:jc w:val="center"/>
                        <w:rPr>
                          <w:sz w:val="28"/>
                          <w:szCs w:val="28"/>
                        </w:rPr>
                      </w:pPr>
                    </w:p>
                    <w:p w14:paraId="1C4FEDFB" w14:textId="77777777" w:rsidR="00952D67" w:rsidRDefault="00952D67">
                      <w:pPr>
                        <w:pStyle w:val="Contenudecadre"/>
                        <w:rPr>
                          <w:sz w:val="28"/>
                          <w:szCs w:val="28"/>
                        </w:rPr>
                      </w:pPr>
                    </w:p>
                    <w:p w14:paraId="41696B88" w14:textId="77777777" w:rsidR="00952D67" w:rsidRDefault="00952D67">
                      <w:pPr>
                        <w:pStyle w:val="Contenudecadre"/>
                        <w:rPr>
                          <w:color w:val="000000"/>
                        </w:rPr>
                      </w:pPr>
                    </w:p>
                  </w:txbxContent>
                </v:textbox>
                <w10:anchorlock/>
              </v:shape>
            </w:pict>
          </mc:Fallback>
        </mc:AlternateContent>
      </w:r>
    </w:p>
    <w:p w14:paraId="0A22C289" w14:textId="77777777" w:rsidR="00952D67" w:rsidRDefault="00952D67">
      <w:pPr>
        <w:pStyle w:val="western"/>
        <w:rPr>
          <w:rFonts w:ascii="Marianne" w:hAnsi="Marianne"/>
          <w:b/>
          <w:bCs/>
          <w:sz w:val="20"/>
          <w:szCs w:val="20"/>
          <w:u w:val="single"/>
        </w:rPr>
      </w:pPr>
    </w:p>
    <w:p w14:paraId="728DC80D" w14:textId="77777777" w:rsidR="00952D67" w:rsidRDefault="00952D67">
      <w:pPr>
        <w:pStyle w:val="western"/>
        <w:rPr>
          <w:rFonts w:ascii="Marianne" w:hAnsi="Marianne"/>
          <w:b/>
          <w:bCs/>
          <w:sz w:val="20"/>
          <w:szCs w:val="20"/>
          <w:u w:val="single"/>
        </w:rPr>
      </w:pPr>
    </w:p>
    <w:p w14:paraId="44408319" w14:textId="77777777" w:rsidR="00952D67" w:rsidRDefault="00952D67">
      <w:pPr>
        <w:pStyle w:val="western"/>
        <w:rPr>
          <w:rFonts w:ascii="Marianne" w:hAnsi="Marianne"/>
          <w:b/>
          <w:bCs/>
          <w:sz w:val="20"/>
          <w:szCs w:val="20"/>
          <w:u w:val="single"/>
        </w:rPr>
      </w:pPr>
    </w:p>
    <w:p w14:paraId="79F230F8" w14:textId="77777777" w:rsidR="00952D67" w:rsidRDefault="00952D67">
      <w:pPr>
        <w:pStyle w:val="western"/>
        <w:rPr>
          <w:rFonts w:ascii="Marianne" w:hAnsi="Marianne"/>
          <w:b/>
          <w:bCs/>
          <w:sz w:val="20"/>
          <w:szCs w:val="20"/>
          <w:u w:val="single"/>
        </w:rPr>
      </w:pPr>
    </w:p>
    <w:p w14:paraId="5B4D8098" w14:textId="77777777" w:rsidR="00952D67" w:rsidRDefault="00026E04">
      <w:pPr>
        <w:pStyle w:val="western"/>
        <w:rPr>
          <w:rFonts w:ascii="Marianne" w:hAnsi="Marianne"/>
          <w:sz w:val="20"/>
          <w:szCs w:val="20"/>
        </w:rPr>
      </w:pPr>
      <w:r>
        <w:rPr>
          <w:rFonts w:ascii="Marianne" w:hAnsi="Marianne"/>
          <w:b/>
          <w:bCs/>
          <w:sz w:val="20"/>
          <w:szCs w:val="20"/>
          <w:u w:val="single"/>
        </w:rPr>
        <w:t>Procédure de passation</w:t>
      </w:r>
      <w:r>
        <w:rPr>
          <w:rFonts w:ascii="Marianne" w:hAnsi="Marianne"/>
          <w:b/>
          <w:bCs/>
          <w:sz w:val="20"/>
          <w:szCs w:val="20"/>
        </w:rPr>
        <w:t xml:space="preserve"> : </w:t>
      </w:r>
      <w:r>
        <w:rPr>
          <w:rFonts w:ascii="Marianne" w:hAnsi="Marianne"/>
          <w:sz w:val="20"/>
          <w:szCs w:val="20"/>
        </w:rPr>
        <w:t>Appel d’offres ouvert</w:t>
      </w:r>
    </w:p>
    <w:p w14:paraId="474B33A4" w14:textId="77777777" w:rsidR="00952D67" w:rsidRDefault="00026E04">
      <w:pPr>
        <w:pStyle w:val="western"/>
        <w:rPr>
          <w:rFonts w:ascii="Marianne" w:hAnsi="Marianne"/>
          <w:sz w:val="20"/>
          <w:szCs w:val="20"/>
        </w:rPr>
      </w:pPr>
      <w:r>
        <w:rPr>
          <w:rFonts w:ascii="Marianne" w:hAnsi="Marianne"/>
          <w:bCs/>
          <w:sz w:val="20"/>
          <w:szCs w:val="20"/>
        </w:rPr>
        <w:t xml:space="preserve">En application des articles L.2124-2, R.2124-2 et R.2161-2 à R.2161-5 </w:t>
      </w:r>
      <w:r>
        <w:rPr>
          <w:rFonts w:ascii="Marianne" w:hAnsi="Marianne"/>
          <w:sz w:val="20"/>
          <w:szCs w:val="20"/>
        </w:rPr>
        <w:t>du Code de la commande publique dans sa version en vigueur au jour de la publication de l’avis d’appel à la concurrence</w:t>
      </w:r>
    </w:p>
    <w:p w14:paraId="2B08EE0D" w14:textId="77777777" w:rsidR="00952D67" w:rsidRDefault="00952D67">
      <w:pPr>
        <w:pStyle w:val="Standard"/>
        <w:jc w:val="both"/>
        <w:rPr>
          <w:rFonts w:ascii="Marianne" w:hAnsi="Marianne"/>
          <w:sz w:val="20"/>
          <w:szCs w:val="20"/>
        </w:rPr>
        <w:sectPr w:rsidR="00952D6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720" w:left="1134" w:header="720" w:footer="0" w:gutter="0"/>
          <w:cols w:space="720"/>
          <w:formProt w:val="0"/>
          <w:docGrid w:linePitch="326"/>
        </w:sectPr>
      </w:pPr>
    </w:p>
    <w:p w14:paraId="10A1298A" w14:textId="77777777" w:rsidR="00952D67" w:rsidRDefault="00952D67">
      <w:pPr>
        <w:tabs>
          <w:tab w:val="left" w:pos="2211"/>
        </w:tabs>
      </w:pPr>
    </w:p>
    <w:p w14:paraId="11C34B2F" w14:textId="77777777" w:rsidR="00952D67" w:rsidRDefault="00952D67"/>
    <w:p w14:paraId="0C27F875" w14:textId="77777777" w:rsidR="00952D67" w:rsidRDefault="00952D67"/>
    <w:p w14:paraId="747364B0" w14:textId="77777777" w:rsidR="00952D67" w:rsidRDefault="00952D67">
      <w:bookmarkStart w:id="2" w:name="_Hlk139983408_Copie_1"/>
      <w:bookmarkEnd w:id="2"/>
    </w:p>
    <w:tbl>
      <w:tblPr>
        <w:tblW w:w="9771" w:type="dxa"/>
        <w:tblInd w:w="113" w:type="dxa"/>
        <w:tblLayout w:type="fixed"/>
        <w:tblLook w:val="04A0" w:firstRow="1" w:lastRow="0" w:firstColumn="1" w:lastColumn="0" w:noHBand="0" w:noVBand="1"/>
      </w:tblPr>
      <w:tblGrid>
        <w:gridCol w:w="9771"/>
      </w:tblGrid>
      <w:tr w:rsidR="00952D67" w14:paraId="4F6A1DC0" w14:textId="77777777">
        <w:tc>
          <w:tcPr>
            <w:tcW w:w="9771" w:type="dxa"/>
            <w:tcBorders>
              <w:top w:val="single" w:sz="4" w:space="0" w:color="000000"/>
              <w:left w:val="single" w:sz="4" w:space="0" w:color="000000"/>
              <w:bottom w:val="single" w:sz="4" w:space="0" w:color="000000"/>
              <w:right w:val="single" w:sz="4" w:space="0" w:color="000000"/>
            </w:tcBorders>
          </w:tcPr>
          <w:p w14:paraId="09EA9905" w14:textId="77777777" w:rsidR="00952D67" w:rsidRDefault="00952D67">
            <w:pPr>
              <w:jc w:val="center"/>
              <w:rPr>
                <w:rStyle w:val="Fort"/>
                <w:bCs/>
                <w:smallCaps/>
                <w:sz w:val="22"/>
                <w:szCs w:val="22"/>
                <w:u w:val="single"/>
              </w:rPr>
            </w:pPr>
          </w:p>
          <w:p w14:paraId="07FD09A5" w14:textId="77777777" w:rsidR="00952D67" w:rsidRDefault="00026E04">
            <w:pPr>
              <w:jc w:val="center"/>
              <w:rPr>
                <w:sz w:val="28"/>
                <w:szCs w:val="22"/>
              </w:rPr>
            </w:pPr>
            <w:r>
              <w:rPr>
                <w:rStyle w:val="Fort"/>
                <w:bCs/>
                <w:smallCaps/>
                <w:sz w:val="22"/>
                <w:szCs w:val="22"/>
                <w:u w:val="single"/>
              </w:rPr>
              <w:t>Identification du candidat</w:t>
            </w:r>
          </w:p>
          <w:p w14:paraId="1167B498" w14:textId="77777777" w:rsidR="00952D67" w:rsidRDefault="00952D67"/>
          <w:p w14:paraId="5287E0CB" w14:textId="77777777" w:rsidR="00952D67" w:rsidRDefault="00952D67">
            <w:pPr>
              <w:rPr>
                <w:rStyle w:val="Fort"/>
                <w:smallCaps/>
              </w:rPr>
            </w:pPr>
          </w:p>
          <w:p w14:paraId="41C7A0B7" w14:textId="77777777" w:rsidR="00952D67" w:rsidRDefault="00952D67">
            <w:pPr>
              <w:rPr>
                <w:rStyle w:val="Fort"/>
                <w:smallCaps/>
              </w:rPr>
            </w:pPr>
          </w:p>
          <w:p w14:paraId="226D6593" w14:textId="77777777" w:rsidR="00952D67" w:rsidRDefault="00026E04">
            <w:r>
              <w:rPr>
                <w:rStyle w:val="Fort"/>
                <w:smallCaps/>
              </w:rPr>
              <w:t>Nom</w:t>
            </w:r>
            <w:r>
              <w:rPr>
                <w:rStyle w:val="Fort"/>
                <w:rFonts w:ascii="Calibri" w:hAnsi="Calibri" w:cs="Calibri"/>
                <w:smallCaps/>
              </w:rPr>
              <w:t> </w:t>
            </w:r>
            <w:r>
              <w:rPr>
                <w:rStyle w:val="Fort"/>
                <w:smallCaps/>
              </w:rPr>
              <w:t>de l</w:t>
            </w:r>
            <w:r>
              <w:rPr>
                <w:rStyle w:val="Fort"/>
                <w:rFonts w:cs="Marianne"/>
                <w:smallCaps/>
              </w:rPr>
              <w:t>’</w:t>
            </w:r>
            <w:r>
              <w:rPr>
                <w:rStyle w:val="Fort"/>
                <w:smallCaps/>
              </w:rPr>
              <w:t>entreprise</w:t>
            </w:r>
            <w:r>
              <w:rPr>
                <w:rStyle w:val="Fort"/>
                <w:rFonts w:ascii="Calibri" w:hAnsi="Calibri" w:cs="Calibri"/>
                <w:smallCaps/>
              </w:rPr>
              <w:t> </w:t>
            </w:r>
            <w:r>
              <w:rPr>
                <w:rStyle w:val="Fort"/>
                <w:smallCaps/>
              </w:rPr>
              <w:t>:</w:t>
            </w:r>
          </w:p>
          <w:p w14:paraId="59DE6AC1" w14:textId="77777777" w:rsidR="00952D67" w:rsidRDefault="00952D67">
            <w:pPr>
              <w:rPr>
                <w:rFonts w:cs="Arial"/>
                <w:b/>
              </w:rPr>
            </w:pPr>
          </w:p>
          <w:p w14:paraId="44B24A5A" w14:textId="77777777" w:rsidR="00952D67" w:rsidRDefault="00952D67">
            <w:pPr>
              <w:rPr>
                <w:rFonts w:cs="Arial"/>
                <w:b/>
              </w:rPr>
            </w:pPr>
          </w:p>
          <w:p w14:paraId="06DB292E" w14:textId="77777777" w:rsidR="00952D67" w:rsidRDefault="00026E04">
            <w:r>
              <w:rPr>
                <w:rFonts w:cs="Arial"/>
              </w:rPr>
              <w:t>Adresse</w:t>
            </w:r>
            <w:r>
              <w:rPr>
                <w:rFonts w:ascii="Calibri" w:hAnsi="Calibri" w:cs="Calibri"/>
              </w:rPr>
              <w:t> </w:t>
            </w:r>
            <w:r>
              <w:rPr>
                <w:rFonts w:cs="Arial"/>
              </w:rPr>
              <w:t>du si</w:t>
            </w:r>
            <w:r>
              <w:rPr>
                <w:rFonts w:cs="Marianne"/>
              </w:rPr>
              <w:t>è</w:t>
            </w:r>
            <w:r>
              <w:rPr>
                <w:rFonts w:cs="Arial"/>
              </w:rPr>
              <w:t>ge social</w:t>
            </w:r>
            <w:r>
              <w:rPr>
                <w:rFonts w:ascii="Calibri" w:hAnsi="Calibri" w:cs="Calibri"/>
              </w:rPr>
              <w:t> </w:t>
            </w:r>
            <w:r>
              <w:rPr>
                <w:rFonts w:cs="Arial"/>
              </w:rPr>
              <w:t>:</w:t>
            </w:r>
          </w:p>
          <w:p w14:paraId="20C76BF5" w14:textId="77777777" w:rsidR="00952D67" w:rsidRDefault="00952D67">
            <w:pPr>
              <w:rPr>
                <w:rFonts w:cs="Arial"/>
                <w:b/>
              </w:rPr>
            </w:pPr>
          </w:p>
          <w:p w14:paraId="1D8549DB" w14:textId="77777777" w:rsidR="00952D67" w:rsidRDefault="00952D67">
            <w:pPr>
              <w:rPr>
                <w:rFonts w:cs="Arial"/>
                <w:b/>
              </w:rPr>
            </w:pPr>
          </w:p>
          <w:p w14:paraId="1D6F24B6" w14:textId="77777777" w:rsidR="00952D67" w:rsidRDefault="00026E04">
            <w:r>
              <w:rPr>
                <w:rFonts w:cs="Arial"/>
              </w:rPr>
              <w:t>N° SIRET</w:t>
            </w:r>
            <w:r>
              <w:rPr>
                <w:rFonts w:ascii="Calibri" w:hAnsi="Calibri" w:cs="Calibri"/>
              </w:rPr>
              <w:t> </w:t>
            </w:r>
            <w:r>
              <w:rPr>
                <w:rFonts w:cs="Arial"/>
              </w:rPr>
              <w:t>:</w:t>
            </w:r>
          </w:p>
          <w:p w14:paraId="4BE01EE7" w14:textId="77777777" w:rsidR="00952D67" w:rsidRDefault="00952D67">
            <w:pPr>
              <w:rPr>
                <w:rFonts w:cs="Arial"/>
                <w:b/>
              </w:rPr>
            </w:pPr>
          </w:p>
          <w:p w14:paraId="700E5404" w14:textId="77777777" w:rsidR="00952D67" w:rsidRDefault="00952D67">
            <w:pPr>
              <w:rPr>
                <w:rFonts w:cs="Arial"/>
                <w:b/>
              </w:rPr>
            </w:pPr>
          </w:p>
          <w:p w14:paraId="70B9FDF5" w14:textId="77777777" w:rsidR="00952D67" w:rsidRDefault="00026E04">
            <w:r>
              <w:rPr>
                <w:rFonts w:cs="Arial"/>
              </w:rPr>
              <w:t>Tél</w:t>
            </w:r>
            <w:r>
              <w:rPr>
                <w:rFonts w:ascii="Calibri" w:hAnsi="Calibri" w:cs="Calibri"/>
              </w:rPr>
              <w:t> </w:t>
            </w:r>
            <w:r>
              <w:rPr>
                <w:rFonts w:cs="Arial"/>
              </w:rPr>
              <w:t>du si</w:t>
            </w:r>
            <w:r>
              <w:rPr>
                <w:rFonts w:cs="Marianne"/>
              </w:rPr>
              <w:t>è</w:t>
            </w:r>
            <w:r>
              <w:rPr>
                <w:rFonts w:cs="Arial"/>
              </w:rPr>
              <w:t>ge social</w:t>
            </w:r>
            <w:r>
              <w:rPr>
                <w:rFonts w:ascii="Calibri" w:hAnsi="Calibri" w:cs="Calibri"/>
              </w:rPr>
              <w:t> </w:t>
            </w:r>
            <w:r>
              <w:rPr>
                <w:rFonts w:cs="Arial"/>
              </w:rPr>
              <w:t>:</w:t>
            </w:r>
          </w:p>
          <w:p w14:paraId="2A509E69" w14:textId="77777777" w:rsidR="00952D67" w:rsidRDefault="00952D67">
            <w:pPr>
              <w:rPr>
                <w:rFonts w:cs="Arial"/>
                <w:b/>
              </w:rPr>
            </w:pPr>
          </w:p>
          <w:p w14:paraId="71D9E61A" w14:textId="77777777" w:rsidR="00952D67" w:rsidRDefault="00952D67">
            <w:pPr>
              <w:rPr>
                <w:rFonts w:cs="Arial"/>
                <w:b/>
              </w:rPr>
            </w:pPr>
          </w:p>
          <w:p w14:paraId="4F5D69FB" w14:textId="77777777" w:rsidR="00952D67" w:rsidRDefault="00026E04">
            <w:r>
              <w:rPr>
                <w:rFonts w:cs="Arial"/>
              </w:rPr>
              <w:t>Personne habilitée à représenter la société</w:t>
            </w:r>
            <w:r>
              <w:rPr>
                <w:rFonts w:ascii="Calibri" w:hAnsi="Calibri" w:cs="Calibri"/>
              </w:rPr>
              <w:t> </w:t>
            </w:r>
            <w:r>
              <w:rPr>
                <w:rFonts w:cs="Arial"/>
              </w:rPr>
              <w:t>:</w:t>
            </w:r>
          </w:p>
          <w:p w14:paraId="4DB7A9CF" w14:textId="77777777" w:rsidR="00952D67" w:rsidRDefault="00952D67">
            <w:pPr>
              <w:rPr>
                <w:rFonts w:cs="Arial"/>
                <w:b/>
              </w:rPr>
            </w:pPr>
          </w:p>
          <w:p w14:paraId="19FA4C0F" w14:textId="77777777" w:rsidR="00952D67" w:rsidRDefault="00952D67">
            <w:pPr>
              <w:rPr>
                <w:rFonts w:cs="Arial"/>
                <w:b/>
              </w:rPr>
            </w:pPr>
          </w:p>
          <w:p w14:paraId="32449778" w14:textId="77777777" w:rsidR="00952D67" w:rsidRDefault="00026E04">
            <w:r>
              <w:rPr>
                <w:rFonts w:cs="Arial"/>
              </w:rPr>
              <w:t>Téléphone de la personne habilitée</w:t>
            </w:r>
            <w:r>
              <w:rPr>
                <w:rFonts w:ascii="Calibri" w:hAnsi="Calibri" w:cs="Calibri"/>
              </w:rPr>
              <w:t> </w:t>
            </w:r>
            <w:r>
              <w:rPr>
                <w:rFonts w:cs="Arial"/>
              </w:rPr>
              <w:t>:</w:t>
            </w:r>
          </w:p>
          <w:p w14:paraId="0C739D08" w14:textId="77777777" w:rsidR="00952D67" w:rsidRDefault="00952D67">
            <w:pPr>
              <w:rPr>
                <w:rFonts w:cs="Arial"/>
              </w:rPr>
            </w:pPr>
          </w:p>
          <w:p w14:paraId="4A5BE57E" w14:textId="77777777" w:rsidR="00952D67" w:rsidRDefault="00952D67">
            <w:pPr>
              <w:rPr>
                <w:rFonts w:cs="Arial"/>
              </w:rPr>
            </w:pPr>
          </w:p>
          <w:p w14:paraId="427FE558" w14:textId="77777777" w:rsidR="00952D67" w:rsidRDefault="00026E04">
            <w:r>
              <w:rPr>
                <w:rFonts w:eastAsia="Calibri"/>
                <w:color w:val="00000A"/>
                <w:lang w:eastAsia="en-US"/>
              </w:rPr>
              <w:t>Courriel de la personne habilitée</w:t>
            </w:r>
            <w:r>
              <w:rPr>
                <w:rFonts w:ascii="Calibri" w:eastAsia="Calibri" w:hAnsi="Calibri" w:cs="Calibri"/>
                <w:color w:val="00000A"/>
                <w:lang w:eastAsia="en-US"/>
              </w:rPr>
              <w:t> </w:t>
            </w:r>
            <w:r>
              <w:rPr>
                <w:rFonts w:eastAsia="Calibri"/>
                <w:color w:val="00000A"/>
                <w:lang w:eastAsia="en-US"/>
              </w:rPr>
              <w:t>:</w:t>
            </w:r>
          </w:p>
          <w:p w14:paraId="3F8E4141" w14:textId="77777777" w:rsidR="00952D67" w:rsidRDefault="00952D67">
            <w:bookmarkStart w:id="3" w:name="_Hlk139983592"/>
            <w:bookmarkEnd w:id="3"/>
          </w:p>
        </w:tc>
      </w:tr>
    </w:tbl>
    <w:p w14:paraId="35041F00" w14:textId="77777777" w:rsidR="00952D67" w:rsidRDefault="00952D67"/>
    <w:p w14:paraId="7A260B14" w14:textId="77777777" w:rsidR="00952D67" w:rsidRDefault="00952D67"/>
    <w:p w14:paraId="2083F46E" w14:textId="77777777" w:rsidR="00952D67" w:rsidRDefault="00952D67"/>
    <w:p w14:paraId="0144E4AD" w14:textId="77777777" w:rsidR="00952D67" w:rsidRDefault="00952D67"/>
    <w:p w14:paraId="4B05639D" w14:textId="77777777" w:rsidR="00952D67" w:rsidRDefault="00952D67"/>
    <w:p w14:paraId="28CB62AB" w14:textId="77777777" w:rsidR="00952D67" w:rsidRDefault="00952D67"/>
    <w:p w14:paraId="1D94F6E4" w14:textId="77777777" w:rsidR="00952D67" w:rsidRDefault="00952D67"/>
    <w:p w14:paraId="76D04837" w14:textId="77777777" w:rsidR="00952D67" w:rsidRDefault="00952D67"/>
    <w:p w14:paraId="2F6F5972" w14:textId="77777777" w:rsidR="00952D67" w:rsidRDefault="00952D67"/>
    <w:p w14:paraId="5DC740CE" w14:textId="77777777" w:rsidR="00952D67" w:rsidRDefault="00952D67"/>
    <w:p w14:paraId="400E093C" w14:textId="77777777" w:rsidR="00952D67" w:rsidRDefault="00952D67"/>
    <w:p w14:paraId="758519EF" w14:textId="77777777" w:rsidR="00952D67" w:rsidRDefault="00952D67"/>
    <w:p w14:paraId="0E40EF8C" w14:textId="77777777" w:rsidR="00952D67" w:rsidRDefault="00952D67"/>
    <w:p w14:paraId="6C327BF0" w14:textId="77777777" w:rsidR="00952D67" w:rsidRDefault="00952D67"/>
    <w:p w14:paraId="67C99B39" w14:textId="77777777" w:rsidR="00952D67" w:rsidRDefault="00952D67"/>
    <w:p w14:paraId="3C54CF6C" w14:textId="77777777" w:rsidR="00952D67" w:rsidRDefault="00952D67"/>
    <w:p w14:paraId="1CA6236D" w14:textId="77777777" w:rsidR="00952D67" w:rsidRDefault="00952D67"/>
    <w:p w14:paraId="2CA9C120" w14:textId="77777777" w:rsidR="00952D67" w:rsidRDefault="00952D67"/>
    <w:p w14:paraId="0762A8C4" w14:textId="77777777" w:rsidR="00952D67" w:rsidRDefault="00952D67"/>
    <w:p w14:paraId="6EF12D42" w14:textId="77777777" w:rsidR="00952D67" w:rsidRDefault="00952D67"/>
    <w:p w14:paraId="356236D0" w14:textId="77777777" w:rsidR="00952D67" w:rsidRDefault="00952D67"/>
    <w:p w14:paraId="13DD8A87" w14:textId="77777777" w:rsidR="00952D67" w:rsidRDefault="00952D67"/>
    <w:p w14:paraId="35182307" w14:textId="77777777" w:rsidR="00952D67" w:rsidRDefault="00952D67"/>
    <w:p w14:paraId="7A04900B" w14:textId="77777777" w:rsidR="00952D67" w:rsidRDefault="00952D67"/>
    <w:p w14:paraId="22F7F269" w14:textId="77777777" w:rsidR="00952D67" w:rsidRDefault="00952D67">
      <w:pPr>
        <w:pStyle w:val="TM1"/>
        <w:tabs>
          <w:tab w:val="left" w:pos="1320"/>
          <w:tab w:val="right" w:leader="dot" w:pos="9771"/>
        </w:tabs>
      </w:pPr>
      <w:bookmarkStart w:id="4" w:name="__RefHeading___Toc2821_1522875453"/>
      <w:bookmarkEnd w:id="4"/>
    </w:p>
    <w:p w14:paraId="1D1B5DAB" w14:textId="77777777" w:rsidR="00952D67" w:rsidRDefault="00952D67">
      <w:pPr>
        <w:suppressAutoHyphens w:val="0"/>
      </w:pPr>
    </w:p>
    <w:sdt>
      <w:sdtPr>
        <w:rPr>
          <w:rFonts w:ascii="Marianne" w:hAnsi="Marianne"/>
          <w:color w:val="auto"/>
          <w:kern w:val="2"/>
          <w:sz w:val="20"/>
          <w:szCs w:val="20"/>
        </w:rPr>
        <w:id w:val="1391156064"/>
        <w:docPartObj>
          <w:docPartGallery w:val="Table of Contents"/>
          <w:docPartUnique/>
        </w:docPartObj>
      </w:sdtPr>
      <w:sdtEndPr/>
      <w:sdtContent>
        <w:p w14:paraId="3DE53373" w14:textId="77777777" w:rsidR="00952D67" w:rsidRDefault="00026E04">
          <w:pPr>
            <w:pStyle w:val="En-ttedetabledesmatires"/>
          </w:pPr>
          <w:r>
            <w:t>Table des matières</w:t>
          </w:r>
        </w:p>
        <w:p w14:paraId="5AAF861E" w14:textId="15F7E1F4" w:rsidR="00E169AA" w:rsidRDefault="00026E04">
          <w:pPr>
            <w:pStyle w:val="TM1"/>
            <w:tabs>
              <w:tab w:val="left" w:pos="1065"/>
              <w:tab w:val="right" w:leader="dot" w:pos="9771"/>
            </w:tabs>
            <w:rPr>
              <w:rFonts w:asciiTheme="minorHAnsi" w:eastAsiaTheme="minorEastAsia" w:hAnsiTheme="minorHAnsi" w:cstheme="minorBidi"/>
              <w:noProof/>
              <w:kern w:val="0"/>
              <w:sz w:val="22"/>
              <w:szCs w:val="22"/>
            </w:rPr>
          </w:pPr>
          <w:r>
            <w:fldChar w:fldCharType="begin"/>
          </w:r>
          <w:r>
            <w:rPr>
              <w:rStyle w:val="Sautdindex"/>
              <w:webHidden/>
            </w:rPr>
            <w:instrText xml:space="preserve"> TOC \z \o "1-3" \u \h</w:instrText>
          </w:r>
          <w:r>
            <w:rPr>
              <w:rStyle w:val="Sautdindex"/>
            </w:rPr>
            <w:fldChar w:fldCharType="separate"/>
          </w:r>
          <w:hyperlink w:anchor="_Toc216883260" w:history="1">
            <w:r w:rsidR="00E169AA" w:rsidRPr="00706B0A">
              <w:rPr>
                <w:rStyle w:val="Lienhypertexte"/>
                <w:noProof/>
              </w:rPr>
              <w:t>Article 1.</w:t>
            </w:r>
            <w:r w:rsidR="00E169AA">
              <w:rPr>
                <w:rFonts w:asciiTheme="minorHAnsi" w:eastAsiaTheme="minorEastAsia" w:hAnsiTheme="minorHAnsi" w:cstheme="minorBidi"/>
                <w:noProof/>
                <w:kern w:val="0"/>
                <w:sz w:val="22"/>
                <w:szCs w:val="22"/>
              </w:rPr>
              <w:tab/>
            </w:r>
            <w:r w:rsidR="00E169AA" w:rsidRPr="00706B0A">
              <w:rPr>
                <w:rStyle w:val="Lienhypertexte"/>
                <w:noProof/>
              </w:rPr>
              <w:t>Présentation</w:t>
            </w:r>
            <w:r w:rsidR="00E169AA">
              <w:rPr>
                <w:noProof/>
                <w:webHidden/>
              </w:rPr>
              <w:tab/>
            </w:r>
            <w:r w:rsidR="00E169AA">
              <w:rPr>
                <w:noProof/>
                <w:webHidden/>
              </w:rPr>
              <w:fldChar w:fldCharType="begin"/>
            </w:r>
            <w:r w:rsidR="00E169AA">
              <w:rPr>
                <w:noProof/>
                <w:webHidden/>
              </w:rPr>
              <w:instrText xml:space="preserve"> PAGEREF _Toc216883260 \h </w:instrText>
            </w:r>
            <w:r w:rsidR="00E169AA">
              <w:rPr>
                <w:noProof/>
                <w:webHidden/>
              </w:rPr>
            </w:r>
            <w:r w:rsidR="00E169AA">
              <w:rPr>
                <w:noProof/>
                <w:webHidden/>
              </w:rPr>
              <w:fldChar w:fldCharType="separate"/>
            </w:r>
            <w:r w:rsidR="00E169AA">
              <w:rPr>
                <w:noProof/>
                <w:webHidden/>
              </w:rPr>
              <w:t>8</w:t>
            </w:r>
            <w:r w:rsidR="00E169AA">
              <w:rPr>
                <w:noProof/>
                <w:webHidden/>
              </w:rPr>
              <w:fldChar w:fldCharType="end"/>
            </w:r>
          </w:hyperlink>
        </w:p>
        <w:p w14:paraId="1AB90C5C" w14:textId="7BD75BE6" w:rsidR="00E169AA" w:rsidRDefault="00771459">
          <w:pPr>
            <w:pStyle w:val="TM1"/>
            <w:tabs>
              <w:tab w:val="left" w:pos="1099"/>
              <w:tab w:val="right" w:leader="dot" w:pos="9771"/>
            </w:tabs>
            <w:rPr>
              <w:rFonts w:asciiTheme="minorHAnsi" w:eastAsiaTheme="minorEastAsia" w:hAnsiTheme="minorHAnsi" w:cstheme="minorBidi"/>
              <w:noProof/>
              <w:kern w:val="0"/>
              <w:sz w:val="22"/>
              <w:szCs w:val="22"/>
            </w:rPr>
          </w:pPr>
          <w:hyperlink w:anchor="_Toc216883261" w:history="1">
            <w:r w:rsidR="00E169AA" w:rsidRPr="00706B0A">
              <w:rPr>
                <w:rStyle w:val="Lienhypertexte"/>
                <w:noProof/>
              </w:rPr>
              <w:t>Article 2.</w:t>
            </w:r>
            <w:r w:rsidR="00E169AA">
              <w:rPr>
                <w:rFonts w:asciiTheme="minorHAnsi" w:eastAsiaTheme="minorEastAsia" w:hAnsiTheme="minorHAnsi" w:cstheme="minorBidi"/>
                <w:noProof/>
                <w:kern w:val="0"/>
                <w:sz w:val="22"/>
                <w:szCs w:val="22"/>
              </w:rPr>
              <w:tab/>
            </w:r>
            <w:r w:rsidR="00E169AA" w:rsidRPr="00706B0A">
              <w:rPr>
                <w:rStyle w:val="Lienhypertexte"/>
                <w:noProof/>
              </w:rPr>
              <w:t>Rappel des critères de sélection des offres</w:t>
            </w:r>
            <w:r w:rsidR="00E169AA">
              <w:rPr>
                <w:noProof/>
                <w:webHidden/>
              </w:rPr>
              <w:tab/>
            </w:r>
            <w:r w:rsidR="00E169AA">
              <w:rPr>
                <w:noProof/>
                <w:webHidden/>
              </w:rPr>
              <w:fldChar w:fldCharType="begin"/>
            </w:r>
            <w:r w:rsidR="00E169AA">
              <w:rPr>
                <w:noProof/>
                <w:webHidden/>
              </w:rPr>
              <w:instrText xml:space="preserve"> PAGEREF _Toc216883261 \h </w:instrText>
            </w:r>
            <w:r w:rsidR="00E169AA">
              <w:rPr>
                <w:noProof/>
                <w:webHidden/>
              </w:rPr>
            </w:r>
            <w:r w:rsidR="00E169AA">
              <w:rPr>
                <w:noProof/>
                <w:webHidden/>
              </w:rPr>
              <w:fldChar w:fldCharType="separate"/>
            </w:r>
            <w:r w:rsidR="00E169AA">
              <w:rPr>
                <w:noProof/>
                <w:webHidden/>
              </w:rPr>
              <w:t>9</w:t>
            </w:r>
            <w:r w:rsidR="00E169AA">
              <w:rPr>
                <w:noProof/>
                <w:webHidden/>
              </w:rPr>
              <w:fldChar w:fldCharType="end"/>
            </w:r>
          </w:hyperlink>
        </w:p>
        <w:p w14:paraId="481BE8A2" w14:textId="740033E4" w:rsidR="00E169AA" w:rsidRDefault="00771459">
          <w:pPr>
            <w:pStyle w:val="TM1"/>
            <w:tabs>
              <w:tab w:val="left" w:pos="1079"/>
              <w:tab w:val="right" w:leader="dot" w:pos="9771"/>
            </w:tabs>
            <w:rPr>
              <w:rFonts w:asciiTheme="minorHAnsi" w:eastAsiaTheme="minorEastAsia" w:hAnsiTheme="minorHAnsi" w:cstheme="minorBidi"/>
              <w:noProof/>
              <w:kern w:val="0"/>
              <w:sz w:val="22"/>
              <w:szCs w:val="22"/>
            </w:rPr>
          </w:pPr>
          <w:hyperlink w:anchor="_Toc216883262" w:history="1">
            <w:r w:rsidR="00E169AA" w:rsidRPr="00706B0A">
              <w:rPr>
                <w:rStyle w:val="Lienhypertexte"/>
                <w:noProof/>
              </w:rPr>
              <w:t>Article 3.</w:t>
            </w:r>
            <w:r w:rsidR="00E169AA">
              <w:rPr>
                <w:rFonts w:asciiTheme="minorHAnsi" w:eastAsiaTheme="minorEastAsia" w:hAnsiTheme="minorHAnsi" w:cstheme="minorBidi"/>
                <w:noProof/>
                <w:kern w:val="0"/>
                <w:sz w:val="22"/>
                <w:szCs w:val="22"/>
              </w:rPr>
              <w:tab/>
            </w:r>
            <w:r w:rsidR="00E169AA" w:rsidRPr="00706B0A">
              <w:rPr>
                <w:rStyle w:val="Lienhypertexte"/>
                <w:noProof/>
              </w:rPr>
              <w:t>Critère 2</w:t>
            </w:r>
            <w:r w:rsidR="00E169AA" w:rsidRPr="00706B0A">
              <w:rPr>
                <w:rStyle w:val="Lienhypertexte"/>
                <w:rFonts w:ascii="Calibri" w:hAnsi="Calibri" w:cs="Calibri"/>
                <w:noProof/>
              </w:rPr>
              <w:t> </w:t>
            </w:r>
            <w:r w:rsidR="00E169AA" w:rsidRPr="00706B0A">
              <w:rPr>
                <w:rStyle w:val="Lienhypertexte"/>
                <w:noProof/>
              </w:rPr>
              <w:t>:  Valeur technique (50 %)</w:t>
            </w:r>
            <w:r w:rsidR="00E169AA">
              <w:rPr>
                <w:noProof/>
                <w:webHidden/>
              </w:rPr>
              <w:tab/>
            </w:r>
            <w:r w:rsidR="00E169AA">
              <w:rPr>
                <w:noProof/>
                <w:webHidden/>
              </w:rPr>
              <w:fldChar w:fldCharType="begin"/>
            </w:r>
            <w:r w:rsidR="00E169AA">
              <w:rPr>
                <w:noProof/>
                <w:webHidden/>
              </w:rPr>
              <w:instrText xml:space="preserve"> PAGEREF _Toc216883262 \h </w:instrText>
            </w:r>
            <w:r w:rsidR="00E169AA">
              <w:rPr>
                <w:noProof/>
                <w:webHidden/>
              </w:rPr>
            </w:r>
            <w:r w:rsidR="00E169AA">
              <w:rPr>
                <w:noProof/>
                <w:webHidden/>
              </w:rPr>
              <w:fldChar w:fldCharType="separate"/>
            </w:r>
            <w:r w:rsidR="00E169AA">
              <w:rPr>
                <w:noProof/>
                <w:webHidden/>
              </w:rPr>
              <w:t>12</w:t>
            </w:r>
            <w:r w:rsidR="00E169AA">
              <w:rPr>
                <w:noProof/>
                <w:webHidden/>
              </w:rPr>
              <w:fldChar w:fldCharType="end"/>
            </w:r>
          </w:hyperlink>
        </w:p>
        <w:p w14:paraId="71B86611" w14:textId="61ADBDC3" w:rsidR="00E169AA" w:rsidRDefault="00771459">
          <w:pPr>
            <w:pStyle w:val="TM2"/>
            <w:tabs>
              <w:tab w:val="left" w:pos="693"/>
              <w:tab w:val="right" w:leader="dot" w:pos="9771"/>
            </w:tabs>
            <w:rPr>
              <w:rFonts w:asciiTheme="minorHAnsi" w:eastAsiaTheme="minorEastAsia" w:hAnsiTheme="minorHAnsi" w:cstheme="minorBidi"/>
              <w:noProof/>
              <w:kern w:val="0"/>
              <w:sz w:val="22"/>
              <w:szCs w:val="22"/>
            </w:rPr>
          </w:pPr>
          <w:hyperlink w:anchor="_Toc216883263" w:history="1">
            <w:r w:rsidR="00E169AA" w:rsidRPr="00706B0A">
              <w:rPr>
                <w:rStyle w:val="Lienhypertexte"/>
                <w:noProof/>
              </w:rPr>
              <w:t>3.1</w:t>
            </w:r>
            <w:r w:rsidR="00E169AA">
              <w:rPr>
                <w:rFonts w:asciiTheme="minorHAnsi" w:eastAsiaTheme="minorEastAsia" w:hAnsiTheme="minorHAnsi" w:cstheme="minorBidi"/>
                <w:noProof/>
                <w:kern w:val="0"/>
                <w:sz w:val="22"/>
                <w:szCs w:val="22"/>
              </w:rPr>
              <w:tab/>
            </w:r>
            <w:r w:rsidR="00E169AA" w:rsidRPr="00706B0A">
              <w:rPr>
                <w:rStyle w:val="Lienhypertexte"/>
                <w:noProof/>
              </w:rPr>
              <w:t>Sous-critère 2.1</w:t>
            </w:r>
            <w:r w:rsidR="00E169AA" w:rsidRPr="00706B0A">
              <w:rPr>
                <w:rStyle w:val="Lienhypertexte"/>
                <w:rFonts w:ascii="Calibri" w:hAnsi="Calibri" w:cs="Calibri"/>
                <w:noProof/>
              </w:rPr>
              <w:t> </w:t>
            </w:r>
            <w:r w:rsidR="00E169AA" w:rsidRPr="00706B0A">
              <w:rPr>
                <w:rStyle w:val="Lienhypertexte"/>
                <w:noProof/>
              </w:rPr>
              <w:t>: Qualité des effets (20 %)</w:t>
            </w:r>
            <w:r w:rsidR="00E169AA">
              <w:rPr>
                <w:noProof/>
                <w:webHidden/>
              </w:rPr>
              <w:tab/>
            </w:r>
            <w:r w:rsidR="00E169AA">
              <w:rPr>
                <w:noProof/>
                <w:webHidden/>
              </w:rPr>
              <w:fldChar w:fldCharType="begin"/>
            </w:r>
            <w:r w:rsidR="00E169AA">
              <w:rPr>
                <w:noProof/>
                <w:webHidden/>
              </w:rPr>
              <w:instrText xml:space="preserve"> PAGEREF _Toc216883263 \h </w:instrText>
            </w:r>
            <w:r w:rsidR="00E169AA">
              <w:rPr>
                <w:noProof/>
                <w:webHidden/>
              </w:rPr>
            </w:r>
            <w:r w:rsidR="00E169AA">
              <w:rPr>
                <w:noProof/>
                <w:webHidden/>
              </w:rPr>
              <w:fldChar w:fldCharType="separate"/>
            </w:r>
            <w:r w:rsidR="00E169AA">
              <w:rPr>
                <w:noProof/>
                <w:webHidden/>
              </w:rPr>
              <w:t>12</w:t>
            </w:r>
            <w:r w:rsidR="00E169AA">
              <w:rPr>
                <w:noProof/>
                <w:webHidden/>
              </w:rPr>
              <w:fldChar w:fldCharType="end"/>
            </w:r>
          </w:hyperlink>
        </w:p>
        <w:p w14:paraId="4A308480" w14:textId="62747404" w:rsidR="00E169AA" w:rsidRDefault="00771459">
          <w:pPr>
            <w:pStyle w:val="TM3"/>
            <w:tabs>
              <w:tab w:val="left" w:pos="967"/>
              <w:tab w:val="right" w:leader="dot" w:pos="9771"/>
            </w:tabs>
            <w:rPr>
              <w:rFonts w:asciiTheme="minorHAnsi" w:eastAsiaTheme="minorEastAsia" w:hAnsiTheme="minorHAnsi" w:cstheme="minorBidi"/>
              <w:noProof/>
              <w:kern w:val="0"/>
              <w:sz w:val="22"/>
              <w:szCs w:val="22"/>
            </w:rPr>
          </w:pPr>
          <w:hyperlink w:anchor="_Toc216883264" w:history="1">
            <w:r w:rsidR="00E169AA" w:rsidRPr="00706B0A">
              <w:rPr>
                <w:rStyle w:val="Lienhypertexte"/>
                <w:noProof/>
              </w:rPr>
              <w:t>3.1.1</w:t>
            </w:r>
            <w:r w:rsidR="00E169AA">
              <w:rPr>
                <w:rFonts w:asciiTheme="minorHAnsi" w:eastAsiaTheme="minorEastAsia" w:hAnsiTheme="minorHAnsi" w:cstheme="minorBidi"/>
                <w:noProof/>
                <w:kern w:val="0"/>
                <w:sz w:val="22"/>
                <w:szCs w:val="22"/>
              </w:rPr>
              <w:tab/>
            </w:r>
            <w:r w:rsidR="00E169AA" w:rsidRPr="00706B0A">
              <w:rPr>
                <w:rStyle w:val="Lienhypertexte"/>
                <w:noProof/>
              </w:rPr>
              <w:t>Élément d’appréciation 1</w:t>
            </w:r>
            <w:r w:rsidR="00E169AA" w:rsidRPr="00706B0A">
              <w:rPr>
                <w:rStyle w:val="Lienhypertexte"/>
                <w:rFonts w:ascii="Calibri" w:hAnsi="Calibri" w:cs="Calibri"/>
                <w:noProof/>
              </w:rPr>
              <w:t> </w:t>
            </w:r>
            <w:r w:rsidR="00E169AA" w:rsidRPr="00706B0A">
              <w:rPr>
                <w:rStyle w:val="Lienhypertexte"/>
                <w:noProof/>
              </w:rPr>
              <w:t>: Qualit</w:t>
            </w:r>
            <w:r w:rsidR="00E169AA" w:rsidRPr="00706B0A">
              <w:rPr>
                <w:rStyle w:val="Lienhypertexte"/>
                <w:rFonts w:cs="Marianne"/>
                <w:noProof/>
              </w:rPr>
              <w:t>é</w:t>
            </w:r>
            <w:r w:rsidR="00E169AA" w:rsidRPr="00706B0A">
              <w:rPr>
                <w:rStyle w:val="Lienhypertexte"/>
                <w:noProof/>
              </w:rPr>
              <w:t xml:space="preserve"> des </w:t>
            </w:r>
            <w:r w:rsidR="00E169AA" w:rsidRPr="00706B0A">
              <w:rPr>
                <w:rStyle w:val="Lienhypertexte"/>
                <w:rFonts w:cs="Marianne"/>
                <w:noProof/>
              </w:rPr>
              <w:t>é</w:t>
            </w:r>
            <w:r w:rsidR="00E169AA" w:rsidRPr="00706B0A">
              <w:rPr>
                <w:rStyle w:val="Lienhypertexte"/>
                <w:noProof/>
              </w:rPr>
              <w:t>chantillons remis (40 points)</w:t>
            </w:r>
            <w:r w:rsidR="00E169AA">
              <w:rPr>
                <w:noProof/>
                <w:webHidden/>
              </w:rPr>
              <w:tab/>
            </w:r>
            <w:r w:rsidR="00E169AA">
              <w:rPr>
                <w:noProof/>
                <w:webHidden/>
              </w:rPr>
              <w:fldChar w:fldCharType="begin"/>
            </w:r>
            <w:r w:rsidR="00E169AA">
              <w:rPr>
                <w:noProof/>
                <w:webHidden/>
              </w:rPr>
              <w:instrText xml:space="preserve"> PAGEREF _Toc216883264 \h </w:instrText>
            </w:r>
            <w:r w:rsidR="00E169AA">
              <w:rPr>
                <w:noProof/>
                <w:webHidden/>
              </w:rPr>
            </w:r>
            <w:r w:rsidR="00E169AA">
              <w:rPr>
                <w:noProof/>
                <w:webHidden/>
              </w:rPr>
              <w:fldChar w:fldCharType="separate"/>
            </w:r>
            <w:r w:rsidR="00E169AA">
              <w:rPr>
                <w:noProof/>
                <w:webHidden/>
              </w:rPr>
              <w:t>12</w:t>
            </w:r>
            <w:r w:rsidR="00E169AA">
              <w:rPr>
                <w:noProof/>
                <w:webHidden/>
              </w:rPr>
              <w:fldChar w:fldCharType="end"/>
            </w:r>
          </w:hyperlink>
        </w:p>
        <w:p w14:paraId="4257F2C0" w14:textId="186DCB16" w:rsidR="00E169AA" w:rsidRDefault="00771459">
          <w:pPr>
            <w:pStyle w:val="TM3"/>
            <w:tabs>
              <w:tab w:val="left" w:pos="1016"/>
              <w:tab w:val="right" w:leader="dot" w:pos="9771"/>
            </w:tabs>
            <w:rPr>
              <w:rFonts w:asciiTheme="minorHAnsi" w:eastAsiaTheme="minorEastAsia" w:hAnsiTheme="minorHAnsi" w:cstheme="minorBidi"/>
              <w:noProof/>
              <w:kern w:val="0"/>
              <w:sz w:val="22"/>
              <w:szCs w:val="22"/>
            </w:rPr>
          </w:pPr>
          <w:hyperlink w:anchor="_Toc216883265" w:history="1">
            <w:r w:rsidR="00E169AA" w:rsidRPr="00706B0A">
              <w:rPr>
                <w:rStyle w:val="Lienhypertexte"/>
                <w:noProof/>
              </w:rPr>
              <w:t>3.1.2</w:t>
            </w:r>
            <w:r w:rsidR="00E169AA">
              <w:rPr>
                <w:rFonts w:asciiTheme="minorHAnsi" w:eastAsiaTheme="minorEastAsia" w:hAnsiTheme="minorHAnsi" w:cstheme="minorBidi"/>
                <w:noProof/>
                <w:kern w:val="0"/>
                <w:sz w:val="22"/>
                <w:szCs w:val="22"/>
              </w:rPr>
              <w:tab/>
            </w:r>
            <w:r w:rsidR="00E169AA" w:rsidRPr="00706B0A">
              <w:rPr>
                <w:rStyle w:val="Lienhypertexte"/>
                <w:noProof/>
              </w:rPr>
              <w:t>Elément d’appréciation 2</w:t>
            </w:r>
            <w:r w:rsidR="00E169AA" w:rsidRPr="00706B0A">
              <w:rPr>
                <w:rStyle w:val="Lienhypertexte"/>
                <w:rFonts w:ascii="Calibri" w:hAnsi="Calibri" w:cs="Calibri"/>
                <w:noProof/>
              </w:rPr>
              <w:t> </w:t>
            </w:r>
            <w:r w:rsidR="00E169AA" w:rsidRPr="00706B0A">
              <w:rPr>
                <w:rStyle w:val="Lienhypertexte"/>
                <w:noProof/>
              </w:rPr>
              <w:t>:  Qualité des effets proposés (hors échantillons) (60 points)</w:t>
            </w:r>
            <w:r w:rsidR="00E169AA">
              <w:rPr>
                <w:noProof/>
                <w:webHidden/>
              </w:rPr>
              <w:tab/>
            </w:r>
            <w:r w:rsidR="00E169AA">
              <w:rPr>
                <w:noProof/>
                <w:webHidden/>
              </w:rPr>
              <w:fldChar w:fldCharType="begin"/>
            </w:r>
            <w:r w:rsidR="00E169AA">
              <w:rPr>
                <w:noProof/>
                <w:webHidden/>
              </w:rPr>
              <w:instrText xml:space="preserve"> PAGEREF _Toc216883265 \h </w:instrText>
            </w:r>
            <w:r w:rsidR="00E169AA">
              <w:rPr>
                <w:noProof/>
                <w:webHidden/>
              </w:rPr>
            </w:r>
            <w:r w:rsidR="00E169AA">
              <w:rPr>
                <w:noProof/>
                <w:webHidden/>
              </w:rPr>
              <w:fldChar w:fldCharType="separate"/>
            </w:r>
            <w:r w:rsidR="00E169AA">
              <w:rPr>
                <w:noProof/>
                <w:webHidden/>
              </w:rPr>
              <w:t>13</w:t>
            </w:r>
            <w:r w:rsidR="00E169AA">
              <w:rPr>
                <w:noProof/>
                <w:webHidden/>
              </w:rPr>
              <w:fldChar w:fldCharType="end"/>
            </w:r>
          </w:hyperlink>
        </w:p>
        <w:p w14:paraId="430877D5" w14:textId="1831BE13" w:rsidR="00E169AA" w:rsidRDefault="00771459">
          <w:pPr>
            <w:pStyle w:val="TM2"/>
            <w:tabs>
              <w:tab w:val="left" w:pos="742"/>
              <w:tab w:val="right" w:leader="dot" w:pos="9771"/>
            </w:tabs>
            <w:rPr>
              <w:rFonts w:asciiTheme="minorHAnsi" w:eastAsiaTheme="minorEastAsia" w:hAnsiTheme="minorHAnsi" w:cstheme="minorBidi"/>
              <w:noProof/>
              <w:kern w:val="0"/>
              <w:sz w:val="22"/>
              <w:szCs w:val="22"/>
            </w:rPr>
          </w:pPr>
          <w:hyperlink w:anchor="_Toc216883266" w:history="1">
            <w:r w:rsidR="00E169AA" w:rsidRPr="00706B0A">
              <w:rPr>
                <w:rStyle w:val="Lienhypertexte"/>
                <w:noProof/>
              </w:rPr>
              <w:t>3.2</w:t>
            </w:r>
            <w:r w:rsidR="00E169AA">
              <w:rPr>
                <w:rFonts w:asciiTheme="minorHAnsi" w:eastAsiaTheme="minorEastAsia" w:hAnsiTheme="minorHAnsi" w:cstheme="minorBidi"/>
                <w:noProof/>
                <w:kern w:val="0"/>
                <w:sz w:val="22"/>
                <w:szCs w:val="22"/>
              </w:rPr>
              <w:tab/>
            </w:r>
            <w:r w:rsidR="00E169AA" w:rsidRPr="00706B0A">
              <w:rPr>
                <w:rStyle w:val="Lienhypertexte"/>
                <w:noProof/>
              </w:rPr>
              <w:t>Sous-critère 2</w:t>
            </w:r>
            <w:r w:rsidR="00E169AA" w:rsidRPr="00706B0A">
              <w:rPr>
                <w:rStyle w:val="Lienhypertexte"/>
                <w:rFonts w:ascii="Calibri" w:hAnsi="Calibri" w:cs="Calibri"/>
                <w:noProof/>
              </w:rPr>
              <w:t> </w:t>
            </w:r>
            <w:r w:rsidR="00E169AA" w:rsidRPr="00706B0A">
              <w:rPr>
                <w:rStyle w:val="Lienhypertexte"/>
                <w:noProof/>
              </w:rPr>
              <w:t>:   Qualité du système d’information (SI) proposé et des prestations de maintenance associées (15%)</w:t>
            </w:r>
            <w:r w:rsidR="00E169AA">
              <w:rPr>
                <w:noProof/>
                <w:webHidden/>
              </w:rPr>
              <w:tab/>
            </w:r>
            <w:r w:rsidR="00E169AA">
              <w:rPr>
                <w:noProof/>
                <w:webHidden/>
              </w:rPr>
              <w:fldChar w:fldCharType="begin"/>
            </w:r>
            <w:r w:rsidR="00E169AA">
              <w:rPr>
                <w:noProof/>
                <w:webHidden/>
              </w:rPr>
              <w:instrText xml:space="preserve"> PAGEREF _Toc216883266 \h </w:instrText>
            </w:r>
            <w:r w:rsidR="00E169AA">
              <w:rPr>
                <w:noProof/>
                <w:webHidden/>
              </w:rPr>
            </w:r>
            <w:r w:rsidR="00E169AA">
              <w:rPr>
                <w:noProof/>
                <w:webHidden/>
              </w:rPr>
              <w:fldChar w:fldCharType="separate"/>
            </w:r>
            <w:r w:rsidR="00E169AA">
              <w:rPr>
                <w:noProof/>
                <w:webHidden/>
              </w:rPr>
              <w:t>14</w:t>
            </w:r>
            <w:r w:rsidR="00E169AA">
              <w:rPr>
                <w:noProof/>
                <w:webHidden/>
              </w:rPr>
              <w:fldChar w:fldCharType="end"/>
            </w:r>
          </w:hyperlink>
        </w:p>
        <w:p w14:paraId="36E9F62E" w14:textId="46D1B200" w:rsidR="00E169AA" w:rsidRDefault="00771459">
          <w:pPr>
            <w:pStyle w:val="TM3"/>
            <w:tabs>
              <w:tab w:val="left" w:pos="1022"/>
              <w:tab w:val="right" w:leader="dot" w:pos="9771"/>
            </w:tabs>
            <w:rPr>
              <w:rFonts w:asciiTheme="minorHAnsi" w:eastAsiaTheme="minorEastAsia" w:hAnsiTheme="minorHAnsi" w:cstheme="minorBidi"/>
              <w:noProof/>
              <w:kern w:val="0"/>
              <w:sz w:val="22"/>
              <w:szCs w:val="22"/>
            </w:rPr>
          </w:pPr>
          <w:hyperlink w:anchor="_Toc216883267" w:history="1">
            <w:r w:rsidR="00E169AA" w:rsidRPr="00706B0A">
              <w:rPr>
                <w:rStyle w:val="Lienhypertexte"/>
                <w:noProof/>
              </w:rPr>
              <w:t>3.2.1</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Élément d’appréciation 1</w:t>
            </w:r>
            <w:r w:rsidR="00E169AA" w:rsidRPr="00706B0A">
              <w:rPr>
                <w:rStyle w:val="Lienhypertexte"/>
                <w:rFonts w:ascii="Calibri" w:hAnsi="Calibri" w:cs="Calibri"/>
                <w:noProof/>
              </w:rPr>
              <w:t> </w:t>
            </w:r>
            <w:r w:rsidR="00E169AA" w:rsidRPr="00706B0A">
              <w:rPr>
                <w:rStyle w:val="Lienhypertexte"/>
                <w:noProof/>
              </w:rPr>
              <w:t>:  Modalités de mise en place du SI (80 points)</w:t>
            </w:r>
            <w:r w:rsidR="00E169AA">
              <w:rPr>
                <w:noProof/>
                <w:webHidden/>
              </w:rPr>
              <w:tab/>
            </w:r>
            <w:r w:rsidR="00E169AA">
              <w:rPr>
                <w:noProof/>
                <w:webHidden/>
              </w:rPr>
              <w:fldChar w:fldCharType="begin"/>
            </w:r>
            <w:r w:rsidR="00E169AA">
              <w:rPr>
                <w:noProof/>
                <w:webHidden/>
              </w:rPr>
              <w:instrText xml:space="preserve"> PAGEREF _Toc216883267 \h </w:instrText>
            </w:r>
            <w:r w:rsidR="00E169AA">
              <w:rPr>
                <w:noProof/>
                <w:webHidden/>
              </w:rPr>
            </w:r>
            <w:r w:rsidR="00E169AA">
              <w:rPr>
                <w:noProof/>
                <w:webHidden/>
              </w:rPr>
              <w:fldChar w:fldCharType="separate"/>
            </w:r>
            <w:r w:rsidR="00E169AA">
              <w:rPr>
                <w:noProof/>
                <w:webHidden/>
              </w:rPr>
              <w:t>14</w:t>
            </w:r>
            <w:r w:rsidR="00E169AA">
              <w:rPr>
                <w:noProof/>
                <w:webHidden/>
              </w:rPr>
              <w:fldChar w:fldCharType="end"/>
            </w:r>
          </w:hyperlink>
        </w:p>
        <w:p w14:paraId="48960758" w14:textId="252FB388" w:rsidR="00E169AA" w:rsidRDefault="00771459">
          <w:pPr>
            <w:pStyle w:val="TM3"/>
            <w:tabs>
              <w:tab w:val="left" w:pos="1071"/>
              <w:tab w:val="right" w:leader="dot" w:pos="9771"/>
            </w:tabs>
            <w:rPr>
              <w:rFonts w:asciiTheme="minorHAnsi" w:eastAsiaTheme="minorEastAsia" w:hAnsiTheme="minorHAnsi" w:cstheme="minorBidi"/>
              <w:noProof/>
              <w:kern w:val="0"/>
              <w:sz w:val="22"/>
              <w:szCs w:val="22"/>
            </w:rPr>
          </w:pPr>
          <w:hyperlink w:anchor="_Toc216883268" w:history="1">
            <w:r w:rsidR="00E169AA" w:rsidRPr="00706B0A">
              <w:rPr>
                <w:rStyle w:val="Lienhypertexte"/>
                <w:noProof/>
              </w:rPr>
              <w:t>3.2.2</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Élément d’appréciation 2</w:t>
            </w:r>
            <w:r w:rsidR="00E169AA" w:rsidRPr="00706B0A">
              <w:rPr>
                <w:rStyle w:val="Lienhypertexte"/>
                <w:rFonts w:ascii="Calibri" w:hAnsi="Calibri" w:cs="Calibri"/>
                <w:noProof/>
              </w:rPr>
              <w:t> </w:t>
            </w:r>
            <w:r w:rsidR="00E169AA" w:rsidRPr="00706B0A">
              <w:rPr>
                <w:rStyle w:val="Lienhypertexte"/>
                <w:noProof/>
              </w:rPr>
              <w:t>: Qualité des prestations de maintenance du SI (20 points)</w:t>
            </w:r>
            <w:r w:rsidR="00E169AA">
              <w:rPr>
                <w:noProof/>
                <w:webHidden/>
              </w:rPr>
              <w:tab/>
            </w:r>
            <w:r w:rsidR="00E169AA">
              <w:rPr>
                <w:noProof/>
                <w:webHidden/>
              </w:rPr>
              <w:fldChar w:fldCharType="begin"/>
            </w:r>
            <w:r w:rsidR="00E169AA">
              <w:rPr>
                <w:noProof/>
                <w:webHidden/>
              </w:rPr>
              <w:instrText xml:space="preserve"> PAGEREF _Toc216883268 \h </w:instrText>
            </w:r>
            <w:r w:rsidR="00E169AA">
              <w:rPr>
                <w:noProof/>
                <w:webHidden/>
              </w:rPr>
            </w:r>
            <w:r w:rsidR="00E169AA">
              <w:rPr>
                <w:noProof/>
                <w:webHidden/>
              </w:rPr>
              <w:fldChar w:fldCharType="separate"/>
            </w:r>
            <w:r w:rsidR="00E169AA">
              <w:rPr>
                <w:noProof/>
                <w:webHidden/>
              </w:rPr>
              <w:t>15</w:t>
            </w:r>
            <w:r w:rsidR="00E169AA">
              <w:rPr>
                <w:noProof/>
                <w:webHidden/>
              </w:rPr>
              <w:fldChar w:fldCharType="end"/>
            </w:r>
          </w:hyperlink>
        </w:p>
        <w:p w14:paraId="3EA4A37E" w14:textId="4D5B4F35" w:rsidR="00E169AA" w:rsidRDefault="00771459">
          <w:pPr>
            <w:pStyle w:val="TM2"/>
            <w:tabs>
              <w:tab w:val="left" w:pos="741"/>
              <w:tab w:val="right" w:leader="dot" w:pos="9771"/>
            </w:tabs>
            <w:rPr>
              <w:rFonts w:asciiTheme="minorHAnsi" w:eastAsiaTheme="minorEastAsia" w:hAnsiTheme="minorHAnsi" w:cstheme="minorBidi"/>
              <w:noProof/>
              <w:kern w:val="0"/>
              <w:sz w:val="22"/>
              <w:szCs w:val="22"/>
            </w:rPr>
          </w:pPr>
          <w:hyperlink w:anchor="_Toc216883269" w:history="1">
            <w:r w:rsidR="00E169AA" w:rsidRPr="00706B0A">
              <w:rPr>
                <w:rStyle w:val="Lienhypertexte"/>
                <w:noProof/>
              </w:rPr>
              <w:t>3.3</w:t>
            </w:r>
            <w:r w:rsidR="00E169AA">
              <w:rPr>
                <w:rFonts w:asciiTheme="minorHAnsi" w:eastAsiaTheme="minorEastAsia" w:hAnsiTheme="minorHAnsi" w:cstheme="minorBidi"/>
                <w:noProof/>
                <w:kern w:val="0"/>
                <w:sz w:val="22"/>
                <w:szCs w:val="22"/>
              </w:rPr>
              <w:tab/>
            </w:r>
            <w:r w:rsidR="00E169AA" w:rsidRPr="00706B0A">
              <w:rPr>
                <w:rStyle w:val="Lienhypertexte"/>
                <w:noProof/>
              </w:rPr>
              <w:t>Sous-critère 3</w:t>
            </w:r>
            <w:r w:rsidR="00E169AA" w:rsidRPr="00706B0A">
              <w:rPr>
                <w:rStyle w:val="Lienhypertexte"/>
                <w:rFonts w:ascii="Calibri" w:hAnsi="Calibri" w:cs="Calibri"/>
                <w:noProof/>
              </w:rPr>
              <w:t> </w:t>
            </w:r>
            <w:r w:rsidR="00E169AA" w:rsidRPr="00706B0A">
              <w:rPr>
                <w:rStyle w:val="Lienhypertexte"/>
                <w:noProof/>
              </w:rPr>
              <w:t>:</w:t>
            </w:r>
            <w:r w:rsidR="00E169AA" w:rsidRPr="00706B0A">
              <w:rPr>
                <w:rStyle w:val="Lienhypertexte"/>
                <w:rFonts w:ascii="Calibri" w:hAnsi="Calibri" w:cs="Calibri"/>
                <w:noProof/>
              </w:rPr>
              <w:t> </w:t>
            </w:r>
            <w:r w:rsidR="00E169AA" w:rsidRPr="00706B0A">
              <w:rPr>
                <w:rStyle w:val="Lienhypertexte"/>
                <w:noProof/>
              </w:rPr>
              <w:t xml:space="preserve"> Qualité des prestations logistiques (15%)</w:t>
            </w:r>
            <w:r w:rsidR="00E169AA">
              <w:rPr>
                <w:noProof/>
                <w:webHidden/>
              </w:rPr>
              <w:tab/>
            </w:r>
            <w:r w:rsidR="00E169AA">
              <w:rPr>
                <w:noProof/>
                <w:webHidden/>
              </w:rPr>
              <w:fldChar w:fldCharType="begin"/>
            </w:r>
            <w:r w:rsidR="00E169AA">
              <w:rPr>
                <w:noProof/>
                <w:webHidden/>
              </w:rPr>
              <w:instrText xml:space="preserve"> PAGEREF _Toc216883269 \h </w:instrText>
            </w:r>
            <w:r w:rsidR="00E169AA">
              <w:rPr>
                <w:noProof/>
                <w:webHidden/>
              </w:rPr>
            </w:r>
            <w:r w:rsidR="00E169AA">
              <w:rPr>
                <w:noProof/>
                <w:webHidden/>
              </w:rPr>
              <w:fldChar w:fldCharType="separate"/>
            </w:r>
            <w:r w:rsidR="00E169AA">
              <w:rPr>
                <w:noProof/>
                <w:webHidden/>
              </w:rPr>
              <w:t>16</w:t>
            </w:r>
            <w:r w:rsidR="00E169AA">
              <w:rPr>
                <w:noProof/>
                <w:webHidden/>
              </w:rPr>
              <w:fldChar w:fldCharType="end"/>
            </w:r>
          </w:hyperlink>
        </w:p>
        <w:p w14:paraId="4D210186" w14:textId="6996F3C3" w:rsidR="00E169AA" w:rsidRDefault="00771459">
          <w:pPr>
            <w:pStyle w:val="TM3"/>
            <w:tabs>
              <w:tab w:val="left" w:pos="1014"/>
              <w:tab w:val="right" w:leader="dot" w:pos="9771"/>
            </w:tabs>
            <w:rPr>
              <w:rFonts w:asciiTheme="minorHAnsi" w:eastAsiaTheme="minorEastAsia" w:hAnsiTheme="minorHAnsi" w:cstheme="minorBidi"/>
              <w:noProof/>
              <w:kern w:val="0"/>
              <w:sz w:val="22"/>
              <w:szCs w:val="22"/>
            </w:rPr>
          </w:pPr>
          <w:hyperlink w:anchor="_Toc216883270" w:history="1">
            <w:r w:rsidR="00E169AA" w:rsidRPr="00706B0A">
              <w:rPr>
                <w:rStyle w:val="Lienhypertexte"/>
                <w:noProof/>
              </w:rPr>
              <w:t>3.3.1</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Élément d’appréciation 1</w:t>
            </w:r>
            <w:r w:rsidR="00E169AA" w:rsidRPr="00706B0A">
              <w:rPr>
                <w:rStyle w:val="Lienhypertexte"/>
                <w:rFonts w:ascii="Calibri" w:hAnsi="Calibri" w:cs="Calibri"/>
                <w:noProof/>
              </w:rPr>
              <w:t> </w:t>
            </w:r>
            <w:r w:rsidR="00E169AA" w:rsidRPr="00706B0A">
              <w:rPr>
                <w:rStyle w:val="Lienhypertexte"/>
                <w:noProof/>
              </w:rPr>
              <w:t>: Moyens mis en œuvre pour respecter les délais de livraison des effets au stock déporté (20 points)</w:t>
            </w:r>
            <w:r w:rsidR="00E169AA">
              <w:rPr>
                <w:noProof/>
                <w:webHidden/>
              </w:rPr>
              <w:tab/>
            </w:r>
            <w:r w:rsidR="00E169AA">
              <w:rPr>
                <w:noProof/>
                <w:webHidden/>
              </w:rPr>
              <w:fldChar w:fldCharType="begin"/>
            </w:r>
            <w:r w:rsidR="00E169AA">
              <w:rPr>
                <w:noProof/>
                <w:webHidden/>
              </w:rPr>
              <w:instrText xml:space="preserve"> PAGEREF _Toc216883270 \h </w:instrText>
            </w:r>
            <w:r w:rsidR="00E169AA">
              <w:rPr>
                <w:noProof/>
                <w:webHidden/>
              </w:rPr>
            </w:r>
            <w:r w:rsidR="00E169AA">
              <w:rPr>
                <w:noProof/>
                <w:webHidden/>
              </w:rPr>
              <w:fldChar w:fldCharType="separate"/>
            </w:r>
            <w:r w:rsidR="00E169AA">
              <w:rPr>
                <w:noProof/>
                <w:webHidden/>
              </w:rPr>
              <w:t>16</w:t>
            </w:r>
            <w:r w:rsidR="00E169AA">
              <w:rPr>
                <w:noProof/>
                <w:webHidden/>
              </w:rPr>
              <w:fldChar w:fldCharType="end"/>
            </w:r>
          </w:hyperlink>
        </w:p>
        <w:p w14:paraId="064448FA" w14:textId="5034FB65" w:rsidR="00E169AA" w:rsidRDefault="00771459">
          <w:pPr>
            <w:pStyle w:val="TM3"/>
            <w:tabs>
              <w:tab w:val="left" w:pos="1063"/>
              <w:tab w:val="right" w:leader="dot" w:pos="9771"/>
            </w:tabs>
            <w:rPr>
              <w:rFonts w:asciiTheme="minorHAnsi" w:eastAsiaTheme="minorEastAsia" w:hAnsiTheme="minorHAnsi" w:cstheme="minorBidi"/>
              <w:noProof/>
              <w:kern w:val="0"/>
              <w:sz w:val="22"/>
              <w:szCs w:val="22"/>
            </w:rPr>
          </w:pPr>
          <w:hyperlink w:anchor="_Toc216883271" w:history="1">
            <w:r w:rsidR="00E169AA" w:rsidRPr="00706B0A">
              <w:rPr>
                <w:rStyle w:val="Lienhypertexte"/>
                <w:noProof/>
              </w:rPr>
              <w:t>3.3.2</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 xml:space="preserve">Élément d’appréciation </w:t>
            </w:r>
            <w:r w:rsidR="00E169AA" w:rsidRPr="00706B0A">
              <w:rPr>
                <w:rStyle w:val="Lienhypertexte"/>
                <w:noProof/>
              </w:rPr>
              <w:t>2</w:t>
            </w:r>
            <w:r w:rsidR="00E169AA" w:rsidRPr="00706B0A">
              <w:rPr>
                <w:rStyle w:val="Lienhypertexte"/>
                <w:rFonts w:ascii="Calibri" w:hAnsi="Calibri" w:cs="Calibri"/>
                <w:noProof/>
              </w:rPr>
              <w:t> </w:t>
            </w:r>
            <w:r w:rsidR="00E169AA" w:rsidRPr="00706B0A">
              <w:rPr>
                <w:rStyle w:val="Lienhypertexte"/>
                <w:noProof/>
              </w:rPr>
              <w:t>: reprise des stocks (10 points)</w:t>
            </w:r>
            <w:r w:rsidR="00E169AA">
              <w:rPr>
                <w:noProof/>
                <w:webHidden/>
              </w:rPr>
              <w:tab/>
            </w:r>
            <w:r w:rsidR="00E169AA">
              <w:rPr>
                <w:noProof/>
                <w:webHidden/>
              </w:rPr>
              <w:fldChar w:fldCharType="begin"/>
            </w:r>
            <w:r w:rsidR="00E169AA">
              <w:rPr>
                <w:noProof/>
                <w:webHidden/>
              </w:rPr>
              <w:instrText xml:space="preserve"> PAGEREF _Toc216883271 \h </w:instrText>
            </w:r>
            <w:r w:rsidR="00E169AA">
              <w:rPr>
                <w:noProof/>
                <w:webHidden/>
              </w:rPr>
            </w:r>
            <w:r w:rsidR="00E169AA">
              <w:rPr>
                <w:noProof/>
                <w:webHidden/>
              </w:rPr>
              <w:fldChar w:fldCharType="separate"/>
            </w:r>
            <w:r w:rsidR="00E169AA">
              <w:rPr>
                <w:noProof/>
                <w:webHidden/>
              </w:rPr>
              <w:t>17</w:t>
            </w:r>
            <w:r w:rsidR="00E169AA">
              <w:rPr>
                <w:noProof/>
                <w:webHidden/>
              </w:rPr>
              <w:fldChar w:fldCharType="end"/>
            </w:r>
          </w:hyperlink>
        </w:p>
        <w:p w14:paraId="04B04364" w14:textId="06FDA0F0" w:rsidR="00E169AA" w:rsidRDefault="00771459">
          <w:pPr>
            <w:pStyle w:val="TM3"/>
            <w:tabs>
              <w:tab w:val="left" w:pos="1062"/>
              <w:tab w:val="right" w:leader="dot" w:pos="9771"/>
            </w:tabs>
            <w:rPr>
              <w:rFonts w:asciiTheme="minorHAnsi" w:eastAsiaTheme="minorEastAsia" w:hAnsiTheme="minorHAnsi" w:cstheme="minorBidi"/>
              <w:noProof/>
              <w:kern w:val="0"/>
              <w:sz w:val="22"/>
              <w:szCs w:val="22"/>
            </w:rPr>
          </w:pPr>
          <w:hyperlink w:anchor="_Toc216883272" w:history="1">
            <w:r w:rsidR="00E169AA" w:rsidRPr="00706B0A">
              <w:rPr>
                <w:rStyle w:val="Lienhypertexte"/>
                <w:noProof/>
              </w:rPr>
              <w:t>3.3.3</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Élément d’appréciation 3</w:t>
            </w:r>
            <w:r w:rsidR="00E169AA" w:rsidRPr="00706B0A">
              <w:rPr>
                <w:rStyle w:val="Lienhypertexte"/>
                <w:rFonts w:ascii="Calibri" w:hAnsi="Calibri" w:cs="Calibri"/>
                <w:noProof/>
              </w:rPr>
              <w:t> </w:t>
            </w:r>
            <w:r w:rsidR="00E169AA" w:rsidRPr="00706B0A">
              <w:rPr>
                <w:rStyle w:val="Lienhypertexte"/>
                <w:noProof/>
              </w:rPr>
              <w:t>: gestion du stockage (20 points)</w:t>
            </w:r>
            <w:r w:rsidR="00E169AA">
              <w:rPr>
                <w:noProof/>
                <w:webHidden/>
              </w:rPr>
              <w:tab/>
            </w:r>
            <w:r w:rsidR="00E169AA">
              <w:rPr>
                <w:noProof/>
                <w:webHidden/>
              </w:rPr>
              <w:fldChar w:fldCharType="begin"/>
            </w:r>
            <w:r w:rsidR="00E169AA">
              <w:rPr>
                <w:noProof/>
                <w:webHidden/>
              </w:rPr>
              <w:instrText xml:space="preserve"> PAGEREF _Toc216883272 \h </w:instrText>
            </w:r>
            <w:r w:rsidR="00E169AA">
              <w:rPr>
                <w:noProof/>
                <w:webHidden/>
              </w:rPr>
            </w:r>
            <w:r w:rsidR="00E169AA">
              <w:rPr>
                <w:noProof/>
                <w:webHidden/>
              </w:rPr>
              <w:fldChar w:fldCharType="separate"/>
            </w:r>
            <w:r w:rsidR="00E169AA">
              <w:rPr>
                <w:noProof/>
                <w:webHidden/>
              </w:rPr>
              <w:t>18</w:t>
            </w:r>
            <w:r w:rsidR="00E169AA">
              <w:rPr>
                <w:noProof/>
                <w:webHidden/>
              </w:rPr>
              <w:fldChar w:fldCharType="end"/>
            </w:r>
          </w:hyperlink>
        </w:p>
        <w:p w14:paraId="7915F904" w14:textId="7663F3E6" w:rsidR="00E169AA" w:rsidRDefault="00771459">
          <w:pPr>
            <w:pStyle w:val="TM3"/>
            <w:tabs>
              <w:tab w:val="left" w:pos="1053"/>
              <w:tab w:val="right" w:leader="dot" w:pos="9771"/>
            </w:tabs>
            <w:rPr>
              <w:rFonts w:asciiTheme="minorHAnsi" w:eastAsiaTheme="minorEastAsia" w:hAnsiTheme="minorHAnsi" w:cstheme="minorBidi"/>
              <w:noProof/>
              <w:kern w:val="0"/>
              <w:sz w:val="22"/>
              <w:szCs w:val="22"/>
            </w:rPr>
          </w:pPr>
          <w:hyperlink w:anchor="_Toc216883273" w:history="1">
            <w:r w:rsidR="00E169AA" w:rsidRPr="00706B0A">
              <w:rPr>
                <w:rStyle w:val="Lienhypertexte"/>
                <w:noProof/>
              </w:rPr>
              <w:t>3.3.4</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Élément d’appréciation 4</w:t>
            </w:r>
            <w:r w:rsidR="00E169AA" w:rsidRPr="00706B0A">
              <w:rPr>
                <w:rStyle w:val="Lienhypertexte"/>
                <w:rFonts w:ascii="Calibri" w:hAnsi="Calibri" w:cs="Calibri"/>
                <w:noProof/>
              </w:rPr>
              <w:t> </w:t>
            </w:r>
            <w:r w:rsidR="00E169AA" w:rsidRPr="00706B0A">
              <w:rPr>
                <w:rStyle w:val="Lienhypertexte"/>
                <w:noProof/>
              </w:rPr>
              <w:t>: livraison des effets à destination des agents (30 points)</w:t>
            </w:r>
            <w:r w:rsidR="00E169AA">
              <w:rPr>
                <w:noProof/>
                <w:webHidden/>
              </w:rPr>
              <w:tab/>
            </w:r>
            <w:r w:rsidR="00E169AA">
              <w:rPr>
                <w:noProof/>
                <w:webHidden/>
              </w:rPr>
              <w:fldChar w:fldCharType="begin"/>
            </w:r>
            <w:r w:rsidR="00E169AA">
              <w:rPr>
                <w:noProof/>
                <w:webHidden/>
              </w:rPr>
              <w:instrText xml:space="preserve"> PAGEREF _Toc216883273 \h </w:instrText>
            </w:r>
            <w:r w:rsidR="00E169AA">
              <w:rPr>
                <w:noProof/>
                <w:webHidden/>
              </w:rPr>
            </w:r>
            <w:r w:rsidR="00E169AA">
              <w:rPr>
                <w:noProof/>
                <w:webHidden/>
              </w:rPr>
              <w:fldChar w:fldCharType="separate"/>
            </w:r>
            <w:r w:rsidR="00E169AA">
              <w:rPr>
                <w:noProof/>
                <w:webHidden/>
              </w:rPr>
              <w:t>19</w:t>
            </w:r>
            <w:r w:rsidR="00E169AA">
              <w:rPr>
                <w:noProof/>
                <w:webHidden/>
              </w:rPr>
              <w:fldChar w:fldCharType="end"/>
            </w:r>
          </w:hyperlink>
        </w:p>
        <w:p w14:paraId="5AFEF64D" w14:textId="67A0AF58" w:rsidR="00E169AA" w:rsidRDefault="00771459">
          <w:pPr>
            <w:pStyle w:val="TM3"/>
            <w:tabs>
              <w:tab w:val="left" w:pos="1060"/>
              <w:tab w:val="right" w:leader="dot" w:pos="9771"/>
            </w:tabs>
            <w:rPr>
              <w:rFonts w:asciiTheme="minorHAnsi" w:eastAsiaTheme="minorEastAsia" w:hAnsiTheme="minorHAnsi" w:cstheme="minorBidi"/>
              <w:noProof/>
              <w:kern w:val="0"/>
              <w:sz w:val="22"/>
              <w:szCs w:val="22"/>
            </w:rPr>
          </w:pPr>
          <w:hyperlink w:anchor="_Toc216883274" w:history="1">
            <w:r w:rsidR="00E169AA" w:rsidRPr="00706B0A">
              <w:rPr>
                <w:rStyle w:val="Lienhypertexte"/>
                <w:noProof/>
              </w:rPr>
              <w:t>3.3.5</w:t>
            </w:r>
            <w:r w:rsidR="00E169AA">
              <w:rPr>
                <w:rFonts w:asciiTheme="minorHAnsi" w:eastAsiaTheme="minorEastAsia" w:hAnsiTheme="minorHAnsi" w:cstheme="minorBidi"/>
                <w:noProof/>
                <w:kern w:val="0"/>
                <w:sz w:val="22"/>
                <w:szCs w:val="22"/>
              </w:rPr>
              <w:tab/>
            </w:r>
            <w:r w:rsidR="00E169AA" w:rsidRPr="00706B0A">
              <w:rPr>
                <w:rStyle w:val="Lienhypertexte"/>
                <w:rFonts w:cs="Calibri"/>
                <w:noProof/>
              </w:rPr>
              <w:t xml:space="preserve">Élément d’appréciation 5 </w:t>
            </w:r>
            <w:r w:rsidR="00E169AA" w:rsidRPr="00706B0A">
              <w:rPr>
                <w:rStyle w:val="Lienhypertexte"/>
                <w:noProof/>
              </w:rPr>
              <w:t>: qualité des prestations de support (20 points)</w:t>
            </w:r>
            <w:r w:rsidR="00E169AA">
              <w:rPr>
                <w:noProof/>
                <w:webHidden/>
              </w:rPr>
              <w:tab/>
            </w:r>
            <w:r w:rsidR="00E169AA">
              <w:rPr>
                <w:noProof/>
                <w:webHidden/>
              </w:rPr>
              <w:fldChar w:fldCharType="begin"/>
            </w:r>
            <w:r w:rsidR="00E169AA">
              <w:rPr>
                <w:noProof/>
                <w:webHidden/>
              </w:rPr>
              <w:instrText xml:space="preserve"> PAGEREF _Toc216883274 \h </w:instrText>
            </w:r>
            <w:r w:rsidR="00E169AA">
              <w:rPr>
                <w:noProof/>
                <w:webHidden/>
              </w:rPr>
            </w:r>
            <w:r w:rsidR="00E169AA">
              <w:rPr>
                <w:noProof/>
                <w:webHidden/>
              </w:rPr>
              <w:fldChar w:fldCharType="separate"/>
            </w:r>
            <w:r w:rsidR="00E169AA">
              <w:rPr>
                <w:noProof/>
                <w:webHidden/>
              </w:rPr>
              <w:t>20</w:t>
            </w:r>
            <w:r w:rsidR="00E169AA">
              <w:rPr>
                <w:noProof/>
                <w:webHidden/>
              </w:rPr>
              <w:fldChar w:fldCharType="end"/>
            </w:r>
          </w:hyperlink>
        </w:p>
        <w:p w14:paraId="023BDEE3" w14:textId="3451E23D" w:rsidR="00E169AA" w:rsidRDefault="00771459">
          <w:pPr>
            <w:pStyle w:val="TM1"/>
            <w:tabs>
              <w:tab w:val="left" w:pos="1084"/>
              <w:tab w:val="right" w:leader="dot" w:pos="9771"/>
            </w:tabs>
            <w:rPr>
              <w:rFonts w:asciiTheme="minorHAnsi" w:eastAsiaTheme="minorEastAsia" w:hAnsiTheme="minorHAnsi" w:cstheme="minorBidi"/>
              <w:noProof/>
              <w:kern w:val="0"/>
              <w:sz w:val="22"/>
              <w:szCs w:val="22"/>
            </w:rPr>
          </w:pPr>
          <w:hyperlink w:anchor="_Toc216883275" w:history="1">
            <w:r w:rsidR="00E169AA" w:rsidRPr="00706B0A">
              <w:rPr>
                <w:rStyle w:val="Lienhypertexte"/>
                <w:noProof/>
              </w:rPr>
              <w:t>Article 4.</w:t>
            </w:r>
            <w:r w:rsidR="00E169AA">
              <w:rPr>
                <w:rFonts w:asciiTheme="minorHAnsi" w:eastAsiaTheme="minorEastAsia" w:hAnsiTheme="minorHAnsi" w:cstheme="minorBidi"/>
                <w:noProof/>
                <w:kern w:val="0"/>
                <w:sz w:val="22"/>
                <w:szCs w:val="22"/>
              </w:rPr>
              <w:tab/>
            </w:r>
            <w:r w:rsidR="00E169AA" w:rsidRPr="00706B0A">
              <w:rPr>
                <w:rStyle w:val="Lienhypertexte"/>
                <w:noProof/>
              </w:rPr>
              <w:t>Critère 3</w:t>
            </w:r>
            <w:r w:rsidR="00E169AA" w:rsidRPr="00706B0A">
              <w:rPr>
                <w:rStyle w:val="Lienhypertexte"/>
                <w:rFonts w:ascii="Calibri" w:hAnsi="Calibri" w:cs="Calibri"/>
                <w:noProof/>
              </w:rPr>
              <w:t> </w:t>
            </w:r>
            <w:r w:rsidR="00E169AA" w:rsidRPr="00706B0A">
              <w:rPr>
                <w:rStyle w:val="Lienhypertexte"/>
                <w:noProof/>
              </w:rPr>
              <w:t>: Performance environnementale (10 %)</w:t>
            </w:r>
            <w:r w:rsidR="00E169AA">
              <w:rPr>
                <w:noProof/>
                <w:webHidden/>
              </w:rPr>
              <w:tab/>
            </w:r>
            <w:r w:rsidR="00E169AA">
              <w:rPr>
                <w:noProof/>
                <w:webHidden/>
              </w:rPr>
              <w:fldChar w:fldCharType="begin"/>
            </w:r>
            <w:r w:rsidR="00E169AA">
              <w:rPr>
                <w:noProof/>
                <w:webHidden/>
              </w:rPr>
              <w:instrText xml:space="preserve"> PAGEREF _Toc216883275 \h </w:instrText>
            </w:r>
            <w:r w:rsidR="00E169AA">
              <w:rPr>
                <w:noProof/>
                <w:webHidden/>
              </w:rPr>
            </w:r>
            <w:r w:rsidR="00E169AA">
              <w:rPr>
                <w:noProof/>
                <w:webHidden/>
              </w:rPr>
              <w:fldChar w:fldCharType="separate"/>
            </w:r>
            <w:r w:rsidR="00E169AA">
              <w:rPr>
                <w:noProof/>
                <w:webHidden/>
              </w:rPr>
              <w:t>21</w:t>
            </w:r>
            <w:r w:rsidR="00E169AA">
              <w:rPr>
                <w:noProof/>
                <w:webHidden/>
              </w:rPr>
              <w:fldChar w:fldCharType="end"/>
            </w:r>
          </w:hyperlink>
        </w:p>
        <w:p w14:paraId="4DE2680E" w14:textId="34220DD9" w:rsidR="00E169AA" w:rsidRDefault="00771459">
          <w:pPr>
            <w:pStyle w:val="TM2"/>
            <w:tabs>
              <w:tab w:val="left" w:pos="698"/>
              <w:tab w:val="right" w:leader="dot" w:pos="9771"/>
            </w:tabs>
            <w:rPr>
              <w:rFonts w:asciiTheme="minorHAnsi" w:eastAsiaTheme="minorEastAsia" w:hAnsiTheme="minorHAnsi" w:cstheme="minorBidi"/>
              <w:noProof/>
              <w:kern w:val="0"/>
              <w:sz w:val="22"/>
              <w:szCs w:val="22"/>
            </w:rPr>
          </w:pPr>
          <w:hyperlink w:anchor="_Toc216883276" w:history="1">
            <w:r w:rsidR="00E169AA" w:rsidRPr="00706B0A">
              <w:rPr>
                <w:rStyle w:val="Lienhypertexte"/>
                <w:noProof/>
              </w:rPr>
              <w:t>4.1</w:t>
            </w:r>
            <w:r w:rsidR="00E169AA">
              <w:rPr>
                <w:rFonts w:asciiTheme="minorHAnsi" w:eastAsiaTheme="minorEastAsia" w:hAnsiTheme="minorHAnsi" w:cstheme="minorBidi"/>
                <w:noProof/>
                <w:kern w:val="0"/>
                <w:sz w:val="22"/>
                <w:szCs w:val="22"/>
              </w:rPr>
              <w:tab/>
            </w:r>
            <w:r w:rsidR="00E169AA" w:rsidRPr="00706B0A">
              <w:rPr>
                <w:rStyle w:val="Lienhypertexte"/>
                <w:noProof/>
              </w:rPr>
              <w:t>Sous-critère 3.1</w:t>
            </w:r>
            <w:r w:rsidR="00E169AA" w:rsidRPr="00706B0A">
              <w:rPr>
                <w:rStyle w:val="Lienhypertexte"/>
                <w:rFonts w:ascii="Calibri" w:hAnsi="Calibri" w:cs="Calibri"/>
                <w:noProof/>
              </w:rPr>
              <w:t> </w:t>
            </w:r>
            <w:r w:rsidR="00E169AA" w:rsidRPr="00706B0A">
              <w:rPr>
                <w:rStyle w:val="Lienhypertexte"/>
                <w:noProof/>
              </w:rPr>
              <w:t>:</w:t>
            </w:r>
            <w:r w:rsidR="00E169AA" w:rsidRPr="00706B0A">
              <w:rPr>
                <w:rStyle w:val="Lienhypertexte"/>
                <w:rFonts w:ascii="Calibri" w:hAnsi="Calibri" w:cs="Calibri"/>
                <w:noProof/>
              </w:rPr>
              <w:t> </w:t>
            </w:r>
            <w:r w:rsidR="00E169AA" w:rsidRPr="00706B0A">
              <w:rPr>
                <w:rStyle w:val="Lienhypertexte"/>
                <w:rFonts w:cs="Calibri"/>
                <w:noProof/>
              </w:rPr>
              <w:t>Part des articles recyclés</w:t>
            </w:r>
            <w:r w:rsidR="00E169AA" w:rsidRPr="00706B0A">
              <w:rPr>
                <w:rStyle w:val="Lienhypertexte"/>
                <w:rFonts w:ascii="Calibri" w:hAnsi="Calibri" w:cs="Calibri"/>
                <w:noProof/>
              </w:rPr>
              <w:t> </w:t>
            </w:r>
            <w:r w:rsidR="00E169AA" w:rsidRPr="00706B0A">
              <w:rPr>
                <w:rStyle w:val="Lienhypertexte"/>
                <w:noProof/>
              </w:rPr>
              <w:t>(5</w:t>
            </w:r>
            <w:r w:rsidR="00E169AA" w:rsidRPr="00706B0A">
              <w:rPr>
                <w:rStyle w:val="Lienhypertexte"/>
                <w:rFonts w:ascii="Calibri" w:hAnsi="Calibri" w:cs="Calibri"/>
                <w:noProof/>
              </w:rPr>
              <w:t> </w:t>
            </w:r>
            <w:r w:rsidR="00E169AA" w:rsidRPr="00706B0A">
              <w:rPr>
                <w:rStyle w:val="Lienhypertexte"/>
                <w:noProof/>
              </w:rPr>
              <w:t>%)</w:t>
            </w:r>
            <w:r w:rsidR="00E169AA">
              <w:rPr>
                <w:noProof/>
                <w:webHidden/>
              </w:rPr>
              <w:tab/>
            </w:r>
            <w:r w:rsidR="00E169AA">
              <w:rPr>
                <w:noProof/>
                <w:webHidden/>
              </w:rPr>
              <w:fldChar w:fldCharType="begin"/>
            </w:r>
            <w:r w:rsidR="00E169AA">
              <w:rPr>
                <w:noProof/>
                <w:webHidden/>
              </w:rPr>
              <w:instrText xml:space="preserve"> PAGEREF _Toc216883276 \h </w:instrText>
            </w:r>
            <w:r w:rsidR="00E169AA">
              <w:rPr>
                <w:noProof/>
                <w:webHidden/>
              </w:rPr>
            </w:r>
            <w:r w:rsidR="00E169AA">
              <w:rPr>
                <w:noProof/>
                <w:webHidden/>
              </w:rPr>
              <w:fldChar w:fldCharType="separate"/>
            </w:r>
            <w:r w:rsidR="00E169AA">
              <w:rPr>
                <w:noProof/>
                <w:webHidden/>
              </w:rPr>
              <w:t>21</w:t>
            </w:r>
            <w:r w:rsidR="00E169AA">
              <w:rPr>
                <w:noProof/>
                <w:webHidden/>
              </w:rPr>
              <w:fldChar w:fldCharType="end"/>
            </w:r>
          </w:hyperlink>
        </w:p>
        <w:p w14:paraId="01BEC6C5" w14:textId="2962345E" w:rsidR="00E169AA" w:rsidRDefault="00771459">
          <w:pPr>
            <w:pStyle w:val="TM2"/>
            <w:tabs>
              <w:tab w:val="left" w:pos="747"/>
              <w:tab w:val="right" w:leader="dot" w:pos="9771"/>
            </w:tabs>
            <w:rPr>
              <w:rFonts w:asciiTheme="minorHAnsi" w:eastAsiaTheme="minorEastAsia" w:hAnsiTheme="minorHAnsi" w:cstheme="minorBidi"/>
              <w:noProof/>
              <w:kern w:val="0"/>
              <w:sz w:val="22"/>
              <w:szCs w:val="22"/>
            </w:rPr>
          </w:pPr>
          <w:hyperlink w:anchor="_Toc216883277" w:history="1">
            <w:r w:rsidR="00E169AA" w:rsidRPr="00706B0A">
              <w:rPr>
                <w:rStyle w:val="Lienhypertexte"/>
                <w:noProof/>
              </w:rPr>
              <w:t>4.2</w:t>
            </w:r>
            <w:r w:rsidR="00E169AA">
              <w:rPr>
                <w:rFonts w:asciiTheme="minorHAnsi" w:eastAsiaTheme="minorEastAsia" w:hAnsiTheme="minorHAnsi" w:cstheme="minorBidi"/>
                <w:noProof/>
                <w:kern w:val="0"/>
                <w:sz w:val="22"/>
                <w:szCs w:val="22"/>
              </w:rPr>
              <w:tab/>
            </w:r>
            <w:r w:rsidR="00E169AA" w:rsidRPr="00706B0A">
              <w:rPr>
                <w:rStyle w:val="Lienhypertexte"/>
                <w:noProof/>
              </w:rPr>
              <w:t>Sous-critère 3.2</w:t>
            </w:r>
            <w:r w:rsidR="00E169AA" w:rsidRPr="00706B0A">
              <w:rPr>
                <w:rStyle w:val="Lienhypertexte"/>
                <w:rFonts w:ascii="Calibri" w:hAnsi="Calibri" w:cs="Calibri"/>
                <w:noProof/>
              </w:rPr>
              <w:t> </w:t>
            </w:r>
            <w:r w:rsidR="00E169AA" w:rsidRPr="00706B0A">
              <w:rPr>
                <w:rStyle w:val="Lienhypertexte"/>
                <w:noProof/>
              </w:rPr>
              <w:t>:</w:t>
            </w:r>
            <w:r w:rsidR="00E169AA" w:rsidRPr="00706B0A">
              <w:rPr>
                <w:rStyle w:val="Lienhypertexte"/>
                <w:rFonts w:ascii="Calibri" w:hAnsi="Calibri" w:cs="Calibri"/>
                <w:noProof/>
              </w:rPr>
              <w:t> </w:t>
            </w:r>
            <w:r w:rsidR="00E169AA" w:rsidRPr="00706B0A">
              <w:rPr>
                <w:rStyle w:val="Lienhypertexte"/>
                <w:rFonts w:cs="Calibri"/>
                <w:noProof/>
              </w:rPr>
              <w:t>valorisation de l’empreinte environnementale par l’outil Ecobalyse</w:t>
            </w:r>
            <w:r w:rsidR="00E169AA" w:rsidRPr="00706B0A">
              <w:rPr>
                <w:rStyle w:val="Lienhypertexte"/>
                <w:rFonts w:ascii="Calibri" w:hAnsi="Calibri" w:cs="Calibri"/>
                <w:noProof/>
              </w:rPr>
              <w:t> </w:t>
            </w:r>
            <w:r w:rsidR="00E169AA" w:rsidRPr="00706B0A">
              <w:rPr>
                <w:rStyle w:val="Lienhypertexte"/>
                <w:noProof/>
              </w:rPr>
              <w:t>(5</w:t>
            </w:r>
            <w:r w:rsidR="00E169AA" w:rsidRPr="00706B0A">
              <w:rPr>
                <w:rStyle w:val="Lienhypertexte"/>
                <w:rFonts w:ascii="Calibri" w:hAnsi="Calibri" w:cs="Calibri"/>
                <w:noProof/>
              </w:rPr>
              <w:t> </w:t>
            </w:r>
            <w:r w:rsidR="00E169AA" w:rsidRPr="00706B0A">
              <w:rPr>
                <w:rStyle w:val="Lienhypertexte"/>
                <w:noProof/>
              </w:rPr>
              <w:t>%)</w:t>
            </w:r>
            <w:r w:rsidR="00E169AA">
              <w:rPr>
                <w:noProof/>
                <w:webHidden/>
              </w:rPr>
              <w:tab/>
            </w:r>
            <w:r w:rsidR="00E169AA">
              <w:rPr>
                <w:noProof/>
                <w:webHidden/>
              </w:rPr>
              <w:fldChar w:fldCharType="begin"/>
            </w:r>
            <w:r w:rsidR="00E169AA">
              <w:rPr>
                <w:noProof/>
                <w:webHidden/>
              </w:rPr>
              <w:instrText xml:space="preserve"> PAGEREF _Toc216883277 \h </w:instrText>
            </w:r>
            <w:r w:rsidR="00E169AA">
              <w:rPr>
                <w:noProof/>
                <w:webHidden/>
              </w:rPr>
            </w:r>
            <w:r w:rsidR="00E169AA">
              <w:rPr>
                <w:noProof/>
                <w:webHidden/>
              </w:rPr>
              <w:fldChar w:fldCharType="separate"/>
            </w:r>
            <w:r w:rsidR="00E169AA">
              <w:rPr>
                <w:noProof/>
                <w:webHidden/>
              </w:rPr>
              <w:t>22</w:t>
            </w:r>
            <w:r w:rsidR="00E169AA">
              <w:rPr>
                <w:noProof/>
                <w:webHidden/>
              </w:rPr>
              <w:fldChar w:fldCharType="end"/>
            </w:r>
          </w:hyperlink>
        </w:p>
        <w:p w14:paraId="0EDC2A58" w14:textId="3A8DD542" w:rsidR="00E169AA" w:rsidRDefault="00771459">
          <w:pPr>
            <w:pStyle w:val="TM1"/>
            <w:tabs>
              <w:tab w:val="left" w:pos="1068"/>
              <w:tab w:val="right" w:leader="dot" w:pos="9771"/>
            </w:tabs>
            <w:rPr>
              <w:rFonts w:asciiTheme="minorHAnsi" w:eastAsiaTheme="minorEastAsia" w:hAnsiTheme="minorHAnsi" w:cstheme="minorBidi"/>
              <w:noProof/>
              <w:kern w:val="0"/>
              <w:sz w:val="22"/>
              <w:szCs w:val="22"/>
            </w:rPr>
          </w:pPr>
          <w:hyperlink w:anchor="_Toc216883278" w:history="1">
            <w:r w:rsidR="00E169AA" w:rsidRPr="00706B0A">
              <w:rPr>
                <w:rStyle w:val="Lienhypertexte"/>
                <w:noProof/>
              </w:rPr>
              <w:t>Article 5.</w:t>
            </w:r>
            <w:r w:rsidR="00E169AA">
              <w:rPr>
                <w:rFonts w:asciiTheme="minorHAnsi" w:eastAsiaTheme="minorEastAsia" w:hAnsiTheme="minorHAnsi" w:cstheme="minorBidi"/>
                <w:noProof/>
                <w:kern w:val="0"/>
                <w:sz w:val="22"/>
                <w:szCs w:val="22"/>
              </w:rPr>
              <w:tab/>
            </w:r>
            <w:r w:rsidR="00E169AA" w:rsidRPr="00706B0A">
              <w:rPr>
                <w:rStyle w:val="Lienhypertexte"/>
                <w:noProof/>
              </w:rPr>
              <w:t>Traçabilité sociale des chaînes d’approvisionnement</w:t>
            </w:r>
            <w:r w:rsidR="00E169AA">
              <w:rPr>
                <w:noProof/>
                <w:webHidden/>
              </w:rPr>
              <w:tab/>
            </w:r>
            <w:r w:rsidR="00E169AA">
              <w:rPr>
                <w:noProof/>
                <w:webHidden/>
              </w:rPr>
              <w:fldChar w:fldCharType="begin"/>
            </w:r>
            <w:r w:rsidR="00E169AA">
              <w:rPr>
                <w:noProof/>
                <w:webHidden/>
              </w:rPr>
              <w:instrText xml:space="preserve"> PAGEREF _Toc216883278 \h </w:instrText>
            </w:r>
            <w:r w:rsidR="00E169AA">
              <w:rPr>
                <w:noProof/>
                <w:webHidden/>
              </w:rPr>
            </w:r>
            <w:r w:rsidR="00E169AA">
              <w:rPr>
                <w:noProof/>
                <w:webHidden/>
              </w:rPr>
              <w:fldChar w:fldCharType="separate"/>
            </w:r>
            <w:r w:rsidR="00E169AA">
              <w:rPr>
                <w:noProof/>
                <w:webHidden/>
              </w:rPr>
              <w:t>23</w:t>
            </w:r>
            <w:r w:rsidR="00E169AA">
              <w:rPr>
                <w:noProof/>
                <w:webHidden/>
              </w:rPr>
              <w:fldChar w:fldCharType="end"/>
            </w:r>
          </w:hyperlink>
        </w:p>
        <w:p w14:paraId="2F511CFB" w14:textId="0211291C" w:rsidR="00E169AA" w:rsidRDefault="00771459">
          <w:pPr>
            <w:pStyle w:val="TM1"/>
            <w:tabs>
              <w:tab w:val="right" w:leader="dot" w:pos="9771"/>
            </w:tabs>
            <w:rPr>
              <w:rFonts w:asciiTheme="minorHAnsi" w:eastAsiaTheme="minorEastAsia" w:hAnsiTheme="minorHAnsi" w:cstheme="minorBidi"/>
              <w:noProof/>
              <w:kern w:val="0"/>
              <w:sz w:val="22"/>
              <w:szCs w:val="22"/>
            </w:rPr>
          </w:pPr>
          <w:hyperlink w:anchor="_Toc216883279" w:history="1">
            <w:r w:rsidR="00E169AA" w:rsidRPr="00706B0A">
              <w:rPr>
                <w:rStyle w:val="Lienhypertexte"/>
                <w:noProof/>
              </w:rPr>
              <w:t>Annexe 1 –Questionnaire sur la traçabilité sociale des chaînes d’approvisionnement du lot n</w:t>
            </w:r>
            <w:r w:rsidR="00E169AA" w:rsidRPr="00706B0A">
              <w:rPr>
                <w:rStyle w:val="Lienhypertexte"/>
                <w:noProof/>
                <w:vertAlign w:val="superscript"/>
              </w:rPr>
              <w:t>o</w:t>
            </w:r>
            <w:r w:rsidR="00E169AA" w:rsidRPr="00706B0A">
              <w:rPr>
                <w:rStyle w:val="Lienhypertexte"/>
                <w:noProof/>
              </w:rPr>
              <w:t xml:space="preserve"> 1</w:t>
            </w:r>
            <w:r w:rsidR="00E169AA">
              <w:rPr>
                <w:noProof/>
                <w:webHidden/>
              </w:rPr>
              <w:tab/>
            </w:r>
            <w:r w:rsidR="00E169AA">
              <w:rPr>
                <w:noProof/>
                <w:webHidden/>
              </w:rPr>
              <w:fldChar w:fldCharType="begin"/>
            </w:r>
            <w:r w:rsidR="00E169AA">
              <w:rPr>
                <w:noProof/>
                <w:webHidden/>
              </w:rPr>
              <w:instrText xml:space="preserve"> PAGEREF _Toc216883279 \h </w:instrText>
            </w:r>
            <w:r w:rsidR="00E169AA">
              <w:rPr>
                <w:noProof/>
                <w:webHidden/>
              </w:rPr>
            </w:r>
            <w:r w:rsidR="00E169AA">
              <w:rPr>
                <w:noProof/>
                <w:webHidden/>
              </w:rPr>
              <w:fldChar w:fldCharType="separate"/>
            </w:r>
            <w:r w:rsidR="00E169AA">
              <w:rPr>
                <w:noProof/>
                <w:webHidden/>
              </w:rPr>
              <w:t>24</w:t>
            </w:r>
            <w:r w:rsidR="00E169AA">
              <w:rPr>
                <w:noProof/>
                <w:webHidden/>
              </w:rPr>
              <w:fldChar w:fldCharType="end"/>
            </w:r>
          </w:hyperlink>
        </w:p>
        <w:p w14:paraId="55D19DB4" w14:textId="7DC9F755" w:rsidR="00E169AA" w:rsidRDefault="00771459">
          <w:pPr>
            <w:pStyle w:val="TM1"/>
            <w:tabs>
              <w:tab w:val="right" w:leader="dot" w:pos="9771"/>
            </w:tabs>
            <w:rPr>
              <w:rFonts w:asciiTheme="minorHAnsi" w:eastAsiaTheme="minorEastAsia" w:hAnsiTheme="minorHAnsi" w:cstheme="minorBidi"/>
              <w:noProof/>
              <w:kern w:val="0"/>
              <w:sz w:val="22"/>
              <w:szCs w:val="22"/>
            </w:rPr>
          </w:pPr>
          <w:hyperlink w:anchor="_Toc216883280" w:history="1">
            <w:r w:rsidR="00E169AA" w:rsidRPr="00706B0A">
              <w:rPr>
                <w:rStyle w:val="Lienhypertexte"/>
                <w:noProof/>
              </w:rPr>
              <w:t>Annexe 2 – Fiches techniques des effets</w:t>
            </w:r>
            <w:r w:rsidR="00E169AA">
              <w:rPr>
                <w:noProof/>
                <w:webHidden/>
              </w:rPr>
              <w:tab/>
            </w:r>
            <w:r w:rsidR="00E169AA">
              <w:rPr>
                <w:noProof/>
                <w:webHidden/>
              </w:rPr>
              <w:fldChar w:fldCharType="begin"/>
            </w:r>
            <w:r w:rsidR="00E169AA">
              <w:rPr>
                <w:noProof/>
                <w:webHidden/>
              </w:rPr>
              <w:instrText xml:space="preserve"> PAGEREF _Toc216883280 \h </w:instrText>
            </w:r>
            <w:r w:rsidR="00E169AA">
              <w:rPr>
                <w:noProof/>
                <w:webHidden/>
              </w:rPr>
            </w:r>
            <w:r w:rsidR="00E169AA">
              <w:rPr>
                <w:noProof/>
                <w:webHidden/>
              </w:rPr>
              <w:fldChar w:fldCharType="separate"/>
            </w:r>
            <w:r w:rsidR="00E169AA">
              <w:rPr>
                <w:noProof/>
                <w:webHidden/>
              </w:rPr>
              <w:t>27</w:t>
            </w:r>
            <w:r w:rsidR="00E169AA">
              <w:rPr>
                <w:noProof/>
                <w:webHidden/>
              </w:rPr>
              <w:fldChar w:fldCharType="end"/>
            </w:r>
          </w:hyperlink>
        </w:p>
        <w:p w14:paraId="659BD808" w14:textId="4800E249"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281" w:history="1">
            <w:r w:rsidR="00E169AA" w:rsidRPr="00706B0A">
              <w:rPr>
                <w:rStyle w:val="Lienhypertexte"/>
                <w:noProof/>
              </w:rPr>
              <w:t>Groupe 1</w:t>
            </w:r>
            <w:r w:rsidR="00E169AA" w:rsidRPr="00706B0A">
              <w:rPr>
                <w:rStyle w:val="Lienhypertexte"/>
                <w:rFonts w:ascii="Calibri" w:hAnsi="Calibri" w:cs="Calibri"/>
                <w:noProof/>
              </w:rPr>
              <w:t> </w:t>
            </w:r>
            <w:r w:rsidR="00E169AA" w:rsidRPr="00706B0A">
              <w:rPr>
                <w:rStyle w:val="Lienhypertexte"/>
                <w:noProof/>
              </w:rPr>
              <w:t>: Polos, tee-shirts et pulls</w:t>
            </w:r>
            <w:r w:rsidR="00E169AA">
              <w:rPr>
                <w:noProof/>
                <w:webHidden/>
              </w:rPr>
              <w:tab/>
            </w:r>
            <w:r w:rsidR="00E169AA">
              <w:rPr>
                <w:noProof/>
                <w:webHidden/>
              </w:rPr>
              <w:fldChar w:fldCharType="begin"/>
            </w:r>
            <w:r w:rsidR="00E169AA">
              <w:rPr>
                <w:noProof/>
                <w:webHidden/>
              </w:rPr>
              <w:instrText xml:space="preserve"> PAGEREF _Toc216883281 \h </w:instrText>
            </w:r>
            <w:r w:rsidR="00E169AA">
              <w:rPr>
                <w:noProof/>
                <w:webHidden/>
              </w:rPr>
            </w:r>
            <w:r w:rsidR="00E169AA">
              <w:rPr>
                <w:noProof/>
                <w:webHidden/>
              </w:rPr>
              <w:fldChar w:fldCharType="separate"/>
            </w:r>
            <w:r w:rsidR="00E169AA">
              <w:rPr>
                <w:noProof/>
                <w:webHidden/>
              </w:rPr>
              <w:t>32</w:t>
            </w:r>
            <w:r w:rsidR="00E169AA">
              <w:rPr>
                <w:noProof/>
                <w:webHidden/>
              </w:rPr>
              <w:fldChar w:fldCharType="end"/>
            </w:r>
          </w:hyperlink>
        </w:p>
        <w:p w14:paraId="26BB9C59" w14:textId="1AAEC64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2" w:history="1">
            <w:r w:rsidR="00E169AA" w:rsidRPr="00706B0A">
              <w:rPr>
                <w:rStyle w:val="Lienhypertexte"/>
                <w:noProof/>
              </w:rPr>
              <w:t>1-01. Polo coton et fibres synthétiques terrestre à manches longues et courtes – homme et femme</w:t>
            </w:r>
            <w:r w:rsidR="00E169AA">
              <w:rPr>
                <w:noProof/>
                <w:webHidden/>
              </w:rPr>
              <w:tab/>
            </w:r>
            <w:r w:rsidR="00E169AA">
              <w:rPr>
                <w:noProof/>
                <w:webHidden/>
              </w:rPr>
              <w:fldChar w:fldCharType="begin"/>
            </w:r>
            <w:r w:rsidR="00E169AA">
              <w:rPr>
                <w:noProof/>
                <w:webHidden/>
              </w:rPr>
              <w:instrText xml:space="preserve"> PAGEREF _Toc216883282 \h </w:instrText>
            </w:r>
            <w:r w:rsidR="00E169AA">
              <w:rPr>
                <w:noProof/>
                <w:webHidden/>
              </w:rPr>
            </w:r>
            <w:r w:rsidR="00E169AA">
              <w:rPr>
                <w:noProof/>
                <w:webHidden/>
              </w:rPr>
              <w:fldChar w:fldCharType="separate"/>
            </w:r>
            <w:r w:rsidR="00E169AA">
              <w:rPr>
                <w:noProof/>
                <w:webHidden/>
              </w:rPr>
              <w:t>32</w:t>
            </w:r>
            <w:r w:rsidR="00E169AA">
              <w:rPr>
                <w:noProof/>
                <w:webHidden/>
              </w:rPr>
              <w:fldChar w:fldCharType="end"/>
            </w:r>
          </w:hyperlink>
        </w:p>
        <w:p w14:paraId="0669DC53" w14:textId="0797EC7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3" w:history="1">
            <w:r w:rsidR="00E169AA" w:rsidRPr="00706B0A">
              <w:rPr>
                <w:rStyle w:val="Lienhypertexte"/>
                <w:noProof/>
              </w:rPr>
              <w:t>1-02. Polo coton aéromaritime à manches longues et courtes – homme et femme</w:t>
            </w:r>
            <w:r w:rsidR="00E169AA">
              <w:rPr>
                <w:noProof/>
                <w:webHidden/>
              </w:rPr>
              <w:tab/>
            </w:r>
            <w:r w:rsidR="00E169AA">
              <w:rPr>
                <w:noProof/>
                <w:webHidden/>
              </w:rPr>
              <w:fldChar w:fldCharType="begin"/>
            </w:r>
            <w:r w:rsidR="00E169AA">
              <w:rPr>
                <w:noProof/>
                <w:webHidden/>
              </w:rPr>
              <w:instrText xml:space="preserve"> PAGEREF _Toc216883283 \h </w:instrText>
            </w:r>
            <w:r w:rsidR="00E169AA">
              <w:rPr>
                <w:noProof/>
                <w:webHidden/>
              </w:rPr>
            </w:r>
            <w:r w:rsidR="00E169AA">
              <w:rPr>
                <w:noProof/>
                <w:webHidden/>
              </w:rPr>
              <w:fldChar w:fldCharType="separate"/>
            </w:r>
            <w:r w:rsidR="00E169AA">
              <w:rPr>
                <w:noProof/>
                <w:webHidden/>
              </w:rPr>
              <w:t>33</w:t>
            </w:r>
            <w:r w:rsidR="00E169AA">
              <w:rPr>
                <w:noProof/>
                <w:webHidden/>
              </w:rPr>
              <w:fldChar w:fldCharType="end"/>
            </w:r>
          </w:hyperlink>
        </w:p>
        <w:p w14:paraId="26361566" w14:textId="26E79DE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4" w:history="1">
            <w:r w:rsidR="00E169AA" w:rsidRPr="00706B0A">
              <w:rPr>
                <w:rStyle w:val="Lienhypertexte"/>
                <w:noProof/>
              </w:rPr>
              <w:t>1-03. Pull-over terrestre - unisexe</w:t>
            </w:r>
            <w:r w:rsidR="00E169AA">
              <w:rPr>
                <w:noProof/>
                <w:webHidden/>
              </w:rPr>
              <w:tab/>
            </w:r>
            <w:r w:rsidR="00E169AA">
              <w:rPr>
                <w:noProof/>
                <w:webHidden/>
              </w:rPr>
              <w:fldChar w:fldCharType="begin"/>
            </w:r>
            <w:r w:rsidR="00E169AA">
              <w:rPr>
                <w:noProof/>
                <w:webHidden/>
              </w:rPr>
              <w:instrText xml:space="preserve"> PAGEREF _Toc216883284 \h </w:instrText>
            </w:r>
            <w:r w:rsidR="00E169AA">
              <w:rPr>
                <w:noProof/>
                <w:webHidden/>
              </w:rPr>
            </w:r>
            <w:r w:rsidR="00E169AA">
              <w:rPr>
                <w:noProof/>
                <w:webHidden/>
              </w:rPr>
              <w:fldChar w:fldCharType="separate"/>
            </w:r>
            <w:r w:rsidR="00E169AA">
              <w:rPr>
                <w:noProof/>
                <w:webHidden/>
              </w:rPr>
              <w:t>34</w:t>
            </w:r>
            <w:r w:rsidR="00E169AA">
              <w:rPr>
                <w:noProof/>
                <w:webHidden/>
              </w:rPr>
              <w:fldChar w:fldCharType="end"/>
            </w:r>
          </w:hyperlink>
        </w:p>
        <w:p w14:paraId="03DFBB35" w14:textId="7F44355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5" w:history="1">
            <w:r w:rsidR="00E169AA" w:rsidRPr="00706B0A">
              <w:rPr>
                <w:rStyle w:val="Lienhypertexte"/>
                <w:noProof/>
              </w:rPr>
              <w:t>1-04. Pull-over aéromaritime - unisexe</w:t>
            </w:r>
            <w:r w:rsidR="00E169AA">
              <w:rPr>
                <w:noProof/>
                <w:webHidden/>
              </w:rPr>
              <w:tab/>
            </w:r>
            <w:r w:rsidR="00E169AA">
              <w:rPr>
                <w:noProof/>
                <w:webHidden/>
              </w:rPr>
              <w:fldChar w:fldCharType="begin"/>
            </w:r>
            <w:r w:rsidR="00E169AA">
              <w:rPr>
                <w:noProof/>
                <w:webHidden/>
              </w:rPr>
              <w:instrText xml:space="preserve"> PAGEREF _Toc216883285 \h </w:instrText>
            </w:r>
            <w:r w:rsidR="00E169AA">
              <w:rPr>
                <w:noProof/>
                <w:webHidden/>
              </w:rPr>
            </w:r>
            <w:r w:rsidR="00E169AA">
              <w:rPr>
                <w:noProof/>
                <w:webHidden/>
              </w:rPr>
              <w:fldChar w:fldCharType="separate"/>
            </w:r>
            <w:r w:rsidR="00E169AA">
              <w:rPr>
                <w:noProof/>
                <w:webHidden/>
              </w:rPr>
              <w:t>35</w:t>
            </w:r>
            <w:r w:rsidR="00E169AA">
              <w:rPr>
                <w:noProof/>
                <w:webHidden/>
              </w:rPr>
              <w:fldChar w:fldCharType="end"/>
            </w:r>
          </w:hyperlink>
        </w:p>
        <w:p w14:paraId="391D88DE" w14:textId="12F58F8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6" w:history="1">
            <w:r w:rsidR="00E169AA" w:rsidRPr="00706B0A">
              <w:rPr>
                <w:rStyle w:val="Lienhypertexte"/>
                <w:noProof/>
              </w:rPr>
              <w:t>1-05. Chemise UBAS terrestre - unisexe</w:t>
            </w:r>
            <w:r w:rsidR="00E169AA">
              <w:rPr>
                <w:noProof/>
                <w:webHidden/>
              </w:rPr>
              <w:tab/>
            </w:r>
            <w:r w:rsidR="00E169AA">
              <w:rPr>
                <w:noProof/>
                <w:webHidden/>
              </w:rPr>
              <w:fldChar w:fldCharType="begin"/>
            </w:r>
            <w:r w:rsidR="00E169AA">
              <w:rPr>
                <w:noProof/>
                <w:webHidden/>
              </w:rPr>
              <w:instrText xml:space="preserve"> PAGEREF _Toc216883286 \h </w:instrText>
            </w:r>
            <w:r w:rsidR="00E169AA">
              <w:rPr>
                <w:noProof/>
                <w:webHidden/>
              </w:rPr>
            </w:r>
            <w:r w:rsidR="00E169AA">
              <w:rPr>
                <w:noProof/>
                <w:webHidden/>
              </w:rPr>
              <w:fldChar w:fldCharType="separate"/>
            </w:r>
            <w:r w:rsidR="00E169AA">
              <w:rPr>
                <w:noProof/>
                <w:webHidden/>
              </w:rPr>
              <w:t>36</w:t>
            </w:r>
            <w:r w:rsidR="00E169AA">
              <w:rPr>
                <w:noProof/>
                <w:webHidden/>
              </w:rPr>
              <w:fldChar w:fldCharType="end"/>
            </w:r>
          </w:hyperlink>
        </w:p>
        <w:p w14:paraId="3D18715C" w14:textId="755B375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7" w:history="1">
            <w:r w:rsidR="00E169AA" w:rsidRPr="00706B0A">
              <w:rPr>
                <w:rStyle w:val="Lienhypertexte"/>
                <w:noProof/>
              </w:rPr>
              <w:t>1-06. Chemise UBAS aéromaritime - unisexe</w:t>
            </w:r>
            <w:r w:rsidR="00E169AA">
              <w:rPr>
                <w:noProof/>
                <w:webHidden/>
              </w:rPr>
              <w:tab/>
            </w:r>
            <w:r w:rsidR="00E169AA">
              <w:rPr>
                <w:noProof/>
                <w:webHidden/>
              </w:rPr>
              <w:fldChar w:fldCharType="begin"/>
            </w:r>
            <w:r w:rsidR="00E169AA">
              <w:rPr>
                <w:noProof/>
                <w:webHidden/>
              </w:rPr>
              <w:instrText xml:space="preserve"> PAGEREF _Toc216883287 \h </w:instrText>
            </w:r>
            <w:r w:rsidR="00E169AA">
              <w:rPr>
                <w:noProof/>
                <w:webHidden/>
              </w:rPr>
            </w:r>
            <w:r w:rsidR="00E169AA">
              <w:rPr>
                <w:noProof/>
                <w:webHidden/>
              </w:rPr>
              <w:fldChar w:fldCharType="separate"/>
            </w:r>
            <w:r w:rsidR="00E169AA">
              <w:rPr>
                <w:noProof/>
                <w:webHidden/>
              </w:rPr>
              <w:t>37</w:t>
            </w:r>
            <w:r w:rsidR="00E169AA">
              <w:rPr>
                <w:noProof/>
                <w:webHidden/>
              </w:rPr>
              <w:fldChar w:fldCharType="end"/>
            </w:r>
          </w:hyperlink>
        </w:p>
        <w:p w14:paraId="6DC19F8D" w14:textId="425ED34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8" w:history="1">
            <w:r w:rsidR="00E169AA" w:rsidRPr="00706B0A">
              <w:rPr>
                <w:rStyle w:val="Lienhypertexte"/>
                <w:noProof/>
              </w:rPr>
              <w:t>1-07. Tee-shirt léger terrestre et opérations commerciales – homme et femme</w:t>
            </w:r>
            <w:r w:rsidR="00E169AA">
              <w:rPr>
                <w:noProof/>
                <w:webHidden/>
              </w:rPr>
              <w:tab/>
            </w:r>
            <w:r w:rsidR="00E169AA">
              <w:rPr>
                <w:noProof/>
                <w:webHidden/>
              </w:rPr>
              <w:fldChar w:fldCharType="begin"/>
            </w:r>
            <w:r w:rsidR="00E169AA">
              <w:rPr>
                <w:noProof/>
                <w:webHidden/>
              </w:rPr>
              <w:instrText xml:space="preserve"> PAGEREF _Toc216883288 \h </w:instrText>
            </w:r>
            <w:r w:rsidR="00E169AA">
              <w:rPr>
                <w:noProof/>
                <w:webHidden/>
              </w:rPr>
            </w:r>
            <w:r w:rsidR="00E169AA">
              <w:rPr>
                <w:noProof/>
                <w:webHidden/>
              </w:rPr>
              <w:fldChar w:fldCharType="separate"/>
            </w:r>
            <w:r w:rsidR="00E169AA">
              <w:rPr>
                <w:noProof/>
                <w:webHidden/>
              </w:rPr>
              <w:t>38</w:t>
            </w:r>
            <w:r w:rsidR="00E169AA">
              <w:rPr>
                <w:noProof/>
                <w:webHidden/>
              </w:rPr>
              <w:fldChar w:fldCharType="end"/>
            </w:r>
          </w:hyperlink>
        </w:p>
        <w:p w14:paraId="3812C8DA" w14:textId="07566EB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89" w:history="1">
            <w:r w:rsidR="00E169AA" w:rsidRPr="00706B0A">
              <w:rPr>
                <w:rStyle w:val="Lienhypertexte"/>
                <w:noProof/>
              </w:rPr>
              <w:t>1-08. Tee-shirt anti-transpirant terrestre – homme et femme</w:t>
            </w:r>
            <w:r w:rsidR="00E169AA">
              <w:rPr>
                <w:noProof/>
                <w:webHidden/>
              </w:rPr>
              <w:tab/>
            </w:r>
            <w:r w:rsidR="00E169AA">
              <w:rPr>
                <w:noProof/>
                <w:webHidden/>
              </w:rPr>
              <w:fldChar w:fldCharType="begin"/>
            </w:r>
            <w:r w:rsidR="00E169AA">
              <w:rPr>
                <w:noProof/>
                <w:webHidden/>
              </w:rPr>
              <w:instrText xml:space="preserve"> PAGEREF _Toc216883289 \h </w:instrText>
            </w:r>
            <w:r w:rsidR="00E169AA">
              <w:rPr>
                <w:noProof/>
                <w:webHidden/>
              </w:rPr>
            </w:r>
            <w:r w:rsidR="00E169AA">
              <w:rPr>
                <w:noProof/>
                <w:webHidden/>
              </w:rPr>
              <w:fldChar w:fldCharType="separate"/>
            </w:r>
            <w:r w:rsidR="00E169AA">
              <w:rPr>
                <w:noProof/>
                <w:webHidden/>
              </w:rPr>
              <w:t>40</w:t>
            </w:r>
            <w:r w:rsidR="00E169AA">
              <w:rPr>
                <w:noProof/>
                <w:webHidden/>
              </w:rPr>
              <w:fldChar w:fldCharType="end"/>
            </w:r>
          </w:hyperlink>
        </w:p>
        <w:p w14:paraId="43B02AF0" w14:textId="0682D51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0" w:history="1">
            <w:r w:rsidR="00E169AA" w:rsidRPr="00706B0A">
              <w:rPr>
                <w:rStyle w:val="Lienhypertexte"/>
                <w:noProof/>
              </w:rPr>
              <w:t>1-09. Tee-shirt anti-transpirant aéromaritime – homme et femme</w:t>
            </w:r>
            <w:r w:rsidR="00E169AA">
              <w:rPr>
                <w:noProof/>
                <w:webHidden/>
              </w:rPr>
              <w:tab/>
            </w:r>
            <w:r w:rsidR="00E169AA">
              <w:rPr>
                <w:noProof/>
                <w:webHidden/>
              </w:rPr>
              <w:fldChar w:fldCharType="begin"/>
            </w:r>
            <w:r w:rsidR="00E169AA">
              <w:rPr>
                <w:noProof/>
                <w:webHidden/>
              </w:rPr>
              <w:instrText xml:space="preserve"> PAGEREF _Toc216883290 \h </w:instrText>
            </w:r>
            <w:r w:rsidR="00E169AA">
              <w:rPr>
                <w:noProof/>
                <w:webHidden/>
              </w:rPr>
            </w:r>
            <w:r w:rsidR="00E169AA">
              <w:rPr>
                <w:noProof/>
                <w:webHidden/>
              </w:rPr>
              <w:fldChar w:fldCharType="separate"/>
            </w:r>
            <w:r w:rsidR="00E169AA">
              <w:rPr>
                <w:noProof/>
                <w:webHidden/>
              </w:rPr>
              <w:t>41</w:t>
            </w:r>
            <w:r w:rsidR="00E169AA">
              <w:rPr>
                <w:noProof/>
                <w:webHidden/>
              </w:rPr>
              <w:fldChar w:fldCharType="end"/>
            </w:r>
          </w:hyperlink>
        </w:p>
        <w:p w14:paraId="586C0790" w14:textId="3AB2DEC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1" w:history="1">
            <w:r w:rsidR="00E169AA" w:rsidRPr="00706B0A">
              <w:rPr>
                <w:rStyle w:val="Lienhypertexte"/>
                <w:noProof/>
              </w:rPr>
              <w:t>1-10. Tee-shirt coton aéromaritime – homme et femme</w:t>
            </w:r>
            <w:r w:rsidR="00E169AA">
              <w:rPr>
                <w:noProof/>
                <w:webHidden/>
              </w:rPr>
              <w:tab/>
            </w:r>
            <w:r w:rsidR="00E169AA">
              <w:rPr>
                <w:noProof/>
                <w:webHidden/>
              </w:rPr>
              <w:fldChar w:fldCharType="begin"/>
            </w:r>
            <w:r w:rsidR="00E169AA">
              <w:rPr>
                <w:noProof/>
                <w:webHidden/>
              </w:rPr>
              <w:instrText xml:space="preserve"> PAGEREF _Toc216883291 \h </w:instrText>
            </w:r>
            <w:r w:rsidR="00E169AA">
              <w:rPr>
                <w:noProof/>
                <w:webHidden/>
              </w:rPr>
            </w:r>
            <w:r w:rsidR="00E169AA">
              <w:rPr>
                <w:noProof/>
                <w:webHidden/>
              </w:rPr>
              <w:fldChar w:fldCharType="separate"/>
            </w:r>
            <w:r w:rsidR="00E169AA">
              <w:rPr>
                <w:noProof/>
                <w:webHidden/>
              </w:rPr>
              <w:t>42</w:t>
            </w:r>
            <w:r w:rsidR="00E169AA">
              <w:rPr>
                <w:noProof/>
                <w:webHidden/>
              </w:rPr>
              <w:fldChar w:fldCharType="end"/>
            </w:r>
          </w:hyperlink>
        </w:p>
        <w:p w14:paraId="436AF900" w14:textId="73DBBE8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2" w:history="1">
            <w:r w:rsidR="00E169AA" w:rsidRPr="00706B0A">
              <w:rPr>
                <w:rStyle w:val="Lienhypertexte"/>
                <w:noProof/>
              </w:rPr>
              <w:t>1-11. Tee-shirt léger personnel navigant (PN) et personnel navigant technique (PNT) – homme et femme</w:t>
            </w:r>
            <w:r w:rsidR="00E169AA">
              <w:rPr>
                <w:noProof/>
                <w:webHidden/>
              </w:rPr>
              <w:tab/>
            </w:r>
            <w:r w:rsidR="00E169AA">
              <w:rPr>
                <w:noProof/>
                <w:webHidden/>
              </w:rPr>
              <w:fldChar w:fldCharType="begin"/>
            </w:r>
            <w:r w:rsidR="00E169AA">
              <w:rPr>
                <w:noProof/>
                <w:webHidden/>
              </w:rPr>
              <w:instrText xml:space="preserve"> PAGEREF _Toc216883292 \h </w:instrText>
            </w:r>
            <w:r w:rsidR="00E169AA">
              <w:rPr>
                <w:noProof/>
                <w:webHidden/>
              </w:rPr>
            </w:r>
            <w:r w:rsidR="00E169AA">
              <w:rPr>
                <w:noProof/>
                <w:webHidden/>
              </w:rPr>
              <w:fldChar w:fldCharType="separate"/>
            </w:r>
            <w:r w:rsidR="00E169AA">
              <w:rPr>
                <w:noProof/>
                <w:webHidden/>
              </w:rPr>
              <w:t>43</w:t>
            </w:r>
            <w:r w:rsidR="00E169AA">
              <w:rPr>
                <w:noProof/>
                <w:webHidden/>
              </w:rPr>
              <w:fldChar w:fldCharType="end"/>
            </w:r>
          </w:hyperlink>
        </w:p>
        <w:p w14:paraId="79DF5F18" w14:textId="2678DBB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3" w:history="1">
            <w:r w:rsidR="00E169AA" w:rsidRPr="00706B0A">
              <w:rPr>
                <w:rStyle w:val="Lienhypertexte"/>
                <w:noProof/>
              </w:rPr>
              <w:t>1-12. Polo ATEX opérations commerciales à manches longues - unisexe</w:t>
            </w:r>
            <w:r w:rsidR="00E169AA">
              <w:rPr>
                <w:noProof/>
                <w:webHidden/>
              </w:rPr>
              <w:tab/>
            </w:r>
            <w:r w:rsidR="00E169AA">
              <w:rPr>
                <w:noProof/>
                <w:webHidden/>
              </w:rPr>
              <w:fldChar w:fldCharType="begin"/>
            </w:r>
            <w:r w:rsidR="00E169AA">
              <w:rPr>
                <w:noProof/>
                <w:webHidden/>
              </w:rPr>
              <w:instrText xml:space="preserve"> PAGEREF _Toc216883293 \h </w:instrText>
            </w:r>
            <w:r w:rsidR="00E169AA">
              <w:rPr>
                <w:noProof/>
                <w:webHidden/>
              </w:rPr>
            </w:r>
            <w:r w:rsidR="00E169AA">
              <w:rPr>
                <w:noProof/>
                <w:webHidden/>
              </w:rPr>
              <w:fldChar w:fldCharType="separate"/>
            </w:r>
            <w:r w:rsidR="00E169AA">
              <w:rPr>
                <w:noProof/>
                <w:webHidden/>
              </w:rPr>
              <w:t>45</w:t>
            </w:r>
            <w:r w:rsidR="00E169AA">
              <w:rPr>
                <w:noProof/>
                <w:webHidden/>
              </w:rPr>
              <w:fldChar w:fldCharType="end"/>
            </w:r>
          </w:hyperlink>
        </w:p>
        <w:p w14:paraId="095023B8" w14:textId="3DD40F30"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294" w:history="1">
            <w:r w:rsidR="00E169AA" w:rsidRPr="00706B0A">
              <w:rPr>
                <w:rStyle w:val="Lienhypertexte"/>
                <w:noProof/>
              </w:rPr>
              <w:t>Groupe 2</w:t>
            </w:r>
            <w:r w:rsidR="00E169AA" w:rsidRPr="00706B0A">
              <w:rPr>
                <w:rStyle w:val="Lienhypertexte"/>
                <w:rFonts w:ascii="Calibri" w:hAnsi="Calibri" w:cs="Calibri"/>
                <w:noProof/>
              </w:rPr>
              <w:t> </w:t>
            </w:r>
            <w:r w:rsidR="00E169AA" w:rsidRPr="00706B0A">
              <w:rPr>
                <w:rStyle w:val="Lienhypertexte"/>
                <w:noProof/>
              </w:rPr>
              <w:t>: Gants</w:t>
            </w:r>
            <w:r w:rsidR="00E169AA">
              <w:rPr>
                <w:noProof/>
                <w:webHidden/>
              </w:rPr>
              <w:tab/>
            </w:r>
            <w:r w:rsidR="00E169AA">
              <w:rPr>
                <w:noProof/>
                <w:webHidden/>
              </w:rPr>
              <w:fldChar w:fldCharType="begin"/>
            </w:r>
            <w:r w:rsidR="00E169AA">
              <w:rPr>
                <w:noProof/>
                <w:webHidden/>
              </w:rPr>
              <w:instrText xml:space="preserve"> PAGEREF _Toc216883294 \h </w:instrText>
            </w:r>
            <w:r w:rsidR="00E169AA">
              <w:rPr>
                <w:noProof/>
                <w:webHidden/>
              </w:rPr>
            </w:r>
            <w:r w:rsidR="00E169AA">
              <w:rPr>
                <w:noProof/>
                <w:webHidden/>
              </w:rPr>
              <w:fldChar w:fldCharType="separate"/>
            </w:r>
            <w:r w:rsidR="00E169AA">
              <w:rPr>
                <w:noProof/>
                <w:webHidden/>
              </w:rPr>
              <w:t>46</w:t>
            </w:r>
            <w:r w:rsidR="00E169AA">
              <w:rPr>
                <w:noProof/>
                <w:webHidden/>
              </w:rPr>
              <w:fldChar w:fldCharType="end"/>
            </w:r>
          </w:hyperlink>
        </w:p>
        <w:p w14:paraId="6276F108" w14:textId="30D42D40"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5" w:history="1">
            <w:r w:rsidR="00E169AA" w:rsidRPr="00706B0A">
              <w:rPr>
                <w:rStyle w:val="Lienhypertexte"/>
                <w:noProof/>
              </w:rPr>
              <w:t>2-01. Gants de service terrestre - unisexe</w:t>
            </w:r>
            <w:r w:rsidR="00E169AA">
              <w:rPr>
                <w:noProof/>
                <w:webHidden/>
              </w:rPr>
              <w:tab/>
            </w:r>
            <w:r w:rsidR="00E169AA">
              <w:rPr>
                <w:noProof/>
                <w:webHidden/>
              </w:rPr>
              <w:fldChar w:fldCharType="begin"/>
            </w:r>
            <w:r w:rsidR="00E169AA">
              <w:rPr>
                <w:noProof/>
                <w:webHidden/>
              </w:rPr>
              <w:instrText xml:space="preserve"> PAGEREF _Toc216883295 \h </w:instrText>
            </w:r>
            <w:r w:rsidR="00E169AA">
              <w:rPr>
                <w:noProof/>
                <w:webHidden/>
              </w:rPr>
            </w:r>
            <w:r w:rsidR="00E169AA">
              <w:rPr>
                <w:noProof/>
                <w:webHidden/>
              </w:rPr>
              <w:fldChar w:fldCharType="separate"/>
            </w:r>
            <w:r w:rsidR="00E169AA">
              <w:rPr>
                <w:noProof/>
                <w:webHidden/>
              </w:rPr>
              <w:t>46</w:t>
            </w:r>
            <w:r w:rsidR="00E169AA">
              <w:rPr>
                <w:noProof/>
                <w:webHidden/>
              </w:rPr>
              <w:fldChar w:fldCharType="end"/>
            </w:r>
          </w:hyperlink>
        </w:p>
        <w:p w14:paraId="080999AD" w14:textId="3ECFD10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6" w:history="1">
            <w:r w:rsidR="00E169AA" w:rsidRPr="00706B0A">
              <w:rPr>
                <w:rStyle w:val="Lienhypertexte"/>
                <w:noProof/>
              </w:rPr>
              <w:t>2-02. Gants de service aéromaritime - unisexe</w:t>
            </w:r>
            <w:r w:rsidR="00E169AA">
              <w:rPr>
                <w:noProof/>
                <w:webHidden/>
              </w:rPr>
              <w:tab/>
            </w:r>
            <w:r w:rsidR="00E169AA">
              <w:rPr>
                <w:noProof/>
                <w:webHidden/>
              </w:rPr>
              <w:fldChar w:fldCharType="begin"/>
            </w:r>
            <w:r w:rsidR="00E169AA">
              <w:rPr>
                <w:noProof/>
                <w:webHidden/>
              </w:rPr>
              <w:instrText xml:space="preserve"> PAGEREF _Toc216883296 \h </w:instrText>
            </w:r>
            <w:r w:rsidR="00E169AA">
              <w:rPr>
                <w:noProof/>
                <w:webHidden/>
              </w:rPr>
            </w:r>
            <w:r w:rsidR="00E169AA">
              <w:rPr>
                <w:noProof/>
                <w:webHidden/>
              </w:rPr>
              <w:fldChar w:fldCharType="separate"/>
            </w:r>
            <w:r w:rsidR="00E169AA">
              <w:rPr>
                <w:noProof/>
                <w:webHidden/>
              </w:rPr>
              <w:t>47</w:t>
            </w:r>
            <w:r w:rsidR="00E169AA">
              <w:rPr>
                <w:noProof/>
                <w:webHidden/>
              </w:rPr>
              <w:fldChar w:fldCharType="end"/>
            </w:r>
          </w:hyperlink>
        </w:p>
        <w:p w14:paraId="7359262F" w14:textId="6826A233"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7" w:history="1">
            <w:r w:rsidR="00E169AA" w:rsidRPr="00706B0A">
              <w:rPr>
                <w:rStyle w:val="Lienhypertexte"/>
                <w:noProof/>
              </w:rPr>
              <w:t>2-03. Gants thermiques - unisexe</w:t>
            </w:r>
            <w:r w:rsidR="00E169AA">
              <w:rPr>
                <w:noProof/>
                <w:webHidden/>
              </w:rPr>
              <w:tab/>
            </w:r>
            <w:r w:rsidR="00E169AA">
              <w:rPr>
                <w:noProof/>
                <w:webHidden/>
              </w:rPr>
              <w:fldChar w:fldCharType="begin"/>
            </w:r>
            <w:r w:rsidR="00E169AA">
              <w:rPr>
                <w:noProof/>
                <w:webHidden/>
              </w:rPr>
              <w:instrText xml:space="preserve"> PAGEREF _Toc216883297 \h </w:instrText>
            </w:r>
            <w:r w:rsidR="00E169AA">
              <w:rPr>
                <w:noProof/>
                <w:webHidden/>
              </w:rPr>
            </w:r>
            <w:r w:rsidR="00E169AA">
              <w:rPr>
                <w:noProof/>
                <w:webHidden/>
              </w:rPr>
              <w:fldChar w:fldCharType="separate"/>
            </w:r>
            <w:r w:rsidR="00E169AA">
              <w:rPr>
                <w:noProof/>
                <w:webHidden/>
              </w:rPr>
              <w:t>48</w:t>
            </w:r>
            <w:r w:rsidR="00E169AA">
              <w:rPr>
                <w:noProof/>
                <w:webHidden/>
              </w:rPr>
              <w:fldChar w:fldCharType="end"/>
            </w:r>
          </w:hyperlink>
        </w:p>
        <w:p w14:paraId="3E1ADCF3" w14:textId="1CC4BC5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8" w:history="1">
            <w:r w:rsidR="00E169AA" w:rsidRPr="00706B0A">
              <w:rPr>
                <w:rStyle w:val="Lienhypertexte"/>
                <w:noProof/>
              </w:rPr>
              <w:t>2-04. Sous-gants - unisexe</w:t>
            </w:r>
            <w:r w:rsidR="00E169AA">
              <w:rPr>
                <w:noProof/>
                <w:webHidden/>
              </w:rPr>
              <w:tab/>
            </w:r>
            <w:r w:rsidR="00E169AA">
              <w:rPr>
                <w:noProof/>
                <w:webHidden/>
              </w:rPr>
              <w:fldChar w:fldCharType="begin"/>
            </w:r>
            <w:r w:rsidR="00E169AA">
              <w:rPr>
                <w:noProof/>
                <w:webHidden/>
              </w:rPr>
              <w:instrText xml:space="preserve"> PAGEREF _Toc216883298 \h </w:instrText>
            </w:r>
            <w:r w:rsidR="00E169AA">
              <w:rPr>
                <w:noProof/>
                <w:webHidden/>
              </w:rPr>
            </w:r>
            <w:r w:rsidR="00E169AA">
              <w:rPr>
                <w:noProof/>
                <w:webHidden/>
              </w:rPr>
              <w:fldChar w:fldCharType="separate"/>
            </w:r>
            <w:r w:rsidR="00E169AA">
              <w:rPr>
                <w:noProof/>
                <w:webHidden/>
              </w:rPr>
              <w:t>49</w:t>
            </w:r>
            <w:r w:rsidR="00E169AA">
              <w:rPr>
                <w:noProof/>
                <w:webHidden/>
              </w:rPr>
              <w:fldChar w:fldCharType="end"/>
            </w:r>
          </w:hyperlink>
        </w:p>
        <w:p w14:paraId="279B2421" w14:textId="526A59F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299" w:history="1">
            <w:r w:rsidR="00E169AA" w:rsidRPr="00706B0A">
              <w:rPr>
                <w:rStyle w:val="Lienhypertexte"/>
                <w:noProof/>
              </w:rPr>
              <w:t>2-05. Gants pour télépilotes - unisexe</w:t>
            </w:r>
            <w:r w:rsidR="00E169AA">
              <w:rPr>
                <w:noProof/>
                <w:webHidden/>
              </w:rPr>
              <w:tab/>
            </w:r>
            <w:r w:rsidR="00E169AA">
              <w:rPr>
                <w:noProof/>
                <w:webHidden/>
              </w:rPr>
              <w:fldChar w:fldCharType="begin"/>
            </w:r>
            <w:r w:rsidR="00E169AA">
              <w:rPr>
                <w:noProof/>
                <w:webHidden/>
              </w:rPr>
              <w:instrText xml:space="preserve"> PAGEREF _Toc216883299 \h </w:instrText>
            </w:r>
            <w:r w:rsidR="00E169AA">
              <w:rPr>
                <w:noProof/>
                <w:webHidden/>
              </w:rPr>
            </w:r>
            <w:r w:rsidR="00E169AA">
              <w:rPr>
                <w:noProof/>
                <w:webHidden/>
              </w:rPr>
              <w:fldChar w:fldCharType="separate"/>
            </w:r>
            <w:r w:rsidR="00E169AA">
              <w:rPr>
                <w:noProof/>
                <w:webHidden/>
              </w:rPr>
              <w:t>50</w:t>
            </w:r>
            <w:r w:rsidR="00E169AA">
              <w:rPr>
                <w:noProof/>
                <w:webHidden/>
              </w:rPr>
              <w:fldChar w:fldCharType="end"/>
            </w:r>
          </w:hyperlink>
        </w:p>
        <w:p w14:paraId="05C5D544" w14:textId="445AE1E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0" w:history="1">
            <w:r w:rsidR="00E169AA" w:rsidRPr="00706B0A">
              <w:rPr>
                <w:rStyle w:val="Lienhypertexte"/>
                <w:noProof/>
              </w:rPr>
              <w:t>2-06. Gants de cérémonie - unisexe</w:t>
            </w:r>
            <w:r w:rsidR="00E169AA">
              <w:rPr>
                <w:noProof/>
                <w:webHidden/>
              </w:rPr>
              <w:tab/>
            </w:r>
            <w:r w:rsidR="00E169AA">
              <w:rPr>
                <w:noProof/>
                <w:webHidden/>
              </w:rPr>
              <w:fldChar w:fldCharType="begin"/>
            </w:r>
            <w:r w:rsidR="00E169AA">
              <w:rPr>
                <w:noProof/>
                <w:webHidden/>
              </w:rPr>
              <w:instrText xml:space="preserve"> PAGEREF _Toc216883300 \h </w:instrText>
            </w:r>
            <w:r w:rsidR="00E169AA">
              <w:rPr>
                <w:noProof/>
                <w:webHidden/>
              </w:rPr>
            </w:r>
            <w:r w:rsidR="00E169AA">
              <w:rPr>
                <w:noProof/>
                <w:webHidden/>
              </w:rPr>
              <w:fldChar w:fldCharType="separate"/>
            </w:r>
            <w:r w:rsidR="00E169AA">
              <w:rPr>
                <w:noProof/>
                <w:webHidden/>
              </w:rPr>
              <w:t>51</w:t>
            </w:r>
            <w:r w:rsidR="00E169AA">
              <w:rPr>
                <w:noProof/>
                <w:webHidden/>
              </w:rPr>
              <w:fldChar w:fldCharType="end"/>
            </w:r>
          </w:hyperlink>
        </w:p>
        <w:p w14:paraId="11934BED" w14:textId="5CB4807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1" w:history="1">
            <w:r w:rsidR="00E169AA" w:rsidRPr="00706B0A">
              <w:rPr>
                <w:rStyle w:val="Lienhypertexte"/>
                <w:noProof/>
              </w:rPr>
              <w:t>2-07. Moufles grand froid terrestre - unisexe</w:t>
            </w:r>
            <w:r w:rsidR="00E169AA">
              <w:rPr>
                <w:noProof/>
                <w:webHidden/>
              </w:rPr>
              <w:tab/>
            </w:r>
            <w:r w:rsidR="00E169AA">
              <w:rPr>
                <w:noProof/>
                <w:webHidden/>
              </w:rPr>
              <w:fldChar w:fldCharType="begin"/>
            </w:r>
            <w:r w:rsidR="00E169AA">
              <w:rPr>
                <w:noProof/>
                <w:webHidden/>
              </w:rPr>
              <w:instrText xml:space="preserve"> PAGEREF _Toc216883301 \h </w:instrText>
            </w:r>
            <w:r w:rsidR="00E169AA">
              <w:rPr>
                <w:noProof/>
                <w:webHidden/>
              </w:rPr>
            </w:r>
            <w:r w:rsidR="00E169AA">
              <w:rPr>
                <w:noProof/>
                <w:webHidden/>
              </w:rPr>
              <w:fldChar w:fldCharType="separate"/>
            </w:r>
            <w:r w:rsidR="00E169AA">
              <w:rPr>
                <w:noProof/>
                <w:webHidden/>
              </w:rPr>
              <w:t>51</w:t>
            </w:r>
            <w:r w:rsidR="00E169AA">
              <w:rPr>
                <w:noProof/>
                <w:webHidden/>
              </w:rPr>
              <w:fldChar w:fldCharType="end"/>
            </w:r>
          </w:hyperlink>
        </w:p>
        <w:p w14:paraId="5AD47BBE" w14:textId="3D292C5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2" w:history="1">
            <w:r w:rsidR="00E169AA" w:rsidRPr="00706B0A">
              <w:rPr>
                <w:rStyle w:val="Lienhypertexte"/>
                <w:noProof/>
              </w:rPr>
              <w:t>2-08. Gants PN et PNT - unisexe</w:t>
            </w:r>
            <w:r w:rsidR="00E169AA">
              <w:rPr>
                <w:noProof/>
                <w:webHidden/>
              </w:rPr>
              <w:tab/>
            </w:r>
            <w:r w:rsidR="00E169AA">
              <w:rPr>
                <w:noProof/>
                <w:webHidden/>
              </w:rPr>
              <w:fldChar w:fldCharType="begin"/>
            </w:r>
            <w:r w:rsidR="00E169AA">
              <w:rPr>
                <w:noProof/>
                <w:webHidden/>
              </w:rPr>
              <w:instrText xml:space="preserve"> PAGEREF _Toc216883302 \h </w:instrText>
            </w:r>
            <w:r w:rsidR="00E169AA">
              <w:rPr>
                <w:noProof/>
                <w:webHidden/>
              </w:rPr>
            </w:r>
            <w:r w:rsidR="00E169AA">
              <w:rPr>
                <w:noProof/>
                <w:webHidden/>
              </w:rPr>
              <w:fldChar w:fldCharType="separate"/>
            </w:r>
            <w:r w:rsidR="00E169AA">
              <w:rPr>
                <w:noProof/>
                <w:webHidden/>
              </w:rPr>
              <w:t>52</w:t>
            </w:r>
            <w:r w:rsidR="00E169AA">
              <w:rPr>
                <w:noProof/>
                <w:webHidden/>
              </w:rPr>
              <w:fldChar w:fldCharType="end"/>
            </w:r>
          </w:hyperlink>
        </w:p>
        <w:p w14:paraId="249C0E27" w14:textId="3BFFF6C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3" w:history="1">
            <w:r w:rsidR="00E169AA" w:rsidRPr="00706B0A">
              <w:rPr>
                <w:rStyle w:val="Lienhypertexte"/>
                <w:noProof/>
              </w:rPr>
              <w:t>2-09. Gants motocyclistes – unisexe</w:t>
            </w:r>
            <w:r w:rsidR="00E169AA">
              <w:rPr>
                <w:noProof/>
                <w:webHidden/>
              </w:rPr>
              <w:tab/>
            </w:r>
            <w:r w:rsidR="00E169AA">
              <w:rPr>
                <w:noProof/>
                <w:webHidden/>
              </w:rPr>
              <w:fldChar w:fldCharType="begin"/>
            </w:r>
            <w:r w:rsidR="00E169AA">
              <w:rPr>
                <w:noProof/>
                <w:webHidden/>
              </w:rPr>
              <w:instrText xml:space="preserve"> PAGEREF _Toc216883303 \h </w:instrText>
            </w:r>
            <w:r w:rsidR="00E169AA">
              <w:rPr>
                <w:noProof/>
                <w:webHidden/>
              </w:rPr>
            </w:r>
            <w:r w:rsidR="00E169AA">
              <w:rPr>
                <w:noProof/>
                <w:webHidden/>
              </w:rPr>
              <w:fldChar w:fldCharType="separate"/>
            </w:r>
            <w:r w:rsidR="00E169AA">
              <w:rPr>
                <w:noProof/>
                <w:webHidden/>
              </w:rPr>
              <w:t>53</w:t>
            </w:r>
            <w:r w:rsidR="00E169AA">
              <w:rPr>
                <w:noProof/>
                <w:webHidden/>
              </w:rPr>
              <w:fldChar w:fldCharType="end"/>
            </w:r>
          </w:hyperlink>
        </w:p>
        <w:p w14:paraId="11D7B7C0" w14:textId="33DE444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4" w:history="1">
            <w:r w:rsidR="00E169AA" w:rsidRPr="00706B0A">
              <w:rPr>
                <w:rStyle w:val="Lienhypertexte"/>
                <w:noProof/>
              </w:rPr>
              <w:t>2-09-01 Gants été – unisexe</w:t>
            </w:r>
            <w:r w:rsidR="00E169AA">
              <w:rPr>
                <w:noProof/>
                <w:webHidden/>
              </w:rPr>
              <w:tab/>
            </w:r>
            <w:r w:rsidR="00E169AA">
              <w:rPr>
                <w:noProof/>
                <w:webHidden/>
              </w:rPr>
              <w:fldChar w:fldCharType="begin"/>
            </w:r>
            <w:r w:rsidR="00E169AA">
              <w:rPr>
                <w:noProof/>
                <w:webHidden/>
              </w:rPr>
              <w:instrText xml:space="preserve"> PAGEREF _Toc216883304 \h </w:instrText>
            </w:r>
            <w:r w:rsidR="00E169AA">
              <w:rPr>
                <w:noProof/>
                <w:webHidden/>
              </w:rPr>
            </w:r>
            <w:r w:rsidR="00E169AA">
              <w:rPr>
                <w:noProof/>
                <w:webHidden/>
              </w:rPr>
              <w:fldChar w:fldCharType="separate"/>
            </w:r>
            <w:r w:rsidR="00E169AA">
              <w:rPr>
                <w:noProof/>
                <w:webHidden/>
              </w:rPr>
              <w:t>54</w:t>
            </w:r>
            <w:r w:rsidR="00E169AA">
              <w:rPr>
                <w:noProof/>
                <w:webHidden/>
              </w:rPr>
              <w:fldChar w:fldCharType="end"/>
            </w:r>
          </w:hyperlink>
        </w:p>
        <w:p w14:paraId="1BB10277" w14:textId="0BB7FC5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5" w:history="1">
            <w:r w:rsidR="00E169AA" w:rsidRPr="00706B0A">
              <w:rPr>
                <w:rStyle w:val="Lienhypertexte"/>
                <w:noProof/>
              </w:rPr>
              <w:t>2-09-02 Gants mi-saison – unisexe</w:t>
            </w:r>
            <w:r w:rsidR="00E169AA">
              <w:rPr>
                <w:noProof/>
                <w:webHidden/>
              </w:rPr>
              <w:tab/>
            </w:r>
            <w:r w:rsidR="00E169AA">
              <w:rPr>
                <w:noProof/>
                <w:webHidden/>
              </w:rPr>
              <w:fldChar w:fldCharType="begin"/>
            </w:r>
            <w:r w:rsidR="00E169AA">
              <w:rPr>
                <w:noProof/>
                <w:webHidden/>
              </w:rPr>
              <w:instrText xml:space="preserve"> PAGEREF _Toc216883305 \h </w:instrText>
            </w:r>
            <w:r w:rsidR="00E169AA">
              <w:rPr>
                <w:noProof/>
                <w:webHidden/>
              </w:rPr>
            </w:r>
            <w:r w:rsidR="00E169AA">
              <w:rPr>
                <w:noProof/>
                <w:webHidden/>
              </w:rPr>
              <w:fldChar w:fldCharType="separate"/>
            </w:r>
            <w:r w:rsidR="00E169AA">
              <w:rPr>
                <w:noProof/>
                <w:webHidden/>
              </w:rPr>
              <w:t>56</w:t>
            </w:r>
            <w:r w:rsidR="00E169AA">
              <w:rPr>
                <w:noProof/>
                <w:webHidden/>
              </w:rPr>
              <w:fldChar w:fldCharType="end"/>
            </w:r>
          </w:hyperlink>
        </w:p>
        <w:p w14:paraId="70B84E2B" w14:textId="39ED0DE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6" w:history="1">
            <w:r w:rsidR="00E169AA" w:rsidRPr="00706B0A">
              <w:rPr>
                <w:rStyle w:val="Lienhypertexte"/>
                <w:noProof/>
              </w:rPr>
              <w:t>2-09-03 Gants hiver – unisexe</w:t>
            </w:r>
            <w:r w:rsidR="00E169AA">
              <w:rPr>
                <w:noProof/>
                <w:webHidden/>
              </w:rPr>
              <w:tab/>
            </w:r>
            <w:r w:rsidR="00E169AA">
              <w:rPr>
                <w:noProof/>
                <w:webHidden/>
              </w:rPr>
              <w:fldChar w:fldCharType="begin"/>
            </w:r>
            <w:r w:rsidR="00E169AA">
              <w:rPr>
                <w:noProof/>
                <w:webHidden/>
              </w:rPr>
              <w:instrText xml:space="preserve"> PAGEREF _Toc216883306 \h </w:instrText>
            </w:r>
            <w:r w:rsidR="00E169AA">
              <w:rPr>
                <w:noProof/>
                <w:webHidden/>
              </w:rPr>
            </w:r>
            <w:r w:rsidR="00E169AA">
              <w:rPr>
                <w:noProof/>
                <w:webHidden/>
              </w:rPr>
              <w:fldChar w:fldCharType="separate"/>
            </w:r>
            <w:r w:rsidR="00E169AA">
              <w:rPr>
                <w:noProof/>
                <w:webHidden/>
              </w:rPr>
              <w:t>57</w:t>
            </w:r>
            <w:r w:rsidR="00E169AA">
              <w:rPr>
                <w:noProof/>
                <w:webHidden/>
              </w:rPr>
              <w:fldChar w:fldCharType="end"/>
            </w:r>
          </w:hyperlink>
        </w:p>
        <w:p w14:paraId="699BB7A3" w14:textId="590CF53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7" w:history="1">
            <w:r w:rsidR="00E169AA" w:rsidRPr="00706B0A">
              <w:rPr>
                <w:rStyle w:val="Lienhypertexte"/>
                <w:noProof/>
              </w:rPr>
              <w:t>2-09-04 Gants chauffants – unisexe</w:t>
            </w:r>
            <w:r w:rsidR="00E169AA">
              <w:rPr>
                <w:noProof/>
                <w:webHidden/>
              </w:rPr>
              <w:tab/>
            </w:r>
            <w:r w:rsidR="00E169AA">
              <w:rPr>
                <w:noProof/>
                <w:webHidden/>
              </w:rPr>
              <w:fldChar w:fldCharType="begin"/>
            </w:r>
            <w:r w:rsidR="00E169AA">
              <w:rPr>
                <w:noProof/>
                <w:webHidden/>
              </w:rPr>
              <w:instrText xml:space="preserve"> PAGEREF _Toc216883307 \h </w:instrText>
            </w:r>
            <w:r w:rsidR="00E169AA">
              <w:rPr>
                <w:noProof/>
                <w:webHidden/>
              </w:rPr>
            </w:r>
            <w:r w:rsidR="00E169AA">
              <w:rPr>
                <w:noProof/>
                <w:webHidden/>
              </w:rPr>
              <w:fldChar w:fldCharType="separate"/>
            </w:r>
            <w:r w:rsidR="00E169AA">
              <w:rPr>
                <w:noProof/>
                <w:webHidden/>
              </w:rPr>
              <w:t>58</w:t>
            </w:r>
            <w:r w:rsidR="00E169AA">
              <w:rPr>
                <w:noProof/>
                <w:webHidden/>
              </w:rPr>
              <w:fldChar w:fldCharType="end"/>
            </w:r>
          </w:hyperlink>
        </w:p>
        <w:p w14:paraId="15E0D756" w14:textId="4A260D39"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308" w:history="1">
            <w:r w:rsidR="00E169AA" w:rsidRPr="00706B0A">
              <w:rPr>
                <w:rStyle w:val="Lienhypertexte"/>
                <w:noProof/>
              </w:rPr>
              <w:t>Groupe 3</w:t>
            </w:r>
            <w:r w:rsidR="00E169AA" w:rsidRPr="00706B0A">
              <w:rPr>
                <w:rStyle w:val="Lienhypertexte"/>
                <w:rFonts w:ascii="Calibri" w:hAnsi="Calibri" w:cs="Calibri"/>
                <w:noProof/>
              </w:rPr>
              <w:t> </w:t>
            </w:r>
            <w:r w:rsidR="00E169AA" w:rsidRPr="00706B0A">
              <w:rPr>
                <w:rStyle w:val="Lienhypertexte"/>
                <w:noProof/>
              </w:rPr>
              <w:t>: Combinaisons intégrales</w:t>
            </w:r>
            <w:r w:rsidR="00E169AA">
              <w:rPr>
                <w:noProof/>
                <w:webHidden/>
              </w:rPr>
              <w:tab/>
            </w:r>
            <w:r w:rsidR="00E169AA">
              <w:rPr>
                <w:noProof/>
                <w:webHidden/>
              </w:rPr>
              <w:fldChar w:fldCharType="begin"/>
            </w:r>
            <w:r w:rsidR="00E169AA">
              <w:rPr>
                <w:noProof/>
                <w:webHidden/>
              </w:rPr>
              <w:instrText xml:space="preserve"> PAGEREF _Toc216883308 \h </w:instrText>
            </w:r>
            <w:r w:rsidR="00E169AA">
              <w:rPr>
                <w:noProof/>
                <w:webHidden/>
              </w:rPr>
            </w:r>
            <w:r w:rsidR="00E169AA">
              <w:rPr>
                <w:noProof/>
                <w:webHidden/>
              </w:rPr>
              <w:fldChar w:fldCharType="separate"/>
            </w:r>
            <w:r w:rsidR="00E169AA">
              <w:rPr>
                <w:noProof/>
                <w:webHidden/>
              </w:rPr>
              <w:t>60</w:t>
            </w:r>
            <w:r w:rsidR="00E169AA">
              <w:rPr>
                <w:noProof/>
                <w:webHidden/>
              </w:rPr>
              <w:fldChar w:fldCharType="end"/>
            </w:r>
          </w:hyperlink>
        </w:p>
        <w:p w14:paraId="6DB1C007" w14:textId="11CF1AF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09" w:history="1">
            <w:r w:rsidR="00E169AA" w:rsidRPr="00706B0A">
              <w:rPr>
                <w:rStyle w:val="Lienhypertexte"/>
                <w:noProof/>
              </w:rPr>
              <w:t>3-01. Combinaison anti-statique – maître de chien – homme et femme</w:t>
            </w:r>
            <w:r w:rsidR="00E169AA">
              <w:rPr>
                <w:noProof/>
                <w:webHidden/>
              </w:rPr>
              <w:tab/>
            </w:r>
            <w:r w:rsidR="00E169AA">
              <w:rPr>
                <w:noProof/>
                <w:webHidden/>
              </w:rPr>
              <w:fldChar w:fldCharType="begin"/>
            </w:r>
            <w:r w:rsidR="00E169AA">
              <w:rPr>
                <w:noProof/>
                <w:webHidden/>
              </w:rPr>
              <w:instrText xml:space="preserve"> PAGEREF _Toc216883309 \h </w:instrText>
            </w:r>
            <w:r w:rsidR="00E169AA">
              <w:rPr>
                <w:noProof/>
                <w:webHidden/>
              </w:rPr>
            </w:r>
            <w:r w:rsidR="00E169AA">
              <w:rPr>
                <w:noProof/>
                <w:webHidden/>
              </w:rPr>
              <w:fldChar w:fldCharType="separate"/>
            </w:r>
            <w:r w:rsidR="00E169AA">
              <w:rPr>
                <w:noProof/>
                <w:webHidden/>
              </w:rPr>
              <w:t>60</w:t>
            </w:r>
            <w:r w:rsidR="00E169AA">
              <w:rPr>
                <w:noProof/>
                <w:webHidden/>
              </w:rPr>
              <w:fldChar w:fldCharType="end"/>
            </w:r>
          </w:hyperlink>
        </w:p>
        <w:p w14:paraId="5720B8D0" w14:textId="54CA9D1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0" w:history="1">
            <w:r w:rsidR="00E169AA" w:rsidRPr="00706B0A">
              <w:rPr>
                <w:rStyle w:val="Lienhypertexte"/>
                <w:noProof/>
              </w:rPr>
              <w:t>3-02. Combinaison de vol bleue - unisexe</w:t>
            </w:r>
            <w:r w:rsidR="00E169AA">
              <w:rPr>
                <w:noProof/>
                <w:webHidden/>
              </w:rPr>
              <w:tab/>
            </w:r>
            <w:r w:rsidR="00E169AA">
              <w:rPr>
                <w:noProof/>
                <w:webHidden/>
              </w:rPr>
              <w:fldChar w:fldCharType="begin"/>
            </w:r>
            <w:r w:rsidR="00E169AA">
              <w:rPr>
                <w:noProof/>
                <w:webHidden/>
              </w:rPr>
              <w:instrText xml:space="preserve"> PAGEREF _Toc216883310 \h </w:instrText>
            </w:r>
            <w:r w:rsidR="00E169AA">
              <w:rPr>
                <w:noProof/>
                <w:webHidden/>
              </w:rPr>
            </w:r>
            <w:r w:rsidR="00E169AA">
              <w:rPr>
                <w:noProof/>
                <w:webHidden/>
              </w:rPr>
              <w:fldChar w:fldCharType="separate"/>
            </w:r>
            <w:r w:rsidR="00E169AA">
              <w:rPr>
                <w:noProof/>
                <w:webHidden/>
              </w:rPr>
              <w:t>61</w:t>
            </w:r>
            <w:r w:rsidR="00E169AA">
              <w:rPr>
                <w:noProof/>
                <w:webHidden/>
              </w:rPr>
              <w:fldChar w:fldCharType="end"/>
            </w:r>
          </w:hyperlink>
        </w:p>
        <w:p w14:paraId="1D5EEF89" w14:textId="081C03D0"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1" w:history="1">
            <w:r w:rsidR="00E169AA" w:rsidRPr="00706B0A">
              <w:rPr>
                <w:rStyle w:val="Lienhypertexte"/>
                <w:noProof/>
              </w:rPr>
              <w:t>3-03. Combinaison de vol orange - unisexe</w:t>
            </w:r>
            <w:r w:rsidR="00E169AA">
              <w:rPr>
                <w:noProof/>
                <w:webHidden/>
              </w:rPr>
              <w:tab/>
            </w:r>
            <w:r w:rsidR="00E169AA">
              <w:rPr>
                <w:noProof/>
                <w:webHidden/>
              </w:rPr>
              <w:fldChar w:fldCharType="begin"/>
            </w:r>
            <w:r w:rsidR="00E169AA">
              <w:rPr>
                <w:noProof/>
                <w:webHidden/>
              </w:rPr>
              <w:instrText xml:space="preserve"> PAGEREF _Toc216883311 \h </w:instrText>
            </w:r>
            <w:r w:rsidR="00E169AA">
              <w:rPr>
                <w:noProof/>
                <w:webHidden/>
              </w:rPr>
            </w:r>
            <w:r w:rsidR="00E169AA">
              <w:rPr>
                <w:noProof/>
                <w:webHidden/>
              </w:rPr>
              <w:fldChar w:fldCharType="separate"/>
            </w:r>
            <w:r w:rsidR="00E169AA">
              <w:rPr>
                <w:noProof/>
                <w:webHidden/>
              </w:rPr>
              <w:t>62</w:t>
            </w:r>
            <w:r w:rsidR="00E169AA">
              <w:rPr>
                <w:noProof/>
                <w:webHidden/>
              </w:rPr>
              <w:fldChar w:fldCharType="end"/>
            </w:r>
          </w:hyperlink>
        </w:p>
        <w:p w14:paraId="5E182ACB" w14:textId="3FFF574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2" w:history="1">
            <w:r w:rsidR="00E169AA" w:rsidRPr="00706B0A">
              <w:rPr>
                <w:rStyle w:val="Lienhypertexte"/>
                <w:noProof/>
              </w:rPr>
              <w:t>3-04. Combinaison aéromaritime – homme et femme</w:t>
            </w:r>
            <w:r w:rsidR="00E169AA">
              <w:rPr>
                <w:noProof/>
                <w:webHidden/>
              </w:rPr>
              <w:tab/>
            </w:r>
            <w:r w:rsidR="00E169AA">
              <w:rPr>
                <w:noProof/>
                <w:webHidden/>
              </w:rPr>
              <w:fldChar w:fldCharType="begin"/>
            </w:r>
            <w:r w:rsidR="00E169AA">
              <w:rPr>
                <w:noProof/>
                <w:webHidden/>
              </w:rPr>
              <w:instrText xml:space="preserve"> PAGEREF _Toc216883312 \h </w:instrText>
            </w:r>
            <w:r w:rsidR="00E169AA">
              <w:rPr>
                <w:noProof/>
                <w:webHidden/>
              </w:rPr>
            </w:r>
            <w:r w:rsidR="00E169AA">
              <w:rPr>
                <w:noProof/>
                <w:webHidden/>
              </w:rPr>
              <w:fldChar w:fldCharType="separate"/>
            </w:r>
            <w:r w:rsidR="00E169AA">
              <w:rPr>
                <w:noProof/>
                <w:webHidden/>
              </w:rPr>
              <w:t>63</w:t>
            </w:r>
            <w:r w:rsidR="00E169AA">
              <w:rPr>
                <w:noProof/>
                <w:webHidden/>
              </w:rPr>
              <w:fldChar w:fldCharType="end"/>
            </w:r>
          </w:hyperlink>
        </w:p>
        <w:p w14:paraId="602E8749" w14:textId="7A9C560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3" w:history="1">
            <w:r w:rsidR="00E169AA" w:rsidRPr="00706B0A">
              <w:rPr>
                <w:rStyle w:val="Lienhypertexte"/>
                <w:noProof/>
              </w:rPr>
              <w:t>3-05. Combinaison terrestre – homme et femme</w:t>
            </w:r>
            <w:r w:rsidR="00E169AA">
              <w:rPr>
                <w:noProof/>
                <w:webHidden/>
              </w:rPr>
              <w:tab/>
            </w:r>
            <w:r w:rsidR="00E169AA">
              <w:rPr>
                <w:noProof/>
                <w:webHidden/>
              </w:rPr>
              <w:fldChar w:fldCharType="begin"/>
            </w:r>
            <w:r w:rsidR="00E169AA">
              <w:rPr>
                <w:noProof/>
                <w:webHidden/>
              </w:rPr>
              <w:instrText xml:space="preserve"> PAGEREF _Toc216883313 \h </w:instrText>
            </w:r>
            <w:r w:rsidR="00E169AA">
              <w:rPr>
                <w:noProof/>
                <w:webHidden/>
              </w:rPr>
            </w:r>
            <w:r w:rsidR="00E169AA">
              <w:rPr>
                <w:noProof/>
                <w:webHidden/>
              </w:rPr>
              <w:fldChar w:fldCharType="separate"/>
            </w:r>
            <w:r w:rsidR="00E169AA">
              <w:rPr>
                <w:noProof/>
                <w:webHidden/>
              </w:rPr>
              <w:t>65</w:t>
            </w:r>
            <w:r w:rsidR="00E169AA">
              <w:rPr>
                <w:noProof/>
                <w:webHidden/>
              </w:rPr>
              <w:fldChar w:fldCharType="end"/>
            </w:r>
          </w:hyperlink>
        </w:p>
        <w:p w14:paraId="7408D7AE" w14:textId="0F76433C"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314" w:history="1">
            <w:r w:rsidR="00E169AA" w:rsidRPr="00706B0A">
              <w:rPr>
                <w:rStyle w:val="Lienhypertexte"/>
                <w:noProof/>
              </w:rPr>
              <w:t>Groupe 4</w:t>
            </w:r>
            <w:r w:rsidR="00E169AA" w:rsidRPr="00706B0A">
              <w:rPr>
                <w:rStyle w:val="Lienhypertexte"/>
                <w:rFonts w:ascii="Calibri" w:hAnsi="Calibri" w:cs="Calibri"/>
                <w:noProof/>
              </w:rPr>
              <w:t> </w:t>
            </w:r>
            <w:r w:rsidR="00E169AA" w:rsidRPr="00706B0A">
              <w:rPr>
                <w:rStyle w:val="Lienhypertexte"/>
                <w:noProof/>
              </w:rPr>
              <w:t>: Coiffes</w:t>
            </w:r>
            <w:r w:rsidR="00E169AA">
              <w:rPr>
                <w:noProof/>
                <w:webHidden/>
              </w:rPr>
              <w:tab/>
            </w:r>
            <w:r w:rsidR="00E169AA">
              <w:rPr>
                <w:noProof/>
                <w:webHidden/>
              </w:rPr>
              <w:fldChar w:fldCharType="begin"/>
            </w:r>
            <w:r w:rsidR="00E169AA">
              <w:rPr>
                <w:noProof/>
                <w:webHidden/>
              </w:rPr>
              <w:instrText xml:space="preserve"> PAGEREF _Toc216883314 \h </w:instrText>
            </w:r>
            <w:r w:rsidR="00E169AA">
              <w:rPr>
                <w:noProof/>
                <w:webHidden/>
              </w:rPr>
            </w:r>
            <w:r w:rsidR="00E169AA">
              <w:rPr>
                <w:noProof/>
                <w:webHidden/>
              </w:rPr>
              <w:fldChar w:fldCharType="separate"/>
            </w:r>
            <w:r w:rsidR="00E169AA">
              <w:rPr>
                <w:noProof/>
                <w:webHidden/>
              </w:rPr>
              <w:t>66</w:t>
            </w:r>
            <w:r w:rsidR="00E169AA">
              <w:rPr>
                <w:noProof/>
                <w:webHidden/>
              </w:rPr>
              <w:fldChar w:fldCharType="end"/>
            </w:r>
          </w:hyperlink>
        </w:p>
        <w:p w14:paraId="12471816" w14:textId="41465EF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5" w:history="1">
            <w:r w:rsidR="00E169AA" w:rsidRPr="00706B0A">
              <w:rPr>
                <w:rStyle w:val="Lienhypertexte"/>
                <w:noProof/>
              </w:rPr>
              <w:t>4-01. Béret terrestre - unisexe</w:t>
            </w:r>
            <w:r w:rsidR="00E169AA">
              <w:rPr>
                <w:noProof/>
                <w:webHidden/>
              </w:rPr>
              <w:tab/>
            </w:r>
            <w:r w:rsidR="00E169AA">
              <w:rPr>
                <w:noProof/>
                <w:webHidden/>
              </w:rPr>
              <w:fldChar w:fldCharType="begin"/>
            </w:r>
            <w:r w:rsidR="00E169AA">
              <w:rPr>
                <w:noProof/>
                <w:webHidden/>
              </w:rPr>
              <w:instrText xml:space="preserve"> PAGEREF _Toc216883315 \h </w:instrText>
            </w:r>
            <w:r w:rsidR="00E169AA">
              <w:rPr>
                <w:noProof/>
                <w:webHidden/>
              </w:rPr>
            </w:r>
            <w:r w:rsidR="00E169AA">
              <w:rPr>
                <w:noProof/>
                <w:webHidden/>
              </w:rPr>
              <w:fldChar w:fldCharType="separate"/>
            </w:r>
            <w:r w:rsidR="00E169AA">
              <w:rPr>
                <w:noProof/>
                <w:webHidden/>
              </w:rPr>
              <w:t>66</w:t>
            </w:r>
            <w:r w:rsidR="00E169AA">
              <w:rPr>
                <w:noProof/>
                <w:webHidden/>
              </w:rPr>
              <w:fldChar w:fldCharType="end"/>
            </w:r>
          </w:hyperlink>
        </w:p>
        <w:p w14:paraId="4C73D0CB" w14:textId="7E36F350"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6" w:history="1">
            <w:r w:rsidR="00E169AA" w:rsidRPr="00706B0A">
              <w:rPr>
                <w:rStyle w:val="Lienhypertexte"/>
                <w:noProof/>
              </w:rPr>
              <w:t>4-02. Bonnet maritime - unisexe</w:t>
            </w:r>
            <w:r w:rsidR="00E169AA">
              <w:rPr>
                <w:noProof/>
                <w:webHidden/>
              </w:rPr>
              <w:tab/>
            </w:r>
            <w:r w:rsidR="00E169AA">
              <w:rPr>
                <w:noProof/>
                <w:webHidden/>
              </w:rPr>
              <w:fldChar w:fldCharType="begin"/>
            </w:r>
            <w:r w:rsidR="00E169AA">
              <w:rPr>
                <w:noProof/>
                <w:webHidden/>
              </w:rPr>
              <w:instrText xml:space="preserve"> PAGEREF _Toc216883316 \h </w:instrText>
            </w:r>
            <w:r w:rsidR="00E169AA">
              <w:rPr>
                <w:noProof/>
                <w:webHidden/>
              </w:rPr>
            </w:r>
            <w:r w:rsidR="00E169AA">
              <w:rPr>
                <w:noProof/>
                <w:webHidden/>
              </w:rPr>
              <w:fldChar w:fldCharType="separate"/>
            </w:r>
            <w:r w:rsidR="00E169AA">
              <w:rPr>
                <w:noProof/>
                <w:webHidden/>
              </w:rPr>
              <w:t>67</w:t>
            </w:r>
            <w:r w:rsidR="00E169AA">
              <w:rPr>
                <w:noProof/>
                <w:webHidden/>
              </w:rPr>
              <w:fldChar w:fldCharType="end"/>
            </w:r>
          </w:hyperlink>
        </w:p>
        <w:p w14:paraId="121DDC8E" w14:textId="3C7A2B5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7" w:history="1">
            <w:r w:rsidR="00E169AA" w:rsidRPr="00706B0A">
              <w:rPr>
                <w:rStyle w:val="Lienhypertexte"/>
                <w:noProof/>
              </w:rPr>
              <w:t>4-03. Bonnet terrestre - unisexe</w:t>
            </w:r>
            <w:r w:rsidR="00E169AA">
              <w:rPr>
                <w:noProof/>
                <w:webHidden/>
              </w:rPr>
              <w:tab/>
            </w:r>
            <w:r w:rsidR="00E169AA">
              <w:rPr>
                <w:noProof/>
                <w:webHidden/>
              </w:rPr>
              <w:fldChar w:fldCharType="begin"/>
            </w:r>
            <w:r w:rsidR="00E169AA">
              <w:rPr>
                <w:noProof/>
                <w:webHidden/>
              </w:rPr>
              <w:instrText xml:space="preserve"> PAGEREF _Toc216883317 \h </w:instrText>
            </w:r>
            <w:r w:rsidR="00E169AA">
              <w:rPr>
                <w:noProof/>
                <w:webHidden/>
              </w:rPr>
            </w:r>
            <w:r w:rsidR="00E169AA">
              <w:rPr>
                <w:noProof/>
                <w:webHidden/>
              </w:rPr>
              <w:fldChar w:fldCharType="separate"/>
            </w:r>
            <w:r w:rsidR="00E169AA">
              <w:rPr>
                <w:noProof/>
                <w:webHidden/>
              </w:rPr>
              <w:t>67</w:t>
            </w:r>
            <w:r w:rsidR="00E169AA">
              <w:rPr>
                <w:noProof/>
                <w:webHidden/>
              </w:rPr>
              <w:fldChar w:fldCharType="end"/>
            </w:r>
          </w:hyperlink>
        </w:p>
        <w:p w14:paraId="1EA30124" w14:textId="778D6F7A"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8" w:history="1">
            <w:r w:rsidR="00E169AA" w:rsidRPr="00706B0A">
              <w:rPr>
                <w:rStyle w:val="Lienhypertexte"/>
                <w:noProof/>
              </w:rPr>
              <w:t>4-04. Chapeau de navigation maritime - unisexe</w:t>
            </w:r>
            <w:r w:rsidR="00E169AA">
              <w:rPr>
                <w:noProof/>
                <w:webHidden/>
              </w:rPr>
              <w:tab/>
            </w:r>
            <w:r w:rsidR="00E169AA">
              <w:rPr>
                <w:noProof/>
                <w:webHidden/>
              </w:rPr>
              <w:fldChar w:fldCharType="begin"/>
            </w:r>
            <w:r w:rsidR="00E169AA">
              <w:rPr>
                <w:noProof/>
                <w:webHidden/>
              </w:rPr>
              <w:instrText xml:space="preserve"> PAGEREF _Toc216883318 \h </w:instrText>
            </w:r>
            <w:r w:rsidR="00E169AA">
              <w:rPr>
                <w:noProof/>
                <w:webHidden/>
              </w:rPr>
            </w:r>
            <w:r w:rsidR="00E169AA">
              <w:rPr>
                <w:noProof/>
                <w:webHidden/>
              </w:rPr>
              <w:fldChar w:fldCharType="separate"/>
            </w:r>
            <w:r w:rsidR="00E169AA">
              <w:rPr>
                <w:noProof/>
                <w:webHidden/>
              </w:rPr>
              <w:t>68</w:t>
            </w:r>
            <w:r w:rsidR="00E169AA">
              <w:rPr>
                <w:noProof/>
                <w:webHidden/>
              </w:rPr>
              <w:fldChar w:fldCharType="end"/>
            </w:r>
          </w:hyperlink>
        </w:p>
        <w:p w14:paraId="6E6F757A" w14:textId="44780A1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19" w:history="1">
            <w:r w:rsidR="00E169AA" w:rsidRPr="00706B0A">
              <w:rPr>
                <w:rStyle w:val="Lienhypertexte"/>
                <w:noProof/>
              </w:rPr>
              <w:t>4-05. Calot motocycliste - unisexe</w:t>
            </w:r>
            <w:r w:rsidR="00E169AA">
              <w:rPr>
                <w:noProof/>
                <w:webHidden/>
              </w:rPr>
              <w:tab/>
            </w:r>
            <w:r w:rsidR="00E169AA">
              <w:rPr>
                <w:noProof/>
                <w:webHidden/>
              </w:rPr>
              <w:fldChar w:fldCharType="begin"/>
            </w:r>
            <w:r w:rsidR="00E169AA">
              <w:rPr>
                <w:noProof/>
                <w:webHidden/>
              </w:rPr>
              <w:instrText xml:space="preserve"> PAGEREF _Toc216883319 \h </w:instrText>
            </w:r>
            <w:r w:rsidR="00E169AA">
              <w:rPr>
                <w:noProof/>
                <w:webHidden/>
              </w:rPr>
            </w:r>
            <w:r w:rsidR="00E169AA">
              <w:rPr>
                <w:noProof/>
                <w:webHidden/>
              </w:rPr>
              <w:fldChar w:fldCharType="separate"/>
            </w:r>
            <w:r w:rsidR="00E169AA">
              <w:rPr>
                <w:noProof/>
                <w:webHidden/>
              </w:rPr>
              <w:t>69</w:t>
            </w:r>
            <w:r w:rsidR="00E169AA">
              <w:rPr>
                <w:noProof/>
                <w:webHidden/>
              </w:rPr>
              <w:fldChar w:fldCharType="end"/>
            </w:r>
          </w:hyperlink>
        </w:p>
        <w:p w14:paraId="44FABA63" w14:textId="70B3201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0" w:history="1">
            <w:r w:rsidR="00E169AA" w:rsidRPr="00706B0A">
              <w:rPr>
                <w:rStyle w:val="Lienhypertexte"/>
                <w:noProof/>
              </w:rPr>
              <w:t>4-06. Casquette de service aéromaritime - unisexe</w:t>
            </w:r>
            <w:r w:rsidR="00E169AA">
              <w:rPr>
                <w:noProof/>
                <w:webHidden/>
              </w:rPr>
              <w:tab/>
            </w:r>
            <w:r w:rsidR="00E169AA">
              <w:rPr>
                <w:noProof/>
                <w:webHidden/>
              </w:rPr>
              <w:fldChar w:fldCharType="begin"/>
            </w:r>
            <w:r w:rsidR="00E169AA">
              <w:rPr>
                <w:noProof/>
                <w:webHidden/>
              </w:rPr>
              <w:instrText xml:space="preserve"> PAGEREF _Toc216883320 \h </w:instrText>
            </w:r>
            <w:r w:rsidR="00E169AA">
              <w:rPr>
                <w:noProof/>
                <w:webHidden/>
              </w:rPr>
            </w:r>
            <w:r w:rsidR="00E169AA">
              <w:rPr>
                <w:noProof/>
                <w:webHidden/>
              </w:rPr>
              <w:fldChar w:fldCharType="separate"/>
            </w:r>
            <w:r w:rsidR="00E169AA">
              <w:rPr>
                <w:noProof/>
                <w:webHidden/>
              </w:rPr>
              <w:t>70</w:t>
            </w:r>
            <w:r w:rsidR="00E169AA">
              <w:rPr>
                <w:noProof/>
                <w:webHidden/>
              </w:rPr>
              <w:fldChar w:fldCharType="end"/>
            </w:r>
          </w:hyperlink>
        </w:p>
        <w:p w14:paraId="61CD458C" w14:textId="2E378CC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1" w:history="1">
            <w:r w:rsidR="00E169AA" w:rsidRPr="00706B0A">
              <w:rPr>
                <w:rStyle w:val="Lienhypertexte"/>
                <w:noProof/>
              </w:rPr>
              <w:t>4-07. Casquette de service terrestre - unisexe</w:t>
            </w:r>
            <w:r w:rsidR="00E169AA">
              <w:rPr>
                <w:noProof/>
                <w:webHidden/>
              </w:rPr>
              <w:tab/>
            </w:r>
            <w:r w:rsidR="00E169AA">
              <w:rPr>
                <w:noProof/>
                <w:webHidden/>
              </w:rPr>
              <w:fldChar w:fldCharType="begin"/>
            </w:r>
            <w:r w:rsidR="00E169AA">
              <w:rPr>
                <w:noProof/>
                <w:webHidden/>
              </w:rPr>
              <w:instrText xml:space="preserve"> PAGEREF _Toc216883321 \h </w:instrText>
            </w:r>
            <w:r w:rsidR="00E169AA">
              <w:rPr>
                <w:noProof/>
                <w:webHidden/>
              </w:rPr>
            </w:r>
            <w:r w:rsidR="00E169AA">
              <w:rPr>
                <w:noProof/>
                <w:webHidden/>
              </w:rPr>
              <w:fldChar w:fldCharType="separate"/>
            </w:r>
            <w:r w:rsidR="00E169AA">
              <w:rPr>
                <w:noProof/>
                <w:webHidden/>
              </w:rPr>
              <w:t>71</w:t>
            </w:r>
            <w:r w:rsidR="00E169AA">
              <w:rPr>
                <w:noProof/>
                <w:webHidden/>
              </w:rPr>
              <w:fldChar w:fldCharType="end"/>
            </w:r>
          </w:hyperlink>
        </w:p>
        <w:p w14:paraId="1AF2070B" w14:textId="383CA3F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2" w:history="1">
            <w:r w:rsidR="00E169AA" w:rsidRPr="00706B0A">
              <w:rPr>
                <w:rStyle w:val="Lienhypertexte"/>
                <w:noProof/>
              </w:rPr>
              <w:t>4-08. Casquette plate aéromaritime (hors administrateur) - homme</w:t>
            </w:r>
            <w:r w:rsidR="00E169AA">
              <w:rPr>
                <w:noProof/>
                <w:webHidden/>
              </w:rPr>
              <w:tab/>
            </w:r>
            <w:r w:rsidR="00E169AA">
              <w:rPr>
                <w:noProof/>
                <w:webHidden/>
              </w:rPr>
              <w:fldChar w:fldCharType="begin"/>
            </w:r>
            <w:r w:rsidR="00E169AA">
              <w:rPr>
                <w:noProof/>
                <w:webHidden/>
              </w:rPr>
              <w:instrText xml:space="preserve"> PAGEREF _Toc216883322 \h </w:instrText>
            </w:r>
            <w:r w:rsidR="00E169AA">
              <w:rPr>
                <w:noProof/>
                <w:webHidden/>
              </w:rPr>
            </w:r>
            <w:r w:rsidR="00E169AA">
              <w:rPr>
                <w:noProof/>
                <w:webHidden/>
              </w:rPr>
              <w:fldChar w:fldCharType="separate"/>
            </w:r>
            <w:r w:rsidR="00E169AA">
              <w:rPr>
                <w:noProof/>
                <w:webHidden/>
              </w:rPr>
              <w:t>71</w:t>
            </w:r>
            <w:r w:rsidR="00E169AA">
              <w:rPr>
                <w:noProof/>
                <w:webHidden/>
              </w:rPr>
              <w:fldChar w:fldCharType="end"/>
            </w:r>
          </w:hyperlink>
        </w:p>
        <w:p w14:paraId="5204FC26" w14:textId="794A551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3" w:history="1">
            <w:r w:rsidR="00E169AA" w:rsidRPr="00706B0A">
              <w:rPr>
                <w:rStyle w:val="Lienhypertexte"/>
                <w:noProof/>
              </w:rPr>
              <w:t>4-09. Casquette plate aéromaritime des administrateurs, administrateurs supérieurs et généraux - homme</w:t>
            </w:r>
            <w:r w:rsidR="00E169AA">
              <w:rPr>
                <w:noProof/>
                <w:webHidden/>
              </w:rPr>
              <w:tab/>
            </w:r>
            <w:r w:rsidR="00E169AA">
              <w:rPr>
                <w:noProof/>
                <w:webHidden/>
              </w:rPr>
              <w:fldChar w:fldCharType="begin"/>
            </w:r>
            <w:r w:rsidR="00E169AA">
              <w:rPr>
                <w:noProof/>
                <w:webHidden/>
              </w:rPr>
              <w:instrText xml:space="preserve"> PAGEREF _Toc216883323 \h </w:instrText>
            </w:r>
            <w:r w:rsidR="00E169AA">
              <w:rPr>
                <w:noProof/>
                <w:webHidden/>
              </w:rPr>
            </w:r>
            <w:r w:rsidR="00E169AA">
              <w:rPr>
                <w:noProof/>
                <w:webHidden/>
              </w:rPr>
              <w:fldChar w:fldCharType="separate"/>
            </w:r>
            <w:r w:rsidR="00E169AA">
              <w:rPr>
                <w:noProof/>
                <w:webHidden/>
              </w:rPr>
              <w:t>72</w:t>
            </w:r>
            <w:r w:rsidR="00E169AA">
              <w:rPr>
                <w:noProof/>
                <w:webHidden/>
              </w:rPr>
              <w:fldChar w:fldCharType="end"/>
            </w:r>
          </w:hyperlink>
        </w:p>
        <w:p w14:paraId="244A1EC4" w14:textId="6754322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4" w:history="1">
            <w:r w:rsidR="00E169AA" w:rsidRPr="00706B0A">
              <w:rPr>
                <w:rStyle w:val="Lienhypertexte"/>
                <w:noProof/>
              </w:rPr>
              <w:t>4-10. Etui porte-képi</w:t>
            </w:r>
            <w:r w:rsidR="00E169AA">
              <w:rPr>
                <w:noProof/>
                <w:webHidden/>
              </w:rPr>
              <w:tab/>
            </w:r>
            <w:r w:rsidR="00E169AA">
              <w:rPr>
                <w:noProof/>
                <w:webHidden/>
              </w:rPr>
              <w:fldChar w:fldCharType="begin"/>
            </w:r>
            <w:r w:rsidR="00E169AA">
              <w:rPr>
                <w:noProof/>
                <w:webHidden/>
              </w:rPr>
              <w:instrText xml:space="preserve"> PAGEREF _Toc216883324 \h </w:instrText>
            </w:r>
            <w:r w:rsidR="00E169AA">
              <w:rPr>
                <w:noProof/>
                <w:webHidden/>
              </w:rPr>
            </w:r>
            <w:r w:rsidR="00E169AA">
              <w:rPr>
                <w:noProof/>
                <w:webHidden/>
              </w:rPr>
              <w:fldChar w:fldCharType="separate"/>
            </w:r>
            <w:r w:rsidR="00E169AA">
              <w:rPr>
                <w:noProof/>
                <w:webHidden/>
              </w:rPr>
              <w:t>73</w:t>
            </w:r>
            <w:r w:rsidR="00E169AA">
              <w:rPr>
                <w:noProof/>
                <w:webHidden/>
              </w:rPr>
              <w:fldChar w:fldCharType="end"/>
            </w:r>
          </w:hyperlink>
        </w:p>
        <w:p w14:paraId="4A8AFA54" w14:textId="1A4ED7B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5" w:history="1">
            <w:r w:rsidR="00E169AA" w:rsidRPr="00706B0A">
              <w:rPr>
                <w:rStyle w:val="Lienhypertexte"/>
                <w:noProof/>
              </w:rPr>
              <w:t>4-11. Etui porte-tricorne</w:t>
            </w:r>
            <w:r w:rsidR="00E169AA">
              <w:rPr>
                <w:noProof/>
                <w:webHidden/>
              </w:rPr>
              <w:tab/>
            </w:r>
            <w:r w:rsidR="00E169AA">
              <w:rPr>
                <w:noProof/>
                <w:webHidden/>
              </w:rPr>
              <w:fldChar w:fldCharType="begin"/>
            </w:r>
            <w:r w:rsidR="00E169AA">
              <w:rPr>
                <w:noProof/>
                <w:webHidden/>
              </w:rPr>
              <w:instrText xml:space="preserve"> PAGEREF _Toc216883325 \h </w:instrText>
            </w:r>
            <w:r w:rsidR="00E169AA">
              <w:rPr>
                <w:noProof/>
                <w:webHidden/>
              </w:rPr>
            </w:r>
            <w:r w:rsidR="00E169AA">
              <w:rPr>
                <w:noProof/>
                <w:webHidden/>
              </w:rPr>
              <w:fldChar w:fldCharType="separate"/>
            </w:r>
            <w:r w:rsidR="00E169AA">
              <w:rPr>
                <w:noProof/>
                <w:webHidden/>
              </w:rPr>
              <w:t>74</w:t>
            </w:r>
            <w:r w:rsidR="00E169AA">
              <w:rPr>
                <w:noProof/>
                <w:webHidden/>
              </w:rPr>
              <w:fldChar w:fldCharType="end"/>
            </w:r>
          </w:hyperlink>
        </w:p>
        <w:p w14:paraId="50B23A09" w14:textId="42A4EE60"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6" w:history="1">
            <w:r w:rsidR="00E169AA" w:rsidRPr="00706B0A">
              <w:rPr>
                <w:rStyle w:val="Lienhypertexte"/>
                <w:noProof/>
              </w:rPr>
              <w:t>4-12. Képi galonné terrestre (hors administrateur) - homme</w:t>
            </w:r>
            <w:r w:rsidR="00E169AA">
              <w:rPr>
                <w:noProof/>
                <w:webHidden/>
              </w:rPr>
              <w:tab/>
            </w:r>
            <w:r w:rsidR="00E169AA">
              <w:rPr>
                <w:noProof/>
                <w:webHidden/>
              </w:rPr>
              <w:fldChar w:fldCharType="begin"/>
            </w:r>
            <w:r w:rsidR="00E169AA">
              <w:rPr>
                <w:noProof/>
                <w:webHidden/>
              </w:rPr>
              <w:instrText xml:space="preserve"> PAGEREF _Toc216883326 \h </w:instrText>
            </w:r>
            <w:r w:rsidR="00E169AA">
              <w:rPr>
                <w:noProof/>
                <w:webHidden/>
              </w:rPr>
            </w:r>
            <w:r w:rsidR="00E169AA">
              <w:rPr>
                <w:noProof/>
                <w:webHidden/>
              </w:rPr>
              <w:fldChar w:fldCharType="separate"/>
            </w:r>
            <w:r w:rsidR="00E169AA">
              <w:rPr>
                <w:noProof/>
                <w:webHidden/>
              </w:rPr>
              <w:t>74</w:t>
            </w:r>
            <w:r w:rsidR="00E169AA">
              <w:rPr>
                <w:noProof/>
                <w:webHidden/>
              </w:rPr>
              <w:fldChar w:fldCharType="end"/>
            </w:r>
          </w:hyperlink>
        </w:p>
        <w:p w14:paraId="60695D15" w14:textId="0F77E24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7" w:history="1">
            <w:r w:rsidR="00E169AA" w:rsidRPr="00706B0A">
              <w:rPr>
                <w:rStyle w:val="Lienhypertexte"/>
                <w:noProof/>
              </w:rPr>
              <w:t>4-13. Képi des administrateurs terrestres, directeur général adjoint, secrétaire général et directeur général - homme</w:t>
            </w:r>
            <w:r w:rsidR="00E169AA">
              <w:rPr>
                <w:noProof/>
                <w:webHidden/>
              </w:rPr>
              <w:tab/>
            </w:r>
            <w:r w:rsidR="00E169AA">
              <w:rPr>
                <w:noProof/>
                <w:webHidden/>
              </w:rPr>
              <w:fldChar w:fldCharType="begin"/>
            </w:r>
            <w:r w:rsidR="00E169AA">
              <w:rPr>
                <w:noProof/>
                <w:webHidden/>
              </w:rPr>
              <w:instrText xml:space="preserve"> PAGEREF _Toc216883327 \h </w:instrText>
            </w:r>
            <w:r w:rsidR="00E169AA">
              <w:rPr>
                <w:noProof/>
                <w:webHidden/>
              </w:rPr>
            </w:r>
            <w:r w:rsidR="00E169AA">
              <w:rPr>
                <w:noProof/>
                <w:webHidden/>
              </w:rPr>
              <w:fldChar w:fldCharType="separate"/>
            </w:r>
            <w:r w:rsidR="00E169AA">
              <w:rPr>
                <w:noProof/>
                <w:webHidden/>
              </w:rPr>
              <w:t>75</w:t>
            </w:r>
            <w:r w:rsidR="00E169AA">
              <w:rPr>
                <w:noProof/>
                <w:webHidden/>
              </w:rPr>
              <w:fldChar w:fldCharType="end"/>
            </w:r>
          </w:hyperlink>
        </w:p>
        <w:p w14:paraId="4524EB76" w14:textId="6F8FADF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8" w:history="1">
            <w:r w:rsidR="00E169AA" w:rsidRPr="00706B0A">
              <w:rPr>
                <w:rStyle w:val="Lienhypertexte"/>
                <w:noProof/>
              </w:rPr>
              <w:t>4-14. Tricorne des administratrices terrestres, directrice générale adjointe, secrétaire générale et directrice générale - femme</w:t>
            </w:r>
            <w:r w:rsidR="00E169AA">
              <w:rPr>
                <w:noProof/>
                <w:webHidden/>
              </w:rPr>
              <w:tab/>
            </w:r>
            <w:r w:rsidR="00E169AA">
              <w:rPr>
                <w:noProof/>
                <w:webHidden/>
              </w:rPr>
              <w:fldChar w:fldCharType="begin"/>
            </w:r>
            <w:r w:rsidR="00E169AA">
              <w:rPr>
                <w:noProof/>
                <w:webHidden/>
              </w:rPr>
              <w:instrText xml:space="preserve"> PAGEREF _Toc216883328 \h </w:instrText>
            </w:r>
            <w:r w:rsidR="00E169AA">
              <w:rPr>
                <w:noProof/>
                <w:webHidden/>
              </w:rPr>
            </w:r>
            <w:r w:rsidR="00E169AA">
              <w:rPr>
                <w:noProof/>
                <w:webHidden/>
              </w:rPr>
              <w:fldChar w:fldCharType="separate"/>
            </w:r>
            <w:r w:rsidR="00E169AA">
              <w:rPr>
                <w:noProof/>
                <w:webHidden/>
              </w:rPr>
              <w:t>76</w:t>
            </w:r>
            <w:r w:rsidR="00E169AA">
              <w:rPr>
                <w:noProof/>
                <w:webHidden/>
              </w:rPr>
              <w:fldChar w:fldCharType="end"/>
            </w:r>
          </w:hyperlink>
        </w:p>
        <w:p w14:paraId="3469D8DF" w14:textId="7E8A331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29" w:history="1">
            <w:r w:rsidR="00E169AA" w:rsidRPr="00706B0A">
              <w:rPr>
                <w:rStyle w:val="Lienhypertexte"/>
                <w:noProof/>
              </w:rPr>
              <w:t>4-15. Tricorne sans insigne aéromaritime (hors administratrice) - femme</w:t>
            </w:r>
            <w:r w:rsidR="00E169AA">
              <w:rPr>
                <w:noProof/>
                <w:webHidden/>
              </w:rPr>
              <w:tab/>
            </w:r>
            <w:r w:rsidR="00E169AA">
              <w:rPr>
                <w:noProof/>
                <w:webHidden/>
              </w:rPr>
              <w:fldChar w:fldCharType="begin"/>
            </w:r>
            <w:r w:rsidR="00E169AA">
              <w:rPr>
                <w:noProof/>
                <w:webHidden/>
              </w:rPr>
              <w:instrText xml:space="preserve"> PAGEREF _Toc216883329 \h </w:instrText>
            </w:r>
            <w:r w:rsidR="00E169AA">
              <w:rPr>
                <w:noProof/>
                <w:webHidden/>
              </w:rPr>
            </w:r>
            <w:r w:rsidR="00E169AA">
              <w:rPr>
                <w:noProof/>
                <w:webHidden/>
              </w:rPr>
              <w:fldChar w:fldCharType="separate"/>
            </w:r>
            <w:r w:rsidR="00E169AA">
              <w:rPr>
                <w:noProof/>
                <w:webHidden/>
              </w:rPr>
              <w:t>77</w:t>
            </w:r>
            <w:r w:rsidR="00E169AA">
              <w:rPr>
                <w:noProof/>
                <w:webHidden/>
              </w:rPr>
              <w:fldChar w:fldCharType="end"/>
            </w:r>
          </w:hyperlink>
        </w:p>
        <w:p w14:paraId="5BB1B608" w14:textId="05E7B28A"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0" w:history="1">
            <w:r w:rsidR="00E169AA" w:rsidRPr="00706B0A">
              <w:rPr>
                <w:rStyle w:val="Lienhypertexte"/>
                <w:noProof/>
              </w:rPr>
              <w:t>4-16. Tricorne avec insigne terrestre (hors administratrice) - femme</w:t>
            </w:r>
            <w:r w:rsidR="00E169AA">
              <w:rPr>
                <w:noProof/>
                <w:webHidden/>
              </w:rPr>
              <w:tab/>
            </w:r>
            <w:r w:rsidR="00E169AA">
              <w:rPr>
                <w:noProof/>
                <w:webHidden/>
              </w:rPr>
              <w:fldChar w:fldCharType="begin"/>
            </w:r>
            <w:r w:rsidR="00E169AA">
              <w:rPr>
                <w:noProof/>
                <w:webHidden/>
              </w:rPr>
              <w:instrText xml:space="preserve"> PAGEREF _Toc216883330 \h </w:instrText>
            </w:r>
            <w:r w:rsidR="00E169AA">
              <w:rPr>
                <w:noProof/>
                <w:webHidden/>
              </w:rPr>
            </w:r>
            <w:r w:rsidR="00E169AA">
              <w:rPr>
                <w:noProof/>
                <w:webHidden/>
              </w:rPr>
              <w:fldChar w:fldCharType="separate"/>
            </w:r>
            <w:r w:rsidR="00E169AA">
              <w:rPr>
                <w:noProof/>
                <w:webHidden/>
              </w:rPr>
              <w:t>78</w:t>
            </w:r>
            <w:r w:rsidR="00E169AA">
              <w:rPr>
                <w:noProof/>
                <w:webHidden/>
              </w:rPr>
              <w:fldChar w:fldCharType="end"/>
            </w:r>
          </w:hyperlink>
        </w:p>
        <w:p w14:paraId="4BA134A3" w14:textId="4A938E5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1" w:history="1">
            <w:r w:rsidR="00E169AA" w:rsidRPr="00706B0A">
              <w:rPr>
                <w:rStyle w:val="Lienhypertexte"/>
                <w:noProof/>
              </w:rPr>
              <w:t>4-17. Tricorne administratrices aéromaritimes - femme</w:t>
            </w:r>
            <w:r w:rsidR="00E169AA">
              <w:rPr>
                <w:noProof/>
                <w:webHidden/>
              </w:rPr>
              <w:tab/>
            </w:r>
            <w:r w:rsidR="00E169AA">
              <w:rPr>
                <w:noProof/>
                <w:webHidden/>
              </w:rPr>
              <w:fldChar w:fldCharType="begin"/>
            </w:r>
            <w:r w:rsidR="00E169AA">
              <w:rPr>
                <w:noProof/>
                <w:webHidden/>
              </w:rPr>
              <w:instrText xml:space="preserve"> PAGEREF _Toc216883331 \h </w:instrText>
            </w:r>
            <w:r w:rsidR="00E169AA">
              <w:rPr>
                <w:noProof/>
                <w:webHidden/>
              </w:rPr>
            </w:r>
            <w:r w:rsidR="00E169AA">
              <w:rPr>
                <w:noProof/>
                <w:webHidden/>
              </w:rPr>
              <w:fldChar w:fldCharType="separate"/>
            </w:r>
            <w:r w:rsidR="00E169AA">
              <w:rPr>
                <w:noProof/>
                <w:webHidden/>
              </w:rPr>
              <w:t>78</w:t>
            </w:r>
            <w:r w:rsidR="00E169AA">
              <w:rPr>
                <w:noProof/>
                <w:webHidden/>
              </w:rPr>
              <w:fldChar w:fldCharType="end"/>
            </w:r>
          </w:hyperlink>
        </w:p>
        <w:p w14:paraId="026D21FE" w14:textId="0F30E373"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2" w:history="1">
            <w:r w:rsidR="00E169AA" w:rsidRPr="00706B0A">
              <w:rPr>
                <w:rStyle w:val="Lienhypertexte"/>
                <w:noProof/>
              </w:rPr>
              <w:t>4-18. Casquette de sécurité ATEX opérations commerciales - unisexe</w:t>
            </w:r>
            <w:r w:rsidR="00E169AA">
              <w:rPr>
                <w:noProof/>
                <w:webHidden/>
              </w:rPr>
              <w:tab/>
            </w:r>
            <w:r w:rsidR="00E169AA">
              <w:rPr>
                <w:noProof/>
                <w:webHidden/>
              </w:rPr>
              <w:fldChar w:fldCharType="begin"/>
            </w:r>
            <w:r w:rsidR="00E169AA">
              <w:rPr>
                <w:noProof/>
                <w:webHidden/>
              </w:rPr>
              <w:instrText xml:space="preserve"> PAGEREF _Toc216883332 \h </w:instrText>
            </w:r>
            <w:r w:rsidR="00E169AA">
              <w:rPr>
                <w:noProof/>
                <w:webHidden/>
              </w:rPr>
            </w:r>
            <w:r w:rsidR="00E169AA">
              <w:rPr>
                <w:noProof/>
                <w:webHidden/>
              </w:rPr>
              <w:fldChar w:fldCharType="separate"/>
            </w:r>
            <w:r w:rsidR="00E169AA">
              <w:rPr>
                <w:noProof/>
                <w:webHidden/>
              </w:rPr>
              <w:t>79</w:t>
            </w:r>
            <w:r w:rsidR="00E169AA">
              <w:rPr>
                <w:noProof/>
                <w:webHidden/>
              </w:rPr>
              <w:fldChar w:fldCharType="end"/>
            </w:r>
          </w:hyperlink>
        </w:p>
        <w:p w14:paraId="2FBDB968" w14:textId="440FAB78"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333" w:history="1">
            <w:r w:rsidR="00E169AA" w:rsidRPr="00706B0A">
              <w:rPr>
                <w:rStyle w:val="Lienhypertexte"/>
                <w:noProof/>
              </w:rPr>
              <w:t>Groupe 5</w:t>
            </w:r>
            <w:r w:rsidR="00E169AA" w:rsidRPr="00706B0A">
              <w:rPr>
                <w:rStyle w:val="Lienhypertexte"/>
                <w:rFonts w:ascii="Calibri" w:hAnsi="Calibri" w:cs="Calibri"/>
                <w:noProof/>
              </w:rPr>
              <w:t> </w:t>
            </w:r>
            <w:r w:rsidR="00E169AA" w:rsidRPr="00706B0A">
              <w:rPr>
                <w:rStyle w:val="Lienhypertexte"/>
                <w:noProof/>
              </w:rPr>
              <w:t>: Vestes, parkas et blousons</w:t>
            </w:r>
            <w:r w:rsidR="00E169AA">
              <w:rPr>
                <w:noProof/>
                <w:webHidden/>
              </w:rPr>
              <w:tab/>
            </w:r>
            <w:r w:rsidR="00E169AA">
              <w:rPr>
                <w:noProof/>
                <w:webHidden/>
              </w:rPr>
              <w:fldChar w:fldCharType="begin"/>
            </w:r>
            <w:r w:rsidR="00E169AA">
              <w:rPr>
                <w:noProof/>
                <w:webHidden/>
              </w:rPr>
              <w:instrText xml:space="preserve"> PAGEREF _Toc216883333 \h </w:instrText>
            </w:r>
            <w:r w:rsidR="00E169AA">
              <w:rPr>
                <w:noProof/>
                <w:webHidden/>
              </w:rPr>
            </w:r>
            <w:r w:rsidR="00E169AA">
              <w:rPr>
                <w:noProof/>
                <w:webHidden/>
              </w:rPr>
              <w:fldChar w:fldCharType="separate"/>
            </w:r>
            <w:r w:rsidR="00E169AA">
              <w:rPr>
                <w:noProof/>
                <w:webHidden/>
              </w:rPr>
              <w:t>80</w:t>
            </w:r>
            <w:r w:rsidR="00E169AA">
              <w:rPr>
                <w:noProof/>
                <w:webHidden/>
              </w:rPr>
              <w:fldChar w:fldCharType="end"/>
            </w:r>
          </w:hyperlink>
        </w:p>
        <w:p w14:paraId="1C7EA41A" w14:textId="19A2EC4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4" w:history="1">
            <w:r w:rsidR="00E169AA" w:rsidRPr="00706B0A">
              <w:rPr>
                <w:rStyle w:val="Lienhypertexte"/>
                <w:noProof/>
              </w:rPr>
              <w:t>5-01. Blouson PN et PNT - unisexe</w:t>
            </w:r>
            <w:r w:rsidR="00E169AA">
              <w:rPr>
                <w:noProof/>
                <w:webHidden/>
              </w:rPr>
              <w:tab/>
            </w:r>
            <w:r w:rsidR="00E169AA">
              <w:rPr>
                <w:noProof/>
                <w:webHidden/>
              </w:rPr>
              <w:fldChar w:fldCharType="begin"/>
            </w:r>
            <w:r w:rsidR="00E169AA">
              <w:rPr>
                <w:noProof/>
                <w:webHidden/>
              </w:rPr>
              <w:instrText xml:space="preserve"> PAGEREF _Toc216883334 \h </w:instrText>
            </w:r>
            <w:r w:rsidR="00E169AA">
              <w:rPr>
                <w:noProof/>
                <w:webHidden/>
              </w:rPr>
            </w:r>
            <w:r w:rsidR="00E169AA">
              <w:rPr>
                <w:noProof/>
                <w:webHidden/>
              </w:rPr>
              <w:fldChar w:fldCharType="separate"/>
            </w:r>
            <w:r w:rsidR="00E169AA">
              <w:rPr>
                <w:noProof/>
                <w:webHidden/>
              </w:rPr>
              <w:t>80</w:t>
            </w:r>
            <w:r w:rsidR="00E169AA">
              <w:rPr>
                <w:noProof/>
                <w:webHidden/>
              </w:rPr>
              <w:fldChar w:fldCharType="end"/>
            </w:r>
          </w:hyperlink>
        </w:p>
        <w:p w14:paraId="416A3158" w14:textId="1FE7B9C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5" w:history="1">
            <w:r w:rsidR="00E169AA" w:rsidRPr="00706B0A">
              <w:rPr>
                <w:rStyle w:val="Lienhypertexte"/>
                <w:noProof/>
              </w:rPr>
              <w:t>5-02. Blouson léger d’intervention marin – homme et femme</w:t>
            </w:r>
            <w:r w:rsidR="00E169AA">
              <w:rPr>
                <w:noProof/>
                <w:webHidden/>
              </w:rPr>
              <w:tab/>
            </w:r>
            <w:r w:rsidR="00E169AA">
              <w:rPr>
                <w:noProof/>
                <w:webHidden/>
              </w:rPr>
              <w:fldChar w:fldCharType="begin"/>
            </w:r>
            <w:r w:rsidR="00E169AA">
              <w:rPr>
                <w:noProof/>
                <w:webHidden/>
              </w:rPr>
              <w:instrText xml:space="preserve"> PAGEREF _Toc216883335 \h </w:instrText>
            </w:r>
            <w:r w:rsidR="00E169AA">
              <w:rPr>
                <w:noProof/>
                <w:webHidden/>
              </w:rPr>
            </w:r>
            <w:r w:rsidR="00E169AA">
              <w:rPr>
                <w:noProof/>
                <w:webHidden/>
              </w:rPr>
              <w:fldChar w:fldCharType="separate"/>
            </w:r>
            <w:r w:rsidR="00E169AA">
              <w:rPr>
                <w:noProof/>
                <w:webHidden/>
              </w:rPr>
              <w:t>81</w:t>
            </w:r>
            <w:r w:rsidR="00E169AA">
              <w:rPr>
                <w:noProof/>
                <w:webHidden/>
              </w:rPr>
              <w:fldChar w:fldCharType="end"/>
            </w:r>
          </w:hyperlink>
        </w:p>
        <w:p w14:paraId="21F3C3C7" w14:textId="2997131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6" w:history="1">
            <w:r w:rsidR="00E169AA" w:rsidRPr="00706B0A">
              <w:rPr>
                <w:rStyle w:val="Lienhypertexte"/>
                <w:noProof/>
              </w:rPr>
              <w:t>5-03. Hardshell terrestre – homme et femme</w:t>
            </w:r>
            <w:r w:rsidR="00E169AA">
              <w:rPr>
                <w:noProof/>
                <w:webHidden/>
              </w:rPr>
              <w:tab/>
            </w:r>
            <w:r w:rsidR="00E169AA">
              <w:rPr>
                <w:noProof/>
                <w:webHidden/>
              </w:rPr>
              <w:fldChar w:fldCharType="begin"/>
            </w:r>
            <w:r w:rsidR="00E169AA">
              <w:rPr>
                <w:noProof/>
                <w:webHidden/>
              </w:rPr>
              <w:instrText xml:space="preserve"> PAGEREF _Toc216883336 \h </w:instrText>
            </w:r>
            <w:r w:rsidR="00E169AA">
              <w:rPr>
                <w:noProof/>
                <w:webHidden/>
              </w:rPr>
            </w:r>
            <w:r w:rsidR="00E169AA">
              <w:rPr>
                <w:noProof/>
                <w:webHidden/>
              </w:rPr>
              <w:fldChar w:fldCharType="separate"/>
            </w:r>
            <w:r w:rsidR="00E169AA">
              <w:rPr>
                <w:noProof/>
                <w:webHidden/>
              </w:rPr>
              <w:t>82</w:t>
            </w:r>
            <w:r w:rsidR="00E169AA">
              <w:rPr>
                <w:noProof/>
                <w:webHidden/>
              </w:rPr>
              <w:fldChar w:fldCharType="end"/>
            </w:r>
          </w:hyperlink>
        </w:p>
        <w:p w14:paraId="1FAA75B9" w14:textId="7D2BBC0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7" w:history="1">
            <w:r w:rsidR="00E169AA" w:rsidRPr="00706B0A">
              <w:rPr>
                <w:rStyle w:val="Lienhypertexte"/>
                <w:noProof/>
              </w:rPr>
              <w:t>5-04. Manteau de cérémonie – homme et femme</w:t>
            </w:r>
            <w:r w:rsidR="00E169AA">
              <w:rPr>
                <w:noProof/>
                <w:webHidden/>
              </w:rPr>
              <w:tab/>
            </w:r>
            <w:r w:rsidR="00E169AA">
              <w:rPr>
                <w:noProof/>
                <w:webHidden/>
              </w:rPr>
              <w:fldChar w:fldCharType="begin"/>
            </w:r>
            <w:r w:rsidR="00E169AA">
              <w:rPr>
                <w:noProof/>
                <w:webHidden/>
              </w:rPr>
              <w:instrText xml:space="preserve"> PAGEREF _Toc216883337 \h </w:instrText>
            </w:r>
            <w:r w:rsidR="00E169AA">
              <w:rPr>
                <w:noProof/>
                <w:webHidden/>
              </w:rPr>
            </w:r>
            <w:r w:rsidR="00E169AA">
              <w:rPr>
                <w:noProof/>
                <w:webHidden/>
              </w:rPr>
              <w:fldChar w:fldCharType="separate"/>
            </w:r>
            <w:r w:rsidR="00E169AA">
              <w:rPr>
                <w:noProof/>
                <w:webHidden/>
              </w:rPr>
              <w:t>84</w:t>
            </w:r>
            <w:r w:rsidR="00E169AA">
              <w:rPr>
                <w:noProof/>
                <w:webHidden/>
              </w:rPr>
              <w:fldChar w:fldCharType="end"/>
            </w:r>
          </w:hyperlink>
        </w:p>
        <w:p w14:paraId="6972F82C" w14:textId="24DE425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8" w:history="1">
            <w:r w:rsidR="00E169AA" w:rsidRPr="00706B0A">
              <w:rPr>
                <w:rStyle w:val="Lienhypertexte"/>
                <w:noProof/>
              </w:rPr>
              <w:t>5-05. Veste polaire maritime – homme et femme</w:t>
            </w:r>
            <w:r w:rsidR="00E169AA">
              <w:rPr>
                <w:noProof/>
                <w:webHidden/>
              </w:rPr>
              <w:tab/>
            </w:r>
            <w:r w:rsidR="00E169AA">
              <w:rPr>
                <w:noProof/>
                <w:webHidden/>
              </w:rPr>
              <w:fldChar w:fldCharType="begin"/>
            </w:r>
            <w:r w:rsidR="00E169AA">
              <w:rPr>
                <w:noProof/>
                <w:webHidden/>
              </w:rPr>
              <w:instrText xml:space="preserve"> PAGEREF _Toc216883338 \h </w:instrText>
            </w:r>
            <w:r w:rsidR="00E169AA">
              <w:rPr>
                <w:noProof/>
                <w:webHidden/>
              </w:rPr>
            </w:r>
            <w:r w:rsidR="00E169AA">
              <w:rPr>
                <w:noProof/>
                <w:webHidden/>
              </w:rPr>
              <w:fldChar w:fldCharType="separate"/>
            </w:r>
            <w:r w:rsidR="00E169AA">
              <w:rPr>
                <w:noProof/>
                <w:webHidden/>
              </w:rPr>
              <w:t>85</w:t>
            </w:r>
            <w:r w:rsidR="00E169AA">
              <w:rPr>
                <w:noProof/>
                <w:webHidden/>
              </w:rPr>
              <w:fldChar w:fldCharType="end"/>
            </w:r>
          </w:hyperlink>
        </w:p>
        <w:p w14:paraId="7AA79223" w14:textId="1F31AB6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39" w:history="1">
            <w:r w:rsidR="00E169AA" w:rsidRPr="00706B0A">
              <w:rPr>
                <w:rStyle w:val="Lienhypertexte"/>
                <w:noProof/>
              </w:rPr>
              <w:t>5-06. Softshell grand froid terrestre – homme et femme</w:t>
            </w:r>
            <w:r w:rsidR="00E169AA">
              <w:rPr>
                <w:noProof/>
                <w:webHidden/>
              </w:rPr>
              <w:tab/>
            </w:r>
            <w:r w:rsidR="00E169AA">
              <w:rPr>
                <w:noProof/>
                <w:webHidden/>
              </w:rPr>
              <w:fldChar w:fldCharType="begin"/>
            </w:r>
            <w:r w:rsidR="00E169AA">
              <w:rPr>
                <w:noProof/>
                <w:webHidden/>
              </w:rPr>
              <w:instrText xml:space="preserve"> PAGEREF _Toc216883339 \h </w:instrText>
            </w:r>
            <w:r w:rsidR="00E169AA">
              <w:rPr>
                <w:noProof/>
                <w:webHidden/>
              </w:rPr>
            </w:r>
            <w:r w:rsidR="00E169AA">
              <w:rPr>
                <w:noProof/>
                <w:webHidden/>
              </w:rPr>
              <w:fldChar w:fldCharType="separate"/>
            </w:r>
            <w:r w:rsidR="00E169AA">
              <w:rPr>
                <w:noProof/>
                <w:webHidden/>
              </w:rPr>
              <w:t>86</w:t>
            </w:r>
            <w:r w:rsidR="00E169AA">
              <w:rPr>
                <w:noProof/>
                <w:webHidden/>
              </w:rPr>
              <w:fldChar w:fldCharType="end"/>
            </w:r>
          </w:hyperlink>
        </w:p>
        <w:p w14:paraId="099E46F9" w14:textId="2568940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0" w:history="1">
            <w:r w:rsidR="00E169AA" w:rsidRPr="00706B0A">
              <w:rPr>
                <w:rStyle w:val="Lienhypertexte"/>
                <w:noProof/>
              </w:rPr>
              <w:t>5-07. Softshell marin et opérations commerciales – homme et femme</w:t>
            </w:r>
            <w:r w:rsidR="00E169AA">
              <w:rPr>
                <w:noProof/>
                <w:webHidden/>
              </w:rPr>
              <w:tab/>
            </w:r>
            <w:r w:rsidR="00E169AA">
              <w:rPr>
                <w:noProof/>
                <w:webHidden/>
              </w:rPr>
              <w:fldChar w:fldCharType="begin"/>
            </w:r>
            <w:r w:rsidR="00E169AA">
              <w:rPr>
                <w:noProof/>
                <w:webHidden/>
              </w:rPr>
              <w:instrText xml:space="preserve"> PAGEREF _Toc216883340 \h </w:instrText>
            </w:r>
            <w:r w:rsidR="00E169AA">
              <w:rPr>
                <w:noProof/>
                <w:webHidden/>
              </w:rPr>
            </w:r>
            <w:r w:rsidR="00E169AA">
              <w:rPr>
                <w:noProof/>
                <w:webHidden/>
              </w:rPr>
              <w:fldChar w:fldCharType="separate"/>
            </w:r>
            <w:r w:rsidR="00E169AA">
              <w:rPr>
                <w:noProof/>
                <w:webHidden/>
              </w:rPr>
              <w:t>88</w:t>
            </w:r>
            <w:r w:rsidR="00E169AA">
              <w:rPr>
                <w:noProof/>
                <w:webHidden/>
              </w:rPr>
              <w:fldChar w:fldCharType="end"/>
            </w:r>
          </w:hyperlink>
        </w:p>
        <w:p w14:paraId="1815747C" w14:textId="1283CDD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1" w:history="1">
            <w:r w:rsidR="00E169AA" w:rsidRPr="00706B0A">
              <w:rPr>
                <w:rStyle w:val="Lienhypertexte"/>
                <w:noProof/>
              </w:rPr>
              <w:t>5-08. Softshell terrestre – homme et femme</w:t>
            </w:r>
            <w:r w:rsidR="00E169AA">
              <w:rPr>
                <w:noProof/>
                <w:webHidden/>
              </w:rPr>
              <w:tab/>
            </w:r>
            <w:r w:rsidR="00E169AA">
              <w:rPr>
                <w:noProof/>
                <w:webHidden/>
              </w:rPr>
              <w:fldChar w:fldCharType="begin"/>
            </w:r>
            <w:r w:rsidR="00E169AA">
              <w:rPr>
                <w:noProof/>
                <w:webHidden/>
              </w:rPr>
              <w:instrText xml:space="preserve"> PAGEREF _Toc216883341 \h </w:instrText>
            </w:r>
            <w:r w:rsidR="00E169AA">
              <w:rPr>
                <w:noProof/>
                <w:webHidden/>
              </w:rPr>
            </w:r>
            <w:r w:rsidR="00E169AA">
              <w:rPr>
                <w:noProof/>
                <w:webHidden/>
              </w:rPr>
              <w:fldChar w:fldCharType="separate"/>
            </w:r>
            <w:r w:rsidR="00E169AA">
              <w:rPr>
                <w:noProof/>
                <w:webHidden/>
              </w:rPr>
              <w:t>89</w:t>
            </w:r>
            <w:r w:rsidR="00E169AA">
              <w:rPr>
                <w:noProof/>
                <w:webHidden/>
              </w:rPr>
              <w:fldChar w:fldCharType="end"/>
            </w:r>
          </w:hyperlink>
        </w:p>
        <w:p w14:paraId="0A226B1A" w14:textId="51F12663"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2" w:history="1">
            <w:r w:rsidR="00E169AA" w:rsidRPr="00706B0A">
              <w:rPr>
                <w:rStyle w:val="Lienhypertexte"/>
                <w:noProof/>
              </w:rPr>
              <w:t>5-09. Softshell 3 en 1 PN et PNT – homme et femme</w:t>
            </w:r>
            <w:r w:rsidR="00E169AA">
              <w:rPr>
                <w:noProof/>
                <w:webHidden/>
              </w:rPr>
              <w:tab/>
            </w:r>
            <w:r w:rsidR="00E169AA">
              <w:rPr>
                <w:noProof/>
                <w:webHidden/>
              </w:rPr>
              <w:fldChar w:fldCharType="begin"/>
            </w:r>
            <w:r w:rsidR="00E169AA">
              <w:rPr>
                <w:noProof/>
                <w:webHidden/>
              </w:rPr>
              <w:instrText xml:space="preserve"> PAGEREF _Toc216883342 \h </w:instrText>
            </w:r>
            <w:r w:rsidR="00E169AA">
              <w:rPr>
                <w:noProof/>
                <w:webHidden/>
              </w:rPr>
            </w:r>
            <w:r w:rsidR="00E169AA">
              <w:rPr>
                <w:noProof/>
                <w:webHidden/>
              </w:rPr>
              <w:fldChar w:fldCharType="separate"/>
            </w:r>
            <w:r w:rsidR="00E169AA">
              <w:rPr>
                <w:noProof/>
                <w:webHidden/>
              </w:rPr>
              <w:t>90</w:t>
            </w:r>
            <w:r w:rsidR="00E169AA">
              <w:rPr>
                <w:noProof/>
                <w:webHidden/>
              </w:rPr>
              <w:fldChar w:fldCharType="end"/>
            </w:r>
          </w:hyperlink>
        </w:p>
        <w:p w14:paraId="657384CF" w14:textId="1958E17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3" w:history="1">
            <w:r w:rsidR="00E169AA" w:rsidRPr="00706B0A">
              <w:rPr>
                <w:rStyle w:val="Lienhypertexte"/>
                <w:noProof/>
              </w:rPr>
              <w:t>5-10. Veste de cérémonie aéromaritime - femme</w:t>
            </w:r>
            <w:r w:rsidR="00E169AA">
              <w:rPr>
                <w:noProof/>
                <w:webHidden/>
              </w:rPr>
              <w:tab/>
            </w:r>
            <w:r w:rsidR="00E169AA">
              <w:rPr>
                <w:noProof/>
                <w:webHidden/>
              </w:rPr>
              <w:fldChar w:fldCharType="begin"/>
            </w:r>
            <w:r w:rsidR="00E169AA">
              <w:rPr>
                <w:noProof/>
                <w:webHidden/>
              </w:rPr>
              <w:instrText xml:space="preserve"> PAGEREF _Toc216883343 \h </w:instrText>
            </w:r>
            <w:r w:rsidR="00E169AA">
              <w:rPr>
                <w:noProof/>
                <w:webHidden/>
              </w:rPr>
            </w:r>
            <w:r w:rsidR="00E169AA">
              <w:rPr>
                <w:noProof/>
                <w:webHidden/>
              </w:rPr>
              <w:fldChar w:fldCharType="separate"/>
            </w:r>
            <w:r w:rsidR="00E169AA">
              <w:rPr>
                <w:noProof/>
                <w:webHidden/>
              </w:rPr>
              <w:t>91</w:t>
            </w:r>
            <w:r w:rsidR="00E169AA">
              <w:rPr>
                <w:noProof/>
                <w:webHidden/>
              </w:rPr>
              <w:fldChar w:fldCharType="end"/>
            </w:r>
          </w:hyperlink>
        </w:p>
        <w:p w14:paraId="1BBAD42A" w14:textId="0357367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4" w:history="1">
            <w:r w:rsidR="00E169AA" w:rsidRPr="00706B0A">
              <w:rPr>
                <w:rStyle w:val="Lienhypertexte"/>
                <w:noProof/>
              </w:rPr>
              <w:t>5-11. Veste de cérémonie aéromaritime - homme</w:t>
            </w:r>
            <w:r w:rsidR="00E169AA">
              <w:rPr>
                <w:noProof/>
                <w:webHidden/>
              </w:rPr>
              <w:tab/>
            </w:r>
            <w:r w:rsidR="00E169AA">
              <w:rPr>
                <w:noProof/>
                <w:webHidden/>
              </w:rPr>
              <w:fldChar w:fldCharType="begin"/>
            </w:r>
            <w:r w:rsidR="00E169AA">
              <w:rPr>
                <w:noProof/>
                <w:webHidden/>
              </w:rPr>
              <w:instrText xml:space="preserve"> PAGEREF _Toc216883344 \h </w:instrText>
            </w:r>
            <w:r w:rsidR="00E169AA">
              <w:rPr>
                <w:noProof/>
                <w:webHidden/>
              </w:rPr>
            </w:r>
            <w:r w:rsidR="00E169AA">
              <w:rPr>
                <w:noProof/>
                <w:webHidden/>
              </w:rPr>
              <w:fldChar w:fldCharType="separate"/>
            </w:r>
            <w:r w:rsidR="00E169AA">
              <w:rPr>
                <w:noProof/>
                <w:webHidden/>
              </w:rPr>
              <w:t>92</w:t>
            </w:r>
            <w:r w:rsidR="00E169AA">
              <w:rPr>
                <w:noProof/>
                <w:webHidden/>
              </w:rPr>
              <w:fldChar w:fldCharType="end"/>
            </w:r>
          </w:hyperlink>
        </w:p>
        <w:p w14:paraId="696A165D" w14:textId="7FD7EF4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5" w:history="1">
            <w:r w:rsidR="00E169AA" w:rsidRPr="00706B0A">
              <w:rPr>
                <w:rStyle w:val="Lienhypertexte"/>
                <w:noProof/>
              </w:rPr>
              <w:t>5-12. Vareuse de cérémonie terrestre - femme</w:t>
            </w:r>
            <w:r w:rsidR="00E169AA">
              <w:rPr>
                <w:noProof/>
                <w:webHidden/>
              </w:rPr>
              <w:tab/>
            </w:r>
            <w:r w:rsidR="00E169AA">
              <w:rPr>
                <w:noProof/>
                <w:webHidden/>
              </w:rPr>
              <w:fldChar w:fldCharType="begin"/>
            </w:r>
            <w:r w:rsidR="00E169AA">
              <w:rPr>
                <w:noProof/>
                <w:webHidden/>
              </w:rPr>
              <w:instrText xml:space="preserve"> PAGEREF _Toc216883345 \h </w:instrText>
            </w:r>
            <w:r w:rsidR="00E169AA">
              <w:rPr>
                <w:noProof/>
                <w:webHidden/>
              </w:rPr>
            </w:r>
            <w:r w:rsidR="00E169AA">
              <w:rPr>
                <w:noProof/>
                <w:webHidden/>
              </w:rPr>
              <w:fldChar w:fldCharType="separate"/>
            </w:r>
            <w:r w:rsidR="00E169AA">
              <w:rPr>
                <w:noProof/>
                <w:webHidden/>
              </w:rPr>
              <w:t>93</w:t>
            </w:r>
            <w:r w:rsidR="00E169AA">
              <w:rPr>
                <w:noProof/>
                <w:webHidden/>
              </w:rPr>
              <w:fldChar w:fldCharType="end"/>
            </w:r>
          </w:hyperlink>
        </w:p>
        <w:p w14:paraId="25E8D616" w14:textId="4460DD8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6" w:history="1">
            <w:r w:rsidR="00E169AA" w:rsidRPr="00706B0A">
              <w:rPr>
                <w:rStyle w:val="Lienhypertexte"/>
                <w:noProof/>
              </w:rPr>
              <w:t>5-13. Vareuse de cérémonie terrestre - homme</w:t>
            </w:r>
            <w:r w:rsidR="00E169AA">
              <w:rPr>
                <w:noProof/>
                <w:webHidden/>
              </w:rPr>
              <w:tab/>
            </w:r>
            <w:r w:rsidR="00E169AA">
              <w:rPr>
                <w:noProof/>
                <w:webHidden/>
              </w:rPr>
              <w:fldChar w:fldCharType="begin"/>
            </w:r>
            <w:r w:rsidR="00E169AA">
              <w:rPr>
                <w:noProof/>
                <w:webHidden/>
              </w:rPr>
              <w:instrText xml:space="preserve"> PAGEREF _Toc216883346 \h </w:instrText>
            </w:r>
            <w:r w:rsidR="00E169AA">
              <w:rPr>
                <w:noProof/>
                <w:webHidden/>
              </w:rPr>
            </w:r>
            <w:r w:rsidR="00E169AA">
              <w:rPr>
                <w:noProof/>
                <w:webHidden/>
              </w:rPr>
              <w:fldChar w:fldCharType="separate"/>
            </w:r>
            <w:r w:rsidR="00E169AA">
              <w:rPr>
                <w:noProof/>
                <w:webHidden/>
              </w:rPr>
              <w:t>94</w:t>
            </w:r>
            <w:r w:rsidR="00E169AA">
              <w:rPr>
                <w:noProof/>
                <w:webHidden/>
              </w:rPr>
              <w:fldChar w:fldCharType="end"/>
            </w:r>
          </w:hyperlink>
        </w:p>
        <w:p w14:paraId="7069DDD6" w14:textId="521D18E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7" w:history="1">
            <w:r w:rsidR="00E169AA" w:rsidRPr="00706B0A">
              <w:rPr>
                <w:rStyle w:val="Lienhypertexte"/>
                <w:noProof/>
              </w:rPr>
              <w:t>5-14. Vareuse de cérémonie motocycliste - homme</w:t>
            </w:r>
            <w:r w:rsidR="00E169AA">
              <w:rPr>
                <w:noProof/>
                <w:webHidden/>
              </w:rPr>
              <w:tab/>
            </w:r>
            <w:r w:rsidR="00E169AA">
              <w:rPr>
                <w:noProof/>
                <w:webHidden/>
              </w:rPr>
              <w:fldChar w:fldCharType="begin"/>
            </w:r>
            <w:r w:rsidR="00E169AA">
              <w:rPr>
                <w:noProof/>
                <w:webHidden/>
              </w:rPr>
              <w:instrText xml:space="preserve"> PAGEREF _Toc216883347 \h </w:instrText>
            </w:r>
            <w:r w:rsidR="00E169AA">
              <w:rPr>
                <w:noProof/>
                <w:webHidden/>
              </w:rPr>
            </w:r>
            <w:r w:rsidR="00E169AA">
              <w:rPr>
                <w:noProof/>
                <w:webHidden/>
              </w:rPr>
              <w:fldChar w:fldCharType="separate"/>
            </w:r>
            <w:r w:rsidR="00E169AA">
              <w:rPr>
                <w:noProof/>
                <w:webHidden/>
              </w:rPr>
              <w:t>95</w:t>
            </w:r>
            <w:r w:rsidR="00E169AA">
              <w:rPr>
                <w:noProof/>
                <w:webHidden/>
              </w:rPr>
              <w:fldChar w:fldCharType="end"/>
            </w:r>
          </w:hyperlink>
        </w:p>
        <w:p w14:paraId="28703E66" w14:textId="4DE19FA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8" w:history="1">
            <w:r w:rsidR="00E169AA" w:rsidRPr="00706B0A">
              <w:rPr>
                <w:rStyle w:val="Lienhypertexte"/>
                <w:noProof/>
              </w:rPr>
              <w:t>5-15. Vareuse de cérémonie motocycliste - femme</w:t>
            </w:r>
            <w:r w:rsidR="00E169AA">
              <w:rPr>
                <w:noProof/>
                <w:webHidden/>
              </w:rPr>
              <w:tab/>
            </w:r>
            <w:r w:rsidR="00E169AA">
              <w:rPr>
                <w:noProof/>
                <w:webHidden/>
              </w:rPr>
              <w:fldChar w:fldCharType="begin"/>
            </w:r>
            <w:r w:rsidR="00E169AA">
              <w:rPr>
                <w:noProof/>
                <w:webHidden/>
              </w:rPr>
              <w:instrText xml:space="preserve"> PAGEREF _Toc216883348 \h </w:instrText>
            </w:r>
            <w:r w:rsidR="00E169AA">
              <w:rPr>
                <w:noProof/>
                <w:webHidden/>
              </w:rPr>
            </w:r>
            <w:r w:rsidR="00E169AA">
              <w:rPr>
                <w:noProof/>
                <w:webHidden/>
              </w:rPr>
              <w:fldChar w:fldCharType="separate"/>
            </w:r>
            <w:r w:rsidR="00E169AA">
              <w:rPr>
                <w:noProof/>
                <w:webHidden/>
              </w:rPr>
              <w:t>96</w:t>
            </w:r>
            <w:r w:rsidR="00E169AA">
              <w:rPr>
                <w:noProof/>
                <w:webHidden/>
              </w:rPr>
              <w:fldChar w:fldCharType="end"/>
            </w:r>
          </w:hyperlink>
        </w:p>
        <w:p w14:paraId="75169902" w14:textId="013073C0"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49" w:history="1">
            <w:r w:rsidR="00E169AA" w:rsidRPr="00706B0A">
              <w:rPr>
                <w:rStyle w:val="Lienhypertexte"/>
                <w:noProof/>
              </w:rPr>
              <w:t>5-16. Haut de tenue de mécanicien terrestre et maritime - unisexe</w:t>
            </w:r>
            <w:r w:rsidR="00E169AA">
              <w:rPr>
                <w:noProof/>
                <w:webHidden/>
              </w:rPr>
              <w:tab/>
            </w:r>
            <w:r w:rsidR="00E169AA">
              <w:rPr>
                <w:noProof/>
                <w:webHidden/>
              </w:rPr>
              <w:fldChar w:fldCharType="begin"/>
            </w:r>
            <w:r w:rsidR="00E169AA">
              <w:rPr>
                <w:noProof/>
                <w:webHidden/>
              </w:rPr>
              <w:instrText xml:space="preserve"> PAGEREF _Toc216883349 \h </w:instrText>
            </w:r>
            <w:r w:rsidR="00E169AA">
              <w:rPr>
                <w:noProof/>
                <w:webHidden/>
              </w:rPr>
            </w:r>
            <w:r w:rsidR="00E169AA">
              <w:rPr>
                <w:noProof/>
                <w:webHidden/>
              </w:rPr>
              <w:fldChar w:fldCharType="separate"/>
            </w:r>
            <w:r w:rsidR="00E169AA">
              <w:rPr>
                <w:noProof/>
                <w:webHidden/>
              </w:rPr>
              <w:t>97</w:t>
            </w:r>
            <w:r w:rsidR="00E169AA">
              <w:rPr>
                <w:noProof/>
                <w:webHidden/>
              </w:rPr>
              <w:fldChar w:fldCharType="end"/>
            </w:r>
          </w:hyperlink>
        </w:p>
        <w:p w14:paraId="7EF8C647" w14:textId="6FD72FB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0" w:history="1">
            <w:r w:rsidR="00E169AA" w:rsidRPr="00706B0A">
              <w:rPr>
                <w:rStyle w:val="Lienhypertexte"/>
                <w:noProof/>
              </w:rPr>
              <w:t>5-17. Veste de pont imperméable maritime - unisexe</w:t>
            </w:r>
            <w:r w:rsidR="00E169AA">
              <w:rPr>
                <w:noProof/>
                <w:webHidden/>
              </w:rPr>
              <w:tab/>
            </w:r>
            <w:r w:rsidR="00E169AA">
              <w:rPr>
                <w:noProof/>
                <w:webHidden/>
              </w:rPr>
              <w:fldChar w:fldCharType="begin"/>
            </w:r>
            <w:r w:rsidR="00E169AA">
              <w:rPr>
                <w:noProof/>
                <w:webHidden/>
              </w:rPr>
              <w:instrText xml:space="preserve"> PAGEREF _Toc216883350 \h </w:instrText>
            </w:r>
            <w:r w:rsidR="00E169AA">
              <w:rPr>
                <w:noProof/>
                <w:webHidden/>
              </w:rPr>
            </w:r>
            <w:r w:rsidR="00E169AA">
              <w:rPr>
                <w:noProof/>
                <w:webHidden/>
              </w:rPr>
              <w:fldChar w:fldCharType="separate"/>
            </w:r>
            <w:r w:rsidR="00E169AA">
              <w:rPr>
                <w:noProof/>
                <w:webHidden/>
              </w:rPr>
              <w:t>98</w:t>
            </w:r>
            <w:r w:rsidR="00E169AA">
              <w:rPr>
                <w:noProof/>
                <w:webHidden/>
              </w:rPr>
              <w:fldChar w:fldCharType="end"/>
            </w:r>
          </w:hyperlink>
        </w:p>
        <w:p w14:paraId="28DB8901" w14:textId="3ED87C2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1" w:history="1">
            <w:r w:rsidR="00E169AA" w:rsidRPr="00706B0A">
              <w:rPr>
                <w:rStyle w:val="Lienhypertexte"/>
                <w:noProof/>
              </w:rPr>
              <w:t>5-18. Veste de quart hauturière courte maritime - unisexe</w:t>
            </w:r>
            <w:r w:rsidR="00E169AA">
              <w:rPr>
                <w:noProof/>
                <w:webHidden/>
              </w:rPr>
              <w:tab/>
            </w:r>
            <w:r w:rsidR="00E169AA">
              <w:rPr>
                <w:noProof/>
                <w:webHidden/>
              </w:rPr>
              <w:fldChar w:fldCharType="begin"/>
            </w:r>
            <w:r w:rsidR="00E169AA">
              <w:rPr>
                <w:noProof/>
                <w:webHidden/>
              </w:rPr>
              <w:instrText xml:space="preserve"> PAGEREF _Toc216883351 \h </w:instrText>
            </w:r>
            <w:r w:rsidR="00E169AA">
              <w:rPr>
                <w:noProof/>
                <w:webHidden/>
              </w:rPr>
            </w:r>
            <w:r w:rsidR="00E169AA">
              <w:rPr>
                <w:noProof/>
                <w:webHidden/>
              </w:rPr>
              <w:fldChar w:fldCharType="separate"/>
            </w:r>
            <w:r w:rsidR="00E169AA">
              <w:rPr>
                <w:noProof/>
                <w:webHidden/>
              </w:rPr>
              <w:t>99</w:t>
            </w:r>
            <w:r w:rsidR="00E169AA">
              <w:rPr>
                <w:noProof/>
                <w:webHidden/>
              </w:rPr>
              <w:fldChar w:fldCharType="end"/>
            </w:r>
          </w:hyperlink>
        </w:p>
        <w:p w14:paraId="0923C4E8" w14:textId="037618C3"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2" w:history="1">
            <w:r w:rsidR="00E169AA" w:rsidRPr="00706B0A">
              <w:rPr>
                <w:rStyle w:val="Lienhypertexte"/>
                <w:noProof/>
              </w:rPr>
              <w:t>5-19. Veste de treillis terrestre – homme et femme</w:t>
            </w:r>
            <w:r w:rsidR="00E169AA">
              <w:rPr>
                <w:noProof/>
                <w:webHidden/>
              </w:rPr>
              <w:tab/>
            </w:r>
            <w:r w:rsidR="00E169AA">
              <w:rPr>
                <w:noProof/>
                <w:webHidden/>
              </w:rPr>
              <w:fldChar w:fldCharType="begin"/>
            </w:r>
            <w:r w:rsidR="00E169AA">
              <w:rPr>
                <w:noProof/>
                <w:webHidden/>
              </w:rPr>
              <w:instrText xml:space="preserve"> PAGEREF _Toc216883352 \h </w:instrText>
            </w:r>
            <w:r w:rsidR="00E169AA">
              <w:rPr>
                <w:noProof/>
                <w:webHidden/>
              </w:rPr>
            </w:r>
            <w:r w:rsidR="00E169AA">
              <w:rPr>
                <w:noProof/>
                <w:webHidden/>
              </w:rPr>
              <w:fldChar w:fldCharType="separate"/>
            </w:r>
            <w:r w:rsidR="00E169AA">
              <w:rPr>
                <w:noProof/>
                <w:webHidden/>
              </w:rPr>
              <w:t>100</w:t>
            </w:r>
            <w:r w:rsidR="00E169AA">
              <w:rPr>
                <w:noProof/>
                <w:webHidden/>
              </w:rPr>
              <w:fldChar w:fldCharType="end"/>
            </w:r>
          </w:hyperlink>
        </w:p>
        <w:p w14:paraId="3C45AE15" w14:textId="0F63B16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3" w:history="1">
            <w:r w:rsidR="00E169AA" w:rsidRPr="00706B0A">
              <w:rPr>
                <w:rStyle w:val="Lienhypertexte"/>
                <w:noProof/>
              </w:rPr>
              <w:t>5-20. Blouson ATEX opérations commerciales - unisexe</w:t>
            </w:r>
            <w:r w:rsidR="00E169AA">
              <w:rPr>
                <w:noProof/>
                <w:webHidden/>
              </w:rPr>
              <w:tab/>
            </w:r>
            <w:r w:rsidR="00E169AA">
              <w:rPr>
                <w:noProof/>
                <w:webHidden/>
              </w:rPr>
              <w:fldChar w:fldCharType="begin"/>
            </w:r>
            <w:r w:rsidR="00E169AA">
              <w:rPr>
                <w:noProof/>
                <w:webHidden/>
              </w:rPr>
              <w:instrText xml:space="preserve"> PAGEREF _Toc216883353 \h </w:instrText>
            </w:r>
            <w:r w:rsidR="00E169AA">
              <w:rPr>
                <w:noProof/>
                <w:webHidden/>
              </w:rPr>
            </w:r>
            <w:r w:rsidR="00E169AA">
              <w:rPr>
                <w:noProof/>
                <w:webHidden/>
              </w:rPr>
              <w:fldChar w:fldCharType="separate"/>
            </w:r>
            <w:r w:rsidR="00E169AA">
              <w:rPr>
                <w:noProof/>
                <w:webHidden/>
              </w:rPr>
              <w:t>101</w:t>
            </w:r>
            <w:r w:rsidR="00E169AA">
              <w:rPr>
                <w:noProof/>
                <w:webHidden/>
              </w:rPr>
              <w:fldChar w:fldCharType="end"/>
            </w:r>
          </w:hyperlink>
        </w:p>
        <w:p w14:paraId="58341F23" w14:textId="0766DD9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4" w:history="1">
            <w:r w:rsidR="00E169AA" w:rsidRPr="00706B0A">
              <w:rPr>
                <w:rStyle w:val="Lienhypertexte"/>
                <w:noProof/>
              </w:rPr>
              <w:t>5-21. Parka ATEX opérations commerciales - unisexe</w:t>
            </w:r>
            <w:r w:rsidR="00E169AA">
              <w:rPr>
                <w:noProof/>
                <w:webHidden/>
              </w:rPr>
              <w:tab/>
            </w:r>
            <w:r w:rsidR="00E169AA">
              <w:rPr>
                <w:noProof/>
                <w:webHidden/>
              </w:rPr>
              <w:fldChar w:fldCharType="begin"/>
            </w:r>
            <w:r w:rsidR="00E169AA">
              <w:rPr>
                <w:noProof/>
                <w:webHidden/>
              </w:rPr>
              <w:instrText xml:space="preserve"> PAGEREF _Toc216883354 \h </w:instrText>
            </w:r>
            <w:r w:rsidR="00E169AA">
              <w:rPr>
                <w:noProof/>
                <w:webHidden/>
              </w:rPr>
            </w:r>
            <w:r w:rsidR="00E169AA">
              <w:rPr>
                <w:noProof/>
                <w:webHidden/>
              </w:rPr>
              <w:fldChar w:fldCharType="separate"/>
            </w:r>
            <w:r w:rsidR="00E169AA">
              <w:rPr>
                <w:noProof/>
                <w:webHidden/>
              </w:rPr>
              <w:t>102</w:t>
            </w:r>
            <w:r w:rsidR="00E169AA">
              <w:rPr>
                <w:noProof/>
                <w:webHidden/>
              </w:rPr>
              <w:fldChar w:fldCharType="end"/>
            </w:r>
          </w:hyperlink>
        </w:p>
        <w:p w14:paraId="629B74CE" w14:textId="7CC3622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5" w:history="1">
            <w:r w:rsidR="00E169AA" w:rsidRPr="00706B0A">
              <w:rPr>
                <w:rStyle w:val="Lienhypertexte"/>
                <w:noProof/>
              </w:rPr>
              <w:t>5-22. Parka haute visibilité opérations commerciales - unisexe</w:t>
            </w:r>
            <w:r w:rsidR="00E169AA">
              <w:rPr>
                <w:noProof/>
                <w:webHidden/>
              </w:rPr>
              <w:tab/>
            </w:r>
            <w:r w:rsidR="00E169AA">
              <w:rPr>
                <w:noProof/>
                <w:webHidden/>
              </w:rPr>
              <w:fldChar w:fldCharType="begin"/>
            </w:r>
            <w:r w:rsidR="00E169AA">
              <w:rPr>
                <w:noProof/>
                <w:webHidden/>
              </w:rPr>
              <w:instrText xml:space="preserve"> PAGEREF _Toc216883355 \h </w:instrText>
            </w:r>
            <w:r w:rsidR="00E169AA">
              <w:rPr>
                <w:noProof/>
                <w:webHidden/>
              </w:rPr>
            </w:r>
            <w:r w:rsidR="00E169AA">
              <w:rPr>
                <w:noProof/>
                <w:webHidden/>
              </w:rPr>
              <w:fldChar w:fldCharType="separate"/>
            </w:r>
            <w:r w:rsidR="00E169AA">
              <w:rPr>
                <w:noProof/>
                <w:webHidden/>
              </w:rPr>
              <w:t>104</w:t>
            </w:r>
            <w:r w:rsidR="00E169AA">
              <w:rPr>
                <w:noProof/>
                <w:webHidden/>
              </w:rPr>
              <w:fldChar w:fldCharType="end"/>
            </w:r>
          </w:hyperlink>
        </w:p>
        <w:p w14:paraId="00DCDCAE" w14:textId="31A3144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6" w:history="1">
            <w:r w:rsidR="00E169AA" w:rsidRPr="00706B0A">
              <w:rPr>
                <w:rStyle w:val="Lienhypertexte"/>
                <w:noProof/>
              </w:rPr>
              <w:t>5-23. Parka sans haute visibilité opérations commerciales - unisexe</w:t>
            </w:r>
            <w:r w:rsidR="00E169AA">
              <w:rPr>
                <w:noProof/>
                <w:webHidden/>
              </w:rPr>
              <w:tab/>
            </w:r>
            <w:r w:rsidR="00E169AA">
              <w:rPr>
                <w:noProof/>
                <w:webHidden/>
              </w:rPr>
              <w:fldChar w:fldCharType="begin"/>
            </w:r>
            <w:r w:rsidR="00E169AA">
              <w:rPr>
                <w:noProof/>
                <w:webHidden/>
              </w:rPr>
              <w:instrText xml:space="preserve"> PAGEREF _Toc216883356 \h </w:instrText>
            </w:r>
            <w:r w:rsidR="00E169AA">
              <w:rPr>
                <w:noProof/>
                <w:webHidden/>
              </w:rPr>
            </w:r>
            <w:r w:rsidR="00E169AA">
              <w:rPr>
                <w:noProof/>
                <w:webHidden/>
              </w:rPr>
              <w:fldChar w:fldCharType="separate"/>
            </w:r>
            <w:r w:rsidR="00E169AA">
              <w:rPr>
                <w:noProof/>
                <w:webHidden/>
              </w:rPr>
              <w:t>106</w:t>
            </w:r>
            <w:r w:rsidR="00E169AA">
              <w:rPr>
                <w:noProof/>
                <w:webHidden/>
              </w:rPr>
              <w:fldChar w:fldCharType="end"/>
            </w:r>
          </w:hyperlink>
        </w:p>
        <w:p w14:paraId="340AAA85" w14:textId="61DCA62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7" w:history="1">
            <w:r w:rsidR="00E169AA" w:rsidRPr="00706B0A">
              <w:rPr>
                <w:rStyle w:val="Lienhypertexte"/>
                <w:noProof/>
              </w:rPr>
              <w:t>5-24. Polaire opérations commerciales - unisexe</w:t>
            </w:r>
            <w:r w:rsidR="00E169AA">
              <w:rPr>
                <w:noProof/>
                <w:webHidden/>
              </w:rPr>
              <w:tab/>
            </w:r>
            <w:r w:rsidR="00E169AA">
              <w:rPr>
                <w:noProof/>
                <w:webHidden/>
              </w:rPr>
              <w:fldChar w:fldCharType="begin"/>
            </w:r>
            <w:r w:rsidR="00E169AA">
              <w:rPr>
                <w:noProof/>
                <w:webHidden/>
              </w:rPr>
              <w:instrText xml:space="preserve"> PAGEREF _Toc216883357 \h </w:instrText>
            </w:r>
            <w:r w:rsidR="00E169AA">
              <w:rPr>
                <w:noProof/>
                <w:webHidden/>
              </w:rPr>
            </w:r>
            <w:r w:rsidR="00E169AA">
              <w:rPr>
                <w:noProof/>
                <w:webHidden/>
              </w:rPr>
              <w:fldChar w:fldCharType="separate"/>
            </w:r>
            <w:r w:rsidR="00E169AA">
              <w:rPr>
                <w:noProof/>
                <w:webHidden/>
              </w:rPr>
              <w:t>108</w:t>
            </w:r>
            <w:r w:rsidR="00E169AA">
              <w:rPr>
                <w:noProof/>
                <w:webHidden/>
              </w:rPr>
              <w:fldChar w:fldCharType="end"/>
            </w:r>
          </w:hyperlink>
        </w:p>
        <w:p w14:paraId="183C89B6" w14:textId="190A81A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58" w:history="1">
            <w:r w:rsidR="00E169AA" w:rsidRPr="00706B0A">
              <w:rPr>
                <w:rStyle w:val="Lienhypertexte"/>
                <w:noProof/>
              </w:rPr>
              <w:t>5-25. Poncho opérations commerciales - unisexe</w:t>
            </w:r>
            <w:r w:rsidR="00E169AA">
              <w:rPr>
                <w:noProof/>
                <w:webHidden/>
              </w:rPr>
              <w:tab/>
            </w:r>
            <w:r w:rsidR="00E169AA">
              <w:rPr>
                <w:noProof/>
                <w:webHidden/>
              </w:rPr>
              <w:fldChar w:fldCharType="begin"/>
            </w:r>
            <w:r w:rsidR="00E169AA">
              <w:rPr>
                <w:noProof/>
                <w:webHidden/>
              </w:rPr>
              <w:instrText xml:space="preserve"> PAGEREF _Toc216883358 \h </w:instrText>
            </w:r>
            <w:r w:rsidR="00E169AA">
              <w:rPr>
                <w:noProof/>
                <w:webHidden/>
              </w:rPr>
            </w:r>
            <w:r w:rsidR="00E169AA">
              <w:rPr>
                <w:noProof/>
                <w:webHidden/>
              </w:rPr>
              <w:fldChar w:fldCharType="separate"/>
            </w:r>
            <w:r w:rsidR="00E169AA">
              <w:rPr>
                <w:noProof/>
                <w:webHidden/>
              </w:rPr>
              <w:t>109</w:t>
            </w:r>
            <w:r w:rsidR="00E169AA">
              <w:rPr>
                <w:noProof/>
                <w:webHidden/>
              </w:rPr>
              <w:fldChar w:fldCharType="end"/>
            </w:r>
          </w:hyperlink>
        </w:p>
        <w:p w14:paraId="657BBE7B" w14:textId="5E9C9634"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359" w:history="1">
            <w:r w:rsidR="00E169AA" w:rsidRPr="00706B0A">
              <w:rPr>
                <w:rStyle w:val="Lienhypertexte"/>
                <w:noProof/>
              </w:rPr>
              <w:t>Groupe 6 : Pantalons, jupes et autres bas</w:t>
            </w:r>
            <w:r w:rsidR="00E169AA">
              <w:rPr>
                <w:noProof/>
                <w:webHidden/>
              </w:rPr>
              <w:tab/>
            </w:r>
            <w:r w:rsidR="00E169AA">
              <w:rPr>
                <w:noProof/>
                <w:webHidden/>
              </w:rPr>
              <w:fldChar w:fldCharType="begin"/>
            </w:r>
            <w:r w:rsidR="00E169AA">
              <w:rPr>
                <w:noProof/>
                <w:webHidden/>
              </w:rPr>
              <w:instrText xml:space="preserve"> PAGEREF _Toc216883359 \h </w:instrText>
            </w:r>
            <w:r w:rsidR="00E169AA">
              <w:rPr>
                <w:noProof/>
                <w:webHidden/>
              </w:rPr>
            </w:r>
            <w:r w:rsidR="00E169AA">
              <w:rPr>
                <w:noProof/>
                <w:webHidden/>
              </w:rPr>
              <w:fldChar w:fldCharType="separate"/>
            </w:r>
            <w:r w:rsidR="00E169AA">
              <w:rPr>
                <w:noProof/>
                <w:webHidden/>
              </w:rPr>
              <w:t>110</w:t>
            </w:r>
            <w:r w:rsidR="00E169AA">
              <w:rPr>
                <w:noProof/>
                <w:webHidden/>
              </w:rPr>
              <w:fldChar w:fldCharType="end"/>
            </w:r>
          </w:hyperlink>
        </w:p>
        <w:p w14:paraId="57474F15" w14:textId="301DD7A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0" w:history="1">
            <w:r w:rsidR="00E169AA" w:rsidRPr="00706B0A">
              <w:rPr>
                <w:rStyle w:val="Lienhypertexte"/>
                <w:noProof/>
              </w:rPr>
              <w:t>6-01. Bermuda maritime – homme et femme</w:t>
            </w:r>
            <w:r w:rsidR="00E169AA">
              <w:rPr>
                <w:noProof/>
                <w:webHidden/>
              </w:rPr>
              <w:tab/>
            </w:r>
            <w:r w:rsidR="00E169AA">
              <w:rPr>
                <w:noProof/>
                <w:webHidden/>
              </w:rPr>
              <w:fldChar w:fldCharType="begin"/>
            </w:r>
            <w:r w:rsidR="00E169AA">
              <w:rPr>
                <w:noProof/>
                <w:webHidden/>
              </w:rPr>
              <w:instrText xml:space="preserve"> PAGEREF _Toc216883360 \h </w:instrText>
            </w:r>
            <w:r w:rsidR="00E169AA">
              <w:rPr>
                <w:noProof/>
                <w:webHidden/>
              </w:rPr>
            </w:r>
            <w:r w:rsidR="00E169AA">
              <w:rPr>
                <w:noProof/>
                <w:webHidden/>
              </w:rPr>
              <w:fldChar w:fldCharType="separate"/>
            </w:r>
            <w:r w:rsidR="00E169AA">
              <w:rPr>
                <w:noProof/>
                <w:webHidden/>
              </w:rPr>
              <w:t>110</w:t>
            </w:r>
            <w:r w:rsidR="00E169AA">
              <w:rPr>
                <w:noProof/>
                <w:webHidden/>
              </w:rPr>
              <w:fldChar w:fldCharType="end"/>
            </w:r>
          </w:hyperlink>
        </w:p>
        <w:p w14:paraId="65B1CB6B" w14:textId="319B9FD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1" w:history="1">
            <w:r w:rsidR="00E169AA" w:rsidRPr="00706B0A">
              <w:rPr>
                <w:rStyle w:val="Lienhypertexte"/>
                <w:noProof/>
              </w:rPr>
              <w:t>6-02. Cotte à bretelles de pont marin - unisexe</w:t>
            </w:r>
            <w:r w:rsidR="00E169AA">
              <w:rPr>
                <w:noProof/>
                <w:webHidden/>
              </w:rPr>
              <w:tab/>
            </w:r>
            <w:r w:rsidR="00E169AA">
              <w:rPr>
                <w:noProof/>
                <w:webHidden/>
              </w:rPr>
              <w:fldChar w:fldCharType="begin"/>
            </w:r>
            <w:r w:rsidR="00E169AA">
              <w:rPr>
                <w:noProof/>
                <w:webHidden/>
              </w:rPr>
              <w:instrText xml:space="preserve"> PAGEREF _Toc216883361 \h </w:instrText>
            </w:r>
            <w:r w:rsidR="00E169AA">
              <w:rPr>
                <w:noProof/>
                <w:webHidden/>
              </w:rPr>
            </w:r>
            <w:r w:rsidR="00E169AA">
              <w:rPr>
                <w:noProof/>
                <w:webHidden/>
              </w:rPr>
              <w:fldChar w:fldCharType="separate"/>
            </w:r>
            <w:r w:rsidR="00E169AA">
              <w:rPr>
                <w:noProof/>
                <w:webHidden/>
              </w:rPr>
              <w:t>111</w:t>
            </w:r>
            <w:r w:rsidR="00E169AA">
              <w:rPr>
                <w:noProof/>
                <w:webHidden/>
              </w:rPr>
              <w:fldChar w:fldCharType="end"/>
            </w:r>
          </w:hyperlink>
        </w:p>
        <w:p w14:paraId="70D5AC33" w14:textId="10FEAA0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2" w:history="1">
            <w:r w:rsidR="00E169AA" w:rsidRPr="00706B0A">
              <w:rPr>
                <w:rStyle w:val="Lienhypertexte"/>
                <w:noProof/>
              </w:rPr>
              <w:t>6-03. Cotte à bretelles de quart marin - unisexe</w:t>
            </w:r>
            <w:r w:rsidR="00E169AA">
              <w:rPr>
                <w:noProof/>
                <w:webHidden/>
              </w:rPr>
              <w:tab/>
            </w:r>
            <w:r w:rsidR="00E169AA">
              <w:rPr>
                <w:noProof/>
                <w:webHidden/>
              </w:rPr>
              <w:fldChar w:fldCharType="begin"/>
            </w:r>
            <w:r w:rsidR="00E169AA">
              <w:rPr>
                <w:noProof/>
                <w:webHidden/>
              </w:rPr>
              <w:instrText xml:space="preserve"> PAGEREF _Toc216883362 \h </w:instrText>
            </w:r>
            <w:r w:rsidR="00E169AA">
              <w:rPr>
                <w:noProof/>
                <w:webHidden/>
              </w:rPr>
            </w:r>
            <w:r w:rsidR="00E169AA">
              <w:rPr>
                <w:noProof/>
                <w:webHidden/>
              </w:rPr>
              <w:fldChar w:fldCharType="separate"/>
            </w:r>
            <w:r w:rsidR="00E169AA">
              <w:rPr>
                <w:noProof/>
                <w:webHidden/>
              </w:rPr>
              <w:t>112</w:t>
            </w:r>
            <w:r w:rsidR="00E169AA">
              <w:rPr>
                <w:noProof/>
                <w:webHidden/>
              </w:rPr>
              <w:fldChar w:fldCharType="end"/>
            </w:r>
          </w:hyperlink>
        </w:p>
        <w:p w14:paraId="503C02AF" w14:textId="42B29A8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3" w:history="1">
            <w:r w:rsidR="00E169AA" w:rsidRPr="00706B0A">
              <w:rPr>
                <w:rStyle w:val="Lienhypertexte"/>
                <w:noProof/>
              </w:rPr>
              <w:t>6-04. Jupe de cérémonie aéromaritime - femme</w:t>
            </w:r>
            <w:r w:rsidR="00E169AA">
              <w:rPr>
                <w:noProof/>
                <w:webHidden/>
              </w:rPr>
              <w:tab/>
            </w:r>
            <w:r w:rsidR="00E169AA">
              <w:rPr>
                <w:noProof/>
                <w:webHidden/>
              </w:rPr>
              <w:fldChar w:fldCharType="begin"/>
            </w:r>
            <w:r w:rsidR="00E169AA">
              <w:rPr>
                <w:noProof/>
                <w:webHidden/>
              </w:rPr>
              <w:instrText xml:space="preserve"> PAGEREF _Toc216883363 \h </w:instrText>
            </w:r>
            <w:r w:rsidR="00E169AA">
              <w:rPr>
                <w:noProof/>
                <w:webHidden/>
              </w:rPr>
            </w:r>
            <w:r w:rsidR="00E169AA">
              <w:rPr>
                <w:noProof/>
                <w:webHidden/>
              </w:rPr>
              <w:fldChar w:fldCharType="separate"/>
            </w:r>
            <w:r w:rsidR="00E169AA">
              <w:rPr>
                <w:noProof/>
                <w:webHidden/>
              </w:rPr>
              <w:t>113</w:t>
            </w:r>
            <w:r w:rsidR="00E169AA">
              <w:rPr>
                <w:noProof/>
                <w:webHidden/>
              </w:rPr>
              <w:fldChar w:fldCharType="end"/>
            </w:r>
          </w:hyperlink>
        </w:p>
        <w:p w14:paraId="293FCB9E" w14:textId="5070D8F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4" w:history="1">
            <w:r w:rsidR="00E169AA" w:rsidRPr="00706B0A">
              <w:rPr>
                <w:rStyle w:val="Lienhypertexte"/>
                <w:noProof/>
              </w:rPr>
              <w:t>6-05. Jupe de cérémonie terrestre - femme</w:t>
            </w:r>
            <w:r w:rsidR="00E169AA">
              <w:rPr>
                <w:noProof/>
                <w:webHidden/>
              </w:rPr>
              <w:tab/>
            </w:r>
            <w:r w:rsidR="00E169AA">
              <w:rPr>
                <w:noProof/>
                <w:webHidden/>
              </w:rPr>
              <w:fldChar w:fldCharType="begin"/>
            </w:r>
            <w:r w:rsidR="00E169AA">
              <w:rPr>
                <w:noProof/>
                <w:webHidden/>
              </w:rPr>
              <w:instrText xml:space="preserve"> PAGEREF _Toc216883364 \h </w:instrText>
            </w:r>
            <w:r w:rsidR="00E169AA">
              <w:rPr>
                <w:noProof/>
                <w:webHidden/>
              </w:rPr>
            </w:r>
            <w:r w:rsidR="00E169AA">
              <w:rPr>
                <w:noProof/>
                <w:webHidden/>
              </w:rPr>
              <w:fldChar w:fldCharType="separate"/>
            </w:r>
            <w:r w:rsidR="00E169AA">
              <w:rPr>
                <w:noProof/>
                <w:webHidden/>
              </w:rPr>
              <w:t>114</w:t>
            </w:r>
            <w:r w:rsidR="00E169AA">
              <w:rPr>
                <w:noProof/>
                <w:webHidden/>
              </w:rPr>
              <w:fldChar w:fldCharType="end"/>
            </w:r>
          </w:hyperlink>
        </w:p>
        <w:p w14:paraId="0F733049" w14:textId="2DE03AB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5" w:history="1">
            <w:r w:rsidR="00E169AA" w:rsidRPr="00706B0A">
              <w:rPr>
                <w:rStyle w:val="Lienhypertexte"/>
                <w:noProof/>
              </w:rPr>
              <w:t>6-06. Jupe de sortie terrestre - femme</w:t>
            </w:r>
            <w:r w:rsidR="00E169AA">
              <w:rPr>
                <w:noProof/>
                <w:webHidden/>
              </w:rPr>
              <w:tab/>
            </w:r>
            <w:r w:rsidR="00E169AA">
              <w:rPr>
                <w:noProof/>
                <w:webHidden/>
              </w:rPr>
              <w:fldChar w:fldCharType="begin"/>
            </w:r>
            <w:r w:rsidR="00E169AA">
              <w:rPr>
                <w:noProof/>
                <w:webHidden/>
              </w:rPr>
              <w:instrText xml:space="preserve"> PAGEREF _Toc216883365 \h </w:instrText>
            </w:r>
            <w:r w:rsidR="00E169AA">
              <w:rPr>
                <w:noProof/>
                <w:webHidden/>
              </w:rPr>
            </w:r>
            <w:r w:rsidR="00E169AA">
              <w:rPr>
                <w:noProof/>
                <w:webHidden/>
              </w:rPr>
              <w:fldChar w:fldCharType="separate"/>
            </w:r>
            <w:r w:rsidR="00E169AA">
              <w:rPr>
                <w:noProof/>
                <w:webHidden/>
              </w:rPr>
              <w:t>115</w:t>
            </w:r>
            <w:r w:rsidR="00E169AA">
              <w:rPr>
                <w:noProof/>
                <w:webHidden/>
              </w:rPr>
              <w:fldChar w:fldCharType="end"/>
            </w:r>
          </w:hyperlink>
        </w:p>
        <w:p w14:paraId="511029B9" w14:textId="2C89952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6" w:history="1">
            <w:r w:rsidR="00E169AA" w:rsidRPr="00706B0A">
              <w:rPr>
                <w:rStyle w:val="Lienhypertexte"/>
                <w:noProof/>
              </w:rPr>
              <w:t>6-07. Pantalon de cérémonie terrestre - femme</w:t>
            </w:r>
            <w:r w:rsidR="00E169AA">
              <w:rPr>
                <w:noProof/>
                <w:webHidden/>
              </w:rPr>
              <w:tab/>
            </w:r>
            <w:r w:rsidR="00E169AA">
              <w:rPr>
                <w:noProof/>
                <w:webHidden/>
              </w:rPr>
              <w:fldChar w:fldCharType="begin"/>
            </w:r>
            <w:r w:rsidR="00E169AA">
              <w:rPr>
                <w:noProof/>
                <w:webHidden/>
              </w:rPr>
              <w:instrText xml:space="preserve"> PAGEREF _Toc216883366 \h </w:instrText>
            </w:r>
            <w:r w:rsidR="00E169AA">
              <w:rPr>
                <w:noProof/>
                <w:webHidden/>
              </w:rPr>
            </w:r>
            <w:r w:rsidR="00E169AA">
              <w:rPr>
                <w:noProof/>
                <w:webHidden/>
              </w:rPr>
              <w:fldChar w:fldCharType="separate"/>
            </w:r>
            <w:r w:rsidR="00E169AA">
              <w:rPr>
                <w:noProof/>
                <w:webHidden/>
              </w:rPr>
              <w:t>116</w:t>
            </w:r>
            <w:r w:rsidR="00E169AA">
              <w:rPr>
                <w:noProof/>
                <w:webHidden/>
              </w:rPr>
              <w:fldChar w:fldCharType="end"/>
            </w:r>
          </w:hyperlink>
        </w:p>
        <w:p w14:paraId="741D89CD" w14:textId="0AC3E17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7" w:history="1">
            <w:r w:rsidR="00E169AA" w:rsidRPr="00706B0A">
              <w:rPr>
                <w:rStyle w:val="Lienhypertexte"/>
                <w:noProof/>
              </w:rPr>
              <w:t>6-08. Pantalon de cérémonie terrestre - homme</w:t>
            </w:r>
            <w:r w:rsidR="00E169AA">
              <w:rPr>
                <w:noProof/>
                <w:webHidden/>
              </w:rPr>
              <w:tab/>
            </w:r>
            <w:r w:rsidR="00E169AA">
              <w:rPr>
                <w:noProof/>
                <w:webHidden/>
              </w:rPr>
              <w:fldChar w:fldCharType="begin"/>
            </w:r>
            <w:r w:rsidR="00E169AA">
              <w:rPr>
                <w:noProof/>
                <w:webHidden/>
              </w:rPr>
              <w:instrText xml:space="preserve"> PAGEREF _Toc216883367 \h </w:instrText>
            </w:r>
            <w:r w:rsidR="00E169AA">
              <w:rPr>
                <w:noProof/>
                <w:webHidden/>
              </w:rPr>
            </w:r>
            <w:r w:rsidR="00E169AA">
              <w:rPr>
                <w:noProof/>
                <w:webHidden/>
              </w:rPr>
              <w:fldChar w:fldCharType="separate"/>
            </w:r>
            <w:r w:rsidR="00E169AA">
              <w:rPr>
                <w:noProof/>
                <w:webHidden/>
              </w:rPr>
              <w:t>116</w:t>
            </w:r>
            <w:r w:rsidR="00E169AA">
              <w:rPr>
                <w:noProof/>
                <w:webHidden/>
              </w:rPr>
              <w:fldChar w:fldCharType="end"/>
            </w:r>
          </w:hyperlink>
        </w:p>
        <w:p w14:paraId="2C3C7762" w14:textId="48FF657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8" w:history="1">
            <w:r w:rsidR="00E169AA" w:rsidRPr="00706B0A">
              <w:rPr>
                <w:rStyle w:val="Lienhypertexte"/>
                <w:noProof/>
              </w:rPr>
              <w:t>6-09. Pantalon de cérémonie aéromaritime - femme</w:t>
            </w:r>
            <w:r w:rsidR="00E169AA">
              <w:rPr>
                <w:noProof/>
                <w:webHidden/>
              </w:rPr>
              <w:tab/>
            </w:r>
            <w:r w:rsidR="00E169AA">
              <w:rPr>
                <w:noProof/>
                <w:webHidden/>
              </w:rPr>
              <w:fldChar w:fldCharType="begin"/>
            </w:r>
            <w:r w:rsidR="00E169AA">
              <w:rPr>
                <w:noProof/>
                <w:webHidden/>
              </w:rPr>
              <w:instrText xml:space="preserve"> PAGEREF _Toc216883368 \h </w:instrText>
            </w:r>
            <w:r w:rsidR="00E169AA">
              <w:rPr>
                <w:noProof/>
                <w:webHidden/>
              </w:rPr>
            </w:r>
            <w:r w:rsidR="00E169AA">
              <w:rPr>
                <w:noProof/>
                <w:webHidden/>
              </w:rPr>
              <w:fldChar w:fldCharType="separate"/>
            </w:r>
            <w:r w:rsidR="00E169AA">
              <w:rPr>
                <w:noProof/>
                <w:webHidden/>
              </w:rPr>
              <w:t>117</w:t>
            </w:r>
            <w:r w:rsidR="00E169AA">
              <w:rPr>
                <w:noProof/>
                <w:webHidden/>
              </w:rPr>
              <w:fldChar w:fldCharType="end"/>
            </w:r>
          </w:hyperlink>
        </w:p>
        <w:p w14:paraId="26BCB276" w14:textId="6199CA8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69" w:history="1">
            <w:r w:rsidR="00E169AA" w:rsidRPr="00706B0A">
              <w:rPr>
                <w:rStyle w:val="Lienhypertexte"/>
                <w:noProof/>
              </w:rPr>
              <w:t>6-10. Pantalon de cérémonie aéromaritime - homme</w:t>
            </w:r>
            <w:r w:rsidR="00E169AA">
              <w:rPr>
                <w:noProof/>
                <w:webHidden/>
              </w:rPr>
              <w:tab/>
            </w:r>
            <w:r w:rsidR="00E169AA">
              <w:rPr>
                <w:noProof/>
                <w:webHidden/>
              </w:rPr>
              <w:fldChar w:fldCharType="begin"/>
            </w:r>
            <w:r w:rsidR="00E169AA">
              <w:rPr>
                <w:noProof/>
                <w:webHidden/>
              </w:rPr>
              <w:instrText xml:space="preserve"> PAGEREF _Toc216883369 \h </w:instrText>
            </w:r>
            <w:r w:rsidR="00E169AA">
              <w:rPr>
                <w:noProof/>
                <w:webHidden/>
              </w:rPr>
            </w:r>
            <w:r w:rsidR="00E169AA">
              <w:rPr>
                <w:noProof/>
                <w:webHidden/>
              </w:rPr>
              <w:fldChar w:fldCharType="separate"/>
            </w:r>
            <w:r w:rsidR="00E169AA">
              <w:rPr>
                <w:noProof/>
                <w:webHidden/>
              </w:rPr>
              <w:t>118</w:t>
            </w:r>
            <w:r w:rsidR="00E169AA">
              <w:rPr>
                <w:noProof/>
                <w:webHidden/>
              </w:rPr>
              <w:fldChar w:fldCharType="end"/>
            </w:r>
          </w:hyperlink>
        </w:p>
        <w:p w14:paraId="301713C3" w14:textId="7256C22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0" w:history="1">
            <w:r w:rsidR="00E169AA" w:rsidRPr="00706B0A">
              <w:rPr>
                <w:rStyle w:val="Lienhypertexte"/>
                <w:noProof/>
              </w:rPr>
              <w:t>6-11. Pantalon de tenue de mécanicien - unisexe</w:t>
            </w:r>
            <w:r w:rsidR="00E169AA">
              <w:rPr>
                <w:noProof/>
                <w:webHidden/>
              </w:rPr>
              <w:tab/>
            </w:r>
            <w:r w:rsidR="00E169AA">
              <w:rPr>
                <w:noProof/>
                <w:webHidden/>
              </w:rPr>
              <w:fldChar w:fldCharType="begin"/>
            </w:r>
            <w:r w:rsidR="00E169AA">
              <w:rPr>
                <w:noProof/>
                <w:webHidden/>
              </w:rPr>
              <w:instrText xml:space="preserve"> PAGEREF _Toc216883370 \h </w:instrText>
            </w:r>
            <w:r w:rsidR="00E169AA">
              <w:rPr>
                <w:noProof/>
                <w:webHidden/>
              </w:rPr>
            </w:r>
            <w:r w:rsidR="00E169AA">
              <w:rPr>
                <w:noProof/>
                <w:webHidden/>
              </w:rPr>
              <w:fldChar w:fldCharType="separate"/>
            </w:r>
            <w:r w:rsidR="00E169AA">
              <w:rPr>
                <w:noProof/>
                <w:webHidden/>
              </w:rPr>
              <w:t>119</w:t>
            </w:r>
            <w:r w:rsidR="00E169AA">
              <w:rPr>
                <w:noProof/>
                <w:webHidden/>
              </w:rPr>
              <w:fldChar w:fldCharType="end"/>
            </w:r>
          </w:hyperlink>
        </w:p>
        <w:p w14:paraId="005DF0D7" w14:textId="0AC9AE0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1" w:history="1">
            <w:r w:rsidR="00E169AA" w:rsidRPr="00706B0A">
              <w:rPr>
                <w:rStyle w:val="Lienhypertexte"/>
                <w:noProof/>
              </w:rPr>
              <w:t>6-12. Pantalon de service aéromaritime – saison été – homme et femme</w:t>
            </w:r>
            <w:r w:rsidR="00E169AA">
              <w:rPr>
                <w:noProof/>
                <w:webHidden/>
              </w:rPr>
              <w:tab/>
            </w:r>
            <w:r w:rsidR="00E169AA">
              <w:rPr>
                <w:noProof/>
                <w:webHidden/>
              </w:rPr>
              <w:fldChar w:fldCharType="begin"/>
            </w:r>
            <w:r w:rsidR="00E169AA">
              <w:rPr>
                <w:noProof/>
                <w:webHidden/>
              </w:rPr>
              <w:instrText xml:space="preserve"> PAGEREF _Toc216883371 \h </w:instrText>
            </w:r>
            <w:r w:rsidR="00E169AA">
              <w:rPr>
                <w:noProof/>
                <w:webHidden/>
              </w:rPr>
            </w:r>
            <w:r w:rsidR="00E169AA">
              <w:rPr>
                <w:noProof/>
                <w:webHidden/>
              </w:rPr>
              <w:fldChar w:fldCharType="separate"/>
            </w:r>
            <w:r w:rsidR="00E169AA">
              <w:rPr>
                <w:noProof/>
                <w:webHidden/>
              </w:rPr>
              <w:t>120</w:t>
            </w:r>
            <w:r w:rsidR="00E169AA">
              <w:rPr>
                <w:noProof/>
                <w:webHidden/>
              </w:rPr>
              <w:fldChar w:fldCharType="end"/>
            </w:r>
          </w:hyperlink>
        </w:p>
        <w:p w14:paraId="2EED2925" w14:textId="74599B1A"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2" w:history="1">
            <w:r w:rsidR="00E169AA" w:rsidRPr="00706B0A">
              <w:rPr>
                <w:rStyle w:val="Lienhypertexte"/>
                <w:noProof/>
              </w:rPr>
              <w:t>6-13. Pantalon de service aéromaritime – saison hiver – homme et femme</w:t>
            </w:r>
            <w:r w:rsidR="00E169AA">
              <w:rPr>
                <w:noProof/>
                <w:webHidden/>
              </w:rPr>
              <w:tab/>
            </w:r>
            <w:r w:rsidR="00E169AA">
              <w:rPr>
                <w:noProof/>
                <w:webHidden/>
              </w:rPr>
              <w:fldChar w:fldCharType="begin"/>
            </w:r>
            <w:r w:rsidR="00E169AA">
              <w:rPr>
                <w:noProof/>
                <w:webHidden/>
              </w:rPr>
              <w:instrText xml:space="preserve"> PAGEREF _Toc216883372 \h </w:instrText>
            </w:r>
            <w:r w:rsidR="00E169AA">
              <w:rPr>
                <w:noProof/>
                <w:webHidden/>
              </w:rPr>
            </w:r>
            <w:r w:rsidR="00E169AA">
              <w:rPr>
                <w:noProof/>
                <w:webHidden/>
              </w:rPr>
              <w:fldChar w:fldCharType="separate"/>
            </w:r>
            <w:r w:rsidR="00E169AA">
              <w:rPr>
                <w:noProof/>
                <w:webHidden/>
              </w:rPr>
              <w:t>121</w:t>
            </w:r>
            <w:r w:rsidR="00E169AA">
              <w:rPr>
                <w:noProof/>
                <w:webHidden/>
              </w:rPr>
              <w:fldChar w:fldCharType="end"/>
            </w:r>
          </w:hyperlink>
        </w:p>
        <w:p w14:paraId="5B503D65" w14:textId="54251310"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3" w:history="1">
            <w:r w:rsidR="00E169AA" w:rsidRPr="00706B0A">
              <w:rPr>
                <w:rStyle w:val="Lienhypertexte"/>
                <w:noProof/>
              </w:rPr>
              <w:t>6-14. Pantalon de service terrestre – saison hiver – homme et femme</w:t>
            </w:r>
            <w:r w:rsidR="00E169AA">
              <w:rPr>
                <w:noProof/>
                <w:webHidden/>
              </w:rPr>
              <w:tab/>
            </w:r>
            <w:r w:rsidR="00E169AA">
              <w:rPr>
                <w:noProof/>
                <w:webHidden/>
              </w:rPr>
              <w:fldChar w:fldCharType="begin"/>
            </w:r>
            <w:r w:rsidR="00E169AA">
              <w:rPr>
                <w:noProof/>
                <w:webHidden/>
              </w:rPr>
              <w:instrText xml:space="preserve"> PAGEREF _Toc216883373 \h </w:instrText>
            </w:r>
            <w:r w:rsidR="00E169AA">
              <w:rPr>
                <w:noProof/>
                <w:webHidden/>
              </w:rPr>
            </w:r>
            <w:r w:rsidR="00E169AA">
              <w:rPr>
                <w:noProof/>
                <w:webHidden/>
              </w:rPr>
              <w:fldChar w:fldCharType="separate"/>
            </w:r>
            <w:r w:rsidR="00E169AA">
              <w:rPr>
                <w:noProof/>
                <w:webHidden/>
              </w:rPr>
              <w:t>122</w:t>
            </w:r>
            <w:r w:rsidR="00E169AA">
              <w:rPr>
                <w:noProof/>
                <w:webHidden/>
              </w:rPr>
              <w:fldChar w:fldCharType="end"/>
            </w:r>
          </w:hyperlink>
        </w:p>
        <w:p w14:paraId="30502276" w14:textId="7CCF1A6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4" w:history="1">
            <w:r w:rsidR="00E169AA" w:rsidRPr="00706B0A">
              <w:rPr>
                <w:rStyle w:val="Lienhypertexte"/>
                <w:noProof/>
              </w:rPr>
              <w:t>6-15. Pantalon de service léger terrestre – saison été – homme et femme</w:t>
            </w:r>
            <w:r w:rsidR="00E169AA">
              <w:rPr>
                <w:noProof/>
                <w:webHidden/>
              </w:rPr>
              <w:tab/>
            </w:r>
            <w:r w:rsidR="00E169AA">
              <w:rPr>
                <w:noProof/>
                <w:webHidden/>
              </w:rPr>
              <w:fldChar w:fldCharType="begin"/>
            </w:r>
            <w:r w:rsidR="00E169AA">
              <w:rPr>
                <w:noProof/>
                <w:webHidden/>
              </w:rPr>
              <w:instrText xml:space="preserve"> PAGEREF _Toc216883374 \h </w:instrText>
            </w:r>
            <w:r w:rsidR="00E169AA">
              <w:rPr>
                <w:noProof/>
                <w:webHidden/>
              </w:rPr>
            </w:r>
            <w:r w:rsidR="00E169AA">
              <w:rPr>
                <w:noProof/>
                <w:webHidden/>
              </w:rPr>
              <w:fldChar w:fldCharType="separate"/>
            </w:r>
            <w:r w:rsidR="00E169AA">
              <w:rPr>
                <w:noProof/>
                <w:webHidden/>
              </w:rPr>
              <w:t>125</w:t>
            </w:r>
            <w:r w:rsidR="00E169AA">
              <w:rPr>
                <w:noProof/>
                <w:webHidden/>
              </w:rPr>
              <w:fldChar w:fldCharType="end"/>
            </w:r>
          </w:hyperlink>
        </w:p>
        <w:p w14:paraId="0D46C962" w14:textId="05980D1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5" w:history="1">
            <w:r w:rsidR="00E169AA" w:rsidRPr="00706B0A">
              <w:rPr>
                <w:rStyle w:val="Lienhypertexte"/>
                <w:noProof/>
              </w:rPr>
              <w:t>6-16. Pantalon de service terrestre et opérations commerciales – mi-saison – homme et femme</w:t>
            </w:r>
            <w:r w:rsidR="00E169AA">
              <w:rPr>
                <w:noProof/>
                <w:webHidden/>
              </w:rPr>
              <w:tab/>
            </w:r>
            <w:r w:rsidR="00E169AA">
              <w:rPr>
                <w:noProof/>
                <w:webHidden/>
              </w:rPr>
              <w:fldChar w:fldCharType="begin"/>
            </w:r>
            <w:r w:rsidR="00E169AA">
              <w:rPr>
                <w:noProof/>
                <w:webHidden/>
              </w:rPr>
              <w:instrText xml:space="preserve"> PAGEREF _Toc216883375 \h </w:instrText>
            </w:r>
            <w:r w:rsidR="00E169AA">
              <w:rPr>
                <w:noProof/>
                <w:webHidden/>
              </w:rPr>
            </w:r>
            <w:r w:rsidR="00E169AA">
              <w:rPr>
                <w:noProof/>
                <w:webHidden/>
              </w:rPr>
              <w:fldChar w:fldCharType="separate"/>
            </w:r>
            <w:r w:rsidR="00E169AA">
              <w:rPr>
                <w:noProof/>
                <w:webHidden/>
              </w:rPr>
              <w:t>128</w:t>
            </w:r>
            <w:r w:rsidR="00E169AA">
              <w:rPr>
                <w:noProof/>
                <w:webHidden/>
              </w:rPr>
              <w:fldChar w:fldCharType="end"/>
            </w:r>
          </w:hyperlink>
        </w:p>
        <w:p w14:paraId="6FA87723" w14:textId="51A740F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6" w:history="1">
            <w:r w:rsidR="00E169AA" w:rsidRPr="00706B0A">
              <w:rPr>
                <w:rStyle w:val="Lienhypertexte"/>
                <w:noProof/>
              </w:rPr>
              <w:t>6-17. Pantalon de sortie terrestre – homme et femme</w:t>
            </w:r>
            <w:r w:rsidR="00E169AA">
              <w:rPr>
                <w:noProof/>
                <w:webHidden/>
              </w:rPr>
              <w:tab/>
            </w:r>
            <w:r w:rsidR="00E169AA">
              <w:rPr>
                <w:noProof/>
                <w:webHidden/>
              </w:rPr>
              <w:fldChar w:fldCharType="begin"/>
            </w:r>
            <w:r w:rsidR="00E169AA">
              <w:rPr>
                <w:noProof/>
                <w:webHidden/>
              </w:rPr>
              <w:instrText xml:space="preserve"> PAGEREF _Toc216883376 \h </w:instrText>
            </w:r>
            <w:r w:rsidR="00E169AA">
              <w:rPr>
                <w:noProof/>
                <w:webHidden/>
              </w:rPr>
            </w:r>
            <w:r w:rsidR="00E169AA">
              <w:rPr>
                <w:noProof/>
                <w:webHidden/>
              </w:rPr>
              <w:fldChar w:fldCharType="separate"/>
            </w:r>
            <w:r w:rsidR="00E169AA">
              <w:rPr>
                <w:noProof/>
                <w:webHidden/>
              </w:rPr>
              <w:t>129</w:t>
            </w:r>
            <w:r w:rsidR="00E169AA">
              <w:rPr>
                <w:noProof/>
                <w:webHidden/>
              </w:rPr>
              <w:fldChar w:fldCharType="end"/>
            </w:r>
          </w:hyperlink>
        </w:p>
        <w:p w14:paraId="2CEF5EF2" w14:textId="19B77BC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7" w:history="1">
            <w:r w:rsidR="00E169AA" w:rsidRPr="00706B0A">
              <w:rPr>
                <w:rStyle w:val="Lienhypertexte"/>
                <w:noProof/>
              </w:rPr>
              <w:t>6-18. Surpantalon terrestre et opérations commerciales – homme et femme</w:t>
            </w:r>
            <w:r w:rsidR="00E169AA">
              <w:rPr>
                <w:noProof/>
                <w:webHidden/>
              </w:rPr>
              <w:tab/>
            </w:r>
            <w:r w:rsidR="00E169AA">
              <w:rPr>
                <w:noProof/>
                <w:webHidden/>
              </w:rPr>
              <w:fldChar w:fldCharType="begin"/>
            </w:r>
            <w:r w:rsidR="00E169AA">
              <w:rPr>
                <w:noProof/>
                <w:webHidden/>
              </w:rPr>
              <w:instrText xml:space="preserve"> PAGEREF _Toc216883377 \h </w:instrText>
            </w:r>
            <w:r w:rsidR="00E169AA">
              <w:rPr>
                <w:noProof/>
                <w:webHidden/>
              </w:rPr>
            </w:r>
            <w:r w:rsidR="00E169AA">
              <w:rPr>
                <w:noProof/>
                <w:webHidden/>
              </w:rPr>
              <w:fldChar w:fldCharType="separate"/>
            </w:r>
            <w:r w:rsidR="00E169AA">
              <w:rPr>
                <w:noProof/>
                <w:webHidden/>
              </w:rPr>
              <w:t>130</w:t>
            </w:r>
            <w:r w:rsidR="00E169AA">
              <w:rPr>
                <w:noProof/>
                <w:webHidden/>
              </w:rPr>
              <w:fldChar w:fldCharType="end"/>
            </w:r>
          </w:hyperlink>
        </w:p>
        <w:p w14:paraId="761A2CAC" w14:textId="6601587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8" w:history="1">
            <w:r w:rsidR="00E169AA" w:rsidRPr="00706B0A">
              <w:rPr>
                <w:rStyle w:val="Lienhypertexte"/>
                <w:noProof/>
              </w:rPr>
              <w:t>6-19. Fuseau motocycliste - unisexe</w:t>
            </w:r>
            <w:r w:rsidR="00E169AA">
              <w:rPr>
                <w:noProof/>
                <w:webHidden/>
              </w:rPr>
              <w:tab/>
            </w:r>
            <w:r w:rsidR="00E169AA">
              <w:rPr>
                <w:noProof/>
                <w:webHidden/>
              </w:rPr>
              <w:fldChar w:fldCharType="begin"/>
            </w:r>
            <w:r w:rsidR="00E169AA">
              <w:rPr>
                <w:noProof/>
                <w:webHidden/>
              </w:rPr>
              <w:instrText xml:space="preserve"> PAGEREF _Toc216883378 \h </w:instrText>
            </w:r>
            <w:r w:rsidR="00E169AA">
              <w:rPr>
                <w:noProof/>
                <w:webHidden/>
              </w:rPr>
            </w:r>
            <w:r w:rsidR="00E169AA">
              <w:rPr>
                <w:noProof/>
                <w:webHidden/>
              </w:rPr>
              <w:fldChar w:fldCharType="separate"/>
            </w:r>
            <w:r w:rsidR="00E169AA">
              <w:rPr>
                <w:noProof/>
                <w:webHidden/>
              </w:rPr>
              <w:t>131</w:t>
            </w:r>
            <w:r w:rsidR="00E169AA">
              <w:rPr>
                <w:noProof/>
                <w:webHidden/>
              </w:rPr>
              <w:fldChar w:fldCharType="end"/>
            </w:r>
          </w:hyperlink>
        </w:p>
        <w:p w14:paraId="6530BC9E" w14:textId="5F6ED32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79" w:history="1">
            <w:r w:rsidR="00E169AA" w:rsidRPr="00706B0A">
              <w:rPr>
                <w:rStyle w:val="Lienhypertexte"/>
                <w:noProof/>
              </w:rPr>
              <w:t>6-20. Pantalon ATEX opérations commerciales - unisexe</w:t>
            </w:r>
            <w:r w:rsidR="00E169AA">
              <w:rPr>
                <w:noProof/>
                <w:webHidden/>
              </w:rPr>
              <w:tab/>
            </w:r>
            <w:r w:rsidR="00E169AA">
              <w:rPr>
                <w:noProof/>
                <w:webHidden/>
              </w:rPr>
              <w:fldChar w:fldCharType="begin"/>
            </w:r>
            <w:r w:rsidR="00E169AA">
              <w:rPr>
                <w:noProof/>
                <w:webHidden/>
              </w:rPr>
              <w:instrText xml:space="preserve"> PAGEREF _Toc216883379 \h </w:instrText>
            </w:r>
            <w:r w:rsidR="00E169AA">
              <w:rPr>
                <w:noProof/>
                <w:webHidden/>
              </w:rPr>
            </w:r>
            <w:r w:rsidR="00E169AA">
              <w:rPr>
                <w:noProof/>
                <w:webHidden/>
              </w:rPr>
              <w:fldChar w:fldCharType="separate"/>
            </w:r>
            <w:r w:rsidR="00E169AA">
              <w:rPr>
                <w:noProof/>
                <w:webHidden/>
              </w:rPr>
              <w:t>132</w:t>
            </w:r>
            <w:r w:rsidR="00E169AA">
              <w:rPr>
                <w:noProof/>
                <w:webHidden/>
              </w:rPr>
              <w:fldChar w:fldCharType="end"/>
            </w:r>
          </w:hyperlink>
        </w:p>
        <w:p w14:paraId="19C0D63D" w14:textId="7B951A31"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380" w:history="1">
            <w:r w:rsidR="00E169AA" w:rsidRPr="00706B0A">
              <w:rPr>
                <w:rStyle w:val="Lienhypertexte"/>
                <w:noProof/>
              </w:rPr>
              <w:t>Groupe 7 : Effets chaussants</w:t>
            </w:r>
            <w:r w:rsidR="00E169AA">
              <w:rPr>
                <w:noProof/>
                <w:webHidden/>
              </w:rPr>
              <w:tab/>
            </w:r>
            <w:r w:rsidR="00E169AA">
              <w:rPr>
                <w:noProof/>
                <w:webHidden/>
              </w:rPr>
              <w:fldChar w:fldCharType="begin"/>
            </w:r>
            <w:r w:rsidR="00E169AA">
              <w:rPr>
                <w:noProof/>
                <w:webHidden/>
              </w:rPr>
              <w:instrText xml:space="preserve"> PAGEREF _Toc216883380 \h </w:instrText>
            </w:r>
            <w:r w:rsidR="00E169AA">
              <w:rPr>
                <w:noProof/>
                <w:webHidden/>
              </w:rPr>
            </w:r>
            <w:r w:rsidR="00E169AA">
              <w:rPr>
                <w:noProof/>
                <w:webHidden/>
              </w:rPr>
              <w:fldChar w:fldCharType="separate"/>
            </w:r>
            <w:r w:rsidR="00E169AA">
              <w:rPr>
                <w:noProof/>
                <w:webHidden/>
              </w:rPr>
              <w:t>133</w:t>
            </w:r>
            <w:r w:rsidR="00E169AA">
              <w:rPr>
                <w:noProof/>
                <w:webHidden/>
              </w:rPr>
              <w:fldChar w:fldCharType="end"/>
            </w:r>
          </w:hyperlink>
        </w:p>
        <w:p w14:paraId="15E797A9" w14:textId="3E50028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1" w:history="1">
            <w:r w:rsidR="00E169AA" w:rsidRPr="00706B0A">
              <w:rPr>
                <w:rStyle w:val="Lienhypertexte"/>
                <w:noProof/>
              </w:rPr>
              <w:t>7-01. Chaussures basses de cérémonie – homme et femme</w:t>
            </w:r>
            <w:r w:rsidR="00E169AA">
              <w:rPr>
                <w:noProof/>
                <w:webHidden/>
              </w:rPr>
              <w:tab/>
            </w:r>
            <w:r w:rsidR="00E169AA">
              <w:rPr>
                <w:noProof/>
                <w:webHidden/>
              </w:rPr>
              <w:fldChar w:fldCharType="begin"/>
            </w:r>
            <w:r w:rsidR="00E169AA">
              <w:rPr>
                <w:noProof/>
                <w:webHidden/>
              </w:rPr>
              <w:instrText xml:space="preserve"> PAGEREF _Toc216883381 \h </w:instrText>
            </w:r>
            <w:r w:rsidR="00E169AA">
              <w:rPr>
                <w:noProof/>
                <w:webHidden/>
              </w:rPr>
            </w:r>
            <w:r w:rsidR="00E169AA">
              <w:rPr>
                <w:noProof/>
                <w:webHidden/>
              </w:rPr>
              <w:fldChar w:fldCharType="separate"/>
            </w:r>
            <w:r w:rsidR="00E169AA">
              <w:rPr>
                <w:noProof/>
                <w:webHidden/>
              </w:rPr>
              <w:t>133</w:t>
            </w:r>
            <w:r w:rsidR="00E169AA">
              <w:rPr>
                <w:noProof/>
                <w:webHidden/>
              </w:rPr>
              <w:fldChar w:fldCharType="end"/>
            </w:r>
          </w:hyperlink>
        </w:p>
        <w:p w14:paraId="70B1FC64" w14:textId="6FB8801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2" w:history="1">
            <w:r w:rsidR="00E169AA" w:rsidRPr="00706B0A">
              <w:rPr>
                <w:rStyle w:val="Lienhypertexte"/>
                <w:noProof/>
              </w:rPr>
              <w:t>7-02. Escarpins de cérémonie - femme</w:t>
            </w:r>
            <w:r w:rsidR="00E169AA">
              <w:rPr>
                <w:noProof/>
                <w:webHidden/>
              </w:rPr>
              <w:tab/>
            </w:r>
            <w:r w:rsidR="00E169AA">
              <w:rPr>
                <w:noProof/>
                <w:webHidden/>
              </w:rPr>
              <w:fldChar w:fldCharType="begin"/>
            </w:r>
            <w:r w:rsidR="00E169AA">
              <w:rPr>
                <w:noProof/>
                <w:webHidden/>
              </w:rPr>
              <w:instrText xml:space="preserve"> PAGEREF _Toc216883382 \h </w:instrText>
            </w:r>
            <w:r w:rsidR="00E169AA">
              <w:rPr>
                <w:noProof/>
                <w:webHidden/>
              </w:rPr>
            </w:r>
            <w:r w:rsidR="00E169AA">
              <w:rPr>
                <w:noProof/>
                <w:webHidden/>
              </w:rPr>
              <w:fldChar w:fldCharType="separate"/>
            </w:r>
            <w:r w:rsidR="00E169AA">
              <w:rPr>
                <w:noProof/>
                <w:webHidden/>
              </w:rPr>
              <w:t>134</w:t>
            </w:r>
            <w:r w:rsidR="00E169AA">
              <w:rPr>
                <w:noProof/>
                <w:webHidden/>
              </w:rPr>
              <w:fldChar w:fldCharType="end"/>
            </w:r>
          </w:hyperlink>
        </w:p>
        <w:p w14:paraId="772C8BE6" w14:textId="241FF5D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3" w:history="1">
            <w:r w:rsidR="00E169AA" w:rsidRPr="00706B0A">
              <w:rPr>
                <w:rStyle w:val="Lienhypertexte"/>
                <w:noProof/>
              </w:rPr>
              <w:t>7-03. Chaussures de pont maritimes - unisexe</w:t>
            </w:r>
            <w:r w:rsidR="00E169AA">
              <w:rPr>
                <w:noProof/>
                <w:webHidden/>
              </w:rPr>
              <w:tab/>
            </w:r>
            <w:r w:rsidR="00E169AA">
              <w:rPr>
                <w:noProof/>
                <w:webHidden/>
              </w:rPr>
              <w:fldChar w:fldCharType="begin"/>
            </w:r>
            <w:r w:rsidR="00E169AA">
              <w:rPr>
                <w:noProof/>
                <w:webHidden/>
              </w:rPr>
              <w:instrText xml:space="preserve"> PAGEREF _Toc216883383 \h </w:instrText>
            </w:r>
            <w:r w:rsidR="00E169AA">
              <w:rPr>
                <w:noProof/>
                <w:webHidden/>
              </w:rPr>
            </w:r>
            <w:r w:rsidR="00E169AA">
              <w:rPr>
                <w:noProof/>
                <w:webHidden/>
              </w:rPr>
              <w:fldChar w:fldCharType="separate"/>
            </w:r>
            <w:r w:rsidR="00E169AA">
              <w:rPr>
                <w:noProof/>
                <w:webHidden/>
              </w:rPr>
              <w:t>134</w:t>
            </w:r>
            <w:r w:rsidR="00E169AA">
              <w:rPr>
                <w:noProof/>
                <w:webHidden/>
              </w:rPr>
              <w:fldChar w:fldCharType="end"/>
            </w:r>
          </w:hyperlink>
        </w:p>
        <w:p w14:paraId="02FFF543" w14:textId="5A1EC0F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4" w:history="1">
            <w:r w:rsidR="00E169AA" w:rsidRPr="00706B0A">
              <w:rPr>
                <w:rStyle w:val="Lienhypertexte"/>
                <w:noProof/>
              </w:rPr>
              <w:t>7-04. Bottes cavalières de la tenue de cérémonie motocycliste - unisexe</w:t>
            </w:r>
            <w:r w:rsidR="00E169AA">
              <w:rPr>
                <w:noProof/>
                <w:webHidden/>
              </w:rPr>
              <w:tab/>
            </w:r>
            <w:r w:rsidR="00E169AA">
              <w:rPr>
                <w:noProof/>
                <w:webHidden/>
              </w:rPr>
              <w:fldChar w:fldCharType="begin"/>
            </w:r>
            <w:r w:rsidR="00E169AA">
              <w:rPr>
                <w:noProof/>
                <w:webHidden/>
              </w:rPr>
              <w:instrText xml:space="preserve"> PAGEREF _Toc216883384 \h </w:instrText>
            </w:r>
            <w:r w:rsidR="00E169AA">
              <w:rPr>
                <w:noProof/>
                <w:webHidden/>
              </w:rPr>
            </w:r>
            <w:r w:rsidR="00E169AA">
              <w:rPr>
                <w:noProof/>
                <w:webHidden/>
              </w:rPr>
              <w:fldChar w:fldCharType="separate"/>
            </w:r>
            <w:r w:rsidR="00E169AA">
              <w:rPr>
                <w:noProof/>
                <w:webHidden/>
              </w:rPr>
              <w:t>135</w:t>
            </w:r>
            <w:r w:rsidR="00E169AA">
              <w:rPr>
                <w:noProof/>
                <w:webHidden/>
              </w:rPr>
              <w:fldChar w:fldCharType="end"/>
            </w:r>
          </w:hyperlink>
        </w:p>
        <w:p w14:paraId="3070C4D0" w14:textId="622ECB9F"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385" w:history="1">
            <w:r w:rsidR="00E169AA" w:rsidRPr="00706B0A">
              <w:rPr>
                <w:rStyle w:val="Lienhypertexte"/>
                <w:noProof/>
              </w:rPr>
              <w:t>Groupe 8 : Insignes</w:t>
            </w:r>
            <w:r w:rsidR="00E169AA">
              <w:rPr>
                <w:noProof/>
                <w:webHidden/>
              </w:rPr>
              <w:tab/>
            </w:r>
            <w:r w:rsidR="00E169AA">
              <w:rPr>
                <w:noProof/>
                <w:webHidden/>
              </w:rPr>
              <w:fldChar w:fldCharType="begin"/>
            </w:r>
            <w:r w:rsidR="00E169AA">
              <w:rPr>
                <w:noProof/>
                <w:webHidden/>
              </w:rPr>
              <w:instrText xml:space="preserve"> PAGEREF _Toc216883385 \h </w:instrText>
            </w:r>
            <w:r w:rsidR="00E169AA">
              <w:rPr>
                <w:noProof/>
                <w:webHidden/>
              </w:rPr>
            </w:r>
            <w:r w:rsidR="00E169AA">
              <w:rPr>
                <w:noProof/>
                <w:webHidden/>
              </w:rPr>
              <w:fldChar w:fldCharType="separate"/>
            </w:r>
            <w:r w:rsidR="00E169AA">
              <w:rPr>
                <w:noProof/>
                <w:webHidden/>
              </w:rPr>
              <w:t>136</w:t>
            </w:r>
            <w:r w:rsidR="00E169AA">
              <w:rPr>
                <w:noProof/>
                <w:webHidden/>
              </w:rPr>
              <w:fldChar w:fldCharType="end"/>
            </w:r>
          </w:hyperlink>
        </w:p>
        <w:p w14:paraId="713B1F40" w14:textId="513DD3B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6" w:history="1">
            <w:r w:rsidR="00E169AA" w:rsidRPr="00706B0A">
              <w:rPr>
                <w:rStyle w:val="Lienhypertexte"/>
                <w:noProof/>
              </w:rPr>
              <w:t>8-01. Galon sur support auto-agrippant aéromaritime</w:t>
            </w:r>
            <w:r w:rsidR="00E169AA">
              <w:rPr>
                <w:noProof/>
                <w:webHidden/>
              </w:rPr>
              <w:tab/>
            </w:r>
            <w:r w:rsidR="00E169AA">
              <w:rPr>
                <w:noProof/>
                <w:webHidden/>
              </w:rPr>
              <w:fldChar w:fldCharType="begin"/>
            </w:r>
            <w:r w:rsidR="00E169AA">
              <w:rPr>
                <w:noProof/>
                <w:webHidden/>
              </w:rPr>
              <w:instrText xml:space="preserve"> PAGEREF _Toc216883386 \h </w:instrText>
            </w:r>
            <w:r w:rsidR="00E169AA">
              <w:rPr>
                <w:noProof/>
                <w:webHidden/>
              </w:rPr>
            </w:r>
            <w:r w:rsidR="00E169AA">
              <w:rPr>
                <w:noProof/>
                <w:webHidden/>
              </w:rPr>
              <w:fldChar w:fldCharType="separate"/>
            </w:r>
            <w:r w:rsidR="00E169AA">
              <w:rPr>
                <w:noProof/>
                <w:webHidden/>
              </w:rPr>
              <w:t>136</w:t>
            </w:r>
            <w:r w:rsidR="00E169AA">
              <w:rPr>
                <w:noProof/>
                <w:webHidden/>
              </w:rPr>
              <w:fldChar w:fldCharType="end"/>
            </w:r>
          </w:hyperlink>
        </w:p>
        <w:p w14:paraId="042ADA3B" w14:textId="2864582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7" w:history="1">
            <w:r w:rsidR="00E169AA" w:rsidRPr="00706B0A">
              <w:rPr>
                <w:rStyle w:val="Lienhypertexte"/>
                <w:noProof/>
              </w:rPr>
              <w:t>8-02. Galon brodé sur support auto-agrippant terrestre</w:t>
            </w:r>
            <w:r w:rsidR="00E169AA">
              <w:rPr>
                <w:noProof/>
                <w:webHidden/>
              </w:rPr>
              <w:tab/>
            </w:r>
            <w:r w:rsidR="00E169AA">
              <w:rPr>
                <w:noProof/>
                <w:webHidden/>
              </w:rPr>
              <w:fldChar w:fldCharType="begin"/>
            </w:r>
            <w:r w:rsidR="00E169AA">
              <w:rPr>
                <w:noProof/>
                <w:webHidden/>
              </w:rPr>
              <w:instrText xml:space="preserve"> PAGEREF _Toc216883387 \h </w:instrText>
            </w:r>
            <w:r w:rsidR="00E169AA">
              <w:rPr>
                <w:noProof/>
                <w:webHidden/>
              </w:rPr>
            </w:r>
            <w:r w:rsidR="00E169AA">
              <w:rPr>
                <w:noProof/>
                <w:webHidden/>
              </w:rPr>
              <w:fldChar w:fldCharType="separate"/>
            </w:r>
            <w:r w:rsidR="00E169AA">
              <w:rPr>
                <w:noProof/>
                <w:webHidden/>
              </w:rPr>
              <w:t>136</w:t>
            </w:r>
            <w:r w:rsidR="00E169AA">
              <w:rPr>
                <w:noProof/>
                <w:webHidden/>
              </w:rPr>
              <w:fldChar w:fldCharType="end"/>
            </w:r>
          </w:hyperlink>
        </w:p>
        <w:p w14:paraId="7B02C632" w14:textId="218A0DA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8" w:history="1">
            <w:r w:rsidR="00E169AA" w:rsidRPr="00706B0A">
              <w:rPr>
                <w:rStyle w:val="Lienhypertexte"/>
                <w:noProof/>
              </w:rPr>
              <w:t>8-03. Insigne de bras terrestre et aéromaritime</w:t>
            </w:r>
            <w:r w:rsidR="00E169AA">
              <w:rPr>
                <w:noProof/>
                <w:webHidden/>
              </w:rPr>
              <w:tab/>
            </w:r>
            <w:r w:rsidR="00E169AA">
              <w:rPr>
                <w:noProof/>
                <w:webHidden/>
              </w:rPr>
              <w:fldChar w:fldCharType="begin"/>
            </w:r>
            <w:r w:rsidR="00E169AA">
              <w:rPr>
                <w:noProof/>
                <w:webHidden/>
              </w:rPr>
              <w:instrText xml:space="preserve"> PAGEREF _Toc216883388 \h </w:instrText>
            </w:r>
            <w:r w:rsidR="00E169AA">
              <w:rPr>
                <w:noProof/>
                <w:webHidden/>
              </w:rPr>
            </w:r>
            <w:r w:rsidR="00E169AA">
              <w:rPr>
                <w:noProof/>
                <w:webHidden/>
              </w:rPr>
              <w:fldChar w:fldCharType="separate"/>
            </w:r>
            <w:r w:rsidR="00E169AA">
              <w:rPr>
                <w:noProof/>
                <w:webHidden/>
              </w:rPr>
              <w:t>137</w:t>
            </w:r>
            <w:r w:rsidR="00E169AA">
              <w:rPr>
                <w:noProof/>
                <w:webHidden/>
              </w:rPr>
              <w:fldChar w:fldCharType="end"/>
            </w:r>
          </w:hyperlink>
        </w:p>
        <w:p w14:paraId="347A7848" w14:textId="5E7B768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89" w:history="1">
            <w:r w:rsidR="00E169AA" w:rsidRPr="00706B0A">
              <w:rPr>
                <w:rStyle w:val="Lienhypertexte"/>
                <w:noProof/>
              </w:rPr>
              <w:t>8-04. Insigne de corps aéromaritime</w:t>
            </w:r>
            <w:r w:rsidR="00E169AA">
              <w:rPr>
                <w:noProof/>
                <w:webHidden/>
              </w:rPr>
              <w:tab/>
            </w:r>
            <w:r w:rsidR="00E169AA">
              <w:rPr>
                <w:noProof/>
                <w:webHidden/>
              </w:rPr>
              <w:fldChar w:fldCharType="begin"/>
            </w:r>
            <w:r w:rsidR="00E169AA">
              <w:rPr>
                <w:noProof/>
                <w:webHidden/>
              </w:rPr>
              <w:instrText xml:space="preserve"> PAGEREF _Toc216883389 \h </w:instrText>
            </w:r>
            <w:r w:rsidR="00E169AA">
              <w:rPr>
                <w:noProof/>
                <w:webHidden/>
              </w:rPr>
            </w:r>
            <w:r w:rsidR="00E169AA">
              <w:rPr>
                <w:noProof/>
                <w:webHidden/>
              </w:rPr>
              <w:fldChar w:fldCharType="separate"/>
            </w:r>
            <w:r w:rsidR="00E169AA">
              <w:rPr>
                <w:noProof/>
                <w:webHidden/>
              </w:rPr>
              <w:t>137</w:t>
            </w:r>
            <w:r w:rsidR="00E169AA">
              <w:rPr>
                <w:noProof/>
                <w:webHidden/>
              </w:rPr>
              <w:fldChar w:fldCharType="end"/>
            </w:r>
          </w:hyperlink>
        </w:p>
        <w:p w14:paraId="59652F68" w14:textId="6B689DB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0" w:history="1">
            <w:r w:rsidR="00E169AA" w:rsidRPr="00706B0A">
              <w:rPr>
                <w:rStyle w:val="Lienhypertexte"/>
                <w:noProof/>
              </w:rPr>
              <w:t>8-05. Insigne de corps terrestre</w:t>
            </w:r>
            <w:r w:rsidR="00E169AA">
              <w:rPr>
                <w:noProof/>
                <w:webHidden/>
              </w:rPr>
              <w:tab/>
            </w:r>
            <w:r w:rsidR="00E169AA">
              <w:rPr>
                <w:noProof/>
                <w:webHidden/>
              </w:rPr>
              <w:fldChar w:fldCharType="begin"/>
            </w:r>
            <w:r w:rsidR="00E169AA">
              <w:rPr>
                <w:noProof/>
                <w:webHidden/>
              </w:rPr>
              <w:instrText xml:space="preserve"> PAGEREF _Toc216883390 \h </w:instrText>
            </w:r>
            <w:r w:rsidR="00E169AA">
              <w:rPr>
                <w:noProof/>
                <w:webHidden/>
              </w:rPr>
            </w:r>
            <w:r w:rsidR="00E169AA">
              <w:rPr>
                <w:noProof/>
                <w:webHidden/>
              </w:rPr>
              <w:fldChar w:fldCharType="separate"/>
            </w:r>
            <w:r w:rsidR="00E169AA">
              <w:rPr>
                <w:noProof/>
                <w:webHidden/>
              </w:rPr>
              <w:t>138</w:t>
            </w:r>
            <w:r w:rsidR="00E169AA">
              <w:rPr>
                <w:noProof/>
                <w:webHidden/>
              </w:rPr>
              <w:fldChar w:fldCharType="end"/>
            </w:r>
          </w:hyperlink>
        </w:p>
        <w:p w14:paraId="19D88D0A" w14:textId="58D4A50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1" w:history="1">
            <w:r w:rsidR="00E169AA" w:rsidRPr="00706B0A">
              <w:rPr>
                <w:rStyle w:val="Lienhypertexte"/>
                <w:noProof/>
              </w:rPr>
              <w:t>8-06. Insigne métallique motocycliste et maître de chien</w:t>
            </w:r>
            <w:r w:rsidR="00E169AA">
              <w:rPr>
                <w:noProof/>
                <w:webHidden/>
              </w:rPr>
              <w:tab/>
            </w:r>
            <w:r w:rsidR="00E169AA">
              <w:rPr>
                <w:noProof/>
                <w:webHidden/>
              </w:rPr>
              <w:fldChar w:fldCharType="begin"/>
            </w:r>
            <w:r w:rsidR="00E169AA">
              <w:rPr>
                <w:noProof/>
                <w:webHidden/>
              </w:rPr>
              <w:instrText xml:space="preserve"> PAGEREF _Toc216883391 \h </w:instrText>
            </w:r>
            <w:r w:rsidR="00E169AA">
              <w:rPr>
                <w:noProof/>
                <w:webHidden/>
              </w:rPr>
            </w:r>
            <w:r w:rsidR="00E169AA">
              <w:rPr>
                <w:noProof/>
                <w:webHidden/>
              </w:rPr>
              <w:fldChar w:fldCharType="separate"/>
            </w:r>
            <w:r w:rsidR="00E169AA">
              <w:rPr>
                <w:noProof/>
                <w:webHidden/>
              </w:rPr>
              <w:t>138</w:t>
            </w:r>
            <w:r w:rsidR="00E169AA">
              <w:rPr>
                <w:noProof/>
                <w:webHidden/>
              </w:rPr>
              <w:fldChar w:fldCharType="end"/>
            </w:r>
          </w:hyperlink>
        </w:p>
        <w:p w14:paraId="23A76D76" w14:textId="784E93F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2" w:history="1">
            <w:r w:rsidR="00E169AA" w:rsidRPr="00706B0A">
              <w:rPr>
                <w:rStyle w:val="Lienhypertexte"/>
                <w:noProof/>
              </w:rPr>
              <w:t>8-07. Insigne de poitrine douane</w:t>
            </w:r>
            <w:r w:rsidR="00E169AA">
              <w:rPr>
                <w:noProof/>
                <w:webHidden/>
              </w:rPr>
              <w:tab/>
            </w:r>
            <w:r w:rsidR="00E169AA">
              <w:rPr>
                <w:noProof/>
                <w:webHidden/>
              </w:rPr>
              <w:fldChar w:fldCharType="begin"/>
            </w:r>
            <w:r w:rsidR="00E169AA">
              <w:rPr>
                <w:noProof/>
                <w:webHidden/>
              </w:rPr>
              <w:instrText xml:space="preserve"> PAGEREF _Toc216883392 \h </w:instrText>
            </w:r>
            <w:r w:rsidR="00E169AA">
              <w:rPr>
                <w:noProof/>
                <w:webHidden/>
              </w:rPr>
            </w:r>
            <w:r w:rsidR="00E169AA">
              <w:rPr>
                <w:noProof/>
                <w:webHidden/>
              </w:rPr>
              <w:fldChar w:fldCharType="separate"/>
            </w:r>
            <w:r w:rsidR="00E169AA">
              <w:rPr>
                <w:noProof/>
                <w:webHidden/>
              </w:rPr>
              <w:t>139</w:t>
            </w:r>
            <w:r w:rsidR="00E169AA">
              <w:rPr>
                <w:noProof/>
                <w:webHidden/>
              </w:rPr>
              <w:fldChar w:fldCharType="end"/>
            </w:r>
          </w:hyperlink>
        </w:p>
        <w:p w14:paraId="691EFD83" w14:textId="3A11431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3" w:history="1">
            <w:r w:rsidR="00E169AA" w:rsidRPr="00706B0A">
              <w:rPr>
                <w:rStyle w:val="Lienhypertexte"/>
                <w:noProof/>
              </w:rPr>
              <w:t>8-08. Tissu de galonnage aéromaritime au mètre</w:t>
            </w:r>
            <w:r w:rsidR="00E169AA">
              <w:rPr>
                <w:noProof/>
                <w:webHidden/>
              </w:rPr>
              <w:tab/>
            </w:r>
            <w:r w:rsidR="00E169AA">
              <w:rPr>
                <w:noProof/>
                <w:webHidden/>
              </w:rPr>
              <w:fldChar w:fldCharType="begin"/>
            </w:r>
            <w:r w:rsidR="00E169AA">
              <w:rPr>
                <w:noProof/>
                <w:webHidden/>
              </w:rPr>
              <w:instrText xml:space="preserve"> PAGEREF _Toc216883393 \h </w:instrText>
            </w:r>
            <w:r w:rsidR="00E169AA">
              <w:rPr>
                <w:noProof/>
                <w:webHidden/>
              </w:rPr>
            </w:r>
            <w:r w:rsidR="00E169AA">
              <w:rPr>
                <w:noProof/>
                <w:webHidden/>
              </w:rPr>
              <w:fldChar w:fldCharType="separate"/>
            </w:r>
            <w:r w:rsidR="00E169AA">
              <w:rPr>
                <w:noProof/>
                <w:webHidden/>
              </w:rPr>
              <w:t>139</w:t>
            </w:r>
            <w:r w:rsidR="00E169AA">
              <w:rPr>
                <w:noProof/>
                <w:webHidden/>
              </w:rPr>
              <w:fldChar w:fldCharType="end"/>
            </w:r>
          </w:hyperlink>
        </w:p>
        <w:p w14:paraId="64F08CE3" w14:textId="120152E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4" w:history="1">
            <w:r w:rsidR="00E169AA" w:rsidRPr="00706B0A">
              <w:rPr>
                <w:rStyle w:val="Lienhypertexte"/>
                <w:noProof/>
              </w:rPr>
              <w:t>8-09. Insigne de casquette plate et de tricorne aéromaritime (catégories A, B et C)</w:t>
            </w:r>
            <w:r w:rsidR="00E169AA">
              <w:rPr>
                <w:noProof/>
                <w:webHidden/>
              </w:rPr>
              <w:tab/>
            </w:r>
            <w:r w:rsidR="00E169AA">
              <w:rPr>
                <w:noProof/>
                <w:webHidden/>
              </w:rPr>
              <w:fldChar w:fldCharType="begin"/>
            </w:r>
            <w:r w:rsidR="00E169AA">
              <w:rPr>
                <w:noProof/>
                <w:webHidden/>
              </w:rPr>
              <w:instrText xml:space="preserve"> PAGEREF _Toc216883394 \h </w:instrText>
            </w:r>
            <w:r w:rsidR="00E169AA">
              <w:rPr>
                <w:noProof/>
                <w:webHidden/>
              </w:rPr>
            </w:r>
            <w:r w:rsidR="00E169AA">
              <w:rPr>
                <w:noProof/>
                <w:webHidden/>
              </w:rPr>
              <w:fldChar w:fldCharType="separate"/>
            </w:r>
            <w:r w:rsidR="00E169AA">
              <w:rPr>
                <w:noProof/>
                <w:webHidden/>
              </w:rPr>
              <w:t>140</w:t>
            </w:r>
            <w:r w:rsidR="00E169AA">
              <w:rPr>
                <w:noProof/>
                <w:webHidden/>
              </w:rPr>
              <w:fldChar w:fldCharType="end"/>
            </w:r>
          </w:hyperlink>
        </w:p>
        <w:p w14:paraId="7B59DBCB" w14:textId="5CCEC8C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5" w:history="1">
            <w:r w:rsidR="00E169AA" w:rsidRPr="00706B0A">
              <w:rPr>
                <w:rStyle w:val="Lienhypertexte"/>
                <w:noProof/>
              </w:rPr>
              <w:t>8-10. Insigne métallique de grade pour tricorne et calot</w:t>
            </w:r>
            <w:r w:rsidR="00E169AA">
              <w:rPr>
                <w:noProof/>
                <w:webHidden/>
              </w:rPr>
              <w:tab/>
            </w:r>
            <w:r w:rsidR="00E169AA">
              <w:rPr>
                <w:noProof/>
                <w:webHidden/>
              </w:rPr>
              <w:fldChar w:fldCharType="begin"/>
            </w:r>
            <w:r w:rsidR="00E169AA">
              <w:rPr>
                <w:noProof/>
                <w:webHidden/>
              </w:rPr>
              <w:instrText xml:space="preserve"> PAGEREF _Toc216883395 \h </w:instrText>
            </w:r>
            <w:r w:rsidR="00E169AA">
              <w:rPr>
                <w:noProof/>
                <w:webHidden/>
              </w:rPr>
            </w:r>
            <w:r w:rsidR="00E169AA">
              <w:rPr>
                <w:noProof/>
                <w:webHidden/>
              </w:rPr>
              <w:fldChar w:fldCharType="separate"/>
            </w:r>
            <w:r w:rsidR="00E169AA">
              <w:rPr>
                <w:noProof/>
                <w:webHidden/>
              </w:rPr>
              <w:t>140</w:t>
            </w:r>
            <w:r w:rsidR="00E169AA">
              <w:rPr>
                <w:noProof/>
                <w:webHidden/>
              </w:rPr>
              <w:fldChar w:fldCharType="end"/>
            </w:r>
          </w:hyperlink>
        </w:p>
        <w:p w14:paraId="4151FA33" w14:textId="2959F59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6" w:history="1">
            <w:r w:rsidR="00E169AA" w:rsidRPr="00706B0A">
              <w:rPr>
                <w:rStyle w:val="Lienhypertexte"/>
                <w:noProof/>
              </w:rPr>
              <w:t>8-11. Manchons de grade terrestres</w:t>
            </w:r>
            <w:r w:rsidR="00E169AA">
              <w:rPr>
                <w:noProof/>
                <w:webHidden/>
              </w:rPr>
              <w:tab/>
            </w:r>
            <w:r w:rsidR="00E169AA">
              <w:rPr>
                <w:noProof/>
                <w:webHidden/>
              </w:rPr>
              <w:fldChar w:fldCharType="begin"/>
            </w:r>
            <w:r w:rsidR="00E169AA">
              <w:rPr>
                <w:noProof/>
                <w:webHidden/>
              </w:rPr>
              <w:instrText xml:space="preserve"> PAGEREF _Toc216883396 \h </w:instrText>
            </w:r>
            <w:r w:rsidR="00E169AA">
              <w:rPr>
                <w:noProof/>
                <w:webHidden/>
              </w:rPr>
            </w:r>
            <w:r w:rsidR="00E169AA">
              <w:rPr>
                <w:noProof/>
                <w:webHidden/>
              </w:rPr>
              <w:fldChar w:fldCharType="separate"/>
            </w:r>
            <w:r w:rsidR="00E169AA">
              <w:rPr>
                <w:noProof/>
                <w:webHidden/>
              </w:rPr>
              <w:t>141</w:t>
            </w:r>
            <w:r w:rsidR="00E169AA">
              <w:rPr>
                <w:noProof/>
                <w:webHidden/>
              </w:rPr>
              <w:fldChar w:fldCharType="end"/>
            </w:r>
          </w:hyperlink>
        </w:p>
        <w:p w14:paraId="00F84F52" w14:textId="698C12E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7" w:history="1">
            <w:r w:rsidR="00E169AA" w:rsidRPr="00706B0A">
              <w:rPr>
                <w:rStyle w:val="Lienhypertexte"/>
                <w:noProof/>
              </w:rPr>
              <w:t>8-12. Insigne de béret</w:t>
            </w:r>
            <w:r w:rsidR="00E169AA">
              <w:rPr>
                <w:noProof/>
                <w:webHidden/>
              </w:rPr>
              <w:tab/>
            </w:r>
            <w:r w:rsidR="00E169AA">
              <w:rPr>
                <w:noProof/>
                <w:webHidden/>
              </w:rPr>
              <w:fldChar w:fldCharType="begin"/>
            </w:r>
            <w:r w:rsidR="00E169AA">
              <w:rPr>
                <w:noProof/>
                <w:webHidden/>
              </w:rPr>
              <w:instrText xml:space="preserve"> PAGEREF _Toc216883397 \h </w:instrText>
            </w:r>
            <w:r w:rsidR="00E169AA">
              <w:rPr>
                <w:noProof/>
                <w:webHidden/>
              </w:rPr>
            </w:r>
            <w:r w:rsidR="00E169AA">
              <w:rPr>
                <w:noProof/>
                <w:webHidden/>
              </w:rPr>
              <w:fldChar w:fldCharType="separate"/>
            </w:r>
            <w:r w:rsidR="00E169AA">
              <w:rPr>
                <w:noProof/>
                <w:webHidden/>
              </w:rPr>
              <w:t>141</w:t>
            </w:r>
            <w:r w:rsidR="00E169AA">
              <w:rPr>
                <w:noProof/>
                <w:webHidden/>
              </w:rPr>
              <w:fldChar w:fldCharType="end"/>
            </w:r>
          </w:hyperlink>
        </w:p>
        <w:p w14:paraId="5107B9A1" w14:textId="3FAA2AF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8" w:history="1">
            <w:r w:rsidR="00E169AA" w:rsidRPr="00706B0A">
              <w:rPr>
                <w:rStyle w:val="Lienhypertexte"/>
                <w:noProof/>
              </w:rPr>
              <w:t>8-13. Insigne de col pour apposition sur la tenue de cérémonie aéromaritime</w:t>
            </w:r>
            <w:r w:rsidR="00E169AA">
              <w:rPr>
                <w:noProof/>
                <w:webHidden/>
              </w:rPr>
              <w:tab/>
            </w:r>
            <w:r w:rsidR="00E169AA">
              <w:rPr>
                <w:noProof/>
                <w:webHidden/>
              </w:rPr>
              <w:fldChar w:fldCharType="begin"/>
            </w:r>
            <w:r w:rsidR="00E169AA">
              <w:rPr>
                <w:noProof/>
                <w:webHidden/>
              </w:rPr>
              <w:instrText xml:space="preserve"> PAGEREF _Toc216883398 \h </w:instrText>
            </w:r>
            <w:r w:rsidR="00E169AA">
              <w:rPr>
                <w:noProof/>
                <w:webHidden/>
              </w:rPr>
            </w:r>
            <w:r w:rsidR="00E169AA">
              <w:rPr>
                <w:noProof/>
                <w:webHidden/>
              </w:rPr>
              <w:fldChar w:fldCharType="separate"/>
            </w:r>
            <w:r w:rsidR="00E169AA">
              <w:rPr>
                <w:noProof/>
                <w:webHidden/>
              </w:rPr>
              <w:t>142</w:t>
            </w:r>
            <w:r w:rsidR="00E169AA">
              <w:rPr>
                <w:noProof/>
                <w:webHidden/>
              </w:rPr>
              <w:fldChar w:fldCharType="end"/>
            </w:r>
          </w:hyperlink>
        </w:p>
        <w:p w14:paraId="30694236" w14:textId="75139E0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399" w:history="1">
            <w:r w:rsidR="00E169AA" w:rsidRPr="00706B0A">
              <w:rPr>
                <w:rStyle w:val="Lienhypertexte"/>
                <w:noProof/>
              </w:rPr>
              <w:t>8-14. Macaron de bras et insigne de col pour apposition sur la tenue de cérémonie terrestre et des administrateurs</w:t>
            </w:r>
            <w:r w:rsidR="00E169AA">
              <w:rPr>
                <w:noProof/>
                <w:webHidden/>
              </w:rPr>
              <w:tab/>
            </w:r>
            <w:r w:rsidR="00E169AA">
              <w:rPr>
                <w:noProof/>
                <w:webHidden/>
              </w:rPr>
              <w:fldChar w:fldCharType="begin"/>
            </w:r>
            <w:r w:rsidR="00E169AA">
              <w:rPr>
                <w:noProof/>
                <w:webHidden/>
              </w:rPr>
              <w:instrText xml:space="preserve"> PAGEREF _Toc216883399 \h </w:instrText>
            </w:r>
            <w:r w:rsidR="00E169AA">
              <w:rPr>
                <w:noProof/>
                <w:webHidden/>
              </w:rPr>
            </w:r>
            <w:r w:rsidR="00E169AA">
              <w:rPr>
                <w:noProof/>
                <w:webHidden/>
              </w:rPr>
              <w:fldChar w:fldCharType="separate"/>
            </w:r>
            <w:r w:rsidR="00E169AA">
              <w:rPr>
                <w:noProof/>
                <w:webHidden/>
              </w:rPr>
              <w:t>142</w:t>
            </w:r>
            <w:r w:rsidR="00E169AA">
              <w:rPr>
                <w:noProof/>
                <w:webHidden/>
              </w:rPr>
              <w:fldChar w:fldCharType="end"/>
            </w:r>
          </w:hyperlink>
        </w:p>
        <w:p w14:paraId="511DE610" w14:textId="061BAFF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0" w:history="1">
            <w:r w:rsidR="00E169AA" w:rsidRPr="00706B0A">
              <w:rPr>
                <w:rStyle w:val="Lienhypertexte"/>
                <w:noProof/>
              </w:rPr>
              <w:t>8-15. Manchons de grade aéromaritimes</w:t>
            </w:r>
            <w:r w:rsidR="00E169AA">
              <w:rPr>
                <w:noProof/>
                <w:webHidden/>
              </w:rPr>
              <w:tab/>
            </w:r>
            <w:r w:rsidR="00E169AA">
              <w:rPr>
                <w:noProof/>
                <w:webHidden/>
              </w:rPr>
              <w:fldChar w:fldCharType="begin"/>
            </w:r>
            <w:r w:rsidR="00E169AA">
              <w:rPr>
                <w:noProof/>
                <w:webHidden/>
              </w:rPr>
              <w:instrText xml:space="preserve"> PAGEREF _Toc216883400 \h </w:instrText>
            </w:r>
            <w:r w:rsidR="00E169AA">
              <w:rPr>
                <w:noProof/>
                <w:webHidden/>
              </w:rPr>
            </w:r>
            <w:r w:rsidR="00E169AA">
              <w:rPr>
                <w:noProof/>
                <w:webHidden/>
              </w:rPr>
              <w:fldChar w:fldCharType="separate"/>
            </w:r>
            <w:r w:rsidR="00E169AA">
              <w:rPr>
                <w:noProof/>
                <w:webHidden/>
              </w:rPr>
              <w:t>143</w:t>
            </w:r>
            <w:r w:rsidR="00E169AA">
              <w:rPr>
                <w:noProof/>
                <w:webHidden/>
              </w:rPr>
              <w:fldChar w:fldCharType="end"/>
            </w:r>
          </w:hyperlink>
        </w:p>
        <w:p w14:paraId="030FC27E" w14:textId="37873BC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1" w:history="1">
            <w:r w:rsidR="00E169AA" w:rsidRPr="00706B0A">
              <w:rPr>
                <w:rStyle w:val="Lienhypertexte"/>
                <w:noProof/>
              </w:rPr>
              <w:t>8-16. Pattes d’épaules maritimes</w:t>
            </w:r>
            <w:r w:rsidR="00E169AA">
              <w:rPr>
                <w:noProof/>
                <w:webHidden/>
              </w:rPr>
              <w:tab/>
            </w:r>
            <w:r w:rsidR="00E169AA">
              <w:rPr>
                <w:noProof/>
                <w:webHidden/>
              </w:rPr>
              <w:fldChar w:fldCharType="begin"/>
            </w:r>
            <w:r w:rsidR="00E169AA">
              <w:rPr>
                <w:noProof/>
                <w:webHidden/>
              </w:rPr>
              <w:instrText xml:space="preserve"> PAGEREF _Toc216883401 \h </w:instrText>
            </w:r>
            <w:r w:rsidR="00E169AA">
              <w:rPr>
                <w:noProof/>
                <w:webHidden/>
              </w:rPr>
            </w:r>
            <w:r w:rsidR="00E169AA">
              <w:rPr>
                <w:noProof/>
                <w:webHidden/>
              </w:rPr>
              <w:fldChar w:fldCharType="separate"/>
            </w:r>
            <w:r w:rsidR="00E169AA">
              <w:rPr>
                <w:noProof/>
                <w:webHidden/>
              </w:rPr>
              <w:t>143</w:t>
            </w:r>
            <w:r w:rsidR="00E169AA">
              <w:rPr>
                <w:noProof/>
                <w:webHidden/>
              </w:rPr>
              <w:fldChar w:fldCharType="end"/>
            </w:r>
          </w:hyperlink>
        </w:p>
        <w:p w14:paraId="0EA5049D" w14:textId="3ACE02A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2" w:history="1">
            <w:r w:rsidR="00E169AA" w:rsidRPr="00706B0A">
              <w:rPr>
                <w:rStyle w:val="Lienhypertexte"/>
                <w:noProof/>
              </w:rPr>
              <w:t>8-17. Support amovible pour tricorne des administratrices terrestres, directrice générale adjointe, secrétaire générale et directrice générale</w:t>
            </w:r>
            <w:r w:rsidR="00E169AA">
              <w:rPr>
                <w:noProof/>
                <w:webHidden/>
              </w:rPr>
              <w:tab/>
            </w:r>
            <w:r w:rsidR="00E169AA">
              <w:rPr>
                <w:noProof/>
                <w:webHidden/>
              </w:rPr>
              <w:fldChar w:fldCharType="begin"/>
            </w:r>
            <w:r w:rsidR="00E169AA">
              <w:rPr>
                <w:noProof/>
                <w:webHidden/>
              </w:rPr>
              <w:instrText xml:space="preserve"> PAGEREF _Toc216883402 \h </w:instrText>
            </w:r>
            <w:r w:rsidR="00E169AA">
              <w:rPr>
                <w:noProof/>
                <w:webHidden/>
              </w:rPr>
            </w:r>
            <w:r w:rsidR="00E169AA">
              <w:rPr>
                <w:noProof/>
                <w:webHidden/>
              </w:rPr>
              <w:fldChar w:fldCharType="separate"/>
            </w:r>
            <w:r w:rsidR="00E169AA">
              <w:rPr>
                <w:noProof/>
                <w:webHidden/>
              </w:rPr>
              <w:t>144</w:t>
            </w:r>
            <w:r w:rsidR="00E169AA">
              <w:rPr>
                <w:noProof/>
                <w:webHidden/>
              </w:rPr>
              <w:fldChar w:fldCharType="end"/>
            </w:r>
          </w:hyperlink>
        </w:p>
        <w:p w14:paraId="6BAEAE49" w14:textId="2FADC21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3" w:history="1">
            <w:r w:rsidR="00E169AA" w:rsidRPr="00706B0A">
              <w:rPr>
                <w:rStyle w:val="Lienhypertexte"/>
                <w:noProof/>
              </w:rPr>
              <w:t>8-18. Support amovible pour tricorne des administratrices aéromaritimes</w:t>
            </w:r>
            <w:r w:rsidR="00E169AA">
              <w:rPr>
                <w:noProof/>
                <w:webHidden/>
              </w:rPr>
              <w:tab/>
            </w:r>
            <w:r w:rsidR="00E169AA">
              <w:rPr>
                <w:noProof/>
                <w:webHidden/>
              </w:rPr>
              <w:fldChar w:fldCharType="begin"/>
            </w:r>
            <w:r w:rsidR="00E169AA">
              <w:rPr>
                <w:noProof/>
                <w:webHidden/>
              </w:rPr>
              <w:instrText xml:space="preserve"> PAGEREF _Toc216883403 \h </w:instrText>
            </w:r>
            <w:r w:rsidR="00E169AA">
              <w:rPr>
                <w:noProof/>
                <w:webHidden/>
              </w:rPr>
            </w:r>
            <w:r w:rsidR="00E169AA">
              <w:rPr>
                <w:noProof/>
                <w:webHidden/>
              </w:rPr>
              <w:fldChar w:fldCharType="separate"/>
            </w:r>
            <w:r w:rsidR="00E169AA">
              <w:rPr>
                <w:noProof/>
                <w:webHidden/>
              </w:rPr>
              <w:t>144</w:t>
            </w:r>
            <w:r w:rsidR="00E169AA">
              <w:rPr>
                <w:noProof/>
                <w:webHidden/>
              </w:rPr>
              <w:fldChar w:fldCharType="end"/>
            </w:r>
          </w:hyperlink>
        </w:p>
        <w:p w14:paraId="276120A8" w14:textId="051443AA"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404" w:history="1">
            <w:r w:rsidR="00E169AA" w:rsidRPr="00706B0A">
              <w:rPr>
                <w:rStyle w:val="Lienhypertexte"/>
                <w:noProof/>
              </w:rPr>
              <w:t>Groupe 9 : Chemises</w:t>
            </w:r>
            <w:r w:rsidR="00E169AA">
              <w:rPr>
                <w:noProof/>
                <w:webHidden/>
              </w:rPr>
              <w:tab/>
            </w:r>
            <w:r w:rsidR="00E169AA">
              <w:rPr>
                <w:noProof/>
                <w:webHidden/>
              </w:rPr>
              <w:fldChar w:fldCharType="begin"/>
            </w:r>
            <w:r w:rsidR="00E169AA">
              <w:rPr>
                <w:noProof/>
                <w:webHidden/>
              </w:rPr>
              <w:instrText xml:space="preserve"> PAGEREF _Toc216883404 \h </w:instrText>
            </w:r>
            <w:r w:rsidR="00E169AA">
              <w:rPr>
                <w:noProof/>
                <w:webHidden/>
              </w:rPr>
            </w:r>
            <w:r w:rsidR="00E169AA">
              <w:rPr>
                <w:noProof/>
                <w:webHidden/>
              </w:rPr>
              <w:fldChar w:fldCharType="separate"/>
            </w:r>
            <w:r w:rsidR="00E169AA">
              <w:rPr>
                <w:noProof/>
                <w:webHidden/>
              </w:rPr>
              <w:t>145</w:t>
            </w:r>
            <w:r w:rsidR="00E169AA">
              <w:rPr>
                <w:noProof/>
                <w:webHidden/>
              </w:rPr>
              <w:fldChar w:fldCharType="end"/>
            </w:r>
          </w:hyperlink>
        </w:p>
        <w:p w14:paraId="542E8381" w14:textId="03635B7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5" w:history="1">
            <w:r w:rsidR="00E169AA" w:rsidRPr="00706B0A">
              <w:rPr>
                <w:rStyle w:val="Lienhypertexte"/>
                <w:noProof/>
              </w:rPr>
              <w:t>9-01. Chemise et chemisier bleu et blanc à manches longues et courtes avec astrakan de bras et de poitrine – homme et femme</w:t>
            </w:r>
            <w:r w:rsidR="00E169AA">
              <w:rPr>
                <w:noProof/>
                <w:webHidden/>
              </w:rPr>
              <w:tab/>
            </w:r>
            <w:r w:rsidR="00E169AA">
              <w:rPr>
                <w:noProof/>
                <w:webHidden/>
              </w:rPr>
              <w:fldChar w:fldCharType="begin"/>
            </w:r>
            <w:r w:rsidR="00E169AA">
              <w:rPr>
                <w:noProof/>
                <w:webHidden/>
              </w:rPr>
              <w:instrText xml:space="preserve"> PAGEREF _Toc216883405 \h </w:instrText>
            </w:r>
            <w:r w:rsidR="00E169AA">
              <w:rPr>
                <w:noProof/>
                <w:webHidden/>
              </w:rPr>
            </w:r>
            <w:r w:rsidR="00E169AA">
              <w:rPr>
                <w:noProof/>
                <w:webHidden/>
              </w:rPr>
              <w:fldChar w:fldCharType="separate"/>
            </w:r>
            <w:r w:rsidR="00E169AA">
              <w:rPr>
                <w:noProof/>
                <w:webHidden/>
              </w:rPr>
              <w:t>145</w:t>
            </w:r>
            <w:r w:rsidR="00E169AA">
              <w:rPr>
                <w:noProof/>
                <w:webHidden/>
              </w:rPr>
              <w:fldChar w:fldCharType="end"/>
            </w:r>
          </w:hyperlink>
        </w:p>
        <w:p w14:paraId="1777C7BA" w14:textId="16F97AD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6" w:history="1">
            <w:r w:rsidR="00E169AA" w:rsidRPr="00706B0A">
              <w:rPr>
                <w:rStyle w:val="Lienhypertexte"/>
                <w:noProof/>
              </w:rPr>
              <w:t>9-02. Chemise et chemisier blanc à manches courtes sans astrakan de bras et de poitrine – homme et femme</w:t>
            </w:r>
            <w:r w:rsidR="00E169AA">
              <w:rPr>
                <w:noProof/>
                <w:webHidden/>
              </w:rPr>
              <w:tab/>
            </w:r>
            <w:r w:rsidR="00E169AA">
              <w:rPr>
                <w:noProof/>
                <w:webHidden/>
              </w:rPr>
              <w:fldChar w:fldCharType="begin"/>
            </w:r>
            <w:r w:rsidR="00E169AA">
              <w:rPr>
                <w:noProof/>
                <w:webHidden/>
              </w:rPr>
              <w:instrText xml:space="preserve"> PAGEREF _Toc216883406 \h </w:instrText>
            </w:r>
            <w:r w:rsidR="00E169AA">
              <w:rPr>
                <w:noProof/>
                <w:webHidden/>
              </w:rPr>
            </w:r>
            <w:r w:rsidR="00E169AA">
              <w:rPr>
                <w:noProof/>
                <w:webHidden/>
              </w:rPr>
              <w:fldChar w:fldCharType="separate"/>
            </w:r>
            <w:r w:rsidR="00E169AA">
              <w:rPr>
                <w:noProof/>
                <w:webHidden/>
              </w:rPr>
              <w:t>146</w:t>
            </w:r>
            <w:r w:rsidR="00E169AA">
              <w:rPr>
                <w:noProof/>
                <w:webHidden/>
              </w:rPr>
              <w:fldChar w:fldCharType="end"/>
            </w:r>
          </w:hyperlink>
        </w:p>
        <w:p w14:paraId="6935F892" w14:textId="7040919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7" w:history="1">
            <w:r w:rsidR="00E169AA" w:rsidRPr="00706B0A">
              <w:rPr>
                <w:rStyle w:val="Lienhypertexte"/>
                <w:noProof/>
              </w:rPr>
              <w:t>9-03. Chemise de cérémonie blanche à manches longues sans astrakan de bras et de poitrine - homme</w:t>
            </w:r>
            <w:r w:rsidR="00E169AA">
              <w:rPr>
                <w:noProof/>
                <w:webHidden/>
              </w:rPr>
              <w:tab/>
            </w:r>
            <w:r w:rsidR="00E169AA">
              <w:rPr>
                <w:noProof/>
                <w:webHidden/>
              </w:rPr>
              <w:fldChar w:fldCharType="begin"/>
            </w:r>
            <w:r w:rsidR="00E169AA">
              <w:rPr>
                <w:noProof/>
                <w:webHidden/>
              </w:rPr>
              <w:instrText xml:space="preserve"> PAGEREF _Toc216883407 \h </w:instrText>
            </w:r>
            <w:r w:rsidR="00E169AA">
              <w:rPr>
                <w:noProof/>
                <w:webHidden/>
              </w:rPr>
            </w:r>
            <w:r w:rsidR="00E169AA">
              <w:rPr>
                <w:noProof/>
                <w:webHidden/>
              </w:rPr>
              <w:fldChar w:fldCharType="separate"/>
            </w:r>
            <w:r w:rsidR="00E169AA">
              <w:rPr>
                <w:noProof/>
                <w:webHidden/>
              </w:rPr>
              <w:t>147</w:t>
            </w:r>
            <w:r w:rsidR="00E169AA">
              <w:rPr>
                <w:noProof/>
                <w:webHidden/>
              </w:rPr>
              <w:fldChar w:fldCharType="end"/>
            </w:r>
          </w:hyperlink>
        </w:p>
        <w:p w14:paraId="568DD640" w14:textId="290592F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8" w:history="1">
            <w:r w:rsidR="00E169AA" w:rsidRPr="00706B0A">
              <w:rPr>
                <w:rStyle w:val="Lienhypertexte"/>
                <w:noProof/>
              </w:rPr>
              <w:t>9-04. Chemisier de cérémonie blanc à manches longues sans astrakan de bras et de poitrine - femme</w:t>
            </w:r>
            <w:r w:rsidR="00E169AA">
              <w:rPr>
                <w:noProof/>
                <w:webHidden/>
              </w:rPr>
              <w:tab/>
            </w:r>
            <w:r w:rsidR="00E169AA">
              <w:rPr>
                <w:noProof/>
                <w:webHidden/>
              </w:rPr>
              <w:fldChar w:fldCharType="begin"/>
            </w:r>
            <w:r w:rsidR="00E169AA">
              <w:rPr>
                <w:noProof/>
                <w:webHidden/>
              </w:rPr>
              <w:instrText xml:space="preserve"> PAGEREF _Toc216883408 \h </w:instrText>
            </w:r>
            <w:r w:rsidR="00E169AA">
              <w:rPr>
                <w:noProof/>
                <w:webHidden/>
              </w:rPr>
            </w:r>
            <w:r w:rsidR="00E169AA">
              <w:rPr>
                <w:noProof/>
                <w:webHidden/>
              </w:rPr>
              <w:fldChar w:fldCharType="separate"/>
            </w:r>
            <w:r w:rsidR="00E169AA">
              <w:rPr>
                <w:noProof/>
                <w:webHidden/>
              </w:rPr>
              <w:t>147</w:t>
            </w:r>
            <w:r w:rsidR="00E169AA">
              <w:rPr>
                <w:noProof/>
                <w:webHidden/>
              </w:rPr>
              <w:fldChar w:fldCharType="end"/>
            </w:r>
          </w:hyperlink>
        </w:p>
        <w:p w14:paraId="1A612D98" w14:textId="140ACED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09" w:history="1">
            <w:r w:rsidR="00E169AA" w:rsidRPr="00706B0A">
              <w:rPr>
                <w:rStyle w:val="Lienhypertexte"/>
                <w:noProof/>
              </w:rPr>
              <w:t>9-05. Chemisette et chemisier blanc à manches courtes à col V sans astrakan de bras et de poitrine – homme et femme</w:t>
            </w:r>
            <w:r w:rsidR="00E169AA">
              <w:rPr>
                <w:noProof/>
                <w:webHidden/>
              </w:rPr>
              <w:tab/>
            </w:r>
            <w:r w:rsidR="00E169AA">
              <w:rPr>
                <w:noProof/>
                <w:webHidden/>
              </w:rPr>
              <w:fldChar w:fldCharType="begin"/>
            </w:r>
            <w:r w:rsidR="00E169AA">
              <w:rPr>
                <w:noProof/>
                <w:webHidden/>
              </w:rPr>
              <w:instrText xml:space="preserve"> PAGEREF _Toc216883409 \h </w:instrText>
            </w:r>
            <w:r w:rsidR="00E169AA">
              <w:rPr>
                <w:noProof/>
                <w:webHidden/>
              </w:rPr>
            </w:r>
            <w:r w:rsidR="00E169AA">
              <w:rPr>
                <w:noProof/>
                <w:webHidden/>
              </w:rPr>
              <w:fldChar w:fldCharType="separate"/>
            </w:r>
            <w:r w:rsidR="00E169AA">
              <w:rPr>
                <w:noProof/>
                <w:webHidden/>
              </w:rPr>
              <w:t>148</w:t>
            </w:r>
            <w:r w:rsidR="00E169AA">
              <w:rPr>
                <w:noProof/>
                <w:webHidden/>
              </w:rPr>
              <w:fldChar w:fldCharType="end"/>
            </w:r>
          </w:hyperlink>
        </w:p>
        <w:p w14:paraId="1D1ED99E" w14:textId="3ECD8687"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410" w:history="1">
            <w:r w:rsidR="00E169AA" w:rsidRPr="00706B0A">
              <w:rPr>
                <w:rStyle w:val="Lienhypertexte"/>
                <w:noProof/>
              </w:rPr>
              <w:t>Groupe 10 : Accessoires</w:t>
            </w:r>
            <w:r w:rsidR="00E169AA">
              <w:rPr>
                <w:noProof/>
                <w:webHidden/>
              </w:rPr>
              <w:tab/>
            </w:r>
            <w:r w:rsidR="00E169AA">
              <w:rPr>
                <w:noProof/>
                <w:webHidden/>
              </w:rPr>
              <w:fldChar w:fldCharType="begin"/>
            </w:r>
            <w:r w:rsidR="00E169AA">
              <w:rPr>
                <w:noProof/>
                <w:webHidden/>
              </w:rPr>
              <w:instrText xml:space="preserve"> PAGEREF _Toc216883410 \h </w:instrText>
            </w:r>
            <w:r w:rsidR="00E169AA">
              <w:rPr>
                <w:noProof/>
                <w:webHidden/>
              </w:rPr>
            </w:r>
            <w:r w:rsidR="00E169AA">
              <w:rPr>
                <w:noProof/>
                <w:webHidden/>
              </w:rPr>
              <w:fldChar w:fldCharType="separate"/>
            </w:r>
            <w:r w:rsidR="00E169AA">
              <w:rPr>
                <w:noProof/>
                <w:webHidden/>
              </w:rPr>
              <w:t>149</w:t>
            </w:r>
            <w:r w:rsidR="00E169AA">
              <w:rPr>
                <w:noProof/>
                <w:webHidden/>
              </w:rPr>
              <w:fldChar w:fldCharType="end"/>
            </w:r>
          </w:hyperlink>
        </w:p>
        <w:p w14:paraId="438F3B1F" w14:textId="16C7701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1" w:history="1">
            <w:r w:rsidR="00E169AA" w:rsidRPr="00706B0A">
              <w:rPr>
                <w:rStyle w:val="Lienhypertexte"/>
                <w:noProof/>
              </w:rPr>
              <w:t>10-01. Ceinture sangle de service terrestre - unisexe</w:t>
            </w:r>
            <w:r w:rsidR="00E169AA">
              <w:rPr>
                <w:noProof/>
                <w:webHidden/>
              </w:rPr>
              <w:tab/>
            </w:r>
            <w:r w:rsidR="00E169AA">
              <w:rPr>
                <w:noProof/>
                <w:webHidden/>
              </w:rPr>
              <w:fldChar w:fldCharType="begin"/>
            </w:r>
            <w:r w:rsidR="00E169AA">
              <w:rPr>
                <w:noProof/>
                <w:webHidden/>
              </w:rPr>
              <w:instrText xml:space="preserve"> PAGEREF _Toc216883411 \h </w:instrText>
            </w:r>
            <w:r w:rsidR="00E169AA">
              <w:rPr>
                <w:noProof/>
                <w:webHidden/>
              </w:rPr>
            </w:r>
            <w:r w:rsidR="00E169AA">
              <w:rPr>
                <w:noProof/>
                <w:webHidden/>
              </w:rPr>
              <w:fldChar w:fldCharType="separate"/>
            </w:r>
            <w:r w:rsidR="00E169AA">
              <w:rPr>
                <w:noProof/>
                <w:webHidden/>
              </w:rPr>
              <w:t>149</w:t>
            </w:r>
            <w:r w:rsidR="00E169AA">
              <w:rPr>
                <w:noProof/>
                <w:webHidden/>
              </w:rPr>
              <w:fldChar w:fldCharType="end"/>
            </w:r>
          </w:hyperlink>
        </w:p>
        <w:p w14:paraId="68DBDAFE" w14:textId="2F878E9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2" w:history="1">
            <w:r w:rsidR="00E169AA" w:rsidRPr="00706B0A">
              <w:rPr>
                <w:rStyle w:val="Lienhypertexte"/>
                <w:noProof/>
              </w:rPr>
              <w:t>10-02. Ceinture sangle de service aéromaritime - unisexe</w:t>
            </w:r>
            <w:r w:rsidR="00E169AA">
              <w:rPr>
                <w:noProof/>
                <w:webHidden/>
              </w:rPr>
              <w:tab/>
            </w:r>
            <w:r w:rsidR="00E169AA">
              <w:rPr>
                <w:noProof/>
                <w:webHidden/>
              </w:rPr>
              <w:fldChar w:fldCharType="begin"/>
            </w:r>
            <w:r w:rsidR="00E169AA">
              <w:rPr>
                <w:noProof/>
                <w:webHidden/>
              </w:rPr>
              <w:instrText xml:space="preserve"> PAGEREF _Toc216883412 \h </w:instrText>
            </w:r>
            <w:r w:rsidR="00E169AA">
              <w:rPr>
                <w:noProof/>
                <w:webHidden/>
              </w:rPr>
            </w:r>
            <w:r w:rsidR="00E169AA">
              <w:rPr>
                <w:noProof/>
                <w:webHidden/>
              </w:rPr>
              <w:fldChar w:fldCharType="separate"/>
            </w:r>
            <w:r w:rsidR="00E169AA">
              <w:rPr>
                <w:noProof/>
                <w:webHidden/>
              </w:rPr>
              <w:t>150</w:t>
            </w:r>
            <w:r w:rsidR="00E169AA">
              <w:rPr>
                <w:noProof/>
                <w:webHidden/>
              </w:rPr>
              <w:fldChar w:fldCharType="end"/>
            </w:r>
          </w:hyperlink>
        </w:p>
        <w:p w14:paraId="556D2E18" w14:textId="351DDB2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3" w:history="1">
            <w:r w:rsidR="00E169AA" w:rsidRPr="00706B0A">
              <w:rPr>
                <w:rStyle w:val="Lienhypertexte"/>
                <w:noProof/>
              </w:rPr>
              <w:t>10-03. Ceinture sangle de cérémonie terrestre et aéromaritime - unisexe</w:t>
            </w:r>
            <w:r w:rsidR="00E169AA">
              <w:rPr>
                <w:noProof/>
                <w:webHidden/>
              </w:rPr>
              <w:tab/>
            </w:r>
            <w:r w:rsidR="00E169AA">
              <w:rPr>
                <w:noProof/>
                <w:webHidden/>
              </w:rPr>
              <w:fldChar w:fldCharType="begin"/>
            </w:r>
            <w:r w:rsidR="00E169AA">
              <w:rPr>
                <w:noProof/>
                <w:webHidden/>
              </w:rPr>
              <w:instrText xml:space="preserve"> PAGEREF _Toc216883413 \h </w:instrText>
            </w:r>
            <w:r w:rsidR="00E169AA">
              <w:rPr>
                <w:noProof/>
                <w:webHidden/>
              </w:rPr>
            </w:r>
            <w:r w:rsidR="00E169AA">
              <w:rPr>
                <w:noProof/>
                <w:webHidden/>
              </w:rPr>
              <w:fldChar w:fldCharType="separate"/>
            </w:r>
            <w:r w:rsidR="00E169AA">
              <w:rPr>
                <w:noProof/>
                <w:webHidden/>
              </w:rPr>
              <w:t>150</w:t>
            </w:r>
            <w:r w:rsidR="00E169AA">
              <w:rPr>
                <w:noProof/>
                <w:webHidden/>
              </w:rPr>
              <w:fldChar w:fldCharType="end"/>
            </w:r>
          </w:hyperlink>
        </w:p>
        <w:p w14:paraId="588E372B" w14:textId="58C26427"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4" w:history="1">
            <w:r w:rsidR="00E169AA" w:rsidRPr="00706B0A">
              <w:rPr>
                <w:rStyle w:val="Lienhypertexte"/>
                <w:noProof/>
              </w:rPr>
              <w:t>10-04. Cravate terrestre – homme et femme</w:t>
            </w:r>
            <w:r w:rsidR="00E169AA">
              <w:rPr>
                <w:noProof/>
                <w:webHidden/>
              </w:rPr>
              <w:tab/>
            </w:r>
            <w:r w:rsidR="00E169AA">
              <w:rPr>
                <w:noProof/>
                <w:webHidden/>
              </w:rPr>
              <w:fldChar w:fldCharType="begin"/>
            </w:r>
            <w:r w:rsidR="00E169AA">
              <w:rPr>
                <w:noProof/>
                <w:webHidden/>
              </w:rPr>
              <w:instrText xml:space="preserve"> PAGEREF _Toc216883414 \h </w:instrText>
            </w:r>
            <w:r w:rsidR="00E169AA">
              <w:rPr>
                <w:noProof/>
                <w:webHidden/>
              </w:rPr>
            </w:r>
            <w:r w:rsidR="00E169AA">
              <w:rPr>
                <w:noProof/>
                <w:webHidden/>
              </w:rPr>
              <w:fldChar w:fldCharType="separate"/>
            </w:r>
            <w:r w:rsidR="00E169AA">
              <w:rPr>
                <w:noProof/>
                <w:webHidden/>
              </w:rPr>
              <w:t>151</w:t>
            </w:r>
            <w:r w:rsidR="00E169AA">
              <w:rPr>
                <w:noProof/>
                <w:webHidden/>
              </w:rPr>
              <w:fldChar w:fldCharType="end"/>
            </w:r>
          </w:hyperlink>
        </w:p>
        <w:p w14:paraId="62E74E67" w14:textId="31D12D5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5" w:history="1">
            <w:r w:rsidR="00E169AA" w:rsidRPr="00706B0A">
              <w:rPr>
                <w:rStyle w:val="Lienhypertexte"/>
                <w:noProof/>
              </w:rPr>
              <w:t>10-05. Tour de cou terrestre - unisexe</w:t>
            </w:r>
            <w:r w:rsidR="00E169AA">
              <w:rPr>
                <w:noProof/>
                <w:webHidden/>
              </w:rPr>
              <w:tab/>
            </w:r>
            <w:r w:rsidR="00E169AA">
              <w:rPr>
                <w:noProof/>
                <w:webHidden/>
              </w:rPr>
              <w:fldChar w:fldCharType="begin"/>
            </w:r>
            <w:r w:rsidR="00E169AA">
              <w:rPr>
                <w:noProof/>
                <w:webHidden/>
              </w:rPr>
              <w:instrText xml:space="preserve"> PAGEREF _Toc216883415 \h </w:instrText>
            </w:r>
            <w:r w:rsidR="00E169AA">
              <w:rPr>
                <w:noProof/>
                <w:webHidden/>
              </w:rPr>
            </w:r>
            <w:r w:rsidR="00E169AA">
              <w:rPr>
                <w:noProof/>
                <w:webHidden/>
              </w:rPr>
              <w:fldChar w:fldCharType="separate"/>
            </w:r>
            <w:r w:rsidR="00E169AA">
              <w:rPr>
                <w:noProof/>
                <w:webHidden/>
              </w:rPr>
              <w:t>152</w:t>
            </w:r>
            <w:r w:rsidR="00E169AA">
              <w:rPr>
                <w:noProof/>
                <w:webHidden/>
              </w:rPr>
              <w:fldChar w:fldCharType="end"/>
            </w:r>
          </w:hyperlink>
        </w:p>
        <w:p w14:paraId="5EB7A0D4" w14:textId="26357F0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6" w:history="1">
            <w:r w:rsidR="00E169AA" w:rsidRPr="00706B0A">
              <w:rPr>
                <w:rStyle w:val="Lienhypertexte"/>
                <w:noProof/>
              </w:rPr>
              <w:t>10-06. Tour de cou maritime - unisexe</w:t>
            </w:r>
            <w:r w:rsidR="00E169AA">
              <w:rPr>
                <w:noProof/>
                <w:webHidden/>
              </w:rPr>
              <w:tab/>
            </w:r>
            <w:r w:rsidR="00E169AA">
              <w:rPr>
                <w:noProof/>
                <w:webHidden/>
              </w:rPr>
              <w:fldChar w:fldCharType="begin"/>
            </w:r>
            <w:r w:rsidR="00E169AA">
              <w:rPr>
                <w:noProof/>
                <w:webHidden/>
              </w:rPr>
              <w:instrText xml:space="preserve"> PAGEREF _Toc216883416 \h </w:instrText>
            </w:r>
            <w:r w:rsidR="00E169AA">
              <w:rPr>
                <w:noProof/>
                <w:webHidden/>
              </w:rPr>
            </w:r>
            <w:r w:rsidR="00E169AA">
              <w:rPr>
                <w:noProof/>
                <w:webHidden/>
              </w:rPr>
              <w:fldChar w:fldCharType="separate"/>
            </w:r>
            <w:r w:rsidR="00E169AA">
              <w:rPr>
                <w:noProof/>
                <w:webHidden/>
              </w:rPr>
              <w:t>152</w:t>
            </w:r>
            <w:r w:rsidR="00E169AA">
              <w:rPr>
                <w:noProof/>
                <w:webHidden/>
              </w:rPr>
              <w:fldChar w:fldCharType="end"/>
            </w:r>
          </w:hyperlink>
        </w:p>
        <w:p w14:paraId="45A1D5EF" w14:textId="1902C174"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7" w:history="1">
            <w:r w:rsidR="00E169AA" w:rsidRPr="00706B0A">
              <w:rPr>
                <w:rStyle w:val="Lienhypertexte"/>
                <w:noProof/>
              </w:rPr>
              <w:t>10-07. Tour de cou des opérations commerciales - unisexe</w:t>
            </w:r>
            <w:r w:rsidR="00E169AA">
              <w:rPr>
                <w:noProof/>
                <w:webHidden/>
              </w:rPr>
              <w:tab/>
            </w:r>
            <w:r w:rsidR="00E169AA">
              <w:rPr>
                <w:noProof/>
                <w:webHidden/>
              </w:rPr>
              <w:fldChar w:fldCharType="begin"/>
            </w:r>
            <w:r w:rsidR="00E169AA">
              <w:rPr>
                <w:noProof/>
                <w:webHidden/>
              </w:rPr>
              <w:instrText xml:space="preserve"> PAGEREF _Toc216883417 \h </w:instrText>
            </w:r>
            <w:r w:rsidR="00E169AA">
              <w:rPr>
                <w:noProof/>
                <w:webHidden/>
              </w:rPr>
            </w:r>
            <w:r w:rsidR="00E169AA">
              <w:rPr>
                <w:noProof/>
                <w:webHidden/>
              </w:rPr>
              <w:fldChar w:fldCharType="separate"/>
            </w:r>
            <w:r w:rsidR="00E169AA">
              <w:rPr>
                <w:noProof/>
                <w:webHidden/>
              </w:rPr>
              <w:t>153</w:t>
            </w:r>
            <w:r w:rsidR="00E169AA">
              <w:rPr>
                <w:noProof/>
                <w:webHidden/>
              </w:rPr>
              <w:fldChar w:fldCharType="end"/>
            </w:r>
          </w:hyperlink>
        </w:p>
        <w:p w14:paraId="6C990165" w14:textId="08EFF71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8" w:history="1">
            <w:r w:rsidR="00E169AA" w:rsidRPr="00706B0A">
              <w:rPr>
                <w:rStyle w:val="Lienhypertexte"/>
                <w:noProof/>
              </w:rPr>
              <w:t>10-08. Tour de cou motocycliste – saison été - unisexe</w:t>
            </w:r>
            <w:r w:rsidR="00E169AA">
              <w:rPr>
                <w:noProof/>
                <w:webHidden/>
              </w:rPr>
              <w:tab/>
            </w:r>
            <w:r w:rsidR="00E169AA">
              <w:rPr>
                <w:noProof/>
                <w:webHidden/>
              </w:rPr>
              <w:fldChar w:fldCharType="begin"/>
            </w:r>
            <w:r w:rsidR="00E169AA">
              <w:rPr>
                <w:noProof/>
                <w:webHidden/>
              </w:rPr>
              <w:instrText xml:space="preserve"> PAGEREF _Toc216883418 \h </w:instrText>
            </w:r>
            <w:r w:rsidR="00E169AA">
              <w:rPr>
                <w:noProof/>
                <w:webHidden/>
              </w:rPr>
            </w:r>
            <w:r w:rsidR="00E169AA">
              <w:rPr>
                <w:noProof/>
                <w:webHidden/>
              </w:rPr>
              <w:fldChar w:fldCharType="separate"/>
            </w:r>
            <w:r w:rsidR="00E169AA">
              <w:rPr>
                <w:noProof/>
                <w:webHidden/>
              </w:rPr>
              <w:t>154</w:t>
            </w:r>
            <w:r w:rsidR="00E169AA">
              <w:rPr>
                <w:noProof/>
                <w:webHidden/>
              </w:rPr>
              <w:fldChar w:fldCharType="end"/>
            </w:r>
          </w:hyperlink>
        </w:p>
        <w:p w14:paraId="44D77C26" w14:textId="67E0147C"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19" w:history="1">
            <w:r w:rsidR="00E169AA" w:rsidRPr="00706B0A">
              <w:rPr>
                <w:rStyle w:val="Lienhypertexte"/>
                <w:noProof/>
              </w:rPr>
              <w:t>10-09. Tour de cou motocycliste – saison hiver - unisexe</w:t>
            </w:r>
            <w:r w:rsidR="00E169AA">
              <w:rPr>
                <w:noProof/>
                <w:webHidden/>
              </w:rPr>
              <w:tab/>
            </w:r>
            <w:r w:rsidR="00E169AA">
              <w:rPr>
                <w:noProof/>
                <w:webHidden/>
              </w:rPr>
              <w:fldChar w:fldCharType="begin"/>
            </w:r>
            <w:r w:rsidR="00E169AA">
              <w:rPr>
                <w:noProof/>
                <w:webHidden/>
              </w:rPr>
              <w:instrText xml:space="preserve"> PAGEREF _Toc216883419 \h </w:instrText>
            </w:r>
            <w:r w:rsidR="00E169AA">
              <w:rPr>
                <w:noProof/>
                <w:webHidden/>
              </w:rPr>
            </w:r>
            <w:r w:rsidR="00E169AA">
              <w:rPr>
                <w:noProof/>
                <w:webHidden/>
              </w:rPr>
              <w:fldChar w:fldCharType="separate"/>
            </w:r>
            <w:r w:rsidR="00E169AA">
              <w:rPr>
                <w:noProof/>
                <w:webHidden/>
              </w:rPr>
              <w:t>155</w:t>
            </w:r>
            <w:r w:rsidR="00E169AA">
              <w:rPr>
                <w:noProof/>
                <w:webHidden/>
              </w:rPr>
              <w:fldChar w:fldCharType="end"/>
            </w:r>
          </w:hyperlink>
        </w:p>
        <w:p w14:paraId="19C28C68" w14:textId="32FA499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0" w:history="1">
            <w:r w:rsidR="00E169AA" w:rsidRPr="00706B0A">
              <w:rPr>
                <w:rStyle w:val="Lienhypertexte"/>
                <w:noProof/>
              </w:rPr>
              <w:t>10-10. Cravate aéromaritime – homme et femme</w:t>
            </w:r>
            <w:r w:rsidR="00E169AA">
              <w:rPr>
                <w:noProof/>
                <w:webHidden/>
              </w:rPr>
              <w:tab/>
            </w:r>
            <w:r w:rsidR="00E169AA">
              <w:rPr>
                <w:noProof/>
                <w:webHidden/>
              </w:rPr>
              <w:fldChar w:fldCharType="begin"/>
            </w:r>
            <w:r w:rsidR="00E169AA">
              <w:rPr>
                <w:noProof/>
                <w:webHidden/>
              </w:rPr>
              <w:instrText xml:space="preserve"> PAGEREF _Toc216883420 \h </w:instrText>
            </w:r>
            <w:r w:rsidR="00E169AA">
              <w:rPr>
                <w:noProof/>
                <w:webHidden/>
              </w:rPr>
            </w:r>
            <w:r w:rsidR="00E169AA">
              <w:rPr>
                <w:noProof/>
                <w:webHidden/>
              </w:rPr>
              <w:fldChar w:fldCharType="separate"/>
            </w:r>
            <w:r w:rsidR="00E169AA">
              <w:rPr>
                <w:noProof/>
                <w:webHidden/>
              </w:rPr>
              <w:t>156</w:t>
            </w:r>
            <w:r w:rsidR="00E169AA">
              <w:rPr>
                <w:noProof/>
                <w:webHidden/>
              </w:rPr>
              <w:fldChar w:fldCharType="end"/>
            </w:r>
          </w:hyperlink>
        </w:p>
        <w:p w14:paraId="57913A03" w14:textId="00649DA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1" w:history="1">
            <w:r w:rsidR="00E169AA" w:rsidRPr="00706B0A">
              <w:rPr>
                <w:rStyle w:val="Lienhypertexte"/>
                <w:noProof/>
              </w:rPr>
              <w:t>10-11. Ceinture de service civil - unisexe</w:t>
            </w:r>
            <w:r w:rsidR="00E169AA">
              <w:rPr>
                <w:noProof/>
                <w:webHidden/>
              </w:rPr>
              <w:tab/>
            </w:r>
            <w:r w:rsidR="00E169AA">
              <w:rPr>
                <w:noProof/>
                <w:webHidden/>
              </w:rPr>
              <w:fldChar w:fldCharType="begin"/>
            </w:r>
            <w:r w:rsidR="00E169AA">
              <w:rPr>
                <w:noProof/>
                <w:webHidden/>
              </w:rPr>
              <w:instrText xml:space="preserve"> PAGEREF _Toc216883421 \h </w:instrText>
            </w:r>
            <w:r w:rsidR="00E169AA">
              <w:rPr>
                <w:noProof/>
                <w:webHidden/>
              </w:rPr>
            </w:r>
            <w:r w:rsidR="00E169AA">
              <w:rPr>
                <w:noProof/>
                <w:webHidden/>
              </w:rPr>
              <w:fldChar w:fldCharType="separate"/>
            </w:r>
            <w:r w:rsidR="00E169AA">
              <w:rPr>
                <w:noProof/>
                <w:webHidden/>
              </w:rPr>
              <w:t>156</w:t>
            </w:r>
            <w:r w:rsidR="00E169AA">
              <w:rPr>
                <w:noProof/>
                <w:webHidden/>
              </w:rPr>
              <w:fldChar w:fldCharType="end"/>
            </w:r>
          </w:hyperlink>
        </w:p>
        <w:p w14:paraId="796B62D2" w14:textId="30559CC3"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2" w:history="1">
            <w:r w:rsidR="00E169AA" w:rsidRPr="00706B0A">
              <w:rPr>
                <w:rStyle w:val="Lienhypertexte"/>
                <w:noProof/>
              </w:rPr>
              <w:t>10-12. Aiguillette pour tenue de représentation stagiaires ENDLR</w:t>
            </w:r>
            <w:r w:rsidR="00E169AA">
              <w:rPr>
                <w:noProof/>
                <w:webHidden/>
              </w:rPr>
              <w:tab/>
            </w:r>
            <w:r w:rsidR="00E169AA">
              <w:rPr>
                <w:noProof/>
                <w:webHidden/>
              </w:rPr>
              <w:fldChar w:fldCharType="begin"/>
            </w:r>
            <w:r w:rsidR="00E169AA">
              <w:rPr>
                <w:noProof/>
                <w:webHidden/>
              </w:rPr>
              <w:instrText xml:space="preserve"> PAGEREF _Toc216883422 \h </w:instrText>
            </w:r>
            <w:r w:rsidR="00E169AA">
              <w:rPr>
                <w:noProof/>
                <w:webHidden/>
              </w:rPr>
            </w:r>
            <w:r w:rsidR="00E169AA">
              <w:rPr>
                <w:noProof/>
                <w:webHidden/>
              </w:rPr>
              <w:fldChar w:fldCharType="separate"/>
            </w:r>
            <w:r w:rsidR="00E169AA">
              <w:rPr>
                <w:noProof/>
                <w:webHidden/>
              </w:rPr>
              <w:t>157</w:t>
            </w:r>
            <w:r w:rsidR="00E169AA">
              <w:rPr>
                <w:noProof/>
                <w:webHidden/>
              </w:rPr>
              <w:fldChar w:fldCharType="end"/>
            </w:r>
          </w:hyperlink>
        </w:p>
        <w:p w14:paraId="27BB1B69" w14:textId="66030CB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3" w:history="1">
            <w:r w:rsidR="00E169AA" w:rsidRPr="00706B0A">
              <w:rPr>
                <w:rStyle w:val="Lienhypertexte"/>
                <w:noProof/>
              </w:rPr>
              <w:t>10-13. Tenue de formateur TPCI – homme et femme</w:t>
            </w:r>
            <w:r w:rsidR="00E169AA">
              <w:rPr>
                <w:noProof/>
                <w:webHidden/>
              </w:rPr>
              <w:tab/>
            </w:r>
            <w:r w:rsidR="00E169AA">
              <w:rPr>
                <w:noProof/>
                <w:webHidden/>
              </w:rPr>
              <w:fldChar w:fldCharType="begin"/>
            </w:r>
            <w:r w:rsidR="00E169AA">
              <w:rPr>
                <w:noProof/>
                <w:webHidden/>
              </w:rPr>
              <w:instrText xml:space="preserve"> PAGEREF _Toc216883423 \h </w:instrText>
            </w:r>
            <w:r w:rsidR="00E169AA">
              <w:rPr>
                <w:noProof/>
                <w:webHidden/>
              </w:rPr>
            </w:r>
            <w:r w:rsidR="00E169AA">
              <w:rPr>
                <w:noProof/>
                <w:webHidden/>
              </w:rPr>
              <w:fldChar w:fldCharType="separate"/>
            </w:r>
            <w:r w:rsidR="00E169AA">
              <w:rPr>
                <w:noProof/>
                <w:webHidden/>
              </w:rPr>
              <w:t>158</w:t>
            </w:r>
            <w:r w:rsidR="00E169AA">
              <w:rPr>
                <w:noProof/>
                <w:webHidden/>
              </w:rPr>
              <w:fldChar w:fldCharType="end"/>
            </w:r>
          </w:hyperlink>
        </w:p>
        <w:p w14:paraId="50174E34" w14:textId="0BAB0B8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4" w:history="1">
            <w:r w:rsidR="00E169AA" w:rsidRPr="00706B0A">
              <w:rPr>
                <w:rStyle w:val="Lienhypertexte"/>
                <w:noProof/>
              </w:rPr>
              <w:t>10-14. Chasuble opérations commerciales - unisexe</w:t>
            </w:r>
            <w:r w:rsidR="00E169AA">
              <w:rPr>
                <w:noProof/>
                <w:webHidden/>
              </w:rPr>
              <w:tab/>
            </w:r>
            <w:r w:rsidR="00E169AA">
              <w:rPr>
                <w:noProof/>
                <w:webHidden/>
              </w:rPr>
              <w:fldChar w:fldCharType="begin"/>
            </w:r>
            <w:r w:rsidR="00E169AA">
              <w:rPr>
                <w:noProof/>
                <w:webHidden/>
              </w:rPr>
              <w:instrText xml:space="preserve"> PAGEREF _Toc216883424 \h </w:instrText>
            </w:r>
            <w:r w:rsidR="00E169AA">
              <w:rPr>
                <w:noProof/>
                <w:webHidden/>
              </w:rPr>
            </w:r>
            <w:r w:rsidR="00E169AA">
              <w:rPr>
                <w:noProof/>
                <w:webHidden/>
              </w:rPr>
              <w:fldChar w:fldCharType="separate"/>
            </w:r>
            <w:r w:rsidR="00E169AA">
              <w:rPr>
                <w:noProof/>
                <w:webHidden/>
              </w:rPr>
              <w:t>159</w:t>
            </w:r>
            <w:r w:rsidR="00E169AA">
              <w:rPr>
                <w:noProof/>
                <w:webHidden/>
              </w:rPr>
              <w:fldChar w:fldCharType="end"/>
            </w:r>
          </w:hyperlink>
        </w:p>
        <w:p w14:paraId="29201089" w14:textId="4407C25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5" w:history="1">
            <w:r w:rsidR="00E169AA" w:rsidRPr="00706B0A">
              <w:rPr>
                <w:rStyle w:val="Lienhypertexte"/>
                <w:noProof/>
              </w:rPr>
              <w:t>10-15. Chasuble haute visibilité ATEX opérations commerciales - unisexe</w:t>
            </w:r>
            <w:r w:rsidR="00E169AA">
              <w:rPr>
                <w:noProof/>
                <w:webHidden/>
              </w:rPr>
              <w:tab/>
            </w:r>
            <w:r w:rsidR="00E169AA">
              <w:rPr>
                <w:noProof/>
                <w:webHidden/>
              </w:rPr>
              <w:fldChar w:fldCharType="begin"/>
            </w:r>
            <w:r w:rsidR="00E169AA">
              <w:rPr>
                <w:noProof/>
                <w:webHidden/>
              </w:rPr>
              <w:instrText xml:space="preserve"> PAGEREF _Toc216883425 \h </w:instrText>
            </w:r>
            <w:r w:rsidR="00E169AA">
              <w:rPr>
                <w:noProof/>
                <w:webHidden/>
              </w:rPr>
            </w:r>
            <w:r w:rsidR="00E169AA">
              <w:rPr>
                <w:noProof/>
                <w:webHidden/>
              </w:rPr>
              <w:fldChar w:fldCharType="separate"/>
            </w:r>
            <w:r w:rsidR="00E169AA">
              <w:rPr>
                <w:noProof/>
                <w:webHidden/>
              </w:rPr>
              <w:t>159</w:t>
            </w:r>
            <w:r w:rsidR="00E169AA">
              <w:rPr>
                <w:noProof/>
                <w:webHidden/>
              </w:rPr>
              <w:fldChar w:fldCharType="end"/>
            </w:r>
          </w:hyperlink>
        </w:p>
        <w:p w14:paraId="4E2723F9" w14:textId="7686B78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6" w:history="1">
            <w:r w:rsidR="00E169AA" w:rsidRPr="00706B0A">
              <w:rPr>
                <w:rStyle w:val="Lienhypertexte"/>
                <w:noProof/>
              </w:rPr>
              <w:t>10-16. Gilet multi-poches haute visibilité opérations commerciales - unisexe</w:t>
            </w:r>
            <w:r w:rsidR="00E169AA">
              <w:rPr>
                <w:noProof/>
                <w:webHidden/>
              </w:rPr>
              <w:tab/>
            </w:r>
            <w:r w:rsidR="00E169AA">
              <w:rPr>
                <w:noProof/>
                <w:webHidden/>
              </w:rPr>
              <w:fldChar w:fldCharType="begin"/>
            </w:r>
            <w:r w:rsidR="00E169AA">
              <w:rPr>
                <w:noProof/>
                <w:webHidden/>
              </w:rPr>
              <w:instrText xml:space="preserve"> PAGEREF _Toc216883426 \h </w:instrText>
            </w:r>
            <w:r w:rsidR="00E169AA">
              <w:rPr>
                <w:noProof/>
                <w:webHidden/>
              </w:rPr>
            </w:r>
            <w:r w:rsidR="00E169AA">
              <w:rPr>
                <w:noProof/>
                <w:webHidden/>
              </w:rPr>
              <w:fldChar w:fldCharType="separate"/>
            </w:r>
            <w:r w:rsidR="00E169AA">
              <w:rPr>
                <w:noProof/>
                <w:webHidden/>
              </w:rPr>
              <w:t>160</w:t>
            </w:r>
            <w:r w:rsidR="00E169AA">
              <w:rPr>
                <w:noProof/>
                <w:webHidden/>
              </w:rPr>
              <w:fldChar w:fldCharType="end"/>
            </w:r>
          </w:hyperlink>
        </w:p>
        <w:p w14:paraId="4E9BD6E1" w14:textId="219797C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7" w:history="1">
            <w:r w:rsidR="00E169AA" w:rsidRPr="00706B0A">
              <w:rPr>
                <w:rStyle w:val="Lienhypertexte"/>
                <w:noProof/>
              </w:rPr>
              <w:t>10-17. Guêtres de débroussaillage opérations commerciales - unisexe</w:t>
            </w:r>
            <w:r w:rsidR="00E169AA">
              <w:rPr>
                <w:noProof/>
                <w:webHidden/>
              </w:rPr>
              <w:tab/>
            </w:r>
            <w:r w:rsidR="00E169AA">
              <w:rPr>
                <w:noProof/>
                <w:webHidden/>
              </w:rPr>
              <w:fldChar w:fldCharType="begin"/>
            </w:r>
            <w:r w:rsidR="00E169AA">
              <w:rPr>
                <w:noProof/>
                <w:webHidden/>
              </w:rPr>
              <w:instrText xml:space="preserve"> PAGEREF _Toc216883427 \h </w:instrText>
            </w:r>
            <w:r w:rsidR="00E169AA">
              <w:rPr>
                <w:noProof/>
                <w:webHidden/>
              </w:rPr>
            </w:r>
            <w:r w:rsidR="00E169AA">
              <w:rPr>
                <w:noProof/>
                <w:webHidden/>
              </w:rPr>
              <w:fldChar w:fldCharType="separate"/>
            </w:r>
            <w:r w:rsidR="00E169AA">
              <w:rPr>
                <w:noProof/>
                <w:webHidden/>
              </w:rPr>
              <w:t>161</w:t>
            </w:r>
            <w:r w:rsidR="00E169AA">
              <w:rPr>
                <w:noProof/>
                <w:webHidden/>
              </w:rPr>
              <w:fldChar w:fldCharType="end"/>
            </w:r>
          </w:hyperlink>
        </w:p>
        <w:p w14:paraId="4B8F6442" w14:textId="4F25212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8" w:history="1">
            <w:r w:rsidR="00E169AA" w:rsidRPr="00706B0A">
              <w:rPr>
                <w:rStyle w:val="Lienhypertexte"/>
                <w:noProof/>
              </w:rPr>
              <w:t>10-18. Gilet tactique modulable terrestre - unisexe</w:t>
            </w:r>
            <w:r w:rsidR="00E169AA">
              <w:rPr>
                <w:noProof/>
                <w:webHidden/>
              </w:rPr>
              <w:tab/>
            </w:r>
            <w:r w:rsidR="00E169AA">
              <w:rPr>
                <w:noProof/>
                <w:webHidden/>
              </w:rPr>
              <w:fldChar w:fldCharType="begin"/>
            </w:r>
            <w:r w:rsidR="00E169AA">
              <w:rPr>
                <w:noProof/>
                <w:webHidden/>
              </w:rPr>
              <w:instrText xml:space="preserve"> PAGEREF _Toc216883428 \h </w:instrText>
            </w:r>
            <w:r w:rsidR="00E169AA">
              <w:rPr>
                <w:noProof/>
                <w:webHidden/>
              </w:rPr>
            </w:r>
            <w:r w:rsidR="00E169AA">
              <w:rPr>
                <w:noProof/>
                <w:webHidden/>
              </w:rPr>
              <w:fldChar w:fldCharType="separate"/>
            </w:r>
            <w:r w:rsidR="00E169AA">
              <w:rPr>
                <w:noProof/>
                <w:webHidden/>
              </w:rPr>
              <w:t>162</w:t>
            </w:r>
            <w:r w:rsidR="00E169AA">
              <w:rPr>
                <w:noProof/>
                <w:webHidden/>
              </w:rPr>
              <w:fldChar w:fldCharType="end"/>
            </w:r>
          </w:hyperlink>
        </w:p>
        <w:p w14:paraId="57060EBE" w14:textId="5963EFE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29" w:history="1">
            <w:r w:rsidR="00E169AA" w:rsidRPr="00706B0A">
              <w:rPr>
                <w:rStyle w:val="Lienhypertexte"/>
                <w:noProof/>
              </w:rPr>
              <w:t>10-19. Ceinture de maintien lombaire motocycliste - unisexe</w:t>
            </w:r>
            <w:r w:rsidR="00E169AA">
              <w:rPr>
                <w:noProof/>
                <w:webHidden/>
              </w:rPr>
              <w:tab/>
            </w:r>
            <w:r w:rsidR="00E169AA">
              <w:rPr>
                <w:noProof/>
                <w:webHidden/>
              </w:rPr>
              <w:fldChar w:fldCharType="begin"/>
            </w:r>
            <w:r w:rsidR="00E169AA">
              <w:rPr>
                <w:noProof/>
                <w:webHidden/>
              </w:rPr>
              <w:instrText xml:space="preserve"> PAGEREF _Toc216883429 \h </w:instrText>
            </w:r>
            <w:r w:rsidR="00E169AA">
              <w:rPr>
                <w:noProof/>
                <w:webHidden/>
              </w:rPr>
            </w:r>
            <w:r w:rsidR="00E169AA">
              <w:rPr>
                <w:noProof/>
                <w:webHidden/>
              </w:rPr>
              <w:fldChar w:fldCharType="separate"/>
            </w:r>
            <w:r w:rsidR="00E169AA">
              <w:rPr>
                <w:noProof/>
                <w:webHidden/>
              </w:rPr>
              <w:t>163</w:t>
            </w:r>
            <w:r w:rsidR="00E169AA">
              <w:rPr>
                <w:noProof/>
                <w:webHidden/>
              </w:rPr>
              <w:fldChar w:fldCharType="end"/>
            </w:r>
          </w:hyperlink>
        </w:p>
        <w:p w14:paraId="1E7075E7" w14:textId="6F78940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0" w:history="1">
            <w:r w:rsidR="00E169AA" w:rsidRPr="00706B0A">
              <w:rPr>
                <w:rStyle w:val="Lienhypertexte"/>
                <w:noProof/>
              </w:rPr>
              <w:t>10-20. Sac à dos surveillance et opérations commerciales</w:t>
            </w:r>
            <w:r w:rsidR="00E169AA">
              <w:rPr>
                <w:noProof/>
                <w:webHidden/>
              </w:rPr>
              <w:tab/>
            </w:r>
            <w:r w:rsidR="00E169AA">
              <w:rPr>
                <w:noProof/>
                <w:webHidden/>
              </w:rPr>
              <w:fldChar w:fldCharType="begin"/>
            </w:r>
            <w:r w:rsidR="00E169AA">
              <w:rPr>
                <w:noProof/>
                <w:webHidden/>
              </w:rPr>
              <w:instrText xml:space="preserve"> PAGEREF _Toc216883430 \h </w:instrText>
            </w:r>
            <w:r w:rsidR="00E169AA">
              <w:rPr>
                <w:noProof/>
                <w:webHidden/>
              </w:rPr>
            </w:r>
            <w:r w:rsidR="00E169AA">
              <w:rPr>
                <w:noProof/>
                <w:webHidden/>
              </w:rPr>
              <w:fldChar w:fldCharType="separate"/>
            </w:r>
            <w:r w:rsidR="00E169AA">
              <w:rPr>
                <w:noProof/>
                <w:webHidden/>
              </w:rPr>
              <w:t>164</w:t>
            </w:r>
            <w:r w:rsidR="00E169AA">
              <w:rPr>
                <w:noProof/>
                <w:webHidden/>
              </w:rPr>
              <w:fldChar w:fldCharType="end"/>
            </w:r>
          </w:hyperlink>
        </w:p>
        <w:p w14:paraId="5B67E174" w14:textId="36B3729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1" w:history="1">
            <w:r w:rsidR="00E169AA" w:rsidRPr="00706B0A">
              <w:rPr>
                <w:rStyle w:val="Lienhypertexte"/>
                <w:noProof/>
              </w:rPr>
              <w:t>10-21. Tenue de sport surveillance – homme et femme</w:t>
            </w:r>
            <w:r w:rsidR="00E169AA">
              <w:rPr>
                <w:noProof/>
                <w:webHidden/>
              </w:rPr>
              <w:tab/>
            </w:r>
            <w:r w:rsidR="00E169AA">
              <w:rPr>
                <w:noProof/>
                <w:webHidden/>
              </w:rPr>
              <w:fldChar w:fldCharType="begin"/>
            </w:r>
            <w:r w:rsidR="00E169AA">
              <w:rPr>
                <w:noProof/>
                <w:webHidden/>
              </w:rPr>
              <w:instrText xml:space="preserve"> PAGEREF _Toc216883431 \h </w:instrText>
            </w:r>
            <w:r w:rsidR="00E169AA">
              <w:rPr>
                <w:noProof/>
                <w:webHidden/>
              </w:rPr>
            </w:r>
            <w:r w:rsidR="00E169AA">
              <w:rPr>
                <w:noProof/>
                <w:webHidden/>
              </w:rPr>
              <w:fldChar w:fldCharType="separate"/>
            </w:r>
            <w:r w:rsidR="00E169AA">
              <w:rPr>
                <w:noProof/>
                <w:webHidden/>
              </w:rPr>
              <w:t>164</w:t>
            </w:r>
            <w:r w:rsidR="00E169AA">
              <w:rPr>
                <w:noProof/>
                <w:webHidden/>
              </w:rPr>
              <w:fldChar w:fldCharType="end"/>
            </w:r>
          </w:hyperlink>
        </w:p>
        <w:p w14:paraId="3B41045F" w14:textId="3002C12F" w:rsidR="00E169AA" w:rsidRDefault="00771459">
          <w:pPr>
            <w:pStyle w:val="TM2"/>
            <w:tabs>
              <w:tab w:val="right" w:leader="dot" w:pos="9771"/>
            </w:tabs>
            <w:rPr>
              <w:rFonts w:asciiTheme="minorHAnsi" w:eastAsiaTheme="minorEastAsia" w:hAnsiTheme="minorHAnsi" w:cstheme="minorBidi"/>
              <w:noProof/>
              <w:kern w:val="0"/>
              <w:sz w:val="22"/>
              <w:szCs w:val="22"/>
            </w:rPr>
          </w:pPr>
          <w:hyperlink w:anchor="_Toc216883432" w:history="1">
            <w:r w:rsidR="00E169AA" w:rsidRPr="00706B0A">
              <w:rPr>
                <w:rStyle w:val="Lienhypertexte"/>
                <w:noProof/>
              </w:rPr>
              <w:t>Groupe 11 : Sous-vêtements</w:t>
            </w:r>
            <w:r w:rsidR="00E169AA">
              <w:rPr>
                <w:noProof/>
                <w:webHidden/>
              </w:rPr>
              <w:tab/>
            </w:r>
            <w:r w:rsidR="00E169AA">
              <w:rPr>
                <w:noProof/>
                <w:webHidden/>
              </w:rPr>
              <w:fldChar w:fldCharType="begin"/>
            </w:r>
            <w:r w:rsidR="00E169AA">
              <w:rPr>
                <w:noProof/>
                <w:webHidden/>
              </w:rPr>
              <w:instrText xml:space="preserve"> PAGEREF _Toc216883432 \h </w:instrText>
            </w:r>
            <w:r w:rsidR="00E169AA">
              <w:rPr>
                <w:noProof/>
                <w:webHidden/>
              </w:rPr>
            </w:r>
            <w:r w:rsidR="00E169AA">
              <w:rPr>
                <w:noProof/>
                <w:webHidden/>
              </w:rPr>
              <w:fldChar w:fldCharType="separate"/>
            </w:r>
            <w:r w:rsidR="00E169AA">
              <w:rPr>
                <w:noProof/>
                <w:webHidden/>
              </w:rPr>
              <w:t>165</w:t>
            </w:r>
            <w:r w:rsidR="00E169AA">
              <w:rPr>
                <w:noProof/>
                <w:webHidden/>
              </w:rPr>
              <w:fldChar w:fldCharType="end"/>
            </w:r>
          </w:hyperlink>
        </w:p>
        <w:p w14:paraId="48517333" w14:textId="09B096C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3" w:history="1">
            <w:r w:rsidR="00E169AA" w:rsidRPr="00706B0A">
              <w:rPr>
                <w:rStyle w:val="Lienhypertexte"/>
                <w:noProof/>
              </w:rPr>
              <w:t>11-01. Bas de sous-vêtement thermique marin – homme et femme</w:t>
            </w:r>
            <w:r w:rsidR="00E169AA">
              <w:rPr>
                <w:noProof/>
                <w:webHidden/>
              </w:rPr>
              <w:tab/>
            </w:r>
            <w:r w:rsidR="00E169AA">
              <w:rPr>
                <w:noProof/>
                <w:webHidden/>
              </w:rPr>
              <w:fldChar w:fldCharType="begin"/>
            </w:r>
            <w:r w:rsidR="00E169AA">
              <w:rPr>
                <w:noProof/>
                <w:webHidden/>
              </w:rPr>
              <w:instrText xml:space="preserve"> PAGEREF _Toc216883433 \h </w:instrText>
            </w:r>
            <w:r w:rsidR="00E169AA">
              <w:rPr>
                <w:noProof/>
                <w:webHidden/>
              </w:rPr>
            </w:r>
            <w:r w:rsidR="00E169AA">
              <w:rPr>
                <w:noProof/>
                <w:webHidden/>
              </w:rPr>
              <w:fldChar w:fldCharType="separate"/>
            </w:r>
            <w:r w:rsidR="00E169AA">
              <w:rPr>
                <w:noProof/>
                <w:webHidden/>
              </w:rPr>
              <w:t>165</w:t>
            </w:r>
            <w:r w:rsidR="00E169AA">
              <w:rPr>
                <w:noProof/>
                <w:webHidden/>
              </w:rPr>
              <w:fldChar w:fldCharType="end"/>
            </w:r>
          </w:hyperlink>
        </w:p>
        <w:p w14:paraId="77BD3853" w14:textId="3DA7707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4" w:history="1">
            <w:r w:rsidR="00E169AA" w:rsidRPr="00706B0A">
              <w:rPr>
                <w:rStyle w:val="Lienhypertexte"/>
                <w:noProof/>
              </w:rPr>
              <w:t>11-02. Bas de sous-vêtement thermique terrestre – homme et femme</w:t>
            </w:r>
            <w:r w:rsidR="00E169AA">
              <w:rPr>
                <w:noProof/>
                <w:webHidden/>
              </w:rPr>
              <w:tab/>
            </w:r>
            <w:r w:rsidR="00E169AA">
              <w:rPr>
                <w:noProof/>
                <w:webHidden/>
              </w:rPr>
              <w:fldChar w:fldCharType="begin"/>
            </w:r>
            <w:r w:rsidR="00E169AA">
              <w:rPr>
                <w:noProof/>
                <w:webHidden/>
              </w:rPr>
              <w:instrText xml:space="preserve"> PAGEREF _Toc216883434 \h </w:instrText>
            </w:r>
            <w:r w:rsidR="00E169AA">
              <w:rPr>
                <w:noProof/>
                <w:webHidden/>
              </w:rPr>
            </w:r>
            <w:r w:rsidR="00E169AA">
              <w:rPr>
                <w:noProof/>
                <w:webHidden/>
              </w:rPr>
              <w:fldChar w:fldCharType="separate"/>
            </w:r>
            <w:r w:rsidR="00E169AA">
              <w:rPr>
                <w:noProof/>
                <w:webHidden/>
              </w:rPr>
              <w:t>166</w:t>
            </w:r>
            <w:r w:rsidR="00E169AA">
              <w:rPr>
                <w:noProof/>
                <w:webHidden/>
              </w:rPr>
              <w:fldChar w:fldCharType="end"/>
            </w:r>
          </w:hyperlink>
        </w:p>
        <w:p w14:paraId="3126CF53" w14:textId="682D874A"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5" w:history="1">
            <w:r w:rsidR="00E169AA" w:rsidRPr="00706B0A">
              <w:rPr>
                <w:rStyle w:val="Lienhypertexte"/>
                <w:noProof/>
              </w:rPr>
              <w:t>11-03. Bas de sous-vêtement PN et PNT - unisexe</w:t>
            </w:r>
            <w:r w:rsidR="00E169AA">
              <w:rPr>
                <w:noProof/>
                <w:webHidden/>
              </w:rPr>
              <w:tab/>
            </w:r>
            <w:r w:rsidR="00E169AA">
              <w:rPr>
                <w:noProof/>
                <w:webHidden/>
              </w:rPr>
              <w:fldChar w:fldCharType="begin"/>
            </w:r>
            <w:r w:rsidR="00E169AA">
              <w:rPr>
                <w:noProof/>
                <w:webHidden/>
              </w:rPr>
              <w:instrText xml:space="preserve"> PAGEREF _Toc216883435 \h </w:instrText>
            </w:r>
            <w:r w:rsidR="00E169AA">
              <w:rPr>
                <w:noProof/>
                <w:webHidden/>
              </w:rPr>
            </w:r>
            <w:r w:rsidR="00E169AA">
              <w:rPr>
                <w:noProof/>
                <w:webHidden/>
              </w:rPr>
              <w:fldChar w:fldCharType="separate"/>
            </w:r>
            <w:r w:rsidR="00E169AA">
              <w:rPr>
                <w:noProof/>
                <w:webHidden/>
              </w:rPr>
              <w:t>167</w:t>
            </w:r>
            <w:r w:rsidR="00E169AA">
              <w:rPr>
                <w:noProof/>
                <w:webHidden/>
              </w:rPr>
              <w:fldChar w:fldCharType="end"/>
            </w:r>
          </w:hyperlink>
        </w:p>
        <w:p w14:paraId="38EC70B4" w14:textId="511A9708"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6" w:history="1">
            <w:r w:rsidR="00E169AA" w:rsidRPr="00706B0A">
              <w:rPr>
                <w:rStyle w:val="Lienhypertexte"/>
                <w:noProof/>
              </w:rPr>
              <w:t>11-04. Chaussettes noires terrestres et aéromaritimes - unisexe</w:t>
            </w:r>
            <w:r w:rsidR="00E169AA">
              <w:rPr>
                <w:noProof/>
                <w:webHidden/>
              </w:rPr>
              <w:tab/>
            </w:r>
            <w:r w:rsidR="00E169AA">
              <w:rPr>
                <w:noProof/>
                <w:webHidden/>
              </w:rPr>
              <w:fldChar w:fldCharType="begin"/>
            </w:r>
            <w:r w:rsidR="00E169AA">
              <w:rPr>
                <w:noProof/>
                <w:webHidden/>
              </w:rPr>
              <w:instrText xml:space="preserve"> PAGEREF _Toc216883436 \h </w:instrText>
            </w:r>
            <w:r w:rsidR="00E169AA">
              <w:rPr>
                <w:noProof/>
                <w:webHidden/>
              </w:rPr>
            </w:r>
            <w:r w:rsidR="00E169AA">
              <w:rPr>
                <w:noProof/>
                <w:webHidden/>
              </w:rPr>
              <w:fldChar w:fldCharType="separate"/>
            </w:r>
            <w:r w:rsidR="00E169AA">
              <w:rPr>
                <w:noProof/>
                <w:webHidden/>
              </w:rPr>
              <w:t>168</w:t>
            </w:r>
            <w:r w:rsidR="00E169AA">
              <w:rPr>
                <w:noProof/>
                <w:webHidden/>
              </w:rPr>
              <w:fldChar w:fldCharType="end"/>
            </w:r>
          </w:hyperlink>
        </w:p>
        <w:p w14:paraId="61AC8327" w14:textId="3D5A229D"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7" w:history="1">
            <w:r w:rsidR="00E169AA" w:rsidRPr="00706B0A">
              <w:rPr>
                <w:rStyle w:val="Lienhypertexte"/>
                <w:noProof/>
              </w:rPr>
              <w:t>11-05. Deuxième couche thermique maritime – homme et femme</w:t>
            </w:r>
            <w:r w:rsidR="00E169AA">
              <w:rPr>
                <w:noProof/>
                <w:webHidden/>
              </w:rPr>
              <w:tab/>
            </w:r>
            <w:r w:rsidR="00E169AA">
              <w:rPr>
                <w:noProof/>
                <w:webHidden/>
              </w:rPr>
              <w:fldChar w:fldCharType="begin"/>
            </w:r>
            <w:r w:rsidR="00E169AA">
              <w:rPr>
                <w:noProof/>
                <w:webHidden/>
              </w:rPr>
              <w:instrText xml:space="preserve"> PAGEREF _Toc216883437 \h </w:instrText>
            </w:r>
            <w:r w:rsidR="00E169AA">
              <w:rPr>
                <w:noProof/>
                <w:webHidden/>
              </w:rPr>
            </w:r>
            <w:r w:rsidR="00E169AA">
              <w:rPr>
                <w:noProof/>
                <w:webHidden/>
              </w:rPr>
              <w:fldChar w:fldCharType="separate"/>
            </w:r>
            <w:r w:rsidR="00E169AA">
              <w:rPr>
                <w:noProof/>
                <w:webHidden/>
              </w:rPr>
              <w:t>168</w:t>
            </w:r>
            <w:r w:rsidR="00E169AA">
              <w:rPr>
                <w:noProof/>
                <w:webHidden/>
              </w:rPr>
              <w:fldChar w:fldCharType="end"/>
            </w:r>
          </w:hyperlink>
        </w:p>
        <w:p w14:paraId="3230603C" w14:textId="3EEF4C5A"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8" w:history="1">
            <w:r w:rsidR="00E169AA" w:rsidRPr="00706B0A">
              <w:rPr>
                <w:rStyle w:val="Lienhypertexte"/>
                <w:noProof/>
              </w:rPr>
              <w:t>11-06. Deuxième couche thermique terrestre – homme et femme</w:t>
            </w:r>
            <w:r w:rsidR="00E169AA">
              <w:rPr>
                <w:noProof/>
                <w:webHidden/>
              </w:rPr>
              <w:tab/>
            </w:r>
            <w:r w:rsidR="00E169AA">
              <w:rPr>
                <w:noProof/>
                <w:webHidden/>
              </w:rPr>
              <w:fldChar w:fldCharType="begin"/>
            </w:r>
            <w:r w:rsidR="00E169AA">
              <w:rPr>
                <w:noProof/>
                <w:webHidden/>
              </w:rPr>
              <w:instrText xml:space="preserve"> PAGEREF _Toc216883438 \h </w:instrText>
            </w:r>
            <w:r w:rsidR="00E169AA">
              <w:rPr>
                <w:noProof/>
                <w:webHidden/>
              </w:rPr>
            </w:r>
            <w:r w:rsidR="00E169AA">
              <w:rPr>
                <w:noProof/>
                <w:webHidden/>
              </w:rPr>
              <w:fldChar w:fldCharType="separate"/>
            </w:r>
            <w:r w:rsidR="00E169AA">
              <w:rPr>
                <w:noProof/>
                <w:webHidden/>
              </w:rPr>
              <w:t>169</w:t>
            </w:r>
            <w:r w:rsidR="00E169AA">
              <w:rPr>
                <w:noProof/>
                <w:webHidden/>
              </w:rPr>
              <w:fldChar w:fldCharType="end"/>
            </w:r>
          </w:hyperlink>
        </w:p>
        <w:p w14:paraId="04E8BB50" w14:textId="5DAE843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39" w:history="1">
            <w:r w:rsidR="00E169AA" w:rsidRPr="00706B0A">
              <w:rPr>
                <w:rStyle w:val="Lienhypertexte"/>
                <w:noProof/>
              </w:rPr>
              <w:t>11-07. Haut de sous-vêtement PN et PNT manches longues – col cheminée - unisexe</w:t>
            </w:r>
            <w:r w:rsidR="00E169AA">
              <w:rPr>
                <w:noProof/>
                <w:webHidden/>
              </w:rPr>
              <w:tab/>
            </w:r>
            <w:r w:rsidR="00E169AA">
              <w:rPr>
                <w:noProof/>
                <w:webHidden/>
              </w:rPr>
              <w:fldChar w:fldCharType="begin"/>
            </w:r>
            <w:r w:rsidR="00E169AA">
              <w:rPr>
                <w:noProof/>
                <w:webHidden/>
              </w:rPr>
              <w:instrText xml:space="preserve"> PAGEREF _Toc216883439 \h </w:instrText>
            </w:r>
            <w:r w:rsidR="00E169AA">
              <w:rPr>
                <w:noProof/>
                <w:webHidden/>
              </w:rPr>
            </w:r>
            <w:r w:rsidR="00E169AA">
              <w:rPr>
                <w:noProof/>
                <w:webHidden/>
              </w:rPr>
              <w:fldChar w:fldCharType="separate"/>
            </w:r>
            <w:r w:rsidR="00E169AA">
              <w:rPr>
                <w:noProof/>
                <w:webHidden/>
              </w:rPr>
              <w:t>170</w:t>
            </w:r>
            <w:r w:rsidR="00E169AA">
              <w:rPr>
                <w:noProof/>
                <w:webHidden/>
              </w:rPr>
              <w:fldChar w:fldCharType="end"/>
            </w:r>
          </w:hyperlink>
        </w:p>
        <w:p w14:paraId="6F66938C" w14:textId="6CFE2E42"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0" w:history="1">
            <w:r w:rsidR="00E169AA" w:rsidRPr="00706B0A">
              <w:rPr>
                <w:rStyle w:val="Lienhypertexte"/>
                <w:noProof/>
              </w:rPr>
              <w:t>11-08. Haut de sous-vêtement PN et PNT manches longues – col rond - unisexe</w:t>
            </w:r>
            <w:r w:rsidR="00E169AA">
              <w:rPr>
                <w:noProof/>
                <w:webHidden/>
              </w:rPr>
              <w:tab/>
            </w:r>
            <w:r w:rsidR="00E169AA">
              <w:rPr>
                <w:noProof/>
                <w:webHidden/>
              </w:rPr>
              <w:fldChar w:fldCharType="begin"/>
            </w:r>
            <w:r w:rsidR="00E169AA">
              <w:rPr>
                <w:noProof/>
                <w:webHidden/>
              </w:rPr>
              <w:instrText xml:space="preserve"> PAGEREF _Toc216883440 \h </w:instrText>
            </w:r>
            <w:r w:rsidR="00E169AA">
              <w:rPr>
                <w:noProof/>
                <w:webHidden/>
              </w:rPr>
            </w:r>
            <w:r w:rsidR="00E169AA">
              <w:rPr>
                <w:noProof/>
                <w:webHidden/>
              </w:rPr>
              <w:fldChar w:fldCharType="separate"/>
            </w:r>
            <w:r w:rsidR="00E169AA">
              <w:rPr>
                <w:noProof/>
                <w:webHidden/>
              </w:rPr>
              <w:t>171</w:t>
            </w:r>
            <w:r w:rsidR="00E169AA">
              <w:rPr>
                <w:noProof/>
                <w:webHidden/>
              </w:rPr>
              <w:fldChar w:fldCharType="end"/>
            </w:r>
          </w:hyperlink>
        </w:p>
        <w:p w14:paraId="4D37577F" w14:textId="2008D28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1" w:history="1">
            <w:r w:rsidR="00E169AA" w:rsidRPr="00706B0A">
              <w:rPr>
                <w:rStyle w:val="Lienhypertexte"/>
                <w:noProof/>
              </w:rPr>
              <w:t>11-09. Sous-combinaison intégrale PN et PNT - unisexe</w:t>
            </w:r>
            <w:r w:rsidR="00E169AA">
              <w:rPr>
                <w:noProof/>
                <w:webHidden/>
              </w:rPr>
              <w:tab/>
            </w:r>
            <w:r w:rsidR="00E169AA">
              <w:rPr>
                <w:noProof/>
                <w:webHidden/>
              </w:rPr>
              <w:fldChar w:fldCharType="begin"/>
            </w:r>
            <w:r w:rsidR="00E169AA">
              <w:rPr>
                <w:noProof/>
                <w:webHidden/>
              </w:rPr>
              <w:instrText xml:space="preserve"> PAGEREF _Toc216883441 \h </w:instrText>
            </w:r>
            <w:r w:rsidR="00E169AA">
              <w:rPr>
                <w:noProof/>
                <w:webHidden/>
              </w:rPr>
            </w:r>
            <w:r w:rsidR="00E169AA">
              <w:rPr>
                <w:noProof/>
                <w:webHidden/>
              </w:rPr>
              <w:fldChar w:fldCharType="separate"/>
            </w:r>
            <w:r w:rsidR="00E169AA">
              <w:rPr>
                <w:noProof/>
                <w:webHidden/>
              </w:rPr>
              <w:t>172</w:t>
            </w:r>
            <w:r w:rsidR="00E169AA">
              <w:rPr>
                <w:noProof/>
                <w:webHidden/>
              </w:rPr>
              <w:fldChar w:fldCharType="end"/>
            </w:r>
          </w:hyperlink>
        </w:p>
        <w:p w14:paraId="5F2483DE" w14:textId="4FA290F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2" w:history="1">
            <w:r w:rsidR="00E169AA" w:rsidRPr="00706B0A">
              <w:rPr>
                <w:rStyle w:val="Lienhypertexte"/>
                <w:noProof/>
              </w:rPr>
              <w:t>11-10. Haut de sous-vêtement PN et PNT manches courtes – col rond - unisexe</w:t>
            </w:r>
            <w:r w:rsidR="00E169AA">
              <w:rPr>
                <w:noProof/>
                <w:webHidden/>
              </w:rPr>
              <w:tab/>
            </w:r>
            <w:r w:rsidR="00E169AA">
              <w:rPr>
                <w:noProof/>
                <w:webHidden/>
              </w:rPr>
              <w:fldChar w:fldCharType="begin"/>
            </w:r>
            <w:r w:rsidR="00E169AA">
              <w:rPr>
                <w:noProof/>
                <w:webHidden/>
              </w:rPr>
              <w:instrText xml:space="preserve"> PAGEREF _Toc216883442 \h </w:instrText>
            </w:r>
            <w:r w:rsidR="00E169AA">
              <w:rPr>
                <w:noProof/>
                <w:webHidden/>
              </w:rPr>
            </w:r>
            <w:r w:rsidR="00E169AA">
              <w:rPr>
                <w:noProof/>
                <w:webHidden/>
              </w:rPr>
              <w:fldChar w:fldCharType="separate"/>
            </w:r>
            <w:r w:rsidR="00E169AA">
              <w:rPr>
                <w:noProof/>
                <w:webHidden/>
              </w:rPr>
              <w:t>173</w:t>
            </w:r>
            <w:r w:rsidR="00E169AA">
              <w:rPr>
                <w:noProof/>
                <w:webHidden/>
              </w:rPr>
              <w:fldChar w:fldCharType="end"/>
            </w:r>
          </w:hyperlink>
        </w:p>
        <w:p w14:paraId="16E3C899" w14:textId="3806935E"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3" w:history="1">
            <w:r w:rsidR="00E169AA" w:rsidRPr="00706B0A">
              <w:rPr>
                <w:rStyle w:val="Lienhypertexte"/>
                <w:noProof/>
              </w:rPr>
              <w:t>11-11. Haut de sous-vêtement thermique maritime – homme et femme</w:t>
            </w:r>
            <w:r w:rsidR="00E169AA">
              <w:rPr>
                <w:noProof/>
                <w:webHidden/>
              </w:rPr>
              <w:tab/>
            </w:r>
            <w:r w:rsidR="00E169AA">
              <w:rPr>
                <w:noProof/>
                <w:webHidden/>
              </w:rPr>
              <w:fldChar w:fldCharType="begin"/>
            </w:r>
            <w:r w:rsidR="00E169AA">
              <w:rPr>
                <w:noProof/>
                <w:webHidden/>
              </w:rPr>
              <w:instrText xml:space="preserve"> PAGEREF _Toc216883443 \h </w:instrText>
            </w:r>
            <w:r w:rsidR="00E169AA">
              <w:rPr>
                <w:noProof/>
                <w:webHidden/>
              </w:rPr>
            </w:r>
            <w:r w:rsidR="00E169AA">
              <w:rPr>
                <w:noProof/>
                <w:webHidden/>
              </w:rPr>
              <w:fldChar w:fldCharType="separate"/>
            </w:r>
            <w:r w:rsidR="00E169AA">
              <w:rPr>
                <w:noProof/>
                <w:webHidden/>
              </w:rPr>
              <w:t>174</w:t>
            </w:r>
            <w:r w:rsidR="00E169AA">
              <w:rPr>
                <w:noProof/>
                <w:webHidden/>
              </w:rPr>
              <w:fldChar w:fldCharType="end"/>
            </w:r>
          </w:hyperlink>
        </w:p>
        <w:p w14:paraId="3B934D1B" w14:textId="52C911D1"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4" w:history="1">
            <w:r w:rsidR="00E169AA" w:rsidRPr="00706B0A">
              <w:rPr>
                <w:rStyle w:val="Lienhypertexte"/>
                <w:noProof/>
              </w:rPr>
              <w:t>11-12. Haut de sous-vêtement thermique terrestre – homme et femme</w:t>
            </w:r>
            <w:r w:rsidR="00E169AA">
              <w:rPr>
                <w:noProof/>
                <w:webHidden/>
              </w:rPr>
              <w:tab/>
            </w:r>
            <w:r w:rsidR="00E169AA">
              <w:rPr>
                <w:noProof/>
                <w:webHidden/>
              </w:rPr>
              <w:fldChar w:fldCharType="begin"/>
            </w:r>
            <w:r w:rsidR="00E169AA">
              <w:rPr>
                <w:noProof/>
                <w:webHidden/>
              </w:rPr>
              <w:instrText xml:space="preserve"> PAGEREF _Toc216883444 \h </w:instrText>
            </w:r>
            <w:r w:rsidR="00E169AA">
              <w:rPr>
                <w:noProof/>
                <w:webHidden/>
              </w:rPr>
            </w:r>
            <w:r w:rsidR="00E169AA">
              <w:rPr>
                <w:noProof/>
                <w:webHidden/>
              </w:rPr>
              <w:fldChar w:fldCharType="separate"/>
            </w:r>
            <w:r w:rsidR="00E169AA">
              <w:rPr>
                <w:noProof/>
                <w:webHidden/>
              </w:rPr>
              <w:t>175</w:t>
            </w:r>
            <w:r w:rsidR="00E169AA">
              <w:rPr>
                <w:noProof/>
                <w:webHidden/>
              </w:rPr>
              <w:fldChar w:fldCharType="end"/>
            </w:r>
          </w:hyperlink>
        </w:p>
        <w:p w14:paraId="1D01CF24" w14:textId="650A9366"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5" w:history="1">
            <w:r w:rsidR="00E169AA" w:rsidRPr="00706B0A">
              <w:rPr>
                <w:rStyle w:val="Lienhypertexte"/>
                <w:noProof/>
              </w:rPr>
              <w:t>11-13. Mi-bas climats chauds terrestres et opérations commerciales - unisexe</w:t>
            </w:r>
            <w:r w:rsidR="00E169AA">
              <w:rPr>
                <w:noProof/>
                <w:webHidden/>
              </w:rPr>
              <w:tab/>
            </w:r>
            <w:r w:rsidR="00E169AA">
              <w:rPr>
                <w:noProof/>
                <w:webHidden/>
              </w:rPr>
              <w:fldChar w:fldCharType="begin"/>
            </w:r>
            <w:r w:rsidR="00E169AA">
              <w:rPr>
                <w:noProof/>
                <w:webHidden/>
              </w:rPr>
              <w:instrText xml:space="preserve"> PAGEREF _Toc216883445 \h </w:instrText>
            </w:r>
            <w:r w:rsidR="00E169AA">
              <w:rPr>
                <w:noProof/>
                <w:webHidden/>
              </w:rPr>
            </w:r>
            <w:r w:rsidR="00E169AA">
              <w:rPr>
                <w:noProof/>
                <w:webHidden/>
              </w:rPr>
              <w:fldChar w:fldCharType="separate"/>
            </w:r>
            <w:r w:rsidR="00E169AA">
              <w:rPr>
                <w:noProof/>
                <w:webHidden/>
              </w:rPr>
              <w:t>176</w:t>
            </w:r>
            <w:r w:rsidR="00E169AA">
              <w:rPr>
                <w:noProof/>
                <w:webHidden/>
              </w:rPr>
              <w:fldChar w:fldCharType="end"/>
            </w:r>
          </w:hyperlink>
        </w:p>
        <w:p w14:paraId="697452BF" w14:textId="48EEEA39"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6" w:history="1">
            <w:r w:rsidR="00E169AA" w:rsidRPr="00706B0A">
              <w:rPr>
                <w:rStyle w:val="Lienhypertexte"/>
                <w:noProof/>
              </w:rPr>
              <w:t>11-14. Mi-bas climats chauds aéromaritimes – unisexe</w:t>
            </w:r>
            <w:r w:rsidR="00E169AA">
              <w:rPr>
                <w:noProof/>
                <w:webHidden/>
              </w:rPr>
              <w:tab/>
            </w:r>
            <w:r w:rsidR="00E169AA">
              <w:rPr>
                <w:noProof/>
                <w:webHidden/>
              </w:rPr>
              <w:fldChar w:fldCharType="begin"/>
            </w:r>
            <w:r w:rsidR="00E169AA">
              <w:rPr>
                <w:noProof/>
                <w:webHidden/>
              </w:rPr>
              <w:instrText xml:space="preserve"> PAGEREF _Toc216883446 \h </w:instrText>
            </w:r>
            <w:r w:rsidR="00E169AA">
              <w:rPr>
                <w:noProof/>
                <w:webHidden/>
              </w:rPr>
            </w:r>
            <w:r w:rsidR="00E169AA">
              <w:rPr>
                <w:noProof/>
                <w:webHidden/>
              </w:rPr>
              <w:fldChar w:fldCharType="separate"/>
            </w:r>
            <w:r w:rsidR="00E169AA">
              <w:rPr>
                <w:noProof/>
                <w:webHidden/>
              </w:rPr>
              <w:t>176</w:t>
            </w:r>
            <w:r w:rsidR="00E169AA">
              <w:rPr>
                <w:noProof/>
                <w:webHidden/>
              </w:rPr>
              <w:fldChar w:fldCharType="end"/>
            </w:r>
          </w:hyperlink>
        </w:p>
        <w:p w14:paraId="2E974BD8" w14:textId="5269809F"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7" w:history="1">
            <w:r w:rsidR="00E169AA" w:rsidRPr="00706B0A">
              <w:rPr>
                <w:rStyle w:val="Lienhypertexte"/>
                <w:noProof/>
              </w:rPr>
              <w:t>11-15. Mi-bas grand froid terrestre et marin - unisexe</w:t>
            </w:r>
            <w:r w:rsidR="00E169AA">
              <w:rPr>
                <w:noProof/>
                <w:webHidden/>
              </w:rPr>
              <w:tab/>
            </w:r>
            <w:r w:rsidR="00E169AA">
              <w:rPr>
                <w:noProof/>
                <w:webHidden/>
              </w:rPr>
              <w:fldChar w:fldCharType="begin"/>
            </w:r>
            <w:r w:rsidR="00E169AA">
              <w:rPr>
                <w:noProof/>
                <w:webHidden/>
              </w:rPr>
              <w:instrText xml:space="preserve"> PAGEREF _Toc216883447 \h </w:instrText>
            </w:r>
            <w:r w:rsidR="00E169AA">
              <w:rPr>
                <w:noProof/>
                <w:webHidden/>
              </w:rPr>
            </w:r>
            <w:r w:rsidR="00E169AA">
              <w:rPr>
                <w:noProof/>
                <w:webHidden/>
              </w:rPr>
              <w:fldChar w:fldCharType="separate"/>
            </w:r>
            <w:r w:rsidR="00E169AA">
              <w:rPr>
                <w:noProof/>
                <w:webHidden/>
              </w:rPr>
              <w:t>177</w:t>
            </w:r>
            <w:r w:rsidR="00E169AA">
              <w:rPr>
                <w:noProof/>
                <w:webHidden/>
              </w:rPr>
              <w:fldChar w:fldCharType="end"/>
            </w:r>
          </w:hyperlink>
        </w:p>
        <w:p w14:paraId="7D456ADE" w14:textId="76352F65"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8" w:history="1">
            <w:r w:rsidR="00E169AA" w:rsidRPr="00706B0A">
              <w:rPr>
                <w:rStyle w:val="Lienhypertexte"/>
                <w:noProof/>
              </w:rPr>
              <w:t>11-16. Mi-bas thermiques aéromaritimes – unisexe</w:t>
            </w:r>
            <w:r w:rsidR="00E169AA">
              <w:rPr>
                <w:noProof/>
                <w:webHidden/>
              </w:rPr>
              <w:tab/>
            </w:r>
            <w:r w:rsidR="00E169AA">
              <w:rPr>
                <w:noProof/>
                <w:webHidden/>
              </w:rPr>
              <w:fldChar w:fldCharType="begin"/>
            </w:r>
            <w:r w:rsidR="00E169AA">
              <w:rPr>
                <w:noProof/>
                <w:webHidden/>
              </w:rPr>
              <w:instrText xml:space="preserve"> PAGEREF _Toc216883448 \h </w:instrText>
            </w:r>
            <w:r w:rsidR="00E169AA">
              <w:rPr>
                <w:noProof/>
                <w:webHidden/>
              </w:rPr>
            </w:r>
            <w:r w:rsidR="00E169AA">
              <w:rPr>
                <w:noProof/>
                <w:webHidden/>
              </w:rPr>
              <w:fldChar w:fldCharType="separate"/>
            </w:r>
            <w:r w:rsidR="00E169AA">
              <w:rPr>
                <w:noProof/>
                <w:webHidden/>
              </w:rPr>
              <w:t>178</w:t>
            </w:r>
            <w:r w:rsidR="00E169AA">
              <w:rPr>
                <w:noProof/>
                <w:webHidden/>
              </w:rPr>
              <w:fldChar w:fldCharType="end"/>
            </w:r>
          </w:hyperlink>
        </w:p>
        <w:p w14:paraId="6B21B8D6" w14:textId="73BCF5AB" w:rsidR="00E169AA" w:rsidRDefault="00771459">
          <w:pPr>
            <w:pStyle w:val="TM3"/>
            <w:tabs>
              <w:tab w:val="right" w:leader="dot" w:pos="9771"/>
            </w:tabs>
            <w:rPr>
              <w:rFonts w:asciiTheme="minorHAnsi" w:eastAsiaTheme="minorEastAsia" w:hAnsiTheme="minorHAnsi" w:cstheme="minorBidi"/>
              <w:noProof/>
              <w:kern w:val="0"/>
              <w:sz w:val="22"/>
              <w:szCs w:val="22"/>
            </w:rPr>
          </w:pPr>
          <w:hyperlink w:anchor="_Toc216883449" w:history="1">
            <w:r w:rsidR="00E169AA" w:rsidRPr="00706B0A">
              <w:rPr>
                <w:rStyle w:val="Lienhypertexte"/>
                <w:noProof/>
              </w:rPr>
              <w:t>11-17. Mi-bas thermiques terrestres et opérations commerciales - unisexe</w:t>
            </w:r>
            <w:r w:rsidR="00E169AA">
              <w:rPr>
                <w:noProof/>
                <w:webHidden/>
              </w:rPr>
              <w:tab/>
            </w:r>
            <w:r w:rsidR="00E169AA">
              <w:rPr>
                <w:noProof/>
                <w:webHidden/>
              </w:rPr>
              <w:fldChar w:fldCharType="begin"/>
            </w:r>
            <w:r w:rsidR="00E169AA">
              <w:rPr>
                <w:noProof/>
                <w:webHidden/>
              </w:rPr>
              <w:instrText xml:space="preserve"> PAGEREF _Toc216883449 \h </w:instrText>
            </w:r>
            <w:r w:rsidR="00E169AA">
              <w:rPr>
                <w:noProof/>
                <w:webHidden/>
              </w:rPr>
            </w:r>
            <w:r w:rsidR="00E169AA">
              <w:rPr>
                <w:noProof/>
                <w:webHidden/>
              </w:rPr>
              <w:fldChar w:fldCharType="separate"/>
            </w:r>
            <w:r w:rsidR="00E169AA">
              <w:rPr>
                <w:noProof/>
                <w:webHidden/>
              </w:rPr>
              <w:t>179</w:t>
            </w:r>
            <w:r w:rsidR="00E169AA">
              <w:rPr>
                <w:noProof/>
                <w:webHidden/>
              </w:rPr>
              <w:fldChar w:fldCharType="end"/>
            </w:r>
          </w:hyperlink>
        </w:p>
        <w:p w14:paraId="430ABD90" w14:textId="07BCE30E" w:rsidR="00952D67" w:rsidRDefault="00026E04">
          <w:pPr>
            <w:pStyle w:val="TM2"/>
            <w:tabs>
              <w:tab w:val="left" w:pos="708"/>
              <w:tab w:val="right" w:leader="dot" w:pos="9781"/>
            </w:tabs>
          </w:pPr>
          <w:r>
            <w:fldChar w:fldCharType="end"/>
          </w:r>
        </w:p>
      </w:sdtContent>
    </w:sdt>
    <w:p w14:paraId="0E170D0B" w14:textId="77777777" w:rsidR="00952D67" w:rsidRDefault="00952D67">
      <w:pPr>
        <w:jc w:val="both"/>
      </w:pPr>
    </w:p>
    <w:p w14:paraId="255C0D4E" w14:textId="77777777" w:rsidR="00952D67" w:rsidRDefault="00026E04">
      <w:pPr>
        <w:suppressAutoHyphens w:val="0"/>
        <w:rPr>
          <w:rFonts w:eastAsia="Arial" w:cs="Arial"/>
          <w:b/>
          <w:szCs w:val="24"/>
        </w:rPr>
      </w:pPr>
      <w:bookmarkStart w:id="5" w:name="__RefHeading___Toc2821_1522875453_Copie_"/>
      <w:bookmarkStart w:id="6" w:name="_Hlk139983621"/>
      <w:bookmarkEnd w:id="5"/>
      <w:bookmarkEnd w:id="6"/>
      <w:r>
        <w:br w:type="page"/>
      </w:r>
    </w:p>
    <w:p w14:paraId="5777268D" w14:textId="77777777" w:rsidR="00952D67" w:rsidRDefault="00026E04">
      <w:pPr>
        <w:pStyle w:val="Titre1"/>
      </w:pPr>
      <w:bookmarkStart w:id="7" w:name="_Toc175319904"/>
      <w:bookmarkStart w:id="8" w:name="_Toc171352358"/>
      <w:bookmarkStart w:id="9" w:name="_Toc154490630"/>
      <w:bookmarkStart w:id="10" w:name="_Toc140484306"/>
      <w:bookmarkStart w:id="11" w:name="_Toc140152233"/>
      <w:bookmarkStart w:id="12" w:name="_Toc139986141"/>
      <w:bookmarkStart w:id="13" w:name="_Toc140075253"/>
      <w:bookmarkStart w:id="14" w:name="_Toc141460048"/>
      <w:bookmarkStart w:id="15" w:name="_Toc153297826"/>
      <w:bookmarkStart w:id="16" w:name="_Toc184823354"/>
      <w:bookmarkStart w:id="17" w:name="_Toc184892505"/>
      <w:bookmarkStart w:id="18" w:name="_Toc199858422"/>
      <w:bookmarkStart w:id="19" w:name="_Toc210832445"/>
      <w:bookmarkStart w:id="20" w:name="_Toc216883260"/>
      <w:r>
        <w:t>Présentation</w:t>
      </w:r>
      <w:bookmarkEnd w:id="7"/>
      <w:bookmarkEnd w:id="8"/>
      <w:bookmarkEnd w:id="9"/>
      <w:bookmarkEnd w:id="10"/>
      <w:bookmarkEnd w:id="11"/>
      <w:bookmarkEnd w:id="12"/>
      <w:bookmarkEnd w:id="13"/>
      <w:bookmarkEnd w:id="14"/>
      <w:bookmarkEnd w:id="15"/>
      <w:bookmarkEnd w:id="16"/>
      <w:bookmarkEnd w:id="17"/>
      <w:bookmarkEnd w:id="18"/>
      <w:bookmarkEnd w:id="19"/>
      <w:bookmarkEnd w:id="20"/>
    </w:p>
    <w:p w14:paraId="110ED86D" w14:textId="77777777" w:rsidR="00952D67" w:rsidRDefault="00952D67">
      <w:pPr>
        <w:jc w:val="both"/>
      </w:pPr>
    </w:p>
    <w:p w14:paraId="019181FA" w14:textId="77777777" w:rsidR="00952D67" w:rsidRDefault="00026E04">
      <w:pPr>
        <w:jc w:val="both"/>
        <w:rPr>
          <w:rStyle w:val="Fort"/>
          <w:b w:val="0"/>
          <w:bCs/>
        </w:rPr>
      </w:pPr>
      <w:r>
        <w:rPr>
          <w:rStyle w:val="Fort"/>
          <w:b w:val="0"/>
          <w:bCs/>
        </w:rPr>
        <w:t xml:space="preserve">Pour la présentation de sa proposition technique et dans le but d’en assurer une meilleure lisibilité, il est demandé au candidat d’utiliser le présent cadre de réponse, sans apporter de modification à sa structure. </w:t>
      </w:r>
    </w:p>
    <w:p w14:paraId="46340606" w14:textId="77777777" w:rsidR="00952D67" w:rsidRDefault="00952D67">
      <w:pPr>
        <w:jc w:val="both"/>
        <w:rPr>
          <w:rStyle w:val="Fort"/>
          <w:b w:val="0"/>
          <w:bCs/>
        </w:rPr>
      </w:pPr>
    </w:p>
    <w:p w14:paraId="54D7E27B" w14:textId="77777777" w:rsidR="00952D67" w:rsidRDefault="00026E04">
      <w:pPr>
        <w:jc w:val="both"/>
        <w:rPr>
          <w:rStyle w:val="Fort"/>
          <w:b w:val="0"/>
          <w:bCs/>
        </w:rPr>
      </w:pPr>
      <w:r>
        <w:rPr>
          <w:rStyle w:val="Fort"/>
          <w:b w:val="0"/>
          <w:bCs/>
        </w:rPr>
        <w:t xml:space="preserve">Le candidat peut y joindre tout document de nature à permettre une meilleure appréciation des renseignements fournis dans le présent cadre de réponse. </w:t>
      </w:r>
    </w:p>
    <w:p w14:paraId="791866DE" w14:textId="77777777" w:rsidR="00952D67" w:rsidRDefault="00952D67">
      <w:pPr>
        <w:jc w:val="both"/>
        <w:rPr>
          <w:rStyle w:val="Fort"/>
          <w:b w:val="0"/>
          <w:bCs/>
        </w:rPr>
      </w:pPr>
    </w:p>
    <w:p w14:paraId="382F38DA" w14:textId="77777777" w:rsidR="00952D67" w:rsidRDefault="00026E04">
      <w:pPr>
        <w:jc w:val="both"/>
        <w:rPr>
          <w:rStyle w:val="Fort"/>
          <w:b w:val="0"/>
          <w:bCs/>
        </w:rPr>
      </w:pPr>
      <w:r>
        <w:rPr>
          <w:rStyle w:val="Fort"/>
          <w:b w:val="0"/>
          <w:bCs/>
        </w:rPr>
        <w:t>Tout renvoi à un autre document joint au dossier, devra préciser le nom du document, la page concernée et la section concernée.</w:t>
      </w:r>
    </w:p>
    <w:p w14:paraId="06A4D3BF" w14:textId="77777777" w:rsidR="00952D67" w:rsidRDefault="00952D67">
      <w:pPr>
        <w:jc w:val="both"/>
        <w:rPr>
          <w:rStyle w:val="Fort"/>
          <w:b w:val="0"/>
          <w:bCs/>
        </w:rPr>
      </w:pPr>
    </w:p>
    <w:p w14:paraId="7C5C03F9" w14:textId="77777777" w:rsidR="00952D67" w:rsidRDefault="00026E04">
      <w:pPr>
        <w:jc w:val="both"/>
        <w:rPr>
          <w:rStyle w:val="Fort"/>
          <w:b w:val="0"/>
          <w:bCs/>
        </w:rPr>
      </w:pPr>
      <w:r>
        <w:rPr>
          <w:rStyle w:val="Fort"/>
          <w:b w:val="0"/>
          <w:bCs/>
        </w:rPr>
        <w:t xml:space="preserve">Le présent cadre de réponse technique permet l’appréciation de la valeur technique de l’offre de chaque candidat. </w:t>
      </w:r>
    </w:p>
    <w:p w14:paraId="7111737F" w14:textId="77777777" w:rsidR="00952D67" w:rsidRDefault="00952D67">
      <w:pPr>
        <w:jc w:val="both"/>
        <w:rPr>
          <w:rStyle w:val="Fort"/>
          <w:b w:val="0"/>
          <w:bCs/>
        </w:rPr>
      </w:pPr>
    </w:p>
    <w:p w14:paraId="4588BBB5" w14:textId="77777777" w:rsidR="00952D67" w:rsidRDefault="00026E04">
      <w:pPr>
        <w:jc w:val="both"/>
        <w:rPr>
          <w:rStyle w:val="Fort"/>
          <w:b w:val="0"/>
          <w:bCs/>
        </w:rPr>
      </w:pPr>
      <w:r>
        <w:rPr>
          <w:rStyle w:val="Fort"/>
          <w:b w:val="0"/>
          <w:bCs/>
        </w:rPr>
        <w:t>Dans la mesure où la réponse du soumissionnaire sert à l’analyse et la comparaison des offres, il est de son intérêt d‘y répondre de la manière la plus claire et la plus exhaustive possible.</w:t>
      </w:r>
    </w:p>
    <w:p w14:paraId="2995F03D" w14:textId="77777777" w:rsidR="00952D67" w:rsidRDefault="00952D67"/>
    <w:p w14:paraId="782E13B2" w14:textId="77777777" w:rsidR="00952D67" w:rsidRDefault="00026E04">
      <w:pPr>
        <w:jc w:val="both"/>
      </w:pPr>
      <w:r>
        <w:t>Le contexte de la présente consultation lancée par la Douane est complexe, avec de nombreux acteurs.</w:t>
      </w:r>
    </w:p>
    <w:p w14:paraId="1AB69511" w14:textId="77777777" w:rsidR="00952D67" w:rsidRDefault="00026E04">
      <w:pPr>
        <w:jc w:val="both"/>
      </w:pPr>
      <w:r>
        <w:t>Aussi il est attendu du candidat qu’il procède dans ce chapitre à une reformulation précise du contexte et du cadre général du marché afin d’en montrer sa bonne compréhension.</w:t>
      </w:r>
    </w:p>
    <w:p w14:paraId="69817B53" w14:textId="77777777" w:rsidR="00952D67" w:rsidRDefault="00026E04">
      <w:pPr>
        <w:jc w:val="both"/>
        <w:rPr>
          <w:rStyle w:val="Fort"/>
          <w:b w:val="0"/>
          <w:bCs/>
        </w:rPr>
      </w:pPr>
      <w:r>
        <w:rPr>
          <w:rStyle w:val="Fort"/>
          <w:b w:val="0"/>
          <w:bCs/>
        </w:rPr>
        <w:t>Le candidat limite sa compréhension du contexte et des enjeux à 5 pages maximum.</w:t>
      </w:r>
    </w:p>
    <w:p w14:paraId="27650A4D" w14:textId="77777777" w:rsidR="00952D67" w:rsidRDefault="00952D67">
      <w:pPr>
        <w:jc w:val="both"/>
        <w:rPr>
          <w:rStyle w:val="Fort"/>
          <w:b w:val="0"/>
          <w:bCs/>
        </w:rPr>
      </w:pPr>
    </w:p>
    <w:p w14:paraId="6A48FC12" w14:textId="77777777" w:rsidR="00952D67" w:rsidRDefault="00026E04">
      <w:pPr>
        <w:jc w:val="both"/>
        <w:rPr>
          <w:rStyle w:val="Fort"/>
          <w:b w:val="0"/>
          <w:bCs/>
        </w:rPr>
      </w:pPr>
      <w:r>
        <w:rPr>
          <w:rStyle w:val="Fort"/>
          <w:b w:val="0"/>
          <w:bCs/>
        </w:rPr>
        <w:t xml:space="preserve">Les réponses apportées engagent le titulaire de façon contractuelle. </w:t>
      </w:r>
    </w:p>
    <w:p w14:paraId="0CFB1F0D" w14:textId="77777777" w:rsidR="00952D67" w:rsidRDefault="00952D67">
      <w:pPr>
        <w:jc w:val="both"/>
        <w:rPr>
          <w:rStyle w:val="Fort"/>
          <w:b w:val="0"/>
          <w:bCs/>
        </w:rPr>
      </w:pPr>
    </w:p>
    <w:p w14:paraId="4A1AF778" w14:textId="77777777" w:rsidR="00952D67" w:rsidRDefault="00026E04">
      <w:pPr>
        <w:jc w:val="both"/>
        <w:rPr>
          <w:rStyle w:val="Fort"/>
        </w:rPr>
      </w:pPr>
      <w:r>
        <w:rPr>
          <w:rStyle w:val="Fort"/>
        </w:rPr>
        <w:t>Les éléments et les exigences décrits dans le CCTP et le CCAP sont à prendre en compte dans leur intégralité.</w:t>
      </w:r>
    </w:p>
    <w:p w14:paraId="67847A5E" w14:textId="77777777" w:rsidR="00E25129" w:rsidRDefault="00E25129">
      <w:pPr>
        <w:jc w:val="both"/>
        <w:rPr>
          <w:rStyle w:val="Fort"/>
        </w:rPr>
      </w:pPr>
    </w:p>
    <w:p w14:paraId="11D592B1" w14:textId="77777777" w:rsidR="00E25129" w:rsidRDefault="00E25129">
      <w:pPr>
        <w:jc w:val="both"/>
        <w:rPr>
          <w:rStyle w:val="Fort"/>
        </w:rPr>
      </w:pPr>
    </w:p>
    <w:p w14:paraId="694DF8F3" w14:textId="77777777" w:rsidR="00E25129" w:rsidRDefault="00E25129">
      <w:pPr>
        <w:jc w:val="both"/>
        <w:rPr>
          <w:rStyle w:val="Fort"/>
        </w:rPr>
      </w:pPr>
    </w:p>
    <w:p w14:paraId="169A6BD1" w14:textId="77777777" w:rsidR="00E25129" w:rsidRDefault="00E25129">
      <w:pPr>
        <w:jc w:val="both"/>
        <w:rPr>
          <w:rStyle w:val="Fort"/>
        </w:rPr>
      </w:pPr>
    </w:p>
    <w:p w14:paraId="1AE97481" w14:textId="77777777" w:rsidR="00E25129" w:rsidRDefault="00E25129">
      <w:pPr>
        <w:jc w:val="both"/>
        <w:rPr>
          <w:rStyle w:val="Fort"/>
        </w:rPr>
      </w:pPr>
    </w:p>
    <w:p w14:paraId="3E641CB6" w14:textId="77777777" w:rsidR="00E25129" w:rsidRDefault="00E25129">
      <w:pPr>
        <w:jc w:val="both"/>
        <w:rPr>
          <w:rStyle w:val="Fort"/>
        </w:rPr>
      </w:pPr>
    </w:p>
    <w:p w14:paraId="33C4E8C9" w14:textId="77777777" w:rsidR="00E25129" w:rsidRDefault="00E25129">
      <w:pPr>
        <w:jc w:val="both"/>
        <w:rPr>
          <w:rStyle w:val="Fort"/>
        </w:rPr>
      </w:pPr>
    </w:p>
    <w:p w14:paraId="748AEB79" w14:textId="77777777" w:rsidR="00E25129" w:rsidRDefault="00E25129">
      <w:pPr>
        <w:jc w:val="both"/>
        <w:rPr>
          <w:rStyle w:val="Fort"/>
        </w:rPr>
      </w:pPr>
    </w:p>
    <w:p w14:paraId="7AC34AD8" w14:textId="77777777" w:rsidR="00E25129" w:rsidRDefault="00E25129">
      <w:pPr>
        <w:jc w:val="both"/>
        <w:rPr>
          <w:rStyle w:val="Fort"/>
        </w:rPr>
      </w:pPr>
    </w:p>
    <w:p w14:paraId="7CC6813A" w14:textId="77777777" w:rsidR="00E25129" w:rsidRDefault="00E25129">
      <w:pPr>
        <w:jc w:val="both"/>
        <w:rPr>
          <w:rStyle w:val="Fort"/>
        </w:rPr>
      </w:pPr>
    </w:p>
    <w:p w14:paraId="6CFB14E6" w14:textId="77777777" w:rsidR="00E25129" w:rsidRDefault="00E25129">
      <w:pPr>
        <w:jc w:val="both"/>
        <w:rPr>
          <w:rStyle w:val="Fort"/>
        </w:rPr>
      </w:pPr>
    </w:p>
    <w:p w14:paraId="5E3B9E5D" w14:textId="70A151D9" w:rsidR="00E25129" w:rsidRDefault="00E25129">
      <w:pPr>
        <w:jc w:val="both"/>
        <w:rPr>
          <w:rStyle w:val="Fort"/>
        </w:rPr>
      </w:pPr>
    </w:p>
    <w:p w14:paraId="77CDE54B" w14:textId="39510511" w:rsidR="00DC1FBC" w:rsidRDefault="00DC1FBC">
      <w:pPr>
        <w:jc w:val="both"/>
        <w:rPr>
          <w:rStyle w:val="Fort"/>
        </w:rPr>
      </w:pPr>
    </w:p>
    <w:p w14:paraId="743C3C68" w14:textId="45E65CD0" w:rsidR="00DC1FBC" w:rsidRDefault="00DC1FBC">
      <w:pPr>
        <w:jc w:val="both"/>
        <w:rPr>
          <w:rStyle w:val="Fort"/>
        </w:rPr>
      </w:pPr>
    </w:p>
    <w:p w14:paraId="31837B4B" w14:textId="1C1DBD05" w:rsidR="00DC1FBC" w:rsidRDefault="00DC1FBC">
      <w:pPr>
        <w:jc w:val="both"/>
        <w:rPr>
          <w:rStyle w:val="Fort"/>
        </w:rPr>
      </w:pPr>
    </w:p>
    <w:p w14:paraId="3BE93B50" w14:textId="7D954560" w:rsidR="00DC1FBC" w:rsidRDefault="00DC1FBC">
      <w:pPr>
        <w:jc w:val="both"/>
        <w:rPr>
          <w:rStyle w:val="Fort"/>
        </w:rPr>
      </w:pPr>
    </w:p>
    <w:p w14:paraId="6293617E" w14:textId="4B101516" w:rsidR="00DC1FBC" w:rsidRDefault="00DC1FBC">
      <w:pPr>
        <w:jc w:val="both"/>
        <w:rPr>
          <w:rStyle w:val="Fort"/>
        </w:rPr>
      </w:pPr>
    </w:p>
    <w:p w14:paraId="4305BF90" w14:textId="4E92D798" w:rsidR="00DC1FBC" w:rsidRDefault="00DC1FBC">
      <w:pPr>
        <w:jc w:val="both"/>
        <w:rPr>
          <w:rStyle w:val="Fort"/>
        </w:rPr>
      </w:pPr>
    </w:p>
    <w:p w14:paraId="7265CBB7" w14:textId="46452218" w:rsidR="00DC1FBC" w:rsidRDefault="00DC1FBC">
      <w:pPr>
        <w:jc w:val="both"/>
        <w:rPr>
          <w:rStyle w:val="Fort"/>
        </w:rPr>
      </w:pPr>
    </w:p>
    <w:p w14:paraId="6539BADF" w14:textId="72C2FA24" w:rsidR="00DC1FBC" w:rsidRDefault="00DC1FBC">
      <w:pPr>
        <w:jc w:val="both"/>
        <w:rPr>
          <w:rStyle w:val="Fort"/>
        </w:rPr>
      </w:pPr>
    </w:p>
    <w:p w14:paraId="3D031DF5" w14:textId="3BA1029E" w:rsidR="00DC1FBC" w:rsidRDefault="00DC1FBC">
      <w:pPr>
        <w:jc w:val="both"/>
        <w:rPr>
          <w:rStyle w:val="Fort"/>
        </w:rPr>
      </w:pPr>
    </w:p>
    <w:p w14:paraId="2AEE2D3C" w14:textId="0E4A155E" w:rsidR="00DC1FBC" w:rsidRDefault="00DC1FBC">
      <w:pPr>
        <w:jc w:val="both"/>
        <w:rPr>
          <w:rStyle w:val="Fort"/>
        </w:rPr>
      </w:pPr>
    </w:p>
    <w:p w14:paraId="4B225DF6" w14:textId="007B83A8" w:rsidR="00DC1FBC" w:rsidRDefault="00DC1FBC">
      <w:pPr>
        <w:jc w:val="both"/>
        <w:rPr>
          <w:rStyle w:val="Fort"/>
        </w:rPr>
      </w:pPr>
    </w:p>
    <w:p w14:paraId="1D767CFB" w14:textId="65A55E75" w:rsidR="00DC1FBC" w:rsidRDefault="00DC1FBC">
      <w:pPr>
        <w:jc w:val="both"/>
        <w:rPr>
          <w:rStyle w:val="Fort"/>
        </w:rPr>
      </w:pPr>
    </w:p>
    <w:p w14:paraId="14259978" w14:textId="017D3C0E" w:rsidR="00DC1FBC" w:rsidRDefault="00DC1FBC">
      <w:pPr>
        <w:jc w:val="both"/>
        <w:rPr>
          <w:rStyle w:val="Fort"/>
        </w:rPr>
      </w:pPr>
    </w:p>
    <w:p w14:paraId="3C75A60D" w14:textId="087006B6" w:rsidR="00DC1FBC" w:rsidRDefault="00DC1FBC">
      <w:pPr>
        <w:jc w:val="both"/>
        <w:rPr>
          <w:rStyle w:val="Fort"/>
        </w:rPr>
      </w:pPr>
    </w:p>
    <w:p w14:paraId="4CBE25B8" w14:textId="77777777" w:rsidR="00DC1FBC" w:rsidRDefault="00DC1FBC">
      <w:pPr>
        <w:jc w:val="both"/>
        <w:rPr>
          <w:rStyle w:val="Fort"/>
        </w:rPr>
      </w:pPr>
    </w:p>
    <w:p w14:paraId="1967A37B" w14:textId="37F75317" w:rsidR="00DC1FBC" w:rsidRDefault="00DC1FBC">
      <w:pPr>
        <w:jc w:val="both"/>
        <w:rPr>
          <w:rStyle w:val="Fort"/>
        </w:rPr>
      </w:pPr>
    </w:p>
    <w:p w14:paraId="520389F1" w14:textId="6CCFCC92" w:rsidR="00E25129" w:rsidRDefault="00E25129">
      <w:pPr>
        <w:jc w:val="both"/>
        <w:rPr>
          <w:rStyle w:val="Fort"/>
        </w:rPr>
      </w:pPr>
    </w:p>
    <w:p w14:paraId="7AE7FE10" w14:textId="310AA3EC" w:rsidR="00E25129" w:rsidRDefault="00E25129">
      <w:pPr>
        <w:jc w:val="both"/>
        <w:rPr>
          <w:rStyle w:val="Fort"/>
        </w:rPr>
      </w:pPr>
    </w:p>
    <w:p w14:paraId="22BEDF19" w14:textId="77777777" w:rsidR="00DC1FBC" w:rsidRDefault="00DC1FBC" w:rsidP="00DC1FBC">
      <w:pPr>
        <w:jc w:val="both"/>
        <w:sectPr w:rsidR="00DC1FBC" w:rsidSect="00DC1FBC">
          <w:headerReference w:type="default" r:id="rId14"/>
          <w:footerReference w:type="default" r:id="rId15"/>
          <w:headerReference w:type="first" r:id="rId16"/>
          <w:pgSz w:w="11906" w:h="16838"/>
          <w:pgMar w:top="777" w:right="849" w:bottom="777" w:left="1276" w:header="720" w:footer="720" w:gutter="0"/>
          <w:cols w:space="720"/>
          <w:formProt w:val="0"/>
          <w:docGrid w:linePitch="272"/>
        </w:sectPr>
      </w:pPr>
      <w:bookmarkStart w:id="21" w:name="_Toc154490633"/>
      <w:bookmarkStart w:id="22" w:name="_Toc140484309"/>
      <w:bookmarkStart w:id="23" w:name="_Toc140152236"/>
      <w:bookmarkStart w:id="24" w:name="_Toc141460051"/>
      <w:bookmarkStart w:id="25" w:name="_Toc153297830"/>
      <w:bookmarkStart w:id="26" w:name="_Toc139623664"/>
      <w:bookmarkStart w:id="27" w:name="_Toc139984472"/>
      <w:bookmarkStart w:id="28" w:name="_Toc139986143"/>
      <w:bookmarkStart w:id="29" w:name="_Toc140075255"/>
      <w:bookmarkStart w:id="30" w:name="_Toc171352361"/>
      <w:bookmarkStart w:id="31" w:name="_Toc175319907"/>
      <w:bookmarkStart w:id="32" w:name="__RefHeading___Toc2507_1522875453"/>
      <w:bookmarkStart w:id="33" w:name="_Toc184823359"/>
      <w:bookmarkStart w:id="34" w:name="_Toc184892510"/>
    </w:p>
    <w:p w14:paraId="5C3A5A6D" w14:textId="35B9E720" w:rsidR="00952D67" w:rsidRDefault="00952D67">
      <w:pPr>
        <w:suppressAutoHyphens w:val="0"/>
        <w:rPr>
          <w:rFonts w:eastAsia="Arial" w:cs="Arial"/>
          <w:b/>
          <w:szCs w:val="24"/>
        </w:rPr>
      </w:pPr>
    </w:p>
    <w:p w14:paraId="469D11F9" w14:textId="77777777" w:rsidR="00DC1FBC" w:rsidRDefault="00DC1FBC" w:rsidP="00DC1FBC">
      <w:pPr>
        <w:pStyle w:val="Titre1"/>
      </w:pPr>
      <w:bookmarkStart w:id="35" w:name="_Toc216883261"/>
      <w:r>
        <w:t>Rappel des critères de sélection des offres</w:t>
      </w:r>
      <w:bookmarkEnd w:id="35"/>
    </w:p>
    <w:p w14:paraId="12C766A9" w14:textId="77777777" w:rsidR="00DC1FBC" w:rsidRDefault="00DC1FBC" w:rsidP="00DC1FBC">
      <w:pPr>
        <w:jc w:val="both"/>
        <w:rPr>
          <w:rStyle w:val="Fort"/>
        </w:rPr>
      </w:pPr>
    </w:p>
    <w:p w14:paraId="06BA15C6" w14:textId="77777777" w:rsidR="00DC1FBC" w:rsidRDefault="00DC1FBC" w:rsidP="00DC1FBC">
      <w:pPr>
        <w:jc w:val="both"/>
        <w:rPr>
          <w:rStyle w:val="Fort"/>
        </w:rPr>
      </w:pPr>
    </w:p>
    <w:p w14:paraId="2BE1FF22" w14:textId="77777777" w:rsidR="00DC1FBC" w:rsidRDefault="00DC1FBC" w:rsidP="00DC1FBC">
      <w:pPr>
        <w:jc w:val="both"/>
        <w:rPr>
          <w:rStyle w:val="Fort"/>
        </w:rPr>
      </w:pPr>
    </w:p>
    <w:tbl>
      <w:tblPr>
        <w:tblW w:w="11415" w:type="dxa"/>
        <w:jc w:val="center"/>
        <w:tblCellSpacing w:w="0" w:type="dxa"/>
        <w:tblCellMar>
          <w:top w:w="60" w:type="dxa"/>
          <w:left w:w="60" w:type="dxa"/>
          <w:bottom w:w="60" w:type="dxa"/>
          <w:right w:w="60" w:type="dxa"/>
        </w:tblCellMar>
        <w:tblLook w:val="04A0" w:firstRow="1" w:lastRow="0" w:firstColumn="1" w:lastColumn="0" w:noHBand="0" w:noVBand="1"/>
      </w:tblPr>
      <w:tblGrid>
        <w:gridCol w:w="2152"/>
        <w:gridCol w:w="1326"/>
        <w:gridCol w:w="7937"/>
      </w:tblGrid>
      <w:tr w:rsidR="00DC1FBC" w:rsidRPr="002402F0" w14:paraId="72522E54" w14:textId="77777777" w:rsidTr="00B52833">
        <w:trPr>
          <w:trHeight w:val="90"/>
          <w:tblCellSpacing w:w="0" w:type="dxa"/>
          <w:jc w:val="center"/>
        </w:trPr>
        <w:tc>
          <w:tcPr>
            <w:tcW w:w="2152" w:type="dxa"/>
            <w:tcBorders>
              <w:top w:val="single" w:sz="6" w:space="0" w:color="000000"/>
              <w:left w:val="single" w:sz="6" w:space="0" w:color="000000"/>
              <w:bottom w:val="single" w:sz="6" w:space="0" w:color="000000"/>
              <w:right w:val="nil"/>
            </w:tcBorders>
            <w:shd w:val="clear" w:color="auto" w:fill="8EAADB"/>
            <w:tcMar>
              <w:top w:w="57" w:type="dxa"/>
              <w:left w:w="57" w:type="dxa"/>
              <w:bottom w:w="57" w:type="dxa"/>
              <w:right w:w="0" w:type="dxa"/>
            </w:tcMar>
            <w:vAlign w:val="center"/>
            <w:hideMark/>
          </w:tcPr>
          <w:p w14:paraId="180589A8" w14:textId="77777777" w:rsidR="00DC1FBC" w:rsidRPr="002402F0" w:rsidRDefault="00DC1FBC" w:rsidP="00B52833">
            <w:pPr>
              <w:spacing w:before="100" w:beforeAutospacing="1" w:after="142" w:line="276" w:lineRule="auto"/>
              <w:rPr>
                <w:sz w:val="24"/>
                <w:szCs w:val="24"/>
              </w:rPr>
            </w:pPr>
            <w:r w:rsidRPr="002402F0">
              <w:rPr>
                <w:b/>
                <w:bCs/>
                <w:color w:val="FFFFFF"/>
              </w:rPr>
              <w:t>Critères du lot 1</w:t>
            </w:r>
          </w:p>
        </w:tc>
        <w:tc>
          <w:tcPr>
            <w:tcW w:w="1326" w:type="dxa"/>
            <w:tcBorders>
              <w:top w:val="single" w:sz="6" w:space="0" w:color="000000"/>
              <w:left w:val="single" w:sz="6" w:space="0" w:color="000000"/>
              <w:bottom w:val="single" w:sz="6" w:space="0" w:color="000000"/>
              <w:right w:val="nil"/>
            </w:tcBorders>
            <w:shd w:val="clear" w:color="auto" w:fill="8EAADB"/>
            <w:tcMar>
              <w:top w:w="57" w:type="dxa"/>
              <w:left w:w="57" w:type="dxa"/>
              <w:bottom w:w="57" w:type="dxa"/>
              <w:right w:w="0" w:type="dxa"/>
            </w:tcMar>
            <w:vAlign w:val="center"/>
            <w:hideMark/>
          </w:tcPr>
          <w:p w14:paraId="277E9E64" w14:textId="77777777" w:rsidR="00DC1FBC" w:rsidRPr="002402F0" w:rsidRDefault="00DC1FBC" w:rsidP="00B52833">
            <w:pPr>
              <w:spacing w:before="100" w:beforeAutospacing="1" w:after="142" w:line="276" w:lineRule="auto"/>
              <w:rPr>
                <w:sz w:val="24"/>
                <w:szCs w:val="24"/>
              </w:rPr>
            </w:pPr>
            <w:r w:rsidRPr="002402F0">
              <w:rPr>
                <w:b/>
                <w:bCs/>
                <w:color w:val="FFFFFF"/>
              </w:rPr>
              <w:t>Pondération</w:t>
            </w:r>
          </w:p>
        </w:tc>
        <w:tc>
          <w:tcPr>
            <w:tcW w:w="7937" w:type="dxa"/>
            <w:tcBorders>
              <w:top w:val="single" w:sz="6" w:space="0" w:color="000000"/>
              <w:left w:val="single" w:sz="6" w:space="0" w:color="000000"/>
              <w:bottom w:val="single" w:sz="6" w:space="0" w:color="000000"/>
              <w:right w:val="single" w:sz="6" w:space="0" w:color="000000"/>
            </w:tcBorders>
            <w:shd w:val="clear" w:color="auto" w:fill="8EAADB"/>
            <w:tcMar>
              <w:top w:w="57" w:type="dxa"/>
              <w:left w:w="57" w:type="dxa"/>
              <w:bottom w:w="57" w:type="dxa"/>
              <w:right w:w="0" w:type="dxa"/>
            </w:tcMar>
            <w:vAlign w:val="center"/>
            <w:hideMark/>
          </w:tcPr>
          <w:p w14:paraId="3F8F2A2F" w14:textId="77777777" w:rsidR="00DC1FBC" w:rsidRPr="002402F0" w:rsidRDefault="00DC1FBC" w:rsidP="00B52833">
            <w:pPr>
              <w:spacing w:before="100" w:beforeAutospacing="1" w:after="142" w:line="276" w:lineRule="auto"/>
              <w:rPr>
                <w:sz w:val="24"/>
                <w:szCs w:val="24"/>
              </w:rPr>
            </w:pPr>
            <w:r w:rsidRPr="002402F0">
              <w:rPr>
                <w:b/>
                <w:bCs/>
                <w:color w:val="FFFFFF"/>
              </w:rPr>
              <w:t>Sous-critères</w:t>
            </w:r>
            <w:r w:rsidRPr="00F73264">
              <w:rPr>
                <w:b/>
                <w:bCs/>
                <w:color w:val="FFFFFF"/>
              </w:rPr>
              <w:t xml:space="preserve"> et </w:t>
            </w:r>
            <w:r>
              <w:rPr>
                <w:b/>
                <w:bCs/>
                <w:color w:val="FFFFFF"/>
              </w:rPr>
              <w:t xml:space="preserve">Eléments d’appréciation </w:t>
            </w:r>
          </w:p>
        </w:tc>
      </w:tr>
      <w:tr w:rsidR="00DC1FBC" w:rsidRPr="002402F0" w14:paraId="64B01BC1" w14:textId="77777777" w:rsidTr="00B52833">
        <w:trPr>
          <w:trHeight w:val="90"/>
          <w:tblCellSpacing w:w="0" w:type="dxa"/>
          <w:jc w:val="center"/>
        </w:trPr>
        <w:tc>
          <w:tcPr>
            <w:tcW w:w="215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5C843E0" w14:textId="77777777" w:rsidR="00DC1FBC" w:rsidRPr="002402F0" w:rsidRDefault="00DC1FBC" w:rsidP="00B52833">
            <w:pPr>
              <w:spacing w:before="100" w:beforeAutospacing="1" w:after="142" w:line="276" w:lineRule="auto"/>
              <w:rPr>
                <w:sz w:val="24"/>
                <w:szCs w:val="24"/>
              </w:rPr>
            </w:pPr>
            <w:r w:rsidRPr="002402F0">
              <w:rPr>
                <w:b/>
                <w:bCs/>
              </w:rPr>
              <w:t>Prix</w:t>
            </w:r>
          </w:p>
        </w:tc>
        <w:tc>
          <w:tcPr>
            <w:tcW w:w="132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EE0CFD9" w14:textId="77777777" w:rsidR="00DC1FBC" w:rsidRPr="002402F0" w:rsidRDefault="00DC1FBC" w:rsidP="00B52833">
            <w:pPr>
              <w:spacing w:before="100" w:beforeAutospacing="1" w:after="142" w:line="276" w:lineRule="auto"/>
              <w:rPr>
                <w:sz w:val="24"/>
                <w:szCs w:val="24"/>
              </w:rPr>
            </w:pPr>
            <w:r w:rsidRPr="002402F0">
              <w:rPr>
                <w:b/>
                <w:bCs/>
              </w:rPr>
              <w:t>40,00 %</w:t>
            </w:r>
          </w:p>
        </w:tc>
        <w:tc>
          <w:tcPr>
            <w:tcW w:w="7937" w:type="dxa"/>
            <w:tcBorders>
              <w:top w:val="nil"/>
              <w:left w:val="single" w:sz="6" w:space="0" w:color="000000"/>
              <w:bottom w:val="single" w:sz="6" w:space="0" w:color="000000"/>
              <w:right w:val="single" w:sz="6" w:space="0" w:color="000000"/>
            </w:tcBorders>
            <w:tcMar>
              <w:top w:w="0" w:type="dxa"/>
              <w:left w:w="57" w:type="dxa"/>
              <w:bottom w:w="57" w:type="dxa"/>
              <w:right w:w="0" w:type="dxa"/>
            </w:tcMar>
            <w:hideMark/>
          </w:tcPr>
          <w:p w14:paraId="1192B21E" w14:textId="77777777" w:rsidR="00DC1FBC" w:rsidRDefault="00DC1FBC" w:rsidP="00B52833">
            <w:pPr>
              <w:spacing w:before="100" w:beforeAutospacing="1" w:line="276" w:lineRule="auto"/>
            </w:pPr>
          </w:p>
          <w:p w14:paraId="43C7ED29" w14:textId="77777777" w:rsidR="00DC1FBC" w:rsidRPr="002402F0" w:rsidRDefault="00DC1FBC" w:rsidP="00B52833">
            <w:pPr>
              <w:spacing w:before="100" w:beforeAutospacing="1" w:line="276" w:lineRule="auto"/>
              <w:rPr>
                <w:sz w:val="24"/>
                <w:szCs w:val="24"/>
              </w:rPr>
            </w:pPr>
            <w:r>
              <w:t>Ce critère est a</w:t>
            </w:r>
            <w:r w:rsidRPr="002402F0">
              <w:t xml:space="preserve">pprécié au regard du montant </w:t>
            </w:r>
            <w:r>
              <w:t xml:space="preserve">global de l’offre financière du candidat, résultant des montants totaux du DQE et de la DPGF. </w:t>
            </w:r>
          </w:p>
          <w:p w14:paraId="67E20393" w14:textId="77777777" w:rsidR="00DC1FBC" w:rsidRPr="002402F0" w:rsidRDefault="00DC1FBC" w:rsidP="00B52833">
            <w:pPr>
              <w:spacing w:before="100" w:beforeAutospacing="1" w:after="142" w:line="276" w:lineRule="auto"/>
              <w:rPr>
                <w:sz w:val="24"/>
                <w:szCs w:val="24"/>
              </w:rPr>
            </w:pPr>
          </w:p>
        </w:tc>
      </w:tr>
      <w:tr w:rsidR="00DC1FBC" w:rsidRPr="002402F0" w14:paraId="0A13C25F" w14:textId="77777777" w:rsidTr="00B52833">
        <w:trPr>
          <w:tblCellSpacing w:w="0" w:type="dxa"/>
          <w:jc w:val="center"/>
        </w:trPr>
        <w:tc>
          <w:tcPr>
            <w:tcW w:w="2152" w:type="dxa"/>
            <w:vMerge w:val="restar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325B6E5" w14:textId="77777777" w:rsidR="00DC1FBC" w:rsidRPr="002402F0" w:rsidRDefault="00DC1FBC" w:rsidP="00B52833">
            <w:pPr>
              <w:spacing w:before="100" w:beforeAutospacing="1" w:line="276" w:lineRule="auto"/>
              <w:rPr>
                <w:sz w:val="24"/>
                <w:szCs w:val="24"/>
              </w:rPr>
            </w:pPr>
            <w:r w:rsidRPr="002402F0">
              <w:rPr>
                <w:b/>
                <w:bCs/>
              </w:rPr>
              <w:t>Valeur technique</w:t>
            </w:r>
          </w:p>
          <w:p w14:paraId="68E64BBA" w14:textId="77777777" w:rsidR="00DC1FBC" w:rsidRPr="002402F0" w:rsidRDefault="00DC1FBC" w:rsidP="00B52833">
            <w:pPr>
              <w:spacing w:before="100" w:beforeAutospacing="1" w:line="276" w:lineRule="auto"/>
              <w:rPr>
                <w:sz w:val="24"/>
                <w:szCs w:val="24"/>
              </w:rPr>
            </w:pPr>
          </w:p>
          <w:p w14:paraId="65F404EC" w14:textId="77777777" w:rsidR="00DC1FBC" w:rsidRPr="002402F0" w:rsidRDefault="00DC1FBC" w:rsidP="00B52833">
            <w:pPr>
              <w:spacing w:before="100" w:beforeAutospacing="1" w:after="142" w:line="276" w:lineRule="auto"/>
              <w:rPr>
                <w:sz w:val="24"/>
                <w:szCs w:val="24"/>
              </w:rPr>
            </w:pPr>
            <w:r w:rsidRPr="002402F0">
              <w:rPr>
                <w:b/>
                <w:bCs/>
              </w:rPr>
              <w:t>Ce critère est évalué au regard des sous critères suivants</w:t>
            </w:r>
            <w:r w:rsidRPr="002402F0">
              <w:rPr>
                <w:rFonts w:ascii="Calibri" w:hAnsi="Calibri" w:cs="Calibri"/>
                <w:b/>
                <w:bCs/>
              </w:rPr>
              <w:t> </w:t>
            </w:r>
            <w:r w:rsidRPr="002402F0">
              <w:rPr>
                <w:b/>
                <w:bCs/>
              </w:rPr>
              <w:t xml:space="preserve">: </w:t>
            </w:r>
          </w:p>
        </w:tc>
        <w:tc>
          <w:tcPr>
            <w:tcW w:w="1326" w:type="dxa"/>
            <w:vMerge w:val="restar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6DB038" w14:textId="77777777" w:rsidR="00DC1FBC" w:rsidRPr="002402F0" w:rsidRDefault="00DC1FBC" w:rsidP="00B52833">
            <w:pPr>
              <w:spacing w:before="100" w:beforeAutospacing="1" w:after="142" w:line="276" w:lineRule="auto"/>
              <w:rPr>
                <w:sz w:val="24"/>
                <w:szCs w:val="24"/>
              </w:rPr>
            </w:pPr>
            <w:r w:rsidRPr="002402F0">
              <w:rPr>
                <w:b/>
                <w:bCs/>
              </w:rPr>
              <w:t>50,00 %</w:t>
            </w:r>
          </w:p>
        </w:tc>
        <w:tc>
          <w:tcPr>
            <w:tcW w:w="7937" w:type="dxa"/>
            <w:tcBorders>
              <w:top w:val="nil"/>
              <w:left w:val="single" w:sz="6" w:space="0" w:color="000000"/>
              <w:bottom w:val="single" w:sz="6" w:space="0" w:color="000000"/>
              <w:right w:val="single" w:sz="6" w:space="0" w:color="000000"/>
            </w:tcBorders>
            <w:tcMar>
              <w:top w:w="0" w:type="dxa"/>
              <w:left w:w="57" w:type="dxa"/>
              <w:bottom w:w="57" w:type="dxa"/>
              <w:right w:w="0" w:type="dxa"/>
            </w:tcMar>
            <w:hideMark/>
          </w:tcPr>
          <w:p w14:paraId="540E300E" w14:textId="77777777" w:rsidR="00DC1FBC" w:rsidRDefault="00DC1FBC" w:rsidP="00B52833">
            <w:pPr>
              <w:spacing w:before="100" w:beforeAutospacing="1" w:line="276" w:lineRule="auto"/>
              <w:jc w:val="both"/>
              <w:rPr>
                <w:b/>
                <w:bCs/>
              </w:rPr>
            </w:pPr>
            <w:r>
              <w:rPr>
                <w:b/>
                <w:bCs/>
              </w:rPr>
              <w:t xml:space="preserve">Sous-critère </w:t>
            </w:r>
            <w:r w:rsidRPr="002402F0">
              <w:rPr>
                <w:b/>
                <w:bCs/>
              </w:rPr>
              <w:t>1</w:t>
            </w:r>
            <w:r>
              <w:rPr>
                <w:rFonts w:ascii="Calibri" w:hAnsi="Calibri" w:cs="Calibri"/>
                <w:b/>
                <w:bCs/>
              </w:rPr>
              <w:t> </w:t>
            </w:r>
            <w:r>
              <w:rPr>
                <w:b/>
                <w:bCs/>
              </w:rPr>
              <w:t>:</w:t>
            </w:r>
            <w:r w:rsidRPr="002402F0">
              <w:rPr>
                <w:b/>
                <w:bCs/>
              </w:rPr>
              <w:t xml:space="preserve"> Qualité des effets</w:t>
            </w:r>
            <w:r>
              <w:rPr>
                <w:b/>
                <w:bCs/>
              </w:rPr>
              <w:t xml:space="preserve"> proposés (sur 20 %)</w:t>
            </w:r>
          </w:p>
          <w:p w14:paraId="3F566F83" w14:textId="77777777" w:rsidR="00DC1FBC" w:rsidRDefault="00DC1FBC" w:rsidP="00B52833">
            <w:pPr>
              <w:spacing w:before="100" w:beforeAutospacing="1" w:line="276" w:lineRule="auto"/>
              <w:jc w:val="both"/>
              <w:rPr>
                <w:b/>
                <w:bCs/>
              </w:rPr>
            </w:pPr>
            <w:r>
              <w:rPr>
                <w:b/>
                <w:bCs/>
              </w:rPr>
              <w:t>Ce sous-critère est évalué au regard des éléments d’appréciation suivants</w:t>
            </w:r>
            <w:r>
              <w:rPr>
                <w:rFonts w:ascii="Calibri" w:hAnsi="Calibri" w:cs="Calibri"/>
                <w:b/>
                <w:bCs/>
              </w:rPr>
              <w:t> </w:t>
            </w:r>
            <w:r>
              <w:rPr>
                <w:b/>
                <w:bCs/>
              </w:rPr>
              <w:t>:</w:t>
            </w:r>
          </w:p>
          <w:p w14:paraId="7200DA0A" w14:textId="73630CD3" w:rsidR="00DC1FBC" w:rsidRDefault="00DC1FBC" w:rsidP="00B52833">
            <w:pPr>
              <w:spacing w:before="100" w:beforeAutospacing="1" w:line="276" w:lineRule="auto"/>
              <w:jc w:val="both"/>
              <w:rPr>
                <w:b/>
                <w:bCs/>
              </w:rPr>
            </w:pPr>
            <w:r>
              <w:rPr>
                <w:b/>
                <w:bCs/>
              </w:rPr>
              <w:t>Elément d’appréciation 1</w:t>
            </w:r>
            <w:r>
              <w:rPr>
                <w:rFonts w:ascii="Calibri" w:hAnsi="Calibri" w:cs="Calibri"/>
                <w:b/>
                <w:bCs/>
              </w:rPr>
              <w:t> </w:t>
            </w:r>
            <w:r>
              <w:rPr>
                <w:b/>
                <w:bCs/>
              </w:rPr>
              <w:t>: Qualité des échantillons remis (</w:t>
            </w:r>
            <w:r w:rsidR="00803569">
              <w:rPr>
                <w:b/>
                <w:bCs/>
              </w:rPr>
              <w:t>4</w:t>
            </w:r>
            <w:r>
              <w:rPr>
                <w:b/>
                <w:bCs/>
              </w:rPr>
              <w:t>0 points)</w:t>
            </w:r>
          </w:p>
          <w:p w14:paraId="25B9AF97" w14:textId="77777777" w:rsidR="00DC1FBC" w:rsidRPr="004B5EA0" w:rsidRDefault="00DC1FBC" w:rsidP="00B52833">
            <w:pPr>
              <w:spacing w:before="100" w:beforeAutospacing="1" w:line="276" w:lineRule="auto"/>
              <w:rPr>
                <w:b/>
                <w:bCs/>
                <w:sz w:val="24"/>
                <w:szCs w:val="24"/>
              </w:rPr>
            </w:pPr>
            <w:r w:rsidRPr="005C2991">
              <w:t>Cet élément d’appréciation est analysé sur la base</w:t>
            </w:r>
            <w:r>
              <w:t xml:space="preserve"> des échantillons ainsi que</w:t>
            </w:r>
            <w:r w:rsidRPr="005C2991">
              <w:t xml:space="preserve"> des éléments et précisions apportés par le candidat à </w:t>
            </w:r>
            <w:r w:rsidRPr="00E1586F">
              <w:t>l'article 3.1.1</w:t>
            </w:r>
            <w:r w:rsidRPr="005C2991">
              <w:t xml:space="preserve"> du CRT</w:t>
            </w:r>
            <w:r>
              <w:t xml:space="preserve"> au regard</w:t>
            </w:r>
            <w:r>
              <w:rPr>
                <w:rFonts w:ascii="Calibri" w:hAnsi="Calibri" w:cs="Calibri"/>
              </w:rPr>
              <w:t> </w:t>
            </w:r>
            <w:r>
              <w:t>:</w:t>
            </w:r>
          </w:p>
          <w:p w14:paraId="5F91F45E" w14:textId="4477CC53" w:rsidR="00DC1FBC" w:rsidRPr="00026245" w:rsidRDefault="00DC1FBC" w:rsidP="00B52833">
            <w:pPr>
              <w:pStyle w:val="Paragraphedeliste"/>
              <w:numPr>
                <w:ilvl w:val="0"/>
                <w:numId w:val="20"/>
              </w:numPr>
              <w:tabs>
                <w:tab w:val="clear" w:pos="2265"/>
              </w:tabs>
              <w:suppressAutoHyphens w:val="0"/>
              <w:spacing w:before="100" w:beforeAutospacing="1" w:line="276" w:lineRule="auto"/>
              <w:contextualSpacing/>
              <w:jc w:val="both"/>
              <w:textAlignment w:val="auto"/>
              <w:rPr>
                <w:rFonts w:ascii="Marianne" w:eastAsia="Times New Roman" w:hAnsi="Marianne" w:cs="Times New Roman"/>
                <w:sz w:val="20"/>
                <w:szCs w:val="20"/>
              </w:rPr>
            </w:pPr>
            <w:r>
              <w:rPr>
                <w:rFonts w:ascii="Marianne" w:hAnsi="Marianne" w:cs="Arial-BoldMT"/>
                <w:b/>
                <w:bCs/>
                <w:sz w:val="20"/>
                <w:szCs w:val="20"/>
              </w:rPr>
              <w:t>Du c</w:t>
            </w:r>
            <w:r w:rsidRPr="00026245">
              <w:rPr>
                <w:rFonts w:ascii="Marianne" w:hAnsi="Marianne" w:cs="Arial-BoldMT"/>
                <w:b/>
                <w:bCs/>
                <w:sz w:val="20"/>
                <w:szCs w:val="20"/>
              </w:rPr>
              <w:t xml:space="preserve">onfort et </w:t>
            </w:r>
            <w:r>
              <w:rPr>
                <w:rFonts w:ascii="Marianne" w:hAnsi="Marianne" w:cs="Arial-BoldMT"/>
                <w:b/>
                <w:bCs/>
                <w:sz w:val="20"/>
                <w:szCs w:val="20"/>
              </w:rPr>
              <w:t>de l’</w:t>
            </w:r>
            <w:r w:rsidRPr="00026245">
              <w:rPr>
                <w:rFonts w:ascii="Marianne" w:hAnsi="Marianne" w:cs="Arial-BoldMT"/>
                <w:b/>
                <w:bCs/>
                <w:sz w:val="20"/>
                <w:szCs w:val="20"/>
              </w:rPr>
              <w:t>adaptation aux conditions d'utilisation</w:t>
            </w:r>
            <w:r w:rsidRPr="00026245">
              <w:rPr>
                <w:rFonts w:ascii="Marianne" w:eastAsia="Times New Roman" w:hAnsi="Marianne" w:cs="Times New Roman"/>
                <w:sz w:val="20"/>
                <w:szCs w:val="20"/>
              </w:rPr>
              <w:t xml:space="preserve"> </w:t>
            </w:r>
            <w:r w:rsidRPr="00E06E49">
              <w:rPr>
                <w:rFonts w:ascii="Marianne" w:eastAsia="Times New Roman" w:hAnsi="Marianne" w:cs="Times New Roman"/>
                <w:b/>
                <w:sz w:val="20"/>
                <w:szCs w:val="20"/>
              </w:rPr>
              <w:t>des effets</w:t>
            </w:r>
            <w:r>
              <w:rPr>
                <w:rFonts w:ascii="Marianne" w:eastAsia="Times New Roman" w:hAnsi="Marianne" w:cs="Times New Roman"/>
                <w:sz w:val="20"/>
                <w:szCs w:val="20"/>
              </w:rPr>
              <w:t xml:space="preserve"> </w:t>
            </w:r>
            <w:r w:rsidRPr="00026245">
              <w:rPr>
                <w:rFonts w:ascii="Marianne" w:eastAsia="Times New Roman" w:hAnsi="Marianne" w:cs="Times New Roman"/>
                <w:sz w:val="20"/>
                <w:szCs w:val="20"/>
              </w:rPr>
              <w:t>(</w:t>
            </w:r>
            <w:r w:rsidR="00803569">
              <w:rPr>
                <w:rFonts w:ascii="Marianne" w:eastAsia="Times New Roman" w:hAnsi="Marianne" w:cs="Times New Roman"/>
                <w:sz w:val="20"/>
                <w:szCs w:val="20"/>
              </w:rPr>
              <w:t>2</w:t>
            </w:r>
            <w:r>
              <w:rPr>
                <w:rFonts w:ascii="Marianne" w:eastAsia="Times New Roman" w:hAnsi="Marianne" w:cs="Times New Roman"/>
                <w:sz w:val="20"/>
                <w:szCs w:val="20"/>
              </w:rPr>
              <w:t>0</w:t>
            </w:r>
            <w:r w:rsidRPr="00026245">
              <w:rPr>
                <w:rFonts w:ascii="Marianne" w:eastAsia="Times New Roman" w:hAnsi="Marianne" w:cs="Times New Roman"/>
                <w:sz w:val="20"/>
                <w:szCs w:val="20"/>
              </w:rPr>
              <w:t xml:space="preserve"> points)</w:t>
            </w:r>
            <w:r>
              <w:rPr>
                <w:rFonts w:ascii="Calibri" w:eastAsia="Times New Roman" w:hAnsi="Calibri" w:cs="Calibri"/>
                <w:sz w:val="20"/>
                <w:szCs w:val="20"/>
              </w:rPr>
              <w:t> </w:t>
            </w:r>
            <w:r>
              <w:rPr>
                <w:rFonts w:ascii="Marianne" w:eastAsia="Times New Roman" w:hAnsi="Marianne" w:cs="Times New Roman"/>
                <w:sz w:val="20"/>
                <w:szCs w:val="20"/>
              </w:rPr>
              <w:t>;</w:t>
            </w:r>
          </w:p>
          <w:p w14:paraId="7D58A30B" w14:textId="77777777" w:rsidR="00DC1FBC" w:rsidRPr="00026245" w:rsidRDefault="00DC1FBC" w:rsidP="00B52833">
            <w:pPr>
              <w:pStyle w:val="Paragraphedeliste"/>
              <w:spacing w:before="100" w:beforeAutospacing="1" w:line="276" w:lineRule="auto"/>
              <w:jc w:val="both"/>
              <w:rPr>
                <w:rFonts w:ascii="Marianne" w:eastAsia="Times New Roman" w:hAnsi="Marianne" w:cs="Times New Roman"/>
                <w:sz w:val="20"/>
                <w:szCs w:val="20"/>
              </w:rPr>
            </w:pPr>
          </w:p>
          <w:p w14:paraId="4C73E896" w14:textId="082057C7" w:rsidR="00DC1FBC" w:rsidRPr="00026245" w:rsidRDefault="00DC1FBC" w:rsidP="00B52833">
            <w:pPr>
              <w:pStyle w:val="Paragraphedeliste"/>
              <w:numPr>
                <w:ilvl w:val="0"/>
                <w:numId w:val="20"/>
              </w:numPr>
              <w:tabs>
                <w:tab w:val="clear" w:pos="2265"/>
              </w:tabs>
              <w:suppressAutoHyphens w:val="0"/>
              <w:spacing w:before="100" w:beforeAutospacing="1" w:line="276" w:lineRule="auto"/>
              <w:contextualSpacing/>
              <w:jc w:val="both"/>
              <w:textAlignment w:val="auto"/>
              <w:rPr>
                <w:rFonts w:ascii="Marianne" w:eastAsia="Times New Roman" w:hAnsi="Marianne" w:cs="Times New Roman"/>
                <w:sz w:val="20"/>
                <w:szCs w:val="20"/>
              </w:rPr>
            </w:pPr>
            <w:r>
              <w:rPr>
                <w:rFonts w:ascii="Marianne" w:eastAsia="Times New Roman" w:hAnsi="Marianne" w:cs="Times New Roman"/>
                <w:b/>
                <w:sz w:val="20"/>
                <w:szCs w:val="20"/>
              </w:rPr>
              <w:t>De la q</w:t>
            </w:r>
            <w:r w:rsidRPr="00026245">
              <w:rPr>
                <w:rFonts w:ascii="Marianne" w:eastAsia="Times New Roman" w:hAnsi="Marianne" w:cs="Times New Roman"/>
                <w:b/>
                <w:sz w:val="20"/>
                <w:szCs w:val="20"/>
              </w:rPr>
              <w:t>ualité des effets</w:t>
            </w:r>
            <w:r w:rsidRPr="00026245">
              <w:rPr>
                <w:rFonts w:ascii="Marianne" w:eastAsia="Times New Roman" w:hAnsi="Marianne" w:cs="Times New Roman"/>
                <w:sz w:val="20"/>
                <w:szCs w:val="20"/>
              </w:rPr>
              <w:t xml:space="preserve"> (</w:t>
            </w:r>
            <w:r w:rsidR="00803569">
              <w:rPr>
                <w:rFonts w:ascii="Marianne" w:eastAsia="Times New Roman" w:hAnsi="Marianne" w:cs="Times New Roman"/>
                <w:sz w:val="20"/>
                <w:szCs w:val="20"/>
              </w:rPr>
              <w:t>2</w:t>
            </w:r>
            <w:r>
              <w:rPr>
                <w:rFonts w:ascii="Marianne" w:eastAsia="Times New Roman" w:hAnsi="Marianne" w:cs="Times New Roman"/>
                <w:sz w:val="20"/>
                <w:szCs w:val="20"/>
              </w:rPr>
              <w:t>0</w:t>
            </w:r>
            <w:r w:rsidRPr="00026245">
              <w:rPr>
                <w:rFonts w:ascii="Marianne" w:eastAsia="Times New Roman" w:hAnsi="Marianne" w:cs="Times New Roman"/>
                <w:sz w:val="20"/>
                <w:szCs w:val="20"/>
              </w:rPr>
              <w:t xml:space="preserve"> points)</w:t>
            </w:r>
            <w:r>
              <w:rPr>
                <w:rFonts w:ascii="Calibri" w:eastAsia="Times New Roman" w:hAnsi="Calibri" w:cs="Calibri"/>
                <w:sz w:val="20"/>
                <w:szCs w:val="20"/>
              </w:rPr>
              <w:t> </w:t>
            </w:r>
            <w:r>
              <w:rPr>
                <w:rFonts w:ascii="Marianne" w:eastAsia="Times New Roman" w:hAnsi="Marianne" w:cs="Times New Roman"/>
                <w:sz w:val="20"/>
                <w:szCs w:val="20"/>
              </w:rPr>
              <w:t>;</w:t>
            </w:r>
          </w:p>
          <w:p w14:paraId="15AEAB9F" w14:textId="77777777" w:rsidR="00DC1FBC" w:rsidRPr="006F59E1" w:rsidRDefault="00DC1FBC" w:rsidP="00B52833">
            <w:pPr>
              <w:pStyle w:val="Paragraphedeliste"/>
              <w:tabs>
                <w:tab w:val="left" w:pos="3120"/>
              </w:tabs>
              <w:rPr>
                <w:rFonts w:ascii="Marianne" w:eastAsia="Times New Roman" w:hAnsi="Marianne" w:cs="Times New Roman"/>
                <w:sz w:val="20"/>
                <w:szCs w:val="20"/>
              </w:rPr>
            </w:pPr>
            <w:r>
              <w:rPr>
                <w:rFonts w:ascii="Marianne" w:eastAsia="Times New Roman" w:hAnsi="Marianne" w:cs="Times New Roman"/>
                <w:sz w:val="20"/>
                <w:szCs w:val="20"/>
              </w:rPr>
              <w:tab/>
            </w:r>
          </w:p>
          <w:p w14:paraId="68FAA02B" w14:textId="1D8FDFAE" w:rsidR="00DC1FBC" w:rsidRDefault="00DC1FBC" w:rsidP="00B52833">
            <w:pPr>
              <w:spacing w:before="100" w:beforeAutospacing="1" w:line="276" w:lineRule="auto"/>
              <w:jc w:val="both"/>
              <w:rPr>
                <w:b/>
                <w:bCs/>
              </w:rPr>
            </w:pPr>
            <w:r>
              <w:rPr>
                <w:b/>
                <w:bCs/>
              </w:rPr>
              <w:t>Elément d’appréciation 2</w:t>
            </w:r>
            <w:r>
              <w:rPr>
                <w:rFonts w:ascii="Calibri" w:hAnsi="Calibri" w:cs="Calibri"/>
                <w:b/>
                <w:bCs/>
              </w:rPr>
              <w:t> </w:t>
            </w:r>
            <w:r>
              <w:rPr>
                <w:b/>
                <w:bCs/>
              </w:rPr>
              <w:t>: Qualité des effets proposés (hors échantillons) (</w:t>
            </w:r>
            <w:r w:rsidR="00803569">
              <w:rPr>
                <w:b/>
                <w:bCs/>
              </w:rPr>
              <w:t>6</w:t>
            </w:r>
            <w:r>
              <w:rPr>
                <w:b/>
                <w:bCs/>
              </w:rPr>
              <w:t>0 points)</w:t>
            </w:r>
          </w:p>
          <w:p w14:paraId="71DF6E4E" w14:textId="77777777" w:rsidR="00DC1FBC" w:rsidRPr="004B5EA0" w:rsidRDefault="00DC1FBC" w:rsidP="00B52833">
            <w:pPr>
              <w:spacing w:before="100" w:beforeAutospacing="1" w:line="276" w:lineRule="auto"/>
              <w:ind w:left="720"/>
              <w:rPr>
                <w:b/>
                <w:bCs/>
                <w:sz w:val="24"/>
                <w:szCs w:val="24"/>
              </w:rPr>
            </w:pPr>
            <w:r w:rsidRPr="005C2991">
              <w:t xml:space="preserve">Cet élément d’appréciation est analysé sur la base des éléments et précisions apportés par le candidat à </w:t>
            </w:r>
            <w:r w:rsidRPr="00E1586F">
              <w:t>l'article 3.1.2 du</w:t>
            </w:r>
            <w:r w:rsidRPr="005C2991">
              <w:t xml:space="preserve"> CRT</w:t>
            </w:r>
          </w:p>
          <w:p w14:paraId="23979AA0" w14:textId="77777777" w:rsidR="00DC1FBC" w:rsidRPr="002402F0" w:rsidRDefault="00DC1FBC" w:rsidP="00B52833">
            <w:pPr>
              <w:pStyle w:val="Paragraphedeliste"/>
              <w:spacing w:before="100" w:beforeAutospacing="1" w:line="276" w:lineRule="auto"/>
              <w:jc w:val="both"/>
              <w:rPr>
                <w:rFonts w:ascii="Marianne" w:eastAsia="Times New Roman" w:hAnsi="Marianne" w:cs="Times New Roman"/>
                <w:sz w:val="20"/>
                <w:szCs w:val="20"/>
              </w:rPr>
            </w:pPr>
          </w:p>
        </w:tc>
      </w:tr>
      <w:tr w:rsidR="00DC1FBC" w:rsidRPr="002402F0" w14:paraId="12F1F097" w14:textId="77777777" w:rsidTr="00B52833">
        <w:trPr>
          <w:tblCellSpacing w:w="0" w:type="dxa"/>
          <w:jc w:val="center"/>
        </w:trPr>
        <w:tc>
          <w:tcPr>
            <w:tcW w:w="0" w:type="auto"/>
            <w:vMerge/>
            <w:tcBorders>
              <w:top w:val="nil"/>
              <w:left w:val="single" w:sz="6" w:space="0" w:color="000000"/>
              <w:bottom w:val="single" w:sz="6" w:space="0" w:color="000000"/>
              <w:right w:val="nil"/>
            </w:tcBorders>
            <w:vAlign w:val="center"/>
            <w:hideMark/>
          </w:tcPr>
          <w:p w14:paraId="33146C9C" w14:textId="77777777" w:rsidR="00DC1FBC" w:rsidRPr="002402F0" w:rsidRDefault="00DC1FBC" w:rsidP="00B52833">
            <w:pPr>
              <w:rPr>
                <w:sz w:val="24"/>
                <w:szCs w:val="24"/>
              </w:rPr>
            </w:pPr>
          </w:p>
        </w:tc>
        <w:tc>
          <w:tcPr>
            <w:tcW w:w="0" w:type="auto"/>
            <w:vMerge/>
            <w:tcBorders>
              <w:top w:val="nil"/>
              <w:left w:val="single" w:sz="6" w:space="0" w:color="000000"/>
              <w:bottom w:val="single" w:sz="6" w:space="0" w:color="000000"/>
              <w:right w:val="nil"/>
            </w:tcBorders>
            <w:vAlign w:val="center"/>
            <w:hideMark/>
          </w:tcPr>
          <w:p w14:paraId="31977C0F" w14:textId="77777777" w:rsidR="00DC1FBC" w:rsidRPr="002402F0" w:rsidRDefault="00DC1FBC" w:rsidP="00B52833">
            <w:pPr>
              <w:rPr>
                <w:sz w:val="24"/>
                <w:szCs w:val="24"/>
              </w:rPr>
            </w:pPr>
          </w:p>
        </w:tc>
        <w:tc>
          <w:tcPr>
            <w:tcW w:w="79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p w14:paraId="1B7F07B2" w14:textId="77777777" w:rsidR="00DC1FBC" w:rsidRPr="00E1586F" w:rsidRDefault="00DC1FBC" w:rsidP="00B52833">
            <w:pPr>
              <w:spacing w:before="100" w:beforeAutospacing="1" w:after="142" w:line="276" w:lineRule="auto"/>
              <w:jc w:val="both"/>
              <w:rPr>
                <w:b/>
                <w:bCs/>
              </w:rPr>
            </w:pPr>
            <w:r w:rsidRPr="00E1586F">
              <w:rPr>
                <w:b/>
                <w:bCs/>
              </w:rPr>
              <w:t>Sous-critère 2</w:t>
            </w:r>
            <w:r w:rsidRPr="00E1586F">
              <w:rPr>
                <w:rFonts w:ascii="Calibri" w:hAnsi="Calibri" w:cs="Calibri"/>
                <w:b/>
                <w:bCs/>
              </w:rPr>
              <w:t> </w:t>
            </w:r>
            <w:r w:rsidRPr="00E1586F">
              <w:rPr>
                <w:b/>
                <w:bCs/>
              </w:rPr>
              <w:t>:  Qualité du Système d’Information (SI) proposé et des prestations de maintenance associée (15%)</w:t>
            </w:r>
          </w:p>
          <w:p w14:paraId="7356ECA3" w14:textId="77777777" w:rsidR="00DC1FBC" w:rsidRPr="00E1586F" w:rsidRDefault="00DC1FBC" w:rsidP="00B52833">
            <w:pPr>
              <w:spacing w:before="100" w:beforeAutospacing="1" w:line="276" w:lineRule="auto"/>
              <w:jc w:val="both"/>
              <w:rPr>
                <w:b/>
                <w:bCs/>
              </w:rPr>
            </w:pPr>
            <w:r w:rsidRPr="00E1586F">
              <w:rPr>
                <w:b/>
                <w:bCs/>
              </w:rPr>
              <w:t>Ce sous-critère est évalué au regard des éléments d’appréciation suivants</w:t>
            </w:r>
            <w:r w:rsidRPr="00E1586F">
              <w:rPr>
                <w:rFonts w:ascii="Calibri" w:hAnsi="Calibri" w:cs="Calibri"/>
                <w:b/>
                <w:bCs/>
              </w:rPr>
              <w:t> </w:t>
            </w:r>
            <w:r w:rsidRPr="00E1586F">
              <w:rPr>
                <w:b/>
                <w:bCs/>
              </w:rPr>
              <w:t>:</w:t>
            </w:r>
          </w:p>
          <w:p w14:paraId="68C11329" w14:textId="77777777" w:rsidR="00DC1FBC" w:rsidRPr="00E1586F" w:rsidRDefault="00DC1FBC" w:rsidP="00B52833">
            <w:pPr>
              <w:widowControl/>
              <w:numPr>
                <w:ilvl w:val="0"/>
                <w:numId w:val="18"/>
              </w:numPr>
              <w:suppressAutoHyphens w:val="0"/>
              <w:spacing w:before="100" w:beforeAutospacing="1" w:line="276" w:lineRule="auto"/>
              <w:jc w:val="both"/>
              <w:textAlignment w:val="auto"/>
              <w:rPr>
                <w:sz w:val="24"/>
                <w:szCs w:val="24"/>
              </w:rPr>
            </w:pPr>
            <w:r w:rsidRPr="00E1586F">
              <w:rPr>
                <w:b/>
                <w:bCs/>
              </w:rPr>
              <w:t>Elément d’appréciation 1</w:t>
            </w:r>
            <w:r w:rsidRPr="00E1586F">
              <w:rPr>
                <w:rFonts w:ascii="Calibri" w:hAnsi="Calibri" w:cs="Calibri"/>
                <w:b/>
                <w:bCs/>
              </w:rPr>
              <w:t> </w:t>
            </w:r>
            <w:r w:rsidRPr="00E1586F">
              <w:rPr>
                <w:b/>
                <w:bCs/>
              </w:rPr>
              <w:t>: Mise en place du SI</w:t>
            </w:r>
            <w:r w:rsidRPr="00E1586F">
              <w:rPr>
                <w:rFonts w:ascii="Calibri" w:hAnsi="Calibri" w:cs="Calibri"/>
                <w:b/>
                <w:bCs/>
              </w:rPr>
              <w:t> (</w:t>
            </w:r>
            <w:r w:rsidRPr="00E1586F">
              <w:rPr>
                <w:b/>
                <w:bCs/>
              </w:rPr>
              <w:t>80 points)</w:t>
            </w:r>
          </w:p>
          <w:p w14:paraId="5209061A" w14:textId="7D9D4373"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3.2.1</w:t>
            </w:r>
            <w:r w:rsidR="00E1586F">
              <w:t xml:space="preserve"> </w:t>
            </w:r>
            <w:r w:rsidRPr="00E1586F">
              <w:t>du CRT</w:t>
            </w:r>
          </w:p>
          <w:p w14:paraId="3F3BF71A" w14:textId="77777777" w:rsidR="00DC1FBC" w:rsidRPr="00E1586F" w:rsidRDefault="00DC1FBC" w:rsidP="00B52833">
            <w:pPr>
              <w:widowControl/>
              <w:numPr>
                <w:ilvl w:val="0"/>
                <w:numId w:val="18"/>
              </w:numPr>
              <w:suppressAutoHyphens w:val="0"/>
              <w:spacing w:before="100" w:beforeAutospacing="1" w:line="276" w:lineRule="auto"/>
              <w:jc w:val="both"/>
              <w:textAlignment w:val="auto"/>
              <w:rPr>
                <w:b/>
                <w:bCs/>
              </w:rPr>
            </w:pPr>
            <w:r w:rsidRPr="00E1586F">
              <w:rPr>
                <w:b/>
                <w:bCs/>
              </w:rPr>
              <w:t>Elément d’appréciation 2</w:t>
            </w:r>
            <w:r w:rsidRPr="00E1586F">
              <w:rPr>
                <w:rFonts w:ascii="Calibri" w:hAnsi="Calibri" w:cs="Calibri"/>
                <w:b/>
                <w:bCs/>
              </w:rPr>
              <w:t> </w:t>
            </w:r>
            <w:r w:rsidRPr="00E1586F">
              <w:rPr>
                <w:b/>
                <w:bCs/>
              </w:rPr>
              <w:t>: Qualités des prestations de Maintenance du SI</w:t>
            </w:r>
            <w:r w:rsidRPr="00E1586F">
              <w:rPr>
                <w:rFonts w:ascii="Calibri" w:hAnsi="Calibri" w:cs="Calibri"/>
                <w:b/>
                <w:bCs/>
              </w:rPr>
              <w:t> </w:t>
            </w:r>
            <w:r w:rsidRPr="00E1586F">
              <w:rPr>
                <w:b/>
                <w:bCs/>
              </w:rPr>
              <w:t xml:space="preserve"> (20 points)</w:t>
            </w:r>
          </w:p>
          <w:p w14:paraId="7A836A3F" w14:textId="77777777"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3.2.2 du CRT</w:t>
            </w:r>
          </w:p>
          <w:p w14:paraId="1E8FEFDF" w14:textId="77777777" w:rsidR="00DC1FBC" w:rsidRPr="00E1586F" w:rsidRDefault="00DC1FBC" w:rsidP="00B52833">
            <w:pPr>
              <w:spacing w:before="100" w:beforeAutospacing="1" w:line="276" w:lineRule="auto"/>
              <w:jc w:val="both"/>
            </w:pPr>
          </w:p>
        </w:tc>
      </w:tr>
      <w:tr w:rsidR="00DC1FBC" w:rsidRPr="002402F0" w14:paraId="56086D79" w14:textId="77777777" w:rsidTr="00B52833">
        <w:trPr>
          <w:tblCellSpacing w:w="0" w:type="dxa"/>
          <w:jc w:val="center"/>
        </w:trPr>
        <w:tc>
          <w:tcPr>
            <w:tcW w:w="0" w:type="auto"/>
            <w:vMerge/>
            <w:tcBorders>
              <w:top w:val="nil"/>
              <w:left w:val="single" w:sz="6" w:space="0" w:color="000000"/>
              <w:bottom w:val="single" w:sz="6" w:space="0" w:color="000000"/>
              <w:right w:val="nil"/>
            </w:tcBorders>
            <w:vAlign w:val="center"/>
            <w:hideMark/>
          </w:tcPr>
          <w:p w14:paraId="66A79BA2" w14:textId="77777777" w:rsidR="00DC1FBC" w:rsidRPr="002402F0" w:rsidRDefault="00DC1FBC" w:rsidP="00B52833">
            <w:pPr>
              <w:rPr>
                <w:sz w:val="24"/>
                <w:szCs w:val="24"/>
              </w:rPr>
            </w:pPr>
          </w:p>
        </w:tc>
        <w:tc>
          <w:tcPr>
            <w:tcW w:w="0" w:type="auto"/>
            <w:vMerge/>
            <w:tcBorders>
              <w:top w:val="nil"/>
              <w:left w:val="single" w:sz="6" w:space="0" w:color="000000"/>
              <w:bottom w:val="single" w:sz="6" w:space="0" w:color="000000"/>
              <w:right w:val="nil"/>
            </w:tcBorders>
            <w:vAlign w:val="center"/>
            <w:hideMark/>
          </w:tcPr>
          <w:p w14:paraId="470A7A55" w14:textId="77777777" w:rsidR="00DC1FBC" w:rsidRPr="002402F0" w:rsidRDefault="00DC1FBC" w:rsidP="00B52833">
            <w:pPr>
              <w:rPr>
                <w:sz w:val="24"/>
                <w:szCs w:val="24"/>
              </w:rPr>
            </w:pPr>
          </w:p>
        </w:tc>
        <w:tc>
          <w:tcPr>
            <w:tcW w:w="79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p w14:paraId="7803D89B" w14:textId="77777777" w:rsidR="00DC1FBC" w:rsidRPr="00E1586F" w:rsidRDefault="00DC1FBC" w:rsidP="00B52833">
            <w:pPr>
              <w:spacing w:before="100" w:beforeAutospacing="1" w:after="142" w:line="276" w:lineRule="auto"/>
              <w:rPr>
                <w:b/>
                <w:bCs/>
              </w:rPr>
            </w:pPr>
            <w:r w:rsidRPr="00E1586F">
              <w:rPr>
                <w:b/>
                <w:bCs/>
              </w:rPr>
              <w:t>Sous-critère 3 – qualité des prestations logistiques et de support mises en œuvre (15% points)</w:t>
            </w:r>
          </w:p>
          <w:p w14:paraId="4699A852" w14:textId="77777777" w:rsidR="00DC1FBC" w:rsidRPr="00E1586F" w:rsidRDefault="00DC1FBC" w:rsidP="00B52833">
            <w:pPr>
              <w:spacing w:before="100" w:beforeAutospacing="1" w:line="276" w:lineRule="auto"/>
              <w:jc w:val="both"/>
              <w:rPr>
                <w:b/>
                <w:bCs/>
              </w:rPr>
            </w:pPr>
            <w:r w:rsidRPr="00E1586F">
              <w:rPr>
                <w:b/>
                <w:bCs/>
              </w:rPr>
              <w:t>Ce sous-critère est évalué au regard des éléments d’appréciation suivants</w:t>
            </w:r>
            <w:r w:rsidRPr="00E1586F">
              <w:rPr>
                <w:rFonts w:ascii="Calibri" w:hAnsi="Calibri" w:cs="Calibri"/>
                <w:b/>
                <w:bCs/>
              </w:rPr>
              <w:t> </w:t>
            </w:r>
            <w:r w:rsidRPr="00E1586F">
              <w:rPr>
                <w:b/>
                <w:bCs/>
              </w:rPr>
              <w:t>:</w:t>
            </w:r>
          </w:p>
          <w:p w14:paraId="0FDB2EEE" w14:textId="77777777" w:rsidR="00DC1FBC" w:rsidRPr="00E1586F" w:rsidRDefault="00DC1FBC" w:rsidP="00B52833">
            <w:pPr>
              <w:widowControl/>
              <w:numPr>
                <w:ilvl w:val="0"/>
                <w:numId w:val="19"/>
              </w:numPr>
              <w:suppressAutoHyphens w:val="0"/>
              <w:spacing w:before="100" w:beforeAutospacing="1" w:line="276" w:lineRule="auto"/>
              <w:textAlignment w:val="auto"/>
              <w:rPr>
                <w:b/>
                <w:bCs/>
                <w:sz w:val="24"/>
                <w:szCs w:val="24"/>
              </w:rPr>
            </w:pPr>
            <w:r w:rsidRPr="00E1586F">
              <w:rPr>
                <w:b/>
                <w:bCs/>
              </w:rPr>
              <w:t>Elément d’appréciation 1</w:t>
            </w:r>
            <w:r w:rsidRPr="00E1586F">
              <w:rPr>
                <w:rFonts w:ascii="Calibri" w:hAnsi="Calibri" w:cs="Calibri"/>
                <w:b/>
                <w:bCs/>
              </w:rPr>
              <w:t> </w:t>
            </w:r>
            <w:r w:rsidRPr="00E1586F">
              <w:rPr>
                <w:b/>
                <w:bCs/>
              </w:rPr>
              <w:t>: Moyens mis en œuvre pour respecter les délais de livraison des effets au stock déporté (20 points)</w:t>
            </w:r>
          </w:p>
          <w:p w14:paraId="66A40B78" w14:textId="77777777"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3.3.1 du CRT</w:t>
            </w:r>
          </w:p>
          <w:p w14:paraId="3E58DE79" w14:textId="77777777" w:rsidR="00DC1FBC" w:rsidRPr="00E1586F" w:rsidRDefault="00DC1FBC" w:rsidP="00B52833">
            <w:pPr>
              <w:widowControl/>
              <w:numPr>
                <w:ilvl w:val="0"/>
                <w:numId w:val="19"/>
              </w:numPr>
              <w:suppressAutoHyphens w:val="0"/>
              <w:spacing w:before="100" w:beforeAutospacing="1" w:line="276" w:lineRule="auto"/>
              <w:textAlignment w:val="auto"/>
              <w:rPr>
                <w:b/>
                <w:bCs/>
                <w:sz w:val="24"/>
                <w:szCs w:val="24"/>
              </w:rPr>
            </w:pPr>
            <w:r w:rsidRPr="00E1586F">
              <w:rPr>
                <w:b/>
                <w:bCs/>
              </w:rPr>
              <w:t>Elément d’appréciation 2</w:t>
            </w:r>
            <w:r w:rsidRPr="00E1586F">
              <w:rPr>
                <w:rFonts w:ascii="Calibri" w:hAnsi="Calibri" w:cs="Calibri"/>
                <w:b/>
                <w:bCs/>
              </w:rPr>
              <w:t> </w:t>
            </w:r>
            <w:r w:rsidRPr="00E1586F">
              <w:rPr>
                <w:b/>
                <w:bCs/>
              </w:rPr>
              <w:t>: Reprises des stocks (10 points)</w:t>
            </w:r>
          </w:p>
          <w:p w14:paraId="725BA6AA" w14:textId="77777777"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3.3.2 du CRT</w:t>
            </w:r>
          </w:p>
          <w:p w14:paraId="4115B860" w14:textId="77777777" w:rsidR="00DC1FBC" w:rsidRPr="00E1586F" w:rsidRDefault="00DC1FBC" w:rsidP="00B52833">
            <w:pPr>
              <w:widowControl/>
              <w:numPr>
                <w:ilvl w:val="0"/>
                <w:numId w:val="19"/>
              </w:numPr>
              <w:suppressAutoHyphens w:val="0"/>
              <w:spacing w:before="100" w:beforeAutospacing="1" w:line="276" w:lineRule="auto"/>
              <w:textAlignment w:val="auto"/>
              <w:rPr>
                <w:b/>
                <w:bCs/>
                <w:sz w:val="24"/>
                <w:szCs w:val="24"/>
              </w:rPr>
            </w:pPr>
            <w:r w:rsidRPr="00E1586F">
              <w:rPr>
                <w:b/>
                <w:bCs/>
              </w:rPr>
              <w:t>Elément d’appréciation 3</w:t>
            </w:r>
            <w:r w:rsidRPr="00E1586F">
              <w:rPr>
                <w:rFonts w:ascii="Calibri" w:hAnsi="Calibri" w:cs="Calibri"/>
                <w:b/>
                <w:bCs/>
              </w:rPr>
              <w:t> </w:t>
            </w:r>
            <w:r w:rsidRPr="00E1586F">
              <w:rPr>
                <w:b/>
                <w:bCs/>
              </w:rPr>
              <w:t>: Gestion du stockage</w:t>
            </w:r>
            <w:r w:rsidRPr="00E1586F">
              <w:rPr>
                <w:rFonts w:ascii="Calibri" w:hAnsi="Calibri" w:cs="Calibri"/>
                <w:b/>
                <w:bCs/>
              </w:rPr>
              <w:t> </w:t>
            </w:r>
            <w:r w:rsidRPr="00E1586F">
              <w:rPr>
                <w:b/>
                <w:bCs/>
              </w:rPr>
              <w:t>: (20 points)</w:t>
            </w:r>
          </w:p>
          <w:p w14:paraId="794F1503" w14:textId="77777777"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3.3.3 du CRT</w:t>
            </w:r>
          </w:p>
          <w:p w14:paraId="69E601A2" w14:textId="77777777" w:rsidR="00DC1FBC" w:rsidRPr="00E1586F" w:rsidRDefault="00DC1FBC" w:rsidP="00B52833">
            <w:pPr>
              <w:widowControl/>
              <w:numPr>
                <w:ilvl w:val="0"/>
                <w:numId w:val="19"/>
              </w:numPr>
              <w:suppressAutoHyphens w:val="0"/>
              <w:spacing w:before="100" w:beforeAutospacing="1" w:line="276" w:lineRule="auto"/>
              <w:textAlignment w:val="auto"/>
              <w:rPr>
                <w:b/>
                <w:bCs/>
                <w:sz w:val="24"/>
                <w:szCs w:val="24"/>
              </w:rPr>
            </w:pPr>
            <w:r w:rsidRPr="00E1586F">
              <w:rPr>
                <w:b/>
                <w:bCs/>
              </w:rPr>
              <w:t>Elément d’appréciation 4</w:t>
            </w:r>
            <w:r w:rsidRPr="00E1586F">
              <w:rPr>
                <w:rFonts w:ascii="Calibri" w:hAnsi="Calibri" w:cs="Calibri"/>
                <w:b/>
                <w:bCs/>
              </w:rPr>
              <w:t> </w:t>
            </w:r>
            <w:r w:rsidRPr="00E1586F">
              <w:rPr>
                <w:b/>
                <w:bCs/>
              </w:rPr>
              <w:t>: Livraison des effets à destination des agents: (30 points)</w:t>
            </w:r>
          </w:p>
          <w:p w14:paraId="37D99345" w14:textId="77777777"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3.3.4 du CRT</w:t>
            </w:r>
          </w:p>
          <w:p w14:paraId="30F39BBA" w14:textId="77777777" w:rsidR="00DC1FBC" w:rsidRPr="00E1586F" w:rsidRDefault="00DC1FBC" w:rsidP="00B52833">
            <w:pPr>
              <w:widowControl/>
              <w:numPr>
                <w:ilvl w:val="0"/>
                <w:numId w:val="19"/>
              </w:numPr>
              <w:suppressAutoHyphens w:val="0"/>
              <w:spacing w:before="100" w:beforeAutospacing="1" w:line="276" w:lineRule="auto"/>
              <w:textAlignment w:val="auto"/>
              <w:rPr>
                <w:b/>
                <w:bCs/>
                <w:sz w:val="24"/>
                <w:szCs w:val="24"/>
              </w:rPr>
            </w:pPr>
            <w:r w:rsidRPr="00E1586F">
              <w:rPr>
                <w:b/>
                <w:bCs/>
              </w:rPr>
              <w:t>Elément d’appréciation 5</w:t>
            </w:r>
            <w:r w:rsidRPr="00E1586F">
              <w:rPr>
                <w:rFonts w:ascii="Calibri" w:hAnsi="Calibri" w:cs="Calibri"/>
                <w:b/>
                <w:bCs/>
              </w:rPr>
              <w:t> </w:t>
            </w:r>
            <w:r w:rsidRPr="00E1586F">
              <w:rPr>
                <w:b/>
                <w:bCs/>
              </w:rPr>
              <w:t>: Qualité des prestations de support</w:t>
            </w:r>
            <w:r w:rsidRPr="00E1586F">
              <w:rPr>
                <w:rFonts w:ascii="Calibri" w:hAnsi="Calibri" w:cs="Calibri"/>
                <w:b/>
                <w:bCs/>
              </w:rPr>
              <w:t> </w:t>
            </w:r>
            <w:r w:rsidRPr="00E1586F">
              <w:rPr>
                <w:b/>
                <w:bCs/>
              </w:rPr>
              <w:t>(20 points)</w:t>
            </w:r>
          </w:p>
          <w:p w14:paraId="0CAA0A5C" w14:textId="77777777" w:rsidR="00DC1FBC" w:rsidRPr="00E1586F"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3.3.5 du CRT</w:t>
            </w:r>
          </w:p>
          <w:p w14:paraId="725C3273" w14:textId="77777777" w:rsidR="00DC1FBC" w:rsidRPr="00E1586F" w:rsidRDefault="00DC1FBC" w:rsidP="00B52833">
            <w:pPr>
              <w:spacing w:before="100" w:beforeAutospacing="1" w:after="142" w:line="276" w:lineRule="auto"/>
              <w:rPr>
                <w:sz w:val="24"/>
                <w:szCs w:val="24"/>
              </w:rPr>
            </w:pPr>
          </w:p>
        </w:tc>
      </w:tr>
      <w:tr w:rsidR="00DC1FBC" w:rsidRPr="002402F0" w14:paraId="47FB1FFC" w14:textId="77777777" w:rsidTr="00B52833">
        <w:trPr>
          <w:trHeight w:val="1110"/>
          <w:tblCellSpacing w:w="0" w:type="dxa"/>
          <w:jc w:val="center"/>
        </w:trPr>
        <w:tc>
          <w:tcPr>
            <w:tcW w:w="2152"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1C5C9300" w14:textId="77777777" w:rsidR="00DC1FBC" w:rsidRPr="002402F0" w:rsidRDefault="00DC1FBC" w:rsidP="00B52833">
            <w:pPr>
              <w:spacing w:before="100" w:beforeAutospacing="1" w:after="142" w:line="276" w:lineRule="auto"/>
              <w:rPr>
                <w:sz w:val="24"/>
                <w:szCs w:val="24"/>
              </w:rPr>
            </w:pPr>
            <w:r w:rsidRPr="002402F0">
              <w:rPr>
                <w:b/>
                <w:bCs/>
              </w:rPr>
              <w:t>Performance environnementale</w:t>
            </w:r>
          </w:p>
        </w:tc>
        <w:tc>
          <w:tcPr>
            <w:tcW w:w="1326"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26802AE3" w14:textId="77777777" w:rsidR="00DC1FBC" w:rsidRPr="002402F0" w:rsidRDefault="00DC1FBC" w:rsidP="00B52833">
            <w:pPr>
              <w:spacing w:before="100" w:beforeAutospacing="1" w:after="142" w:line="276" w:lineRule="auto"/>
              <w:rPr>
                <w:sz w:val="24"/>
                <w:szCs w:val="24"/>
              </w:rPr>
            </w:pPr>
            <w:r w:rsidRPr="002402F0">
              <w:rPr>
                <w:b/>
                <w:bCs/>
              </w:rPr>
              <w:t>10 %</w:t>
            </w:r>
          </w:p>
        </w:tc>
        <w:tc>
          <w:tcPr>
            <w:tcW w:w="79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p w14:paraId="1DFA0FAC" w14:textId="77777777" w:rsidR="00DC1FBC" w:rsidRPr="002402F0" w:rsidRDefault="00DC1FBC" w:rsidP="00B52833">
            <w:pPr>
              <w:spacing w:before="100" w:beforeAutospacing="1" w:line="276" w:lineRule="auto"/>
              <w:rPr>
                <w:sz w:val="24"/>
                <w:szCs w:val="24"/>
              </w:rPr>
            </w:pPr>
            <w:r>
              <w:rPr>
                <w:b/>
                <w:bCs/>
              </w:rPr>
              <w:t xml:space="preserve">Sous-critère </w:t>
            </w:r>
            <w:r w:rsidRPr="002402F0">
              <w:rPr>
                <w:b/>
                <w:bCs/>
              </w:rPr>
              <w:t>1</w:t>
            </w:r>
            <w:r>
              <w:rPr>
                <w:rFonts w:ascii="Calibri" w:hAnsi="Calibri" w:cs="Calibri"/>
                <w:b/>
                <w:bCs/>
              </w:rPr>
              <w:t> </w:t>
            </w:r>
            <w:r>
              <w:rPr>
                <w:b/>
                <w:bCs/>
              </w:rPr>
              <w:t>:</w:t>
            </w:r>
            <w:r w:rsidRPr="002402F0">
              <w:rPr>
                <w:b/>
                <w:bCs/>
              </w:rPr>
              <w:t xml:space="preserve"> </w:t>
            </w:r>
            <w:r>
              <w:rPr>
                <w:b/>
                <w:bCs/>
              </w:rPr>
              <w:t>Part des articles intégrant de la matière recyclée (5%)</w:t>
            </w:r>
            <w:r w:rsidRPr="002402F0">
              <w:rPr>
                <w:b/>
                <w:bCs/>
              </w:rPr>
              <w:t xml:space="preserve"> </w:t>
            </w:r>
          </w:p>
          <w:p w14:paraId="1D37FEB8" w14:textId="7988DB9C" w:rsidR="00DC1FBC" w:rsidRPr="00E1586F" w:rsidRDefault="00DC1FBC" w:rsidP="00B52833">
            <w:pPr>
              <w:spacing w:before="100" w:beforeAutospacing="1" w:line="276" w:lineRule="auto"/>
              <w:ind w:left="720"/>
              <w:rPr>
                <w:b/>
                <w:bCs/>
                <w:sz w:val="24"/>
                <w:szCs w:val="24"/>
              </w:rPr>
            </w:pPr>
            <w:r w:rsidRPr="005C2991">
              <w:t xml:space="preserve">Cet élément d’appréciation est analysé </w:t>
            </w:r>
            <w:r w:rsidRPr="00E1586F">
              <w:t>sur la base des éléments et précisions apportés par le candidat à l'article 4.1 du CRT</w:t>
            </w:r>
          </w:p>
          <w:p w14:paraId="0833AC64" w14:textId="77777777" w:rsidR="00DC1FBC" w:rsidRPr="00E1586F" w:rsidRDefault="00DC1FBC" w:rsidP="00B52833">
            <w:pPr>
              <w:spacing w:before="100" w:beforeAutospacing="1" w:after="159" w:line="276" w:lineRule="auto"/>
              <w:rPr>
                <w:b/>
                <w:bCs/>
              </w:rPr>
            </w:pPr>
            <w:r w:rsidRPr="00E1586F">
              <w:rPr>
                <w:b/>
                <w:bCs/>
              </w:rPr>
              <w:t>Sous-critère 2</w:t>
            </w:r>
            <w:r w:rsidRPr="00E1586F">
              <w:rPr>
                <w:rFonts w:ascii="Calibri" w:hAnsi="Calibri" w:cs="Calibri"/>
                <w:b/>
                <w:bCs/>
              </w:rPr>
              <w:t> </w:t>
            </w:r>
            <w:r w:rsidRPr="00E1586F">
              <w:rPr>
                <w:b/>
                <w:bCs/>
              </w:rPr>
              <w:t>: valorisation de l’empreinte environnementale par l’outil «</w:t>
            </w:r>
            <w:r w:rsidRPr="00E1586F">
              <w:rPr>
                <w:rFonts w:ascii="Calibri" w:hAnsi="Calibri" w:cs="Calibri"/>
                <w:b/>
                <w:bCs/>
              </w:rPr>
              <w:t> </w:t>
            </w:r>
            <w:r w:rsidRPr="00E1586F">
              <w:rPr>
                <w:b/>
                <w:bCs/>
              </w:rPr>
              <w:t>Ecobalyse</w:t>
            </w:r>
            <w:r w:rsidRPr="00E1586F">
              <w:rPr>
                <w:rFonts w:ascii="Calibri" w:hAnsi="Calibri" w:cs="Calibri"/>
                <w:b/>
                <w:bCs/>
              </w:rPr>
              <w:t> </w:t>
            </w:r>
            <w:r w:rsidRPr="00E1586F">
              <w:rPr>
                <w:b/>
                <w:bCs/>
              </w:rPr>
              <w:t>» (5%)</w:t>
            </w:r>
          </w:p>
          <w:p w14:paraId="4169401C" w14:textId="3D64D3DC" w:rsidR="00DC1FBC" w:rsidRPr="004B5EA0" w:rsidRDefault="00DC1FBC" w:rsidP="00B52833">
            <w:pPr>
              <w:spacing w:before="100" w:beforeAutospacing="1" w:line="276" w:lineRule="auto"/>
              <w:ind w:left="720"/>
              <w:rPr>
                <w:b/>
                <w:bCs/>
                <w:sz w:val="24"/>
                <w:szCs w:val="24"/>
              </w:rPr>
            </w:pPr>
            <w:r w:rsidRPr="00E1586F">
              <w:t>Cet élément d’appréciation est analysé sur la base des éléments et précisions apportés par le candidat à l'article 4.2 du CRT</w:t>
            </w:r>
          </w:p>
          <w:p w14:paraId="7DCD4C75" w14:textId="77777777" w:rsidR="00DC1FBC" w:rsidRPr="002402F0" w:rsidRDefault="00DC1FBC" w:rsidP="00B52833">
            <w:pPr>
              <w:spacing w:before="100" w:beforeAutospacing="1" w:after="142" w:line="276" w:lineRule="auto"/>
              <w:rPr>
                <w:sz w:val="24"/>
                <w:szCs w:val="24"/>
              </w:rPr>
            </w:pPr>
          </w:p>
        </w:tc>
      </w:tr>
    </w:tbl>
    <w:p w14:paraId="0806ED94" w14:textId="77777777" w:rsidR="00DC1FBC" w:rsidRDefault="00DC1FBC" w:rsidP="00DC1FBC">
      <w:pPr>
        <w:jc w:val="both"/>
        <w:sectPr w:rsidR="00DC1FBC" w:rsidSect="00DC1FBC">
          <w:headerReference w:type="default" r:id="rId17"/>
          <w:footerReference w:type="default" r:id="rId18"/>
          <w:headerReference w:type="first" r:id="rId19"/>
          <w:pgSz w:w="16838" w:h="11906" w:orient="landscape"/>
          <w:pgMar w:top="1276" w:right="777" w:bottom="849" w:left="777" w:header="720" w:footer="720" w:gutter="0"/>
          <w:cols w:space="720"/>
          <w:formProt w:val="0"/>
          <w:docGrid w:linePitch="272"/>
        </w:sectPr>
      </w:pPr>
    </w:p>
    <w:p w14:paraId="5F326C38" w14:textId="77777777" w:rsidR="00DC1FBC" w:rsidRDefault="00DC1FBC">
      <w:pPr>
        <w:suppressAutoHyphens w:val="0"/>
        <w:rPr>
          <w:rFonts w:eastAsia="Arial" w:cs="Arial"/>
          <w:b/>
          <w:szCs w:val="24"/>
        </w:rPr>
      </w:pPr>
    </w:p>
    <w:p w14:paraId="45ABDCCB" w14:textId="77777777" w:rsidR="00952D67" w:rsidRDefault="00026E04">
      <w:pPr>
        <w:pStyle w:val="Titre1"/>
      </w:pPr>
      <w:bookmarkStart w:id="36" w:name="_Toc199858428"/>
      <w:bookmarkStart w:id="37" w:name="_Toc210832447"/>
      <w:bookmarkStart w:id="38" w:name="_Toc216883262"/>
      <w:r>
        <w:t>Critère 2</w:t>
      </w:r>
      <w:r>
        <w:rPr>
          <w:rFonts w:ascii="Calibri" w:hAnsi="Calibri" w:cs="Calibri"/>
        </w:rPr>
        <w:t> </w:t>
      </w:r>
      <w:r>
        <w:t>:  Valeur technique</w:t>
      </w:r>
      <w:bookmarkEnd w:id="36"/>
      <w:r>
        <w:t xml:space="preserve"> (50 %)</w:t>
      </w:r>
      <w:bookmarkEnd w:id="37"/>
      <w:bookmarkEnd w:id="38"/>
    </w:p>
    <w:p w14:paraId="6D421F60" w14:textId="77777777" w:rsidR="00952D67" w:rsidRDefault="00952D67">
      <w:pPr>
        <w:pStyle w:val="Standard"/>
      </w:pPr>
    </w:p>
    <w:p w14:paraId="1CBA9898" w14:textId="77777777" w:rsidR="00952D67" w:rsidRDefault="00026E04">
      <w:pPr>
        <w:pStyle w:val="Titre2"/>
      </w:pPr>
      <w:bookmarkStart w:id="39" w:name="_Toc199858429"/>
      <w:bookmarkStart w:id="40" w:name="_Toc210832448"/>
      <w:bookmarkStart w:id="41" w:name="_Toc216883263"/>
      <w:r>
        <w:t>Sous-critère 2.1</w:t>
      </w:r>
      <w:r>
        <w:rPr>
          <w:rFonts w:ascii="Calibri" w:hAnsi="Calibri" w:cs="Calibri"/>
        </w:rPr>
        <w:t> </w:t>
      </w:r>
      <w:r>
        <w:t xml:space="preserve">: </w:t>
      </w:r>
      <w:bookmarkEnd w:id="21"/>
      <w:bookmarkEnd w:id="22"/>
      <w:bookmarkEnd w:id="23"/>
      <w:bookmarkEnd w:id="24"/>
      <w:bookmarkEnd w:id="25"/>
      <w:bookmarkEnd w:id="26"/>
      <w:bookmarkEnd w:id="27"/>
      <w:bookmarkEnd w:id="28"/>
      <w:bookmarkEnd w:id="29"/>
      <w:bookmarkEnd w:id="30"/>
      <w:r>
        <w:t>Qualité des effets (20 %)</w:t>
      </w:r>
      <w:bookmarkEnd w:id="31"/>
      <w:bookmarkEnd w:id="32"/>
      <w:bookmarkEnd w:id="33"/>
      <w:bookmarkEnd w:id="34"/>
      <w:bookmarkEnd w:id="39"/>
      <w:bookmarkEnd w:id="40"/>
      <w:bookmarkEnd w:id="41"/>
    </w:p>
    <w:p w14:paraId="3D7CB64B" w14:textId="77777777" w:rsidR="00952D67" w:rsidRDefault="00952D67">
      <w:pPr>
        <w:pStyle w:val="Standard"/>
        <w:rPr>
          <w:rFonts w:ascii="Marianne" w:hAnsi="Marianne"/>
        </w:rPr>
      </w:pPr>
    </w:p>
    <w:p w14:paraId="746A2220" w14:textId="73B7DA36" w:rsidR="00952D67" w:rsidRDefault="00026E04">
      <w:pPr>
        <w:pStyle w:val="Titre3"/>
      </w:pPr>
      <w:r>
        <w:t xml:space="preserve"> </w:t>
      </w:r>
      <w:bookmarkStart w:id="42" w:name="_Toc216883264"/>
      <w:r>
        <w:t xml:space="preserve">Élément d’appréciation 1 : Qualité des échantillons remis </w:t>
      </w:r>
      <w:bookmarkStart w:id="43" w:name="_Toc210832449"/>
      <w:r>
        <w:t>(</w:t>
      </w:r>
      <w:r w:rsidR="00803569">
        <w:t>4</w:t>
      </w:r>
      <w:r>
        <w:t>0 points)</w:t>
      </w:r>
      <w:bookmarkEnd w:id="43"/>
      <w:bookmarkEnd w:id="42"/>
    </w:p>
    <w:p w14:paraId="26AC1F63" w14:textId="77777777" w:rsidR="00952D67" w:rsidRDefault="00952D67">
      <w:pPr>
        <w:jc w:val="both"/>
      </w:pPr>
    </w:p>
    <w:p w14:paraId="343CD2E3" w14:textId="77777777" w:rsidR="00952D67" w:rsidRDefault="00952D67">
      <w:pPr>
        <w:jc w:val="both"/>
        <w:rPr>
          <w:b/>
        </w:rPr>
      </w:pPr>
    </w:p>
    <w:tbl>
      <w:tblPr>
        <w:tblW w:w="15098" w:type="dxa"/>
        <w:tblInd w:w="108" w:type="dxa"/>
        <w:tblLayout w:type="fixed"/>
        <w:tblCellMar>
          <w:left w:w="113" w:type="dxa"/>
        </w:tblCellMar>
        <w:tblLook w:val="04A0" w:firstRow="1" w:lastRow="0" w:firstColumn="1" w:lastColumn="0" w:noHBand="0" w:noVBand="1"/>
      </w:tblPr>
      <w:tblGrid>
        <w:gridCol w:w="2130"/>
        <w:gridCol w:w="12968"/>
      </w:tblGrid>
      <w:tr w:rsidR="00952D67" w14:paraId="54FD2E95" w14:textId="77777777">
        <w:trPr>
          <w:trHeight w:val="1665"/>
        </w:trPr>
        <w:tc>
          <w:tcPr>
            <w:tcW w:w="2130" w:type="dxa"/>
            <w:tcBorders>
              <w:top w:val="single" w:sz="4" w:space="0" w:color="00000A"/>
              <w:left w:val="single" w:sz="4" w:space="0" w:color="00000A"/>
              <w:bottom w:val="single" w:sz="4" w:space="0" w:color="00000A"/>
              <w:right w:val="single" w:sz="4" w:space="0" w:color="00000A"/>
            </w:tcBorders>
            <w:vAlign w:val="center"/>
          </w:tcPr>
          <w:p w14:paraId="1C73119A" w14:textId="77777777" w:rsidR="00952D67" w:rsidRDefault="00026E04">
            <w:pPr>
              <w:jc w:val="both"/>
            </w:pPr>
            <w:r>
              <w:rPr>
                <w:b/>
                <w:color w:val="000000"/>
                <w:u w:val="single"/>
              </w:rPr>
              <w:t>Description</w:t>
            </w:r>
          </w:p>
        </w:tc>
        <w:tc>
          <w:tcPr>
            <w:tcW w:w="12967" w:type="dxa"/>
            <w:tcBorders>
              <w:top w:val="single" w:sz="4" w:space="0" w:color="00000A"/>
              <w:left w:val="single" w:sz="4" w:space="0" w:color="00000A"/>
              <w:bottom w:val="single" w:sz="4" w:space="0" w:color="00000A"/>
              <w:right w:val="single" w:sz="4" w:space="0" w:color="00000A"/>
            </w:tcBorders>
            <w:vAlign w:val="center"/>
          </w:tcPr>
          <w:p w14:paraId="05771133" w14:textId="77777777" w:rsidR="00952D67" w:rsidRDefault="00026E04">
            <w:pPr>
              <w:jc w:val="both"/>
              <w:rPr>
                <w:rFonts w:eastAsia="Andale Sans UI" w:cs="Calibri"/>
                <w:kern w:val="0"/>
                <w:lang w:eastAsia="ja-JP" w:bidi="fa-IR"/>
              </w:rPr>
            </w:pPr>
            <w:r>
              <w:rPr>
                <w:rFonts w:eastAsia="Andale Sans UI" w:cs="Calibri"/>
                <w:kern w:val="0"/>
                <w:lang w:eastAsia="ja-JP" w:bidi="fa-IR"/>
              </w:rPr>
              <w:t xml:space="preserve">S’agissant des échantillons demandés à l’article 4.2.2 du règlement de la consultation, le candidat précise, dans </w:t>
            </w:r>
            <w:r>
              <w:rPr>
                <w:rFonts w:eastAsia="Andale Sans UI" w:cs="Calibri"/>
                <w:i/>
                <w:iCs/>
                <w:kern w:val="0"/>
                <w:lang w:eastAsia="ja-JP" w:bidi="fa-IR"/>
              </w:rPr>
              <w:t>l’annexe 2 - Fiches techniques des effets d’habillement, accessoires et équipements</w:t>
            </w:r>
            <w:r>
              <w:rPr>
                <w:rFonts w:eastAsia="Andale Sans UI" w:cs="Calibri"/>
                <w:kern w:val="0"/>
                <w:lang w:eastAsia="ja-JP" w:bidi="fa-IR"/>
              </w:rPr>
              <w:t xml:space="preserve"> tous les éléments permettant à la Douane d’analyser</w:t>
            </w:r>
            <w:r>
              <w:rPr>
                <w:rFonts w:ascii="Calibri" w:eastAsia="Andale Sans UI" w:hAnsi="Calibri" w:cs="Calibri"/>
                <w:kern w:val="0"/>
                <w:lang w:eastAsia="ja-JP" w:bidi="fa-IR"/>
              </w:rPr>
              <w:t> </w:t>
            </w:r>
            <w:r>
              <w:rPr>
                <w:rFonts w:eastAsia="Andale Sans UI" w:cs="Calibri"/>
                <w:kern w:val="0"/>
                <w:lang w:eastAsia="ja-JP" w:bidi="fa-IR"/>
              </w:rPr>
              <w:t>:</w:t>
            </w:r>
          </w:p>
          <w:p w14:paraId="43DB733F" w14:textId="77777777" w:rsidR="00952D67" w:rsidRDefault="00952D67">
            <w:pPr>
              <w:jc w:val="both"/>
              <w:rPr>
                <w:rFonts w:eastAsia="Andale Sans UI" w:cs="Calibri"/>
                <w:kern w:val="0"/>
                <w:lang w:eastAsia="ja-JP" w:bidi="fa-IR"/>
              </w:rPr>
            </w:pPr>
          </w:p>
          <w:p w14:paraId="54E107AF" w14:textId="65BD0BCF" w:rsidR="00952D67" w:rsidRDefault="00026E04">
            <w:pPr>
              <w:suppressAutoHyphens w:val="0"/>
              <w:spacing w:line="276" w:lineRule="auto"/>
              <w:jc w:val="both"/>
              <w:textAlignment w:val="auto"/>
              <w:rPr>
                <w:kern w:val="0"/>
                <w:sz w:val="24"/>
                <w:szCs w:val="24"/>
              </w:rPr>
            </w:pPr>
            <w:r>
              <w:rPr>
                <w:kern w:val="0"/>
              </w:rPr>
              <w:t>-</w:t>
            </w:r>
            <w:r>
              <w:rPr>
                <w:rFonts w:ascii="Calibri" w:hAnsi="Calibri" w:cs="Calibri"/>
                <w:kern w:val="0"/>
                <w:sz w:val="14"/>
                <w:szCs w:val="14"/>
              </w:rPr>
              <w:t>         </w:t>
            </w:r>
            <w:r>
              <w:rPr>
                <w:kern w:val="0"/>
                <w:sz w:val="14"/>
                <w:szCs w:val="14"/>
              </w:rPr>
              <w:t xml:space="preserve"> </w:t>
            </w:r>
            <w:r>
              <w:rPr>
                <w:b/>
                <w:bCs/>
                <w:kern w:val="0"/>
              </w:rPr>
              <w:t>le confort et l’adaptation aux conditions d'utilisation</w:t>
            </w:r>
            <w:r>
              <w:rPr>
                <w:kern w:val="0"/>
              </w:rPr>
              <w:t xml:space="preserve"> </w:t>
            </w:r>
            <w:r>
              <w:rPr>
                <w:b/>
                <w:bCs/>
                <w:kern w:val="0"/>
              </w:rPr>
              <w:t>des effets</w:t>
            </w:r>
            <w:r>
              <w:rPr>
                <w:rFonts w:ascii="Calibri" w:hAnsi="Calibri" w:cs="Calibri"/>
                <w:kern w:val="0"/>
              </w:rPr>
              <w:t> </w:t>
            </w:r>
            <w:r>
              <w:rPr>
                <w:kern w:val="0"/>
              </w:rPr>
              <w:t>: Adaptation à la morphologie de l’agent, confort au porter, adaptation aux conditions d’utilisation, liberté de mouvement, absence de point de tension ;</w:t>
            </w:r>
            <w:r w:rsidR="00E621A9">
              <w:rPr>
                <w:kern w:val="0"/>
              </w:rPr>
              <w:t xml:space="preserve"> </w:t>
            </w:r>
          </w:p>
          <w:p w14:paraId="57F0AF92" w14:textId="77777777" w:rsidR="00952D67" w:rsidRDefault="00026E04">
            <w:pPr>
              <w:suppressAutoHyphens w:val="0"/>
              <w:spacing w:line="276" w:lineRule="auto"/>
              <w:jc w:val="both"/>
              <w:textAlignment w:val="auto"/>
              <w:rPr>
                <w:kern w:val="0"/>
                <w:sz w:val="24"/>
                <w:szCs w:val="24"/>
              </w:rPr>
            </w:pPr>
            <w:r>
              <w:rPr>
                <w:rFonts w:ascii="Calibri" w:hAnsi="Calibri" w:cs="Calibri"/>
                <w:kern w:val="0"/>
              </w:rPr>
              <w:t> </w:t>
            </w:r>
          </w:p>
          <w:p w14:paraId="478C5C90" w14:textId="77777777" w:rsidR="00952D67" w:rsidRDefault="00026E04">
            <w:pPr>
              <w:suppressAutoHyphens w:val="0"/>
              <w:spacing w:line="276" w:lineRule="auto"/>
              <w:jc w:val="both"/>
              <w:textAlignment w:val="auto"/>
              <w:rPr>
                <w:kern w:val="0"/>
              </w:rPr>
            </w:pPr>
            <w:r>
              <w:rPr>
                <w:kern w:val="0"/>
              </w:rPr>
              <w:t>-</w:t>
            </w:r>
            <w:r>
              <w:rPr>
                <w:rFonts w:ascii="Calibri" w:hAnsi="Calibri" w:cs="Calibri"/>
                <w:kern w:val="0"/>
                <w:sz w:val="14"/>
                <w:szCs w:val="14"/>
              </w:rPr>
              <w:t>         </w:t>
            </w:r>
            <w:r>
              <w:rPr>
                <w:kern w:val="0"/>
                <w:sz w:val="14"/>
                <w:szCs w:val="14"/>
              </w:rPr>
              <w:t xml:space="preserve"> </w:t>
            </w:r>
            <w:r>
              <w:rPr>
                <w:b/>
                <w:bCs/>
                <w:kern w:val="0"/>
              </w:rPr>
              <w:t>la qualité des effets</w:t>
            </w:r>
            <w:r>
              <w:rPr>
                <w:rFonts w:ascii="Calibri" w:hAnsi="Calibri" w:cs="Calibri"/>
                <w:kern w:val="0"/>
              </w:rPr>
              <w:t> </w:t>
            </w:r>
            <w:r>
              <w:rPr>
                <w:kern w:val="0"/>
              </w:rPr>
              <w:t>: qualité des matières premières (tissus, doublure, accessoires), des finitions, de la réalisation, de l’assemblage, qualité de la coupe (précision, symétrie), cohérence visuelle.</w:t>
            </w:r>
          </w:p>
          <w:p w14:paraId="6EC7E90F" w14:textId="77777777" w:rsidR="00952D67" w:rsidRDefault="00952D67">
            <w:pPr>
              <w:suppressAutoHyphens w:val="0"/>
              <w:spacing w:line="276" w:lineRule="auto"/>
              <w:jc w:val="both"/>
              <w:textAlignment w:val="auto"/>
              <w:rPr>
                <w:kern w:val="0"/>
              </w:rPr>
            </w:pPr>
          </w:p>
          <w:p w14:paraId="0644E21C" w14:textId="176C1A48" w:rsidR="00952D67" w:rsidRDefault="00026E04">
            <w:pPr>
              <w:suppressAutoHyphens w:val="0"/>
              <w:spacing w:line="276" w:lineRule="auto"/>
              <w:jc w:val="both"/>
              <w:textAlignment w:val="auto"/>
              <w:rPr>
                <w:kern w:val="0"/>
              </w:rPr>
            </w:pPr>
            <w:r>
              <w:rPr>
                <w:kern w:val="0"/>
              </w:rPr>
              <w:t>Il est précisé que ces échantillons feront l’objet de tests de la part d’un panel utilisateurs.</w:t>
            </w:r>
          </w:p>
          <w:p w14:paraId="2938F807" w14:textId="6E02029B" w:rsidR="00E621A9" w:rsidRDefault="00E621A9">
            <w:pPr>
              <w:suppressAutoHyphens w:val="0"/>
              <w:spacing w:line="276" w:lineRule="auto"/>
              <w:jc w:val="both"/>
              <w:textAlignment w:val="auto"/>
              <w:rPr>
                <w:kern w:val="0"/>
              </w:rPr>
            </w:pPr>
          </w:p>
          <w:p w14:paraId="5E2AF2B6" w14:textId="1DE80566" w:rsidR="00E621A9" w:rsidRDefault="00E621A9">
            <w:pPr>
              <w:suppressAutoHyphens w:val="0"/>
              <w:spacing w:line="276" w:lineRule="auto"/>
              <w:jc w:val="both"/>
              <w:textAlignment w:val="auto"/>
              <w:rPr>
                <w:kern w:val="0"/>
                <w:sz w:val="24"/>
                <w:szCs w:val="24"/>
              </w:rPr>
            </w:pPr>
            <w:r>
              <w:rPr>
                <w:kern w:val="0"/>
              </w:rPr>
              <w:t xml:space="preserve">Au titre de cet élément d’appréciation il est attendu du candidat qu’il produise pour chaque type d’effet faisant l’objet d’échantillons un </w:t>
            </w:r>
            <w:r w:rsidRPr="00E621A9">
              <w:rPr>
                <w:b/>
                <w:kern w:val="0"/>
              </w:rPr>
              <w:t>guide de tailles</w:t>
            </w:r>
            <w:r>
              <w:rPr>
                <w:kern w:val="0"/>
              </w:rPr>
              <w:t>.</w:t>
            </w:r>
          </w:p>
          <w:p w14:paraId="1BA2F0D0" w14:textId="77777777" w:rsidR="00952D67" w:rsidRDefault="00952D67">
            <w:pPr>
              <w:jc w:val="both"/>
              <w:rPr>
                <w:rFonts w:ascii="Calibri" w:eastAsia="Andale Sans UI" w:hAnsi="Calibri" w:cs="Calibri"/>
                <w:kern w:val="0"/>
                <w:lang w:eastAsia="ja-JP" w:bidi="fa-IR"/>
              </w:rPr>
            </w:pPr>
          </w:p>
        </w:tc>
      </w:tr>
    </w:tbl>
    <w:p w14:paraId="0FF0EDDD" w14:textId="77777777" w:rsidR="00952D67" w:rsidRDefault="00952D67">
      <w:pPr>
        <w:jc w:val="both"/>
        <w:rPr>
          <w:b/>
          <w:bCs/>
          <w:u w:val="single"/>
        </w:rPr>
      </w:pPr>
    </w:p>
    <w:tbl>
      <w:tblPr>
        <w:tblW w:w="15166" w:type="dxa"/>
        <w:tblInd w:w="58" w:type="dxa"/>
        <w:tblLayout w:type="fixed"/>
        <w:tblCellMar>
          <w:top w:w="55" w:type="dxa"/>
          <w:left w:w="55" w:type="dxa"/>
          <w:bottom w:w="55" w:type="dxa"/>
          <w:right w:w="55" w:type="dxa"/>
        </w:tblCellMar>
        <w:tblLook w:val="04A0" w:firstRow="1" w:lastRow="0" w:firstColumn="1" w:lastColumn="0" w:noHBand="0" w:noVBand="1"/>
      </w:tblPr>
      <w:tblGrid>
        <w:gridCol w:w="15166"/>
      </w:tblGrid>
      <w:tr w:rsidR="00952D67" w14:paraId="67219299" w14:textId="77777777">
        <w:trPr>
          <w:trHeight w:val="3267"/>
        </w:trPr>
        <w:tc>
          <w:tcPr>
            <w:tcW w:w="15166" w:type="dxa"/>
            <w:tcBorders>
              <w:top w:val="single" w:sz="2" w:space="0" w:color="000000"/>
              <w:left w:val="single" w:sz="2" w:space="0" w:color="000000"/>
              <w:bottom w:val="single" w:sz="2" w:space="0" w:color="000000"/>
              <w:right w:val="single" w:sz="2" w:space="0" w:color="000000"/>
            </w:tcBorders>
          </w:tcPr>
          <w:p w14:paraId="28E1E1B2"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7C9C3C28" w14:textId="77777777" w:rsidR="00952D67" w:rsidRDefault="00952D67">
            <w:pPr>
              <w:pStyle w:val="Contenudetableau"/>
              <w:widowControl w:val="0"/>
              <w:rPr>
                <w:b w:val="0"/>
                <w:bCs w:val="0"/>
                <w:sz w:val="20"/>
                <w:lang w:bidi="fa-IR"/>
              </w:rPr>
            </w:pPr>
          </w:p>
          <w:p w14:paraId="10BCCA36" w14:textId="77777777" w:rsidR="00952D67" w:rsidRDefault="00952D67">
            <w:pPr>
              <w:pStyle w:val="Contenudetableau"/>
              <w:widowControl w:val="0"/>
              <w:rPr>
                <w:b w:val="0"/>
                <w:bCs w:val="0"/>
                <w:sz w:val="20"/>
                <w:lang w:bidi="fa-IR"/>
              </w:rPr>
            </w:pPr>
          </w:p>
          <w:p w14:paraId="35A640E0" w14:textId="595D99A4" w:rsidR="00952D67" w:rsidRDefault="00026E04">
            <w:pPr>
              <w:pStyle w:val="Contenudetableau"/>
              <w:widowControl w:val="0"/>
              <w:rPr>
                <w:b w:val="0"/>
                <w:bCs w:val="0"/>
                <w:sz w:val="20"/>
                <w:lang w:bidi="fa-IR"/>
              </w:rPr>
            </w:pPr>
            <w:r>
              <w:rPr>
                <w:b w:val="0"/>
                <w:bCs w:val="0"/>
                <w:sz w:val="20"/>
                <w:lang w:bidi="fa-IR"/>
              </w:rPr>
              <w:t>Cf</w:t>
            </w:r>
            <w:r>
              <w:rPr>
                <w:rFonts w:ascii="Calibri" w:hAnsi="Calibri" w:cs="Calibri"/>
                <w:b w:val="0"/>
                <w:bCs w:val="0"/>
                <w:sz w:val="20"/>
                <w:lang w:bidi="fa-IR"/>
              </w:rPr>
              <w:t> </w:t>
            </w:r>
            <w:r>
              <w:rPr>
                <w:b w:val="0"/>
                <w:bCs w:val="0"/>
                <w:sz w:val="20"/>
                <w:lang w:bidi="fa-IR"/>
              </w:rPr>
              <w:t>: annexe 2 au présent CRT</w:t>
            </w:r>
            <w:r w:rsidR="00E621A9">
              <w:rPr>
                <w:b w:val="0"/>
                <w:bCs w:val="0"/>
                <w:sz w:val="20"/>
                <w:lang w:bidi="fa-IR"/>
              </w:rPr>
              <w:t xml:space="preserve"> + guide de tailles</w:t>
            </w:r>
          </w:p>
          <w:p w14:paraId="3B47AE03" w14:textId="4D6F8AC5" w:rsidR="00E621A9" w:rsidRDefault="00E621A9">
            <w:pPr>
              <w:pStyle w:val="Contenudetableau"/>
              <w:widowControl w:val="0"/>
              <w:rPr>
                <w:b w:val="0"/>
                <w:bCs w:val="0"/>
                <w:sz w:val="20"/>
                <w:lang w:bidi="fa-IR"/>
              </w:rPr>
            </w:pPr>
          </w:p>
          <w:p w14:paraId="54A36B6F" w14:textId="6BE8C742" w:rsidR="00E621A9" w:rsidRDefault="00E621A9">
            <w:pPr>
              <w:pStyle w:val="Contenudetableau"/>
              <w:widowControl w:val="0"/>
              <w:rPr>
                <w:b w:val="0"/>
                <w:bCs w:val="0"/>
                <w:sz w:val="20"/>
                <w:lang w:bidi="fa-IR"/>
              </w:rPr>
            </w:pPr>
          </w:p>
          <w:p w14:paraId="5C3132D9" w14:textId="77777777" w:rsidR="00E621A9" w:rsidRDefault="00E621A9">
            <w:pPr>
              <w:pStyle w:val="Contenudetableau"/>
              <w:widowControl w:val="0"/>
              <w:rPr>
                <w:b w:val="0"/>
                <w:bCs w:val="0"/>
                <w:sz w:val="20"/>
                <w:lang w:bidi="fa-IR"/>
              </w:rPr>
            </w:pPr>
          </w:p>
          <w:p w14:paraId="4613A140" w14:textId="77777777" w:rsidR="00952D67" w:rsidRDefault="00952D67">
            <w:pPr>
              <w:pStyle w:val="Contenudetableau"/>
              <w:widowControl w:val="0"/>
              <w:rPr>
                <w:b w:val="0"/>
                <w:bCs w:val="0"/>
                <w:sz w:val="20"/>
                <w:lang w:bidi="fa-IR"/>
              </w:rPr>
            </w:pPr>
          </w:p>
          <w:p w14:paraId="7A1DDFD9" w14:textId="77777777" w:rsidR="00952D67" w:rsidRDefault="00952D67">
            <w:pPr>
              <w:pStyle w:val="Contenudetableau"/>
              <w:widowControl w:val="0"/>
              <w:rPr>
                <w:b w:val="0"/>
                <w:bCs w:val="0"/>
                <w:sz w:val="20"/>
                <w:lang w:bidi="fa-IR"/>
              </w:rPr>
            </w:pPr>
            <w:bookmarkStart w:id="44" w:name="_Hlk199854153"/>
            <w:bookmarkStart w:id="45" w:name="_Hlk201570172"/>
            <w:bookmarkEnd w:id="44"/>
            <w:bookmarkEnd w:id="45"/>
          </w:p>
        </w:tc>
      </w:tr>
    </w:tbl>
    <w:p w14:paraId="0E01E0B6" w14:textId="77777777" w:rsidR="00952D67" w:rsidRDefault="00952D67">
      <w:pPr>
        <w:jc w:val="both"/>
        <w:rPr>
          <w:b/>
          <w:bCs/>
          <w:u w:val="single"/>
        </w:rPr>
      </w:pPr>
    </w:p>
    <w:p w14:paraId="79165385" w14:textId="77777777" w:rsidR="00952D67" w:rsidRDefault="00952D67">
      <w:pPr>
        <w:jc w:val="both"/>
        <w:rPr>
          <w:b/>
          <w:bCs/>
          <w:u w:val="single"/>
        </w:rPr>
      </w:pPr>
    </w:p>
    <w:p w14:paraId="0E01E0CC" w14:textId="77777777" w:rsidR="00952D67" w:rsidRDefault="00952D67">
      <w:pPr>
        <w:jc w:val="both"/>
        <w:rPr>
          <w:b/>
          <w:bCs/>
          <w:u w:val="single"/>
        </w:rPr>
      </w:pPr>
    </w:p>
    <w:p w14:paraId="7919AB80" w14:textId="77777777" w:rsidR="00952D67" w:rsidRDefault="00952D67">
      <w:pPr>
        <w:jc w:val="both"/>
        <w:rPr>
          <w:b/>
          <w:bCs/>
          <w:u w:val="single"/>
        </w:rPr>
      </w:pPr>
    </w:p>
    <w:p w14:paraId="68D552F2" w14:textId="4D6F92EF" w:rsidR="00952D67" w:rsidRDefault="00026E04">
      <w:pPr>
        <w:pStyle w:val="Titre3"/>
      </w:pPr>
      <w:bookmarkStart w:id="46" w:name="_Toc216883265"/>
      <w:r>
        <w:t>Elément d’appréciation 2</w:t>
      </w:r>
      <w:bookmarkStart w:id="47" w:name="_Toc210832450"/>
      <w:r>
        <w:rPr>
          <w:rFonts w:ascii="Calibri" w:hAnsi="Calibri" w:cs="Calibri"/>
        </w:rPr>
        <w:t> </w:t>
      </w:r>
      <w:r>
        <w:t>:  Qualité des effets proposés (hors échantillons) (</w:t>
      </w:r>
      <w:r w:rsidR="00803569">
        <w:t>6</w:t>
      </w:r>
      <w:r>
        <w:t>0 points)</w:t>
      </w:r>
      <w:bookmarkEnd w:id="47"/>
      <w:bookmarkEnd w:id="46"/>
    </w:p>
    <w:p w14:paraId="5ADBFB15" w14:textId="77777777" w:rsidR="00952D67" w:rsidRDefault="00952D67">
      <w:pPr>
        <w:jc w:val="both"/>
        <w:rPr>
          <w:b/>
          <w:bCs/>
          <w:u w:val="single"/>
        </w:rPr>
      </w:pPr>
    </w:p>
    <w:p w14:paraId="443C476B" w14:textId="77777777" w:rsidR="00952D67" w:rsidRDefault="00952D67">
      <w:pPr>
        <w:jc w:val="both"/>
        <w:rPr>
          <w:b/>
          <w:bCs/>
          <w:u w:val="single"/>
        </w:rPr>
      </w:pPr>
    </w:p>
    <w:tbl>
      <w:tblPr>
        <w:tblW w:w="15098" w:type="dxa"/>
        <w:tblInd w:w="108" w:type="dxa"/>
        <w:tblLayout w:type="fixed"/>
        <w:tblCellMar>
          <w:left w:w="113" w:type="dxa"/>
        </w:tblCellMar>
        <w:tblLook w:val="04A0" w:firstRow="1" w:lastRow="0" w:firstColumn="1" w:lastColumn="0" w:noHBand="0" w:noVBand="1"/>
      </w:tblPr>
      <w:tblGrid>
        <w:gridCol w:w="2130"/>
        <w:gridCol w:w="12968"/>
      </w:tblGrid>
      <w:tr w:rsidR="00952D67" w14:paraId="6DF17254" w14:textId="77777777">
        <w:trPr>
          <w:trHeight w:val="1632"/>
        </w:trPr>
        <w:tc>
          <w:tcPr>
            <w:tcW w:w="2130" w:type="dxa"/>
            <w:tcBorders>
              <w:top w:val="single" w:sz="4" w:space="0" w:color="00000A"/>
              <w:left w:val="single" w:sz="4" w:space="0" w:color="00000A"/>
              <w:bottom w:val="single" w:sz="4" w:space="0" w:color="00000A"/>
              <w:right w:val="single" w:sz="4" w:space="0" w:color="00000A"/>
            </w:tcBorders>
            <w:vAlign w:val="center"/>
          </w:tcPr>
          <w:p w14:paraId="578CB833" w14:textId="77777777" w:rsidR="00952D67" w:rsidRDefault="00026E04">
            <w:pPr>
              <w:suppressAutoHyphens w:val="0"/>
            </w:pPr>
            <w:r>
              <w:rPr>
                <w:b/>
                <w:u w:val="single"/>
              </w:rPr>
              <w:t>Description</w:t>
            </w:r>
          </w:p>
        </w:tc>
        <w:tc>
          <w:tcPr>
            <w:tcW w:w="12967" w:type="dxa"/>
            <w:tcBorders>
              <w:top w:val="single" w:sz="4" w:space="0" w:color="00000A"/>
              <w:left w:val="single" w:sz="4" w:space="0" w:color="00000A"/>
              <w:bottom w:val="single" w:sz="4" w:space="0" w:color="00000A"/>
              <w:right w:val="single" w:sz="4" w:space="0" w:color="00000A"/>
            </w:tcBorders>
            <w:vAlign w:val="center"/>
          </w:tcPr>
          <w:p w14:paraId="4C835EAF" w14:textId="77777777" w:rsidR="00952D67" w:rsidRDefault="00026E04">
            <w:pPr>
              <w:suppressAutoHyphens w:val="0"/>
              <w:rPr>
                <w:rFonts w:ascii="Calibri" w:eastAsia="Andale Sans UI" w:hAnsi="Calibri" w:cs="Calibri"/>
                <w:kern w:val="0"/>
                <w:lang w:eastAsia="ja-JP" w:bidi="fa-IR"/>
              </w:rPr>
            </w:pPr>
            <w:r>
              <w:rPr>
                <w:rFonts w:eastAsia="Andale Sans UI" w:cs="Calibri"/>
                <w:kern w:val="0"/>
                <w:lang w:eastAsia="ja-JP" w:bidi="fa-IR"/>
              </w:rPr>
              <w:t xml:space="preserve">S’agissant des effets ne donnant pas lieu à remise d’un échantillon, le candidat précise, dans </w:t>
            </w:r>
            <w:r>
              <w:rPr>
                <w:rFonts w:eastAsia="Andale Sans UI" w:cs="Calibri"/>
                <w:i/>
                <w:iCs/>
                <w:kern w:val="0"/>
                <w:lang w:eastAsia="ja-JP" w:bidi="fa-IR"/>
              </w:rPr>
              <w:t>l’annexe 2 - Fiches techniques des effets d’habillement, accessoires et équipements</w:t>
            </w:r>
            <w:r>
              <w:rPr>
                <w:rFonts w:eastAsia="Andale Sans UI" w:cs="Calibri"/>
                <w:kern w:val="0"/>
                <w:lang w:eastAsia="ja-JP" w:bidi="fa-IR"/>
              </w:rPr>
              <w:t xml:space="preserve"> tous les éléments permettant à la Douane d’analyser</w:t>
            </w:r>
            <w:r>
              <w:rPr>
                <w:rFonts w:ascii="Calibri" w:eastAsia="Andale Sans UI" w:hAnsi="Calibri" w:cs="Calibri"/>
                <w:kern w:val="0"/>
                <w:lang w:eastAsia="ja-JP" w:bidi="fa-IR"/>
              </w:rPr>
              <w:t> :</w:t>
            </w:r>
          </w:p>
          <w:p w14:paraId="66D43777" w14:textId="77777777" w:rsidR="00952D67" w:rsidRDefault="00952D67">
            <w:pPr>
              <w:suppressAutoHyphens w:val="0"/>
              <w:rPr>
                <w:rFonts w:ascii="Calibri" w:eastAsia="Andale Sans UI" w:hAnsi="Calibri" w:cs="Calibri"/>
                <w:kern w:val="0"/>
                <w:lang w:eastAsia="ja-JP" w:bidi="fa-IR"/>
              </w:rPr>
            </w:pPr>
          </w:p>
          <w:p w14:paraId="7660AC8A" w14:textId="77777777" w:rsidR="00952D67" w:rsidRDefault="00952D67">
            <w:pPr>
              <w:jc w:val="both"/>
              <w:rPr>
                <w:rFonts w:eastAsia="Andale Sans UI" w:cs="Calibri"/>
                <w:kern w:val="0"/>
                <w:lang w:eastAsia="ja-JP" w:bidi="fa-IR"/>
              </w:rPr>
            </w:pPr>
          </w:p>
          <w:p w14:paraId="75C821F1" w14:textId="77777777" w:rsidR="00952D67" w:rsidRDefault="00026E04">
            <w:pPr>
              <w:suppressAutoHyphens w:val="0"/>
              <w:spacing w:line="276" w:lineRule="auto"/>
              <w:jc w:val="both"/>
              <w:textAlignment w:val="auto"/>
              <w:rPr>
                <w:bCs/>
                <w:kern w:val="0"/>
              </w:rPr>
            </w:pPr>
            <w:r>
              <w:rPr>
                <w:kern w:val="0"/>
              </w:rPr>
              <w:t>-</w:t>
            </w:r>
            <w:r>
              <w:rPr>
                <w:rFonts w:ascii="Calibri" w:hAnsi="Calibri" w:cs="Calibri"/>
                <w:kern w:val="0"/>
                <w:sz w:val="14"/>
                <w:szCs w:val="14"/>
              </w:rPr>
              <w:t xml:space="preserve">  </w:t>
            </w:r>
            <w:r>
              <w:rPr>
                <w:b/>
                <w:bCs/>
                <w:kern w:val="0"/>
              </w:rPr>
              <w:t>le style visuel de l’effet et son adaptation aux conditions d’utilisations</w:t>
            </w:r>
            <w:r>
              <w:rPr>
                <w:rFonts w:ascii="Calibri" w:hAnsi="Calibri" w:cs="Calibri"/>
                <w:b/>
                <w:bCs/>
                <w:kern w:val="0"/>
              </w:rPr>
              <w:t> </w:t>
            </w:r>
            <w:r>
              <w:rPr>
                <w:b/>
                <w:bCs/>
                <w:kern w:val="0"/>
              </w:rPr>
              <w:t xml:space="preserve">: </w:t>
            </w:r>
            <w:r>
              <w:rPr>
                <w:bCs/>
                <w:kern w:val="0"/>
              </w:rPr>
              <w:t>Descriptif général de l’effet et supports visuels, confort et adaptation</w:t>
            </w:r>
            <w:r>
              <w:rPr>
                <w:rFonts w:ascii="Calibri" w:hAnsi="Calibri" w:cs="Calibri"/>
                <w:bCs/>
                <w:kern w:val="0"/>
              </w:rPr>
              <w:t> </w:t>
            </w:r>
            <w:r>
              <w:rPr>
                <w:bCs/>
                <w:kern w:val="0"/>
              </w:rPr>
              <w:t>aux conditions d’utilisation au regard des éléments attendus pour chaque fourniture.</w:t>
            </w:r>
          </w:p>
          <w:p w14:paraId="19CB057A" w14:textId="77777777" w:rsidR="00952D67" w:rsidRDefault="00026E04">
            <w:pPr>
              <w:suppressAutoHyphens w:val="0"/>
              <w:spacing w:line="276" w:lineRule="auto"/>
              <w:jc w:val="both"/>
              <w:textAlignment w:val="auto"/>
              <w:rPr>
                <w:kern w:val="0"/>
              </w:rPr>
            </w:pPr>
            <w:r>
              <w:rPr>
                <w:kern w:val="0"/>
              </w:rPr>
              <w:t>-</w:t>
            </w:r>
            <w:r>
              <w:rPr>
                <w:rFonts w:ascii="Calibri" w:hAnsi="Calibri" w:cs="Calibri"/>
                <w:kern w:val="0"/>
                <w:sz w:val="14"/>
                <w:szCs w:val="14"/>
              </w:rPr>
              <w:t>  </w:t>
            </w:r>
            <w:r>
              <w:rPr>
                <w:b/>
                <w:bCs/>
                <w:kern w:val="0"/>
              </w:rPr>
              <w:t>la qualité des matières et de la réalisation proposée</w:t>
            </w:r>
            <w:r>
              <w:rPr>
                <w:rFonts w:ascii="Calibri" w:hAnsi="Calibri" w:cs="Calibri"/>
                <w:b/>
                <w:bCs/>
                <w:kern w:val="0"/>
              </w:rPr>
              <w:t xml:space="preserve"> </w:t>
            </w:r>
            <w:r>
              <w:rPr>
                <w:bCs/>
                <w:kern w:val="0"/>
              </w:rPr>
              <w:t>au regard des éléments attendus pour chaque fourniture</w:t>
            </w:r>
            <w:r>
              <w:rPr>
                <w:kern w:val="0"/>
              </w:rPr>
              <w:t>.</w:t>
            </w:r>
          </w:p>
          <w:p w14:paraId="1C9DD497" w14:textId="77777777" w:rsidR="00952D67" w:rsidRDefault="00952D67">
            <w:pPr>
              <w:suppressAutoHyphens w:val="0"/>
              <w:rPr>
                <w:rFonts w:ascii="Calibri" w:eastAsia="Andale Sans UI" w:hAnsi="Calibri" w:cs="Calibri"/>
                <w:kern w:val="0"/>
                <w:lang w:eastAsia="ja-JP" w:bidi="fa-IR"/>
              </w:rPr>
            </w:pPr>
          </w:p>
        </w:tc>
      </w:tr>
    </w:tbl>
    <w:p w14:paraId="62BBF9AC" w14:textId="77777777" w:rsidR="00952D67" w:rsidRDefault="00952D67">
      <w:pPr>
        <w:suppressAutoHyphens w:val="0"/>
        <w:rPr>
          <w:b/>
          <w:bCs/>
          <w:u w:val="single"/>
        </w:rPr>
      </w:pPr>
    </w:p>
    <w:tbl>
      <w:tblPr>
        <w:tblW w:w="14881" w:type="dxa"/>
        <w:tblInd w:w="58" w:type="dxa"/>
        <w:tblLayout w:type="fixed"/>
        <w:tblCellMar>
          <w:top w:w="55" w:type="dxa"/>
          <w:left w:w="55" w:type="dxa"/>
          <w:bottom w:w="55" w:type="dxa"/>
          <w:right w:w="55" w:type="dxa"/>
        </w:tblCellMar>
        <w:tblLook w:val="04A0" w:firstRow="1" w:lastRow="0" w:firstColumn="1" w:lastColumn="0" w:noHBand="0" w:noVBand="1"/>
      </w:tblPr>
      <w:tblGrid>
        <w:gridCol w:w="14881"/>
      </w:tblGrid>
      <w:tr w:rsidR="00952D67" w14:paraId="7BE7BFA0" w14:textId="77777777">
        <w:tc>
          <w:tcPr>
            <w:tcW w:w="14881" w:type="dxa"/>
            <w:tcBorders>
              <w:top w:val="single" w:sz="2" w:space="0" w:color="000000"/>
              <w:left w:val="single" w:sz="2" w:space="0" w:color="000000"/>
              <w:bottom w:val="single" w:sz="2" w:space="0" w:color="000000"/>
              <w:right w:val="single" w:sz="2" w:space="0" w:color="000000"/>
            </w:tcBorders>
          </w:tcPr>
          <w:p w14:paraId="606630BF" w14:textId="77777777" w:rsidR="00952D67" w:rsidRDefault="00026E04">
            <w:pPr>
              <w:suppressAutoHyphens w:val="0"/>
              <w:rPr>
                <w:b/>
                <w:bCs/>
              </w:rPr>
            </w:pPr>
            <w:r>
              <w:rPr>
                <w:b/>
                <w:bCs/>
              </w:rPr>
              <w:t>Réponse du candidat</w:t>
            </w:r>
            <w:r>
              <w:rPr>
                <w:rFonts w:ascii="Calibri" w:hAnsi="Calibri" w:cs="Calibri"/>
                <w:b/>
                <w:bCs/>
              </w:rPr>
              <w:t> </w:t>
            </w:r>
            <w:r>
              <w:rPr>
                <w:b/>
                <w:bCs/>
              </w:rPr>
              <w:t>:</w:t>
            </w:r>
          </w:p>
          <w:p w14:paraId="4B68F37E" w14:textId="77777777" w:rsidR="00952D67" w:rsidRDefault="00952D67">
            <w:pPr>
              <w:suppressAutoHyphens w:val="0"/>
            </w:pPr>
          </w:p>
          <w:p w14:paraId="1451F607" w14:textId="77777777" w:rsidR="00952D67" w:rsidRDefault="00026E04">
            <w:pPr>
              <w:pStyle w:val="Contenudetableau"/>
              <w:widowControl w:val="0"/>
              <w:rPr>
                <w:b w:val="0"/>
                <w:bCs w:val="0"/>
                <w:sz w:val="20"/>
                <w:lang w:bidi="fa-IR"/>
              </w:rPr>
            </w:pPr>
            <w:r>
              <w:rPr>
                <w:b w:val="0"/>
                <w:bCs w:val="0"/>
                <w:sz w:val="20"/>
                <w:lang w:bidi="fa-IR"/>
              </w:rPr>
              <w:t>Cf</w:t>
            </w:r>
            <w:r>
              <w:rPr>
                <w:rFonts w:ascii="Calibri" w:hAnsi="Calibri" w:cs="Calibri"/>
                <w:b w:val="0"/>
                <w:bCs w:val="0"/>
                <w:sz w:val="20"/>
                <w:lang w:bidi="fa-IR"/>
              </w:rPr>
              <w:t> </w:t>
            </w:r>
            <w:r>
              <w:rPr>
                <w:b w:val="0"/>
                <w:bCs w:val="0"/>
                <w:sz w:val="20"/>
                <w:lang w:bidi="fa-IR"/>
              </w:rPr>
              <w:t>: annexe 2 au présent CRT</w:t>
            </w:r>
          </w:p>
          <w:p w14:paraId="27582870" w14:textId="77777777" w:rsidR="00952D67" w:rsidRDefault="00952D67">
            <w:pPr>
              <w:suppressAutoHyphens w:val="0"/>
            </w:pPr>
          </w:p>
          <w:p w14:paraId="7C140582" w14:textId="77777777" w:rsidR="00952D67" w:rsidRDefault="00952D67">
            <w:pPr>
              <w:suppressAutoHyphens w:val="0"/>
            </w:pPr>
          </w:p>
          <w:p w14:paraId="27244E9B" w14:textId="77777777" w:rsidR="00952D67" w:rsidRDefault="00952D67">
            <w:pPr>
              <w:suppressAutoHyphens w:val="0"/>
            </w:pPr>
          </w:p>
          <w:p w14:paraId="36E845E2" w14:textId="77777777" w:rsidR="00952D67" w:rsidRDefault="00952D67">
            <w:pPr>
              <w:suppressAutoHyphens w:val="0"/>
            </w:pPr>
          </w:p>
          <w:p w14:paraId="07CDC413" w14:textId="77777777" w:rsidR="00952D67" w:rsidRDefault="00952D67">
            <w:pPr>
              <w:suppressAutoHyphens w:val="0"/>
            </w:pPr>
          </w:p>
        </w:tc>
      </w:tr>
    </w:tbl>
    <w:p w14:paraId="04AF5C35" w14:textId="77777777" w:rsidR="00952D67" w:rsidRDefault="00952D67">
      <w:pPr>
        <w:suppressAutoHyphens w:val="0"/>
      </w:pPr>
    </w:p>
    <w:p w14:paraId="56711320" w14:textId="77777777" w:rsidR="00952D67" w:rsidRDefault="00952D67">
      <w:pPr>
        <w:suppressAutoHyphens w:val="0"/>
      </w:pPr>
    </w:p>
    <w:p w14:paraId="4AF7A377" w14:textId="77777777" w:rsidR="00952D67" w:rsidRDefault="00952D67">
      <w:pPr>
        <w:suppressAutoHyphens w:val="0"/>
      </w:pPr>
    </w:p>
    <w:p w14:paraId="1946FB34" w14:textId="77777777" w:rsidR="00952D67" w:rsidRDefault="00952D67">
      <w:pPr>
        <w:suppressAutoHyphens w:val="0"/>
      </w:pPr>
    </w:p>
    <w:p w14:paraId="531FADBD" w14:textId="77777777" w:rsidR="00952D67" w:rsidRDefault="00952D67">
      <w:pPr>
        <w:suppressAutoHyphens w:val="0"/>
      </w:pPr>
    </w:p>
    <w:p w14:paraId="0159202E" w14:textId="77777777" w:rsidR="00952D67" w:rsidRDefault="00952D67">
      <w:pPr>
        <w:suppressAutoHyphens w:val="0"/>
      </w:pPr>
    </w:p>
    <w:p w14:paraId="53342322" w14:textId="77777777" w:rsidR="00952D67" w:rsidRDefault="00952D67">
      <w:pPr>
        <w:suppressAutoHyphens w:val="0"/>
      </w:pPr>
    </w:p>
    <w:p w14:paraId="12349F74" w14:textId="77777777" w:rsidR="00952D67" w:rsidRDefault="00952D67">
      <w:pPr>
        <w:suppressAutoHyphens w:val="0"/>
      </w:pPr>
    </w:p>
    <w:p w14:paraId="07D5EAC1" w14:textId="77777777" w:rsidR="00952D67" w:rsidRDefault="00952D67">
      <w:pPr>
        <w:suppressAutoHyphens w:val="0"/>
      </w:pPr>
    </w:p>
    <w:p w14:paraId="349B97C6" w14:textId="77777777" w:rsidR="00952D67" w:rsidRDefault="00952D67">
      <w:pPr>
        <w:suppressAutoHyphens w:val="0"/>
      </w:pPr>
    </w:p>
    <w:p w14:paraId="501A6078" w14:textId="77777777" w:rsidR="00952D67" w:rsidRDefault="00952D67">
      <w:pPr>
        <w:suppressAutoHyphens w:val="0"/>
      </w:pPr>
    </w:p>
    <w:p w14:paraId="1EF3B7C2" w14:textId="77777777" w:rsidR="00952D67" w:rsidRDefault="00952D67">
      <w:pPr>
        <w:suppressAutoHyphens w:val="0"/>
      </w:pPr>
    </w:p>
    <w:p w14:paraId="06DD50FE" w14:textId="77777777" w:rsidR="00952D67" w:rsidRDefault="00952D67">
      <w:pPr>
        <w:suppressAutoHyphens w:val="0"/>
      </w:pPr>
    </w:p>
    <w:p w14:paraId="7378C6A2" w14:textId="77777777" w:rsidR="00952D67" w:rsidRDefault="00952D67">
      <w:pPr>
        <w:suppressAutoHyphens w:val="0"/>
      </w:pPr>
    </w:p>
    <w:p w14:paraId="7B69350D" w14:textId="77777777" w:rsidR="00952D67" w:rsidRDefault="00952D67">
      <w:pPr>
        <w:suppressAutoHyphens w:val="0"/>
      </w:pPr>
    </w:p>
    <w:p w14:paraId="0E252BD6" w14:textId="77777777" w:rsidR="00952D67" w:rsidRDefault="00952D67">
      <w:pPr>
        <w:suppressAutoHyphens w:val="0"/>
        <w:rPr>
          <w:rFonts w:eastAsia="Arial"/>
          <w:b/>
        </w:rPr>
      </w:pPr>
    </w:p>
    <w:p w14:paraId="430F6AD0" w14:textId="77777777" w:rsidR="00952D67" w:rsidRDefault="00026E04">
      <w:pPr>
        <w:pStyle w:val="Titre2"/>
      </w:pPr>
      <w:bookmarkStart w:id="48" w:name="_Hlk209545072"/>
      <w:bookmarkStart w:id="49" w:name="_Toc199858430"/>
      <w:bookmarkStart w:id="50" w:name="_Toc210832451"/>
      <w:bookmarkStart w:id="51" w:name="_Toc216883266"/>
      <w:r>
        <w:t>Sous-critère 2</w:t>
      </w:r>
      <w:r>
        <w:rPr>
          <w:rFonts w:ascii="Calibri" w:hAnsi="Calibri" w:cs="Calibri"/>
        </w:rPr>
        <w:t> </w:t>
      </w:r>
      <w:bookmarkEnd w:id="48"/>
      <w:r>
        <w:t>:   Qualité du système d’information (SI) proposé et des prestations de maintenance associées (15%)</w:t>
      </w:r>
      <w:bookmarkEnd w:id="49"/>
      <w:bookmarkEnd w:id="50"/>
      <w:bookmarkEnd w:id="51"/>
    </w:p>
    <w:p w14:paraId="41817EA3" w14:textId="77777777" w:rsidR="00952D67" w:rsidRDefault="00952D67">
      <w:pPr>
        <w:jc w:val="both"/>
      </w:pPr>
    </w:p>
    <w:p w14:paraId="1FE3FB39" w14:textId="77777777" w:rsidR="00952D67" w:rsidRDefault="00026E04">
      <w:pPr>
        <w:pStyle w:val="Titre3"/>
      </w:pPr>
      <w:bookmarkStart w:id="52" w:name="_Toc216883267"/>
      <w:r>
        <w:rPr>
          <w:rFonts w:cs="Calibri"/>
        </w:rPr>
        <w:t>Élément d’appréciation 1</w:t>
      </w:r>
      <w:bookmarkStart w:id="53" w:name="_Toc210832453_Copie_1"/>
      <w:r>
        <w:rPr>
          <w:rFonts w:cs="Calibri"/>
        </w:rPr>
        <w:t> </w:t>
      </w:r>
      <w:r>
        <w:t>:  Modalités de mise en place du SI (80 points)</w:t>
      </w:r>
      <w:bookmarkEnd w:id="53"/>
      <w:bookmarkEnd w:id="52"/>
    </w:p>
    <w:p w14:paraId="0829828B" w14:textId="77777777" w:rsidR="00952D67" w:rsidRDefault="00952D67">
      <w:pPr>
        <w:pStyle w:val="Standard"/>
        <w:jc w:val="both"/>
        <w:rPr>
          <w:b/>
        </w:rPr>
      </w:pPr>
    </w:p>
    <w:tbl>
      <w:tblPr>
        <w:tblW w:w="14747" w:type="dxa"/>
        <w:tblInd w:w="108" w:type="dxa"/>
        <w:tblLayout w:type="fixed"/>
        <w:tblCellMar>
          <w:left w:w="113" w:type="dxa"/>
        </w:tblCellMar>
        <w:tblLook w:val="04A0" w:firstRow="1" w:lastRow="0" w:firstColumn="1" w:lastColumn="0" w:noHBand="0" w:noVBand="1"/>
      </w:tblPr>
      <w:tblGrid>
        <w:gridCol w:w="2132"/>
        <w:gridCol w:w="12615"/>
      </w:tblGrid>
      <w:tr w:rsidR="00952D67" w14:paraId="4B7AC2CF" w14:textId="77777777">
        <w:trPr>
          <w:trHeight w:val="2208"/>
        </w:trPr>
        <w:tc>
          <w:tcPr>
            <w:tcW w:w="2132" w:type="dxa"/>
            <w:tcBorders>
              <w:top w:val="single" w:sz="4" w:space="0" w:color="00000A"/>
              <w:left w:val="single" w:sz="4" w:space="0" w:color="00000A"/>
              <w:bottom w:val="single" w:sz="4" w:space="0" w:color="00000A"/>
              <w:right w:val="single" w:sz="4" w:space="0" w:color="00000A"/>
            </w:tcBorders>
            <w:vAlign w:val="center"/>
          </w:tcPr>
          <w:p w14:paraId="3B81B0E4" w14:textId="77777777" w:rsidR="00952D67" w:rsidRDefault="00026E04">
            <w:pPr>
              <w:jc w:val="both"/>
            </w:pPr>
            <w:r>
              <w:rPr>
                <w:b/>
                <w:u w:val="single"/>
              </w:rPr>
              <w:t>Description</w:t>
            </w:r>
          </w:p>
        </w:tc>
        <w:tc>
          <w:tcPr>
            <w:tcW w:w="12614" w:type="dxa"/>
            <w:tcBorders>
              <w:top w:val="single" w:sz="4" w:space="0" w:color="00000A"/>
              <w:left w:val="single" w:sz="4" w:space="0" w:color="00000A"/>
              <w:bottom w:val="single" w:sz="4" w:space="0" w:color="00000A"/>
              <w:right w:val="single" w:sz="4" w:space="0" w:color="00000A"/>
            </w:tcBorders>
            <w:vAlign w:val="center"/>
          </w:tcPr>
          <w:p w14:paraId="796BDC9D" w14:textId="77777777" w:rsidR="00952D67" w:rsidRDefault="00026E04">
            <w:pPr>
              <w:jc w:val="both"/>
              <w:rPr>
                <w:rFonts w:cs="Calibri"/>
              </w:rPr>
            </w:pPr>
            <w:r>
              <w:rPr>
                <w:rFonts w:cs="Calibri"/>
              </w:rPr>
              <w:t>Afin de permettre à la Douane de mesurer son niveau d’engagement, le candidat présente :</w:t>
            </w:r>
          </w:p>
          <w:p w14:paraId="39FB5F4F" w14:textId="77777777" w:rsidR="00952D67" w:rsidRDefault="00952D67">
            <w:pPr>
              <w:tabs>
                <w:tab w:val="left" w:pos="8150"/>
              </w:tabs>
              <w:ind w:left="720"/>
              <w:jc w:val="both"/>
              <w:rPr>
                <w:rFonts w:eastAsia="OpenSymbol" w:cs="OpenSymbol"/>
              </w:rPr>
            </w:pPr>
          </w:p>
          <w:p w14:paraId="7B841F4E" w14:textId="718736F1" w:rsidR="00952D67" w:rsidRDefault="00026E04">
            <w:pPr>
              <w:numPr>
                <w:ilvl w:val="0"/>
                <w:numId w:val="6"/>
              </w:numPr>
              <w:tabs>
                <w:tab w:val="clear" w:pos="720"/>
                <w:tab w:val="left" w:pos="8150"/>
              </w:tabs>
              <w:jc w:val="both"/>
            </w:pPr>
            <w:r>
              <w:t>Modalités de réponse apportées par le candidat aux exigences techniques et fonctionnelles obligatoires et facultatives définies à l’article 5.2 du CCTP ;</w:t>
            </w:r>
          </w:p>
          <w:p w14:paraId="6B53BE00" w14:textId="77777777" w:rsidR="008B4252" w:rsidRDefault="008B4252" w:rsidP="008B4252">
            <w:pPr>
              <w:tabs>
                <w:tab w:val="left" w:pos="8150"/>
              </w:tabs>
              <w:ind w:left="720"/>
              <w:jc w:val="both"/>
            </w:pPr>
          </w:p>
          <w:p w14:paraId="16B1E9BA" w14:textId="30C095BE" w:rsidR="00952D67" w:rsidRDefault="008B4252" w:rsidP="00936138">
            <w:pPr>
              <w:numPr>
                <w:ilvl w:val="0"/>
                <w:numId w:val="6"/>
              </w:numPr>
              <w:tabs>
                <w:tab w:val="clear" w:pos="720"/>
                <w:tab w:val="left" w:pos="8150"/>
              </w:tabs>
              <w:jc w:val="both"/>
            </w:pPr>
            <w:r>
              <w:t xml:space="preserve">Modalités d’hébergement du SI (à ce titre il est précisé que l’hébergement doit être </w:t>
            </w:r>
            <w:r w:rsidRPr="008B4252">
              <w:t xml:space="preserve">certifié SecNumCloud ou offrir un niveau de sécurité équivalent. Le </w:t>
            </w:r>
            <w:r>
              <w:t>soumissionnaire</w:t>
            </w:r>
            <w:r w:rsidRPr="008B4252">
              <w:t xml:space="preserve"> devra communiquer le nom de l’hébergeur</w:t>
            </w:r>
            <w:r>
              <w:t xml:space="preserve"> et la solution d’hébergement</w:t>
            </w:r>
            <w:r w:rsidRPr="008B4252">
              <w:t xml:space="preserve"> retenu</w:t>
            </w:r>
            <w:r>
              <w:t>s)</w:t>
            </w:r>
            <w:r w:rsidRPr="008B4252">
              <w:rPr>
                <w:rFonts w:ascii="Calibri" w:hAnsi="Calibri" w:cs="Calibri"/>
              </w:rPr>
              <w:t> </w:t>
            </w:r>
            <w:r>
              <w:t>;</w:t>
            </w:r>
          </w:p>
          <w:p w14:paraId="3DB26366" w14:textId="77777777" w:rsidR="008B4252" w:rsidRDefault="008B4252" w:rsidP="008B4252">
            <w:pPr>
              <w:tabs>
                <w:tab w:val="left" w:pos="8150"/>
              </w:tabs>
              <w:ind w:left="720"/>
              <w:jc w:val="both"/>
            </w:pPr>
          </w:p>
          <w:p w14:paraId="426037BF" w14:textId="77777777" w:rsidR="00952D67" w:rsidRDefault="00026E04">
            <w:pPr>
              <w:numPr>
                <w:ilvl w:val="0"/>
                <w:numId w:val="6"/>
              </w:numPr>
              <w:tabs>
                <w:tab w:val="clear" w:pos="720"/>
                <w:tab w:val="left" w:pos="8150"/>
              </w:tabs>
              <w:jc w:val="both"/>
            </w:pPr>
            <w:r>
              <w:t>Gestion de projet, présentation des moyens humains et types de profils proposés permettant le respect des délais et du calendrier définis à l’article 5.2.11 du CCTP ;</w:t>
            </w:r>
          </w:p>
          <w:p w14:paraId="0047768D" w14:textId="77777777" w:rsidR="00952D67" w:rsidRDefault="00952D67">
            <w:pPr>
              <w:tabs>
                <w:tab w:val="left" w:pos="8150"/>
              </w:tabs>
              <w:ind w:left="720"/>
              <w:jc w:val="both"/>
            </w:pPr>
          </w:p>
          <w:p w14:paraId="509BC2BB" w14:textId="77777777" w:rsidR="00952D67" w:rsidRDefault="00026E04">
            <w:pPr>
              <w:numPr>
                <w:ilvl w:val="0"/>
                <w:numId w:val="6"/>
              </w:numPr>
              <w:tabs>
                <w:tab w:val="clear" w:pos="720"/>
                <w:tab w:val="left" w:pos="8150"/>
              </w:tabs>
              <w:jc w:val="both"/>
            </w:pPr>
            <w:r>
              <w:rPr>
                <w:color w:val="000000"/>
              </w:rPr>
              <w:t>L’organisation, les moyens et les outils mis en œuvre pour satisfaire aux exigences de la prestation de formation définie à l’article 5.2.10 du CCTP. Il présente notamment :</w:t>
            </w:r>
          </w:p>
          <w:p w14:paraId="028A7307" w14:textId="77777777" w:rsidR="00952D67" w:rsidRDefault="00026E04">
            <w:pPr>
              <w:pStyle w:val="Corpsdetexte"/>
              <w:spacing w:after="0"/>
              <w:jc w:val="both"/>
            </w:pPr>
            <w:r>
              <w:rPr>
                <w:color w:val="000000"/>
              </w:rPr>
              <w:t>• les moyens humains et matériels mis à disposition, en précisant notamment le profil des formateurs ;</w:t>
            </w:r>
          </w:p>
          <w:p w14:paraId="146B9568" w14:textId="77777777" w:rsidR="00952D67" w:rsidRDefault="00026E04">
            <w:pPr>
              <w:pStyle w:val="Corpsdetexte"/>
              <w:spacing w:after="0"/>
              <w:jc w:val="both"/>
              <w:rPr>
                <w:color w:val="000000"/>
              </w:rPr>
            </w:pPr>
            <w:r>
              <w:rPr>
                <w:color w:val="000000"/>
              </w:rPr>
              <w:t>• le contenu détaillé et la durée de chaque formation.</w:t>
            </w:r>
          </w:p>
          <w:p w14:paraId="7E4F83A8" w14:textId="77777777" w:rsidR="00952D67" w:rsidRDefault="00952D67">
            <w:pPr>
              <w:jc w:val="both"/>
              <w:rPr>
                <w:rFonts w:cs="Calibri"/>
              </w:rPr>
            </w:pPr>
          </w:p>
        </w:tc>
      </w:tr>
    </w:tbl>
    <w:p w14:paraId="3F9065ED" w14:textId="77777777" w:rsidR="00952D67" w:rsidRDefault="00952D67" w:rsidP="008B4252">
      <w:pPr>
        <w:jc w:val="center"/>
      </w:pPr>
      <w:bookmarkStart w:id="54" w:name="_Toc139984474"/>
      <w:bookmarkEnd w:id="54"/>
    </w:p>
    <w:p w14:paraId="21A31010" w14:textId="77777777" w:rsidR="00952D67" w:rsidRDefault="00952D67">
      <w:pPr>
        <w:jc w:val="both"/>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3F29A8E2" w14:textId="77777777">
        <w:trPr>
          <w:trHeight w:val="2325"/>
        </w:trPr>
        <w:tc>
          <w:tcPr>
            <w:tcW w:w="14739" w:type="dxa"/>
            <w:tcBorders>
              <w:top w:val="single" w:sz="2" w:space="0" w:color="000000"/>
              <w:left w:val="single" w:sz="2" w:space="0" w:color="000000"/>
              <w:bottom w:val="single" w:sz="2" w:space="0" w:color="000000"/>
              <w:right w:val="single" w:sz="2" w:space="0" w:color="000000"/>
            </w:tcBorders>
          </w:tcPr>
          <w:p w14:paraId="07ABFCEC"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6C12ABAB" w14:textId="77777777" w:rsidR="00952D67" w:rsidRDefault="00952D67">
            <w:pPr>
              <w:pStyle w:val="Contenudetableau"/>
              <w:widowControl w:val="0"/>
              <w:rPr>
                <w:b w:val="0"/>
                <w:bCs w:val="0"/>
                <w:sz w:val="20"/>
                <w:lang w:bidi="fa-IR"/>
              </w:rPr>
            </w:pPr>
          </w:p>
          <w:p w14:paraId="2350B955" w14:textId="77777777" w:rsidR="00952D67" w:rsidRDefault="00952D67">
            <w:pPr>
              <w:pStyle w:val="Contenudetableau"/>
              <w:widowControl w:val="0"/>
              <w:rPr>
                <w:b w:val="0"/>
                <w:bCs w:val="0"/>
                <w:sz w:val="20"/>
                <w:lang w:bidi="fa-IR"/>
              </w:rPr>
            </w:pPr>
          </w:p>
          <w:p w14:paraId="6AE2AF3E" w14:textId="77777777" w:rsidR="00952D67" w:rsidRDefault="00952D67">
            <w:pPr>
              <w:pStyle w:val="Contenudetableau"/>
              <w:widowControl w:val="0"/>
              <w:rPr>
                <w:b w:val="0"/>
                <w:bCs w:val="0"/>
                <w:sz w:val="20"/>
                <w:lang w:bidi="fa-IR"/>
              </w:rPr>
            </w:pPr>
          </w:p>
          <w:p w14:paraId="1569D4AA" w14:textId="77777777" w:rsidR="00952D67" w:rsidRDefault="00952D67">
            <w:pPr>
              <w:pStyle w:val="Contenudetableau"/>
              <w:widowControl w:val="0"/>
              <w:rPr>
                <w:b w:val="0"/>
                <w:bCs w:val="0"/>
                <w:sz w:val="20"/>
                <w:lang w:bidi="fa-IR"/>
              </w:rPr>
            </w:pPr>
          </w:p>
          <w:p w14:paraId="18102A0B" w14:textId="77777777" w:rsidR="00952D67" w:rsidRDefault="00952D67">
            <w:pPr>
              <w:pStyle w:val="Contenudetableau"/>
              <w:widowControl w:val="0"/>
              <w:rPr>
                <w:b w:val="0"/>
                <w:bCs w:val="0"/>
                <w:sz w:val="20"/>
                <w:lang w:bidi="fa-IR"/>
              </w:rPr>
            </w:pPr>
            <w:bookmarkStart w:id="55" w:name="_Hlk199854954"/>
            <w:bookmarkStart w:id="56" w:name="_Hlk201570560"/>
            <w:bookmarkEnd w:id="55"/>
            <w:bookmarkEnd w:id="56"/>
          </w:p>
        </w:tc>
      </w:tr>
    </w:tbl>
    <w:p w14:paraId="3C40CB7B" w14:textId="77777777" w:rsidR="00952D67" w:rsidRDefault="00952D67">
      <w:pPr>
        <w:jc w:val="both"/>
      </w:pPr>
    </w:p>
    <w:p w14:paraId="1CCAFE4F" w14:textId="77777777" w:rsidR="00952D67" w:rsidRDefault="00952D67">
      <w:pPr>
        <w:jc w:val="both"/>
      </w:pPr>
    </w:p>
    <w:p w14:paraId="328AE142" w14:textId="77777777" w:rsidR="00952D67" w:rsidRDefault="00952D67">
      <w:pPr>
        <w:jc w:val="both"/>
      </w:pPr>
    </w:p>
    <w:p w14:paraId="14F08289" w14:textId="77777777" w:rsidR="00952D67" w:rsidRDefault="00952D67">
      <w:pPr>
        <w:jc w:val="both"/>
      </w:pPr>
    </w:p>
    <w:p w14:paraId="69CC8846" w14:textId="77777777" w:rsidR="00952D67" w:rsidRDefault="00952D67">
      <w:pPr>
        <w:jc w:val="both"/>
      </w:pPr>
    </w:p>
    <w:p w14:paraId="6694E2B5" w14:textId="77777777" w:rsidR="00952D67" w:rsidRDefault="00952D67">
      <w:pPr>
        <w:jc w:val="both"/>
      </w:pPr>
    </w:p>
    <w:p w14:paraId="78CA2E90" w14:textId="77777777" w:rsidR="00952D67" w:rsidRDefault="00952D67">
      <w:pPr>
        <w:jc w:val="both"/>
      </w:pPr>
    </w:p>
    <w:p w14:paraId="7F695154" w14:textId="77777777" w:rsidR="00952D67" w:rsidRDefault="00952D67">
      <w:pPr>
        <w:jc w:val="both"/>
      </w:pPr>
    </w:p>
    <w:p w14:paraId="06621003" w14:textId="77777777" w:rsidR="00952D67" w:rsidRDefault="00952D67">
      <w:pPr>
        <w:jc w:val="both"/>
      </w:pPr>
    </w:p>
    <w:p w14:paraId="7B0CE661" w14:textId="77777777" w:rsidR="00952D67" w:rsidRDefault="00026E04">
      <w:pPr>
        <w:pStyle w:val="Titre3"/>
      </w:pPr>
      <w:bookmarkStart w:id="57" w:name="_Toc216883268"/>
      <w:r>
        <w:rPr>
          <w:rFonts w:cs="Calibri"/>
        </w:rPr>
        <w:t>Élément d’appréciation 2</w:t>
      </w:r>
      <w:bookmarkStart w:id="58" w:name="_Toc210832453_Copie_1_Copie_1"/>
      <w:r>
        <w:rPr>
          <w:rFonts w:cs="Calibri"/>
        </w:rPr>
        <w:t> </w:t>
      </w:r>
      <w:r>
        <w:t>: Qualité des prestations de maintenance du SI (20 points)</w:t>
      </w:r>
      <w:bookmarkEnd w:id="58"/>
      <w:bookmarkEnd w:id="57"/>
    </w:p>
    <w:p w14:paraId="38EF0648" w14:textId="77777777" w:rsidR="00952D67" w:rsidRDefault="00952D67">
      <w:pPr>
        <w:pStyle w:val="Standard"/>
        <w:jc w:val="both"/>
        <w:rPr>
          <w:b/>
        </w:rPr>
      </w:pPr>
    </w:p>
    <w:tbl>
      <w:tblPr>
        <w:tblW w:w="14747" w:type="dxa"/>
        <w:tblInd w:w="108" w:type="dxa"/>
        <w:tblLayout w:type="fixed"/>
        <w:tblCellMar>
          <w:left w:w="113" w:type="dxa"/>
        </w:tblCellMar>
        <w:tblLook w:val="04A0" w:firstRow="1" w:lastRow="0" w:firstColumn="1" w:lastColumn="0" w:noHBand="0" w:noVBand="1"/>
      </w:tblPr>
      <w:tblGrid>
        <w:gridCol w:w="2132"/>
        <w:gridCol w:w="12615"/>
      </w:tblGrid>
      <w:tr w:rsidR="00952D67" w14:paraId="44950E28" w14:textId="77777777">
        <w:trPr>
          <w:trHeight w:val="1590"/>
        </w:trPr>
        <w:tc>
          <w:tcPr>
            <w:tcW w:w="2132" w:type="dxa"/>
            <w:tcBorders>
              <w:top w:val="single" w:sz="4" w:space="0" w:color="00000A"/>
              <w:left w:val="single" w:sz="4" w:space="0" w:color="00000A"/>
              <w:bottom w:val="single" w:sz="4" w:space="0" w:color="00000A"/>
              <w:right w:val="single" w:sz="4" w:space="0" w:color="00000A"/>
            </w:tcBorders>
            <w:vAlign w:val="center"/>
          </w:tcPr>
          <w:p w14:paraId="44D0D97D" w14:textId="77777777" w:rsidR="00952D67" w:rsidRDefault="00026E04">
            <w:pPr>
              <w:jc w:val="both"/>
            </w:pPr>
            <w:r>
              <w:rPr>
                <w:b/>
                <w:u w:val="single"/>
              </w:rPr>
              <w:t>Description</w:t>
            </w:r>
          </w:p>
        </w:tc>
        <w:tc>
          <w:tcPr>
            <w:tcW w:w="12614" w:type="dxa"/>
            <w:tcBorders>
              <w:top w:val="single" w:sz="4" w:space="0" w:color="00000A"/>
              <w:left w:val="single" w:sz="4" w:space="0" w:color="00000A"/>
              <w:bottom w:val="single" w:sz="4" w:space="0" w:color="00000A"/>
              <w:right w:val="single" w:sz="4" w:space="0" w:color="00000A"/>
            </w:tcBorders>
            <w:vAlign w:val="center"/>
          </w:tcPr>
          <w:p w14:paraId="1B346861" w14:textId="77777777" w:rsidR="00952D67" w:rsidRDefault="00026E04">
            <w:pPr>
              <w:jc w:val="both"/>
              <w:rPr>
                <w:rFonts w:cs="Calibri"/>
                <w:u w:val="single"/>
              </w:rPr>
            </w:pPr>
            <w:r>
              <w:rPr>
                <w:rFonts w:cs="Calibri"/>
              </w:rPr>
              <w:t>Le candidat présente son organisation (en termes de moyens humains notamment) et le dispositif mis en œuvre pour garantir les exigences de maintenance corrective et préventive définies à l’article 6.5.2 du CCTP.</w:t>
            </w:r>
          </w:p>
        </w:tc>
      </w:tr>
    </w:tbl>
    <w:p w14:paraId="254CE1DC" w14:textId="77777777" w:rsidR="00952D67" w:rsidRDefault="00952D67">
      <w:pPr>
        <w:jc w:val="both"/>
      </w:pPr>
      <w:bookmarkStart w:id="59" w:name="_Toc139984474_Copie_1"/>
      <w:bookmarkEnd w:id="59"/>
    </w:p>
    <w:p w14:paraId="118179C9" w14:textId="77777777" w:rsidR="00952D67" w:rsidRDefault="00952D67">
      <w:pPr>
        <w:jc w:val="both"/>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47F9EDEF" w14:textId="77777777">
        <w:trPr>
          <w:trHeight w:val="4770"/>
        </w:trPr>
        <w:tc>
          <w:tcPr>
            <w:tcW w:w="14739" w:type="dxa"/>
            <w:tcBorders>
              <w:top w:val="single" w:sz="2" w:space="0" w:color="000000"/>
              <w:left w:val="single" w:sz="2" w:space="0" w:color="000000"/>
              <w:bottom w:val="single" w:sz="2" w:space="0" w:color="000000"/>
              <w:right w:val="single" w:sz="2" w:space="0" w:color="000000"/>
            </w:tcBorders>
          </w:tcPr>
          <w:p w14:paraId="2F29C4B9"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706CC997" w14:textId="77777777" w:rsidR="00952D67" w:rsidRDefault="00952D67">
            <w:pPr>
              <w:pStyle w:val="Contenudetableau"/>
              <w:widowControl w:val="0"/>
              <w:rPr>
                <w:b w:val="0"/>
                <w:bCs w:val="0"/>
                <w:sz w:val="20"/>
                <w:lang w:bidi="fa-IR"/>
              </w:rPr>
            </w:pPr>
          </w:p>
          <w:p w14:paraId="187EA4A3" w14:textId="77777777" w:rsidR="00952D67" w:rsidRDefault="00952D67">
            <w:pPr>
              <w:pStyle w:val="Contenudetableau"/>
              <w:widowControl w:val="0"/>
              <w:rPr>
                <w:b w:val="0"/>
                <w:bCs w:val="0"/>
                <w:sz w:val="20"/>
                <w:lang w:bidi="fa-IR"/>
              </w:rPr>
            </w:pPr>
          </w:p>
          <w:p w14:paraId="4D7EC194" w14:textId="77777777" w:rsidR="00952D67" w:rsidRDefault="00952D67">
            <w:pPr>
              <w:pStyle w:val="Contenudetableau"/>
              <w:widowControl w:val="0"/>
              <w:rPr>
                <w:b w:val="0"/>
                <w:bCs w:val="0"/>
                <w:sz w:val="20"/>
                <w:lang w:bidi="fa-IR"/>
              </w:rPr>
            </w:pPr>
          </w:p>
          <w:p w14:paraId="12D525BB" w14:textId="77777777" w:rsidR="00952D67" w:rsidRDefault="00952D67">
            <w:pPr>
              <w:pStyle w:val="Contenudetableau"/>
              <w:widowControl w:val="0"/>
              <w:rPr>
                <w:b w:val="0"/>
                <w:bCs w:val="0"/>
                <w:sz w:val="20"/>
                <w:lang w:bidi="fa-IR"/>
              </w:rPr>
            </w:pPr>
          </w:p>
          <w:p w14:paraId="16153E0B" w14:textId="77777777" w:rsidR="00952D67" w:rsidRDefault="00952D67">
            <w:pPr>
              <w:pStyle w:val="Contenudetableau"/>
              <w:widowControl w:val="0"/>
              <w:rPr>
                <w:b w:val="0"/>
                <w:bCs w:val="0"/>
                <w:sz w:val="20"/>
                <w:lang w:bidi="fa-IR"/>
              </w:rPr>
            </w:pPr>
            <w:bookmarkStart w:id="60" w:name="_Hlk199854954_Copie_1"/>
            <w:bookmarkStart w:id="61" w:name="_Hlk201570560_Copie_1"/>
            <w:bookmarkEnd w:id="60"/>
            <w:bookmarkEnd w:id="61"/>
          </w:p>
        </w:tc>
      </w:tr>
    </w:tbl>
    <w:p w14:paraId="5A29BDAB" w14:textId="77777777" w:rsidR="00952D67" w:rsidRDefault="00952D67">
      <w:pPr>
        <w:jc w:val="both"/>
      </w:pPr>
    </w:p>
    <w:p w14:paraId="0E5E2CC7" w14:textId="77777777" w:rsidR="00952D67" w:rsidRDefault="00952D67">
      <w:pPr>
        <w:jc w:val="both"/>
      </w:pPr>
    </w:p>
    <w:p w14:paraId="4DE89819" w14:textId="77777777" w:rsidR="00952D67" w:rsidRDefault="00952D67">
      <w:pPr>
        <w:jc w:val="both"/>
      </w:pPr>
    </w:p>
    <w:p w14:paraId="322324F8" w14:textId="77777777" w:rsidR="00952D67" w:rsidRDefault="00026E04">
      <w:pPr>
        <w:pStyle w:val="Titre2"/>
      </w:pPr>
      <w:bookmarkStart w:id="62" w:name="_Hlk209545453"/>
      <w:bookmarkStart w:id="63" w:name="_Toc210832452"/>
      <w:bookmarkStart w:id="64" w:name="_Toc216883269"/>
      <w:bookmarkStart w:id="65" w:name="_GoBack"/>
      <w:bookmarkEnd w:id="65"/>
      <w:r>
        <w:t>Sous-critère 3</w:t>
      </w:r>
      <w:r>
        <w:rPr>
          <w:rFonts w:ascii="Calibri" w:hAnsi="Calibri" w:cs="Calibri"/>
        </w:rPr>
        <w:t> </w:t>
      </w:r>
      <w:bookmarkEnd w:id="62"/>
      <w:r>
        <w:t>:</w:t>
      </w:r>
      <w:r>
        <w:rPr>
          <w:rFonts w:ascii="Calibri" w:hAnsi="Calibri" w:cs="Calibri"/>
        </w:rPr>
        <w:t> </w:t>
      </w:r>
      <w:r>
        <w:t xml:space="preserve"> Qualité des prestations logistiques (15%)</w:t>
      </w:r>
      <w:bookmarkEnd w:id="63"/>
      <w:bookmarkEnd w:id="64"/>
    </w:p>
    <w:p w14:paraId="094E08F3" w14:textId="77777777" w:rsidR="00952D67" w:rsidRDefault="00952D67">
      <w:pPr>
        <w:pStyle w:val="Standard"/>
      </w:pPr>
    </w:p>
    <w:p w14:paraId="11BA175D" w14:textId="77777777" w:rsidR="00952D67" w:rsidRDefault="00952D67">
      <w:pPr>
        <w:jc w:val="both"/>
      </w:pPr>
    </w:p>
    <w:p w14:paraId="2B1F1065" w14:textId="77777777" w:rsidR="00952D67" w:rsidRDefault="00026E04">
      <w:pPr>
        <w:pStyle w:val="Titre3"/>
      </w:pPr>
      <w:bookmarkStart w:id="66" w:name="_Toc216883270"/>
      <w:r>
        <w:rPr>
          <w:rFonts w:cs="Calibri"/>
        </w:rPr>
        <w:t>Élément d’appréciation 1</w:t>
      </w:r>
      <w:bookmarkStart w:id="67" w:name="_Toc210832453"/>
      <w:r>
        <w:rPr>
          <w:rFonts w:cs="Calibri"/>
        </w:rPr>
        <w:t> </w:t>
      </w:r>
      <w:r>
        <w:t>: Moyens mis en œuvre pour respecter les délais de livraison des effets au stock déporté (20 points)</w:t>
      </w:r>
      <w:bookmarkEnd w:id="67"/>
      <w:bookmarkEnd w:id="66"/>
    </w:p>
    <w:p w14:paraId="61C4C2B7" w14:textId="77777777" w:rsidR="00952D67" w:rsidRDefault="00952D67">
      <w:pPr>
        <w:pStyle w:val="Standard"/>
      </w:pPr>
    </w:p>
    <w:tbl>
      <w:tblPr>
        <w:tblW w:w="14747" w:type="dxa"/>
        <w:tblInd w:w="108" w:type="dxa"/>
        <w:tblLayout w:type="fixed"/>
        <w:tblCellMar>
          <w:left w:w="113" w:type="dxa"/>
        </w:tblCellMar>
        <w:tblLook w:val="04A0" w:firstRow="1" w:lastRow="0" w:firstColumn="1" w:lastColumn="0" w:noHBand="0" w:noVBand="1"/>
      </w:tblPr>
      <w:tblGrid>
        <w:gridCol w:w="2132"/>
        <w:gridCol w:w="12615"/>
      </w:tblGrid>
      <w:tr w:rsidR="00952D67" w14:paraId="630550CD" w14:textId="77777777">
        <w:trPr>
          <w:trHeight w:val="2208"/>
        </w:trPr>
        <w:tc>
          <w:tcPr>
            <w:tcW w:w="2132" w:type="dxa"/>
            <w:tcBorders>
              <w:top w:val="single" w:sz="4" w:space="0" w:color="00000A"/>
              <w:left w:val="single" w:sz="4" w:space="0" w:color="00000A"/>
              <w:bottom w:val="single" w:sz="4" w:space="0" w:color="00000A"/>
              <w:right w:val="single" w:sz="4" w:space="0" w:color="00000A"/>
            </w:tcBorders>
            <w:vAlign w:val="center"/>
          </w:tcPr>
          <w:p w14:paraId="546EC005" w14:textId="77777777" w:rsidR="00952D67" w:rsidRDefault="00026E04">
            <w:pPr>
              <w:jc w:val="both"/>
            </w:pPr>
            <w:r>
              <w:rPr>
                <w:b/>
                <w:u w:val="single"/>
              </w:rPr>
              <w:t>Description</w:t>
            </w:r>
          </w:p>
        </w:tc>
        <w:tc>
          <w:tcPr>
            <w:tcW w:w="12614" w:type="dxa"/>
            <w:tcBorders>
              <w:top w:val="single" w:sz="4" w:space="0" w:color="00000A"/>
              <w:left w:val="single" w:sz="4" w:space="0" w:color="00000A"/>
              <w:bottom w:val="single" w:sz="4" w:space="0" w:color="00000A"/>
              <w:right w:val="single" w:sz="4" w:space="0" w:color="00000A"/>
            </w:tcBorders>
            <w:vAlign w:val="center"/>
          </w:tcPr>
          <w:p w14:paraId="37C95BFB" w14:textId="77777777" w:rsidR="00952D67" w:rsidRDefault="00952D67">
            <w:pPr>
              <w:jc w:val="both"/>
              <w:rPr>
                <w:rFonts w:cs="Calibri"/>
                <w:u w:val="single"/>
              </w:rPr>
            </w:pPr>
          </w:p>
          <w:p w14:paraId="42DA6FB2" w14:textId="77777777" w:rsidR="00952D67" w:rsidRDefault="00026E04">
            <w:pPr>
              <w:jc w:val="both"/>
              <w:rPr>
                <w:rFonts w:cs="Calibri"/>
              </w:rPr>
            </w:pPr>
            <w:r>
              <w:rPr>
                <w:rFonts w:cs="Calibri"/>
              </w:rPr>
              <w:t>Afin de permettre à la Douane de mesurer son niveau d’engagement sur ce point, le candidat devra fournir toutes informations utiles permettant de garantir le respect des délais de livraison des effets au stock déporté,  notamment :</w:t>
            </w:r>
          </w:p>
          <w:p w14:paraId="50FBCC64" w14:textId="77777777" w:rsidR="00952D67" w:rsidRDefault="00952D67">
            <w:pPr>
              <w:jc w:val="both"/>
              <w:rPr>
                <w:rFonts w:cs="Calibri"/>
              </w:rPr>
            </w:pPr>
          </w:p>
          <w:p w14:paraId="66DCF22A" w14:textId="77777777" w:rsidR="00952D67" w:rsidRDefault="00026E04">
            <w:pPr>
              <w:pStyle w:val="Paragraphedeliste"/>
              <w:widowControl w:val="0"/>
              <w:numPr>
                <w:ilvl w:val="0"/>
                <w:numId w:val="2"/>
              </w:numPr>
              <w:jc w:val="both"/>
              <w:rPr>
                <w:rFonts w:ascii="Marianne" w:hAnsi="Marianne" w:cs="Calibri"/>
                <w:sz w:val="20"/>
              </w:rPr>
            </w:pPr>
            <w:r>
              <w:rPr>
                <w:rFonts w:ascii="Marianne" w:hAnsi="Marianne" w:cs="Calibri"/>
                <w:sz w:val="20"/>
              </w:rPr>
              <w:t>L</w:t>
            </w:r>
            <w:r>
              <w:rPr>
                <w:rFonts w:ascii="Marianne" w:hAnsi="Marianne" w:cs="Calibri"/>
                <w:sz w:val="20"/>
                <w:shd w:val="clear" w:color="auto" w:fill="FFFFFF"/>
              </w:rPr>
              <w:t>a description de l’équipe dédiée pour le suivi du contrat</w:t>
            </w:r>
            <w:r>
              <w:rPr>
                <w:rFonts w:ascii="Calibri" w:hAnsi="Calibri" w:cs="Calibri"/>
                <w:sz w:val="20"/>
                <w:shd w:val="clear" w:color="auto" w:fill="FFFFFF"/>
              </w:rPr>
              <w:t xml:space="preserve"> (</w:t>
            </w:r>
            <w:r>
              <w:rPr>
                <w:rFonts w:ascii="Marianne" w:hAnsi="Marianne" w:cs="Calibri"/>
                <w:sz w:val="20"/>
                <w:shd w:val="clear" w:color="auto" w:fill="FFFFFF"/>
              </w:rPr>
              <w:t>rôle, mission et profils) ;</w:t>
            </w:r>
          </w:p>
          <w:p w14:paraId="45432D4B" w14:textId="77777777" w:rsidR="00952D67" w:rsidRDefault="00026E04">
            <w:pPr>
              <w:pStyle w:val="Paragraphedeliste"/>
              <w:widowControl w:val="0"/>
              <w:numPr>
                <w:ilvl w:val="0"/>
                <w:numId w:val="2"/>
              </w:numPr>
              <w:jc w:val="both"/>
              <w:rPr>
                <w:shd w:val="clear" w:color="auto" w:fill="FFFFFF"/>
              </w:rPr>
            </w:pPr>
            <w:r>
              <w:rPr>
                <w:rFonts w:ascii="Marianne" w:hAnsi="Marianne" w:cs="Calibri"/>
                <w:sz w:val="20"/>
                <w:shd w:val="clear" w:color="auto" w:fill="FFFFFF"/>
              </w:rPr>
              <w:t>Processus de sécurisation des approvisionnements de matières premières et produits finis ;</w:t>
            </w:r>
          </w:p>
          <w:p w14:paraId="3D2D6FA3" w14:textId="77777777" w:rsidR="00952D67" w:rsidRDefault="00026E04">
            <w:pPr>
              <w:pStyle w:val="Paragraphedeliste"/>
              <w:widowControl w:val="0"/>
              <w:numPr>
                <w:ilvl w:val="0"/>
                <w:numId w:val="2"/>
              </w:numPr>
              <w:jc w:val="both"/>
              <w:rPr>
                <w:shd w:val="clear" w:color="auto" w:fill="FFFFFF"/>
              </w:rPr>
            </w:pPr>
            <w:r>
              <w:rPr>
                <w:rFonts w:ascii="Marianne" w:hAnsi="Marianne" w:cs="Calibri"/>
                <w:sz w:val="20"/>
                <w:shd w:val="clear" w:color="auto" w:fill="FFFFFF"/>
              </w:rPr>
              <w:t>Processus de sécurisation des étapes de confection des effets et de leur livraison au stock déporté.</w:t>
            </w:r>
          </w:p>
          <w:p w14:paraId="13208E71" w14:textId="77777777" w:rsidR="00952D67" w:rsidRDefault="00952D67">
            <w:pPr>
              <w:jc w:val="both"/>
              <w:rPr>
                <w:rFonts w:cs="Calibri"/>
              </w:rPr>
            </w:pPr>
          </w:p>
        </w:tc>
      </w:tr>
    </w:tbl>
    <w:p w14:paraId="5DF9BAD0" w14:textId="77777777" w:rsidR="00952D67" w:rsidRDefault="00952D67">
      <w:pPr>
        <w:jc w:val="both"/>
      </w:pPr>
    </w:p>
    <w:p w14:paraId="50809E72" w14:textId="77777777" w:rsidR="00952D67" w:rsidRDefault="00952D67">
      <w:pPr>
        <w:jc w:val="both"/>
      </w:pPr>
    </w:p>
    <w:p w14:paraId="714B4FEE" w14:textId="77777777" w:rsidR="00952D67" w:rsidRDefault="00952D67">
      <w:pPr>
        <w:jc w:val="both"/>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6B9B5F78" w14:textId="77777777">
        <w:trPr>
          <w:trHeight w:val="3963"/>
        </w:trPr>
        <w:tc>
          <w:tcPr>
            <w:tcW w:w="14739" w:type="dxa"/>
            <w:tcBorders>
              <w:top w:val="single" w:sz="2" w:space="0" w:color="000000"/>
              <w:left w:val="single" w:sz="2" w:space="0" w:color="000000"/>
              <w:bottom w:val="single" w:sz="2" w:space="0" w:color="000000"/>
              <w:right w:val="single" w:sz="2" w:space="0" w:color="000000"/>
            </w:tcBorders>
          </w:tcPr>
          <w:p w14:paraId="71465977"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32E31BBF" w14:textId="77777777" w:rsidR="00952D67" w:rsidRDefault="00952D67">
            <w:pPr>
              <w:pStyle w:val="Contenudetableau"/>
              <w:widowControl w:val="0"/>
              <w:rPr>
                <w:b w:val="0"/>
                <w:bCs w:val="0"/>
                <w:sz w:val="20"/>
                <w:lang w:bidi="fa-IR"/>
              </w:rPr>
            </w:pPr>
          </w:p>
          <w:p w14:paraId="4DAC4F6B" w14:textId="77777777" w:rsidR="00952D67" w:rsidRDefault="00952D67">
            <w:pPr>
              <w:pStyle w:val="Contenudetableau"/>
              <w:widowControl w:val="0"/>
              <w:rPr>
                <w:b w:val="0"/>
                <w:bCs w:val="0"/>
                <w:sz w:val="20"/>
                <w:lang w:bidi="fa-IR"/>
              </w:rPr>
            </w:pPr>
          </w:p>
          <w:p w14:paraId="666F9E53" w14:textId="77777777" w:rsidR="00952D67" w:rsidRDefault="00952D67">
            <w:pPr>
              <w:pStyle w:val="Contenudetableau"/>
              <w:widowControl w:val="0"/>
              <w:rPr>
                <w:b w:val="0"/>
                <w:bCs w:val="0"/>
                <w:sz w:val="20"/>
                <w:lang w:bidi="fa-IR"/>
              </w:rPr>
            </w:pPr>
          </w:p>
          <w:p w14:paraId="6319C9EA" w14:textId="77777777" w:rsidR="00952D67" w:rsidRDefault="00952D67">
            <w:pPr>
              <w:pStyle w:val="Contenudetableau"/>
              <w:widowControl w:val="0"/>
              <w:rPr>
                <w:b w:val="0"/>
                <w:bCs w:val="0"/>
                <w:sz w:val="20"/>
                <w:lang w:bidi="fa-IR"/>
              </w:rPr>
            </w:pPr>
          </w:p>
          <w:p w14:paraId="6F640832" w14:textId="77777777" w:rsidR="00952D67" w:rsidRDefault="00952D67">
            <w:pPr>
              <w:pStyle w:val="Contenudetableau"/>
              <w:widowControl w:val="0"/>
              <w:rPr>
                <w:b w:val="0"/>
                <w:bCs w:val="0"/>
                <w:sz w:val="20"/>
                <w:lang w:bidi="fa-IR"/>
              </w:rPr>
            </w:pPr>
          </w:p>
        </w:tc>
      </w:tr>
    </w:tbl>
    <w:p w14:paraId="42AA81CB" w14:textId="77777777" w:rsidR="00952D67" w:rsidRDefault="00952D67">
      <w:pPr>
        <w:pStyle w:val="Standard"/>
      </w:pPr>
    </w:p>
    <w:p w14:paraId="224224AF" w14:textId="77777777" w:rsidR="00952D67" w:rsidRDefault="00952D67">
      <w:pPr>
        <w:pStyle w:val="Standard"/>
      </w:pPr>
    </w:p>
    <w:p w14:paraId="5E86228B" w14:textId="77777777" w:rsidR="00952D67" w:rsidRDefault="00952D67">
      <w:pPr>
        <w:pStyle w:val="Standard"/>
      </w:pPr>
    </w:p>
    <w:p w14:paraId="5AE80796" w14:textId="77777777" w:rsidR="00952D67" w:rsidRDefault="00952D67">
      <w:pPr>
        <w:pStyle w:val="Standard"/>
      </w:pPr>
    </w:p>
    <w:p w14:paraId="1277DE36" w14:textId="77777777" w:rsidR="00952D67" w:rsidRDefault="00952D67">
      <w:pPr>
        <w:pStyle w:val="Standard"/>
      </w:pPr>
    </w:p>
    <w:p w14:paraId="1B94737E" w14:textId="77777777" w:rsidR="00952D67" w:rsidRDefault="00026E04">
      <w:pPr>
        <w:pStyle w:val="Titre3"/>
      </w:pPr>
      <w:bookmarkStart w:id="68" w:name="_Toc216883271"/>
      <w:r>
        <w:rPr>
          <w:rFonts w:cs="Calibri"/>
        </w:rPr>
        <w:t xml:space="preserve">Élément d’appréciation </w:t>
      </w:r>
      <w:bookmarkStart w:id="69" w:name="_Toc210832454"/>
      <w:r>
        <w:t>2</w:t>
      </w:r>
      <w:r>
        <w:rPr>
          <w:rFonts w:ascii="Calibri" w:hAnsi="Calibri" w:cs="Calibri"/>
        </w:rPr>
        <w:t> </w:t>
      </w:r>
      <w:r>
        <w:t>: reprise des stocks (10 points)</w:t>
      </w:r>
      <w:bookmarkEnd w:id="69"/>
      <w:bookmarkEnd w:id="68"/>
    </w:p>
    <w:p w14:paraId="291F7341" w14:textId="77777777" w:rsidR="00952D67" w:rsidRDefault="00952D67">
      <w:pPr>
        <w:pStyle w:val="Standard"/>
      </w:pPr>
    </w:p>
    <w:p w14:paraId="36954D38" w14:textId="77777777" w:rsidR="00952D67" w:rsidRDefault="00952D67">
      <w:pPr>
        <w:pStyle w:val="Standard"/>
      </w:pPr>
    </w:p>
    <w:tbl>
      <w:tblPr>
        <w:tblW w:w="14747" w:type="dxa"/>
        <w:tblInd w:w="108" w:type="dxa"/>
        <w:tblLayout w:type="fixed"/>
        <w:tblCellMar>
          <w:left w:w="113" w:type="dxa"/>
        </w:tblCellMar>
        <w:tblLook w:val="04A0" w:firstRow="1" w:lastRow="0" w:firstColumn="1" w:lastColumn="0" w:noHBand="0" w:noVBand="1"/>
      </w:tblPr>
      <w:tblGrid>
        <w:gridCol w:w="2272"/>
        <w:gridCol w:w="12475"/>
      </w:tblGrid>
      <w:tr w:rsidR="00952D67" w14:paraId="4BD6E614" w14:textId="77777777">
        <w:trPr>
          <w:trHeight w:val="2160"/>
        </w:trPr>
        <w:tc>
          <w:tcPr>
            <w:tcW w:w="2272" w:type="dxa"/>
            <w:tcBorders>
              <w:top w:val="single" w:sz="4" w:space="0" w:color="00000A"/>
              <w:left w:val="single" w:sz="4" w:space="0" w:color="00000A"/>
              <w:bottom w:val="single" w:sz="4" w:space="0" w:color="00000A"/>
              <w:right w:val="single" w:sz="4" w:space="0" w:color="00000A"/>
            </w:tcBorders>
            <w:vAlign w:val="center"/>
          </w:tcPr>
          <w:p w14:paraId="18C0378F" w14:textId="77777777" w:rsidR="00952D67" w:rsidRDefault="00026E04">
            <w:pPr>
              <w:jc w:val="both"/>
            </w:pPr>
            <w:r>
              <w:rPr>
                <w:b/>
                <w:u w:val="single"/>
              </w:rPr>
              <w:t>Description</w:t>
            </w:r>
          </w:p>
        </w:tc>
        <w:tc>
          <w:tcPr>
            <w:tcW w:w="12474" w:type="dxa"/>
            <w:tcBorders>
              <w:top w:val="single" w:sz="4" w:space="0" w:color="00000A"/>
              <w:left w:val="single" w:sz="4" w:space="0" w:color="00000A"/>
              <w:bottom w:val="single" w:sz="4" w:space="0" w:color="00000A"/>
              <w:right w:val="single" w:sz="4" w:space="0" w:color="00000A"/>
            </w:tcBorders>
            <w:vAlign w:val="center"/>
          </w:tcPr>
          <w:p w14:paraId="2120371A" w14:textId="77777777" w:rsidR="00952D67" w:rsidRDefault="00952D67">
            <w:pPr>
              <w:jc w:val="both"/>
              <w:rPr>
                <w:rFonts w:eastAsia="Andale Sans UI"/>
                <w:kern w:val="0"/>
                <w:lang w:eastAsia="ja-JP" w:bidi="fa-IR"/>
              </w:rPr>
            </w:pPr>
          </w:p>
          <w:p w14:paraId="6BEEA53A" w14:textId="77777777" w:rsidR="00952D67" w:rsidRDefault="00026E04">
            <w:pPr>
              <w:jc w:val="both"/>
              <w:rPr>
                <w:rFonts w:cs="Calibri"/>
              </w:rPr>
            </w:pPr>
            <w:r>
              <w:rPr>
                <w:rFonts w:cs="Calibri"/>
              </w:rPr>
              <w:t>Le candidat doit préciser les modalités d’organisation et de mise en œuvre qu’il compte mettre en place notamment</w:t>
            </w:r>
            <w:r>
              <w:rPr>
                <w:rFonts w:ascii="Calibri" w:hAnsi="Calibri" w:cs="Calibri"/>
              </w:rPr>
              <w:t> </w:t>
            </w:r>
            <w:r>
              <w:rPr>
                <w:rFonts w:cs="Calibri"/>
              </w:rPr>
              <w:t xml:space="preserve">: </w:t>
            </w:r>
          </w:p>
          <w:p w14:paraId="3D459888" w14:textId="77777777" w:rsidR="00952D67" w:rsidRDefault="00952D67">
            <w:pPr>
              <w:jc w:val="both"/>
              <w:rPr>
                <w:rFonts w:cs="Calibri"/>
              </w:rPr>
            </w:pPr>
          </w:p>
          <w:p w14:paraId="31F979FD" w14:textId="77777777" w:rsidR="00952D67" w:rsidRDefault="00026E04">
            <w:pPr>
              <w:pStyle w:val="Paragraphedeliste"/>
              <w:widowControl w:val="0"/>
              <w:numPr>
                <w:ilvl w:val="0"/>
                <w:numId w:val="2"/>
              </w:numPr>
              <w:jc w:val="both"/>
              <w:rPr>
                <w:rFonts w:ascii="Marianne" w:eastAsia="Andale Sans UI" w:hAnsi="Marianne"/>
                <w:kern w:val="0"/>
                <w:sz w:val="20"/>
                <w:lang w:eastAsia="ja-JP" w:bidi="fa-IR"/>
              </w:rPr>
            </w:pPr>
            <w:r>
              <w:rPr>
                <w:rFonts w:ascii="Marianne" w:eastAsia="Andale Sans UI" w:hAnsi="Marianne"/>
                <w:kern w:val="0"/>
                <w:sz w:val="20"/>
                <w:lang w:eastAsia="ja-JP" w:bidi="fa-IR"/>
              </w:rPr>
              <w:t>Organisation et planning du transfert ;</w:t>
            </w:r>
          </w:p>
          <w:p w14:paraId="4AC9BDEB" w14:textId="77777777" w:rsidR="00952D67" w:rsidRDefault="00026E04">
            <w:pPr>
              <w:pStyle w:val="Paragraphedeliste"/>
              <w:widowControl w:val="0"/>
              <w:numPr>
                <w:ilvl w:val="0"/>
                <w:numId w:val="2"/>
              </w:numPr>
              <w:jc w:val="both"/>
              <w:rPr>
                <w:rFonts w:ascii="Marianne" w:eastAsia="Andale Sans UI" w:hAnsi="Marianne"/>
                <w:kern w:val="0"/>
                <w:sz w:val="20"/>
                <w:lang w:eastAsia="ja-JP" w:bidi="fa-IR"/>
              </w:rPr>
            </w:pPr>
            <w:r>
              <w:rPr>
                <w:rFonts w:ascii="Marianne" w:eastAsia="Andale Sans UI" w:hAnsi="Marianne"/>
                <w:kern w:val="0"/>
                <w:sz w:val="20"/>
                <w:lang w:eastAsia="ja-JP" w:bidi="fa-IR"/>
              </w:rPr>
              <w:t>Capacité à rationaliser les flux et à limiter les coûts.</w:t>
            </w:r>
          </w:p>
          <w:p w14:paraId="3887C680" w14:textId="77777777" w:rsidR="00952D67" w:rsidRDefault="00952D67">
            <w:pPr>
              <w:pStyle w:val="Paragraphedeliste"/>
              <w:widowControl w:val="0"/>
              <w:suppressAutoHyphens w:val="0"/>
              <w:ind w:left="0"/>
              <w:jc w:val="both"/>
            </w:pPr>
          </w:p>
        </w:tc>
      </w:tr>
    </w:tbl>
    <w:p w14:paraId="0E457558" w14:textId="77777777" w:rsidR="00952D67" w:rsidRDefault="00952D67">
      <w:pPr>
        <w:jc w:val="both"/>
      </w:pPr>
    </w:p>
    <w:p w14:paraId="19B36FE9" w14:textId="77777777" w:rsidR="00952D67" w:rsidRDefault="00952D67">
      <w:pPr>
        <w:jc w:val="both"/>
        <w:rPr>
          <w:b/>
        </w:rPr>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2904F1FE" w14:textId="77777777">
        <w:trPr>
          <w:trHeight w:val="3963"/>
        </w:trPr>
        <w:tc>
          <w:tcPr>
            <w:tcW w:w="14739" w:type="dxa"/>
            <w:tcBorders>
              <w:top w:val="single" w:sz="2" w:space="0" w:color="000000"/>
              <w:left w:val="single" w:sz="2" w:space="0" w:color="000000"/>
              <w:bottom w:val="single" w:sz="2" w:space="0" w:color="000000"/>
              <w:right w:val="single" w:sz="2" w:space="0" w:color="000000"/>
            </w:tcBorders>
          </w:tcPr>
          <w:p w14:paraId="13D9074D"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07F9DDA8" w14:textId="77777777" w:rsidR="00952D67" w:rsidRDefault="00952D67">
            <w:pPr>
              <w:pStyle w:val="Contenudetableau"/>
              <w:widowControl w:val="0"/>
              <w:rPr>
                <w:b w:val="0"/>
                <w:bCs w:val="0"/>
                <w:sz w:val="20"/>
                <w:lang w:bidi="fa-IR"/>
              </w:rPr>
            </w:pPr>
          </w:p>
          <w:p w14:paraId="17B930DA" w14:textId="77777777" w:rsidR="00952D67" w:rsidRDefault="00952D67">
            <w:pPr>
              <w:pStyle w:val="Contenudetableau"/>
              <w:widowControl w:val="0"/>
              <w:rPr>
                <w:b w:val="0"/>
                <w:bCs w:val="0"/>
                <w:sz w:val="20"/>
                <w:lang w:bidi="fa-IR"/>
              </w:rPr>
            </w:pPr>
          </w:p>
          <w:p w14:paraId="3693E53A" w14:textId="77777777" w:rsidR="00952D67" w:rsidRDefault="00952D67">
            <w:pPr>
              <w:pStyle w:val="Contenudetableau"/>
              <w:widowControl w:val="0"/>
              <w:rPr>
                <w:b w:val="0"/>
                <w:bCs w:val="0"/>
                <w:sz w:val="20"/>
                <w:lang w:bidi="fa-IR"/>
              </w:rPr>
            </w:pPr>
          </w:p>
          <w:p w14:paraId="62CDA73A" w14:textId="77777777" w:rsidR="00952D67" w:rsidRDefault="00952D67">
            <w:pPr>
              <w:pStyle w:val="Contenudetableau"/>
              <w:widowControl w:val="0"/>
              <w:rPr>
                <w:b w:val="0"/>
                <w:bCs w:val="0"/>
                <w:sz w:val="20"/>
                <w:lang w:bidi="fa-IR"/>
              </w:rPr>
            </w:pPr>
          </w:p>
          <w:p w14:paraId="06954F04" w14:textId="77777777" w:rsidR="00952D67" w:rsidRDefault="00952D67">
            <w:pPr>
              <w:pStyle w:val="Contenudetableau"/>
              <w:widowControl w:val="0"/>
              <w:rPr>
                <w:b w:val="0"/>
                <w:bCs w:val="0"/>
                <w:sz w:val="20"/>
                <w:lang w:bidi="fa-IR"/>
              </w:rPr>
            </w:pPr>
          </w:p>
        </w:tc>
      </w:tr>
    </w:tbl>
    <w:p w14:paraId="3DC47730" w14:textId="77777777" w:rsidR="00952D67" w:rsidRDefault="00952D67">
      <w:pPr>
        <w:pStyle w:val="Standard"/>
      </w:pPr>
    </w:p>
    <w:p w14:paraId="351D4514" w14:textId="77777777" w:rsidR="00952D67" w:rsidRDefault="00952D67">
      <w:pPr>
        <w:pStyle w:val="Standard"/>
      </w:pPr>
    </w:p>
    <w:p w14:paraId="3EEFE589" w14:textId="77777777" w:rsidR="00952D67" w:rsidRDefault="00952D67">
      <w:pPr>
        <w:pStyle w:val="Standard"/>
      </w:pPr>
    </w:p>
    <w:p w14:paraId="1445875F" w14:textId="77777777" w:rsidR="00952D67" w:rsidRDefault="00952D67">
      <w:pPr>
        <w:pStyle w:val="Standard"/>
      </w:pPr>
    </w:p>
    <w:p w14:paraId="4A670FBE" w14:textId="77777777" w:rsidR="00952D67" w:rsidRDefault="00952D67">
      <w:pPr>
        <w:pStyle w:val="Standard"/>
      </w:pPr>
    </w:p>
    <w:p w14:paraId="6ED3C9C2" w14:textId="77777777" w:rsidR="00952D67" w:rsidRDefault="00952D67">
      <w:pPr>
        <w:pStyle w:val="Standard"/>
      </w:pPr>
    </w:p>
    <w:p w14:paraId="4DEFFA3B" w14:textId="77777777" w:rsidR="00952D67" w:rsidRDefault="00952D67">
      <w:pPr>
        <w:pStyle w:val="Standard"/>
      </w:pPr>
    </w:p>
    <w:p w14:paraId="0A5F92DC" w14:textId="77777777" w:rsidR="00952D67" w:rsidRDefault="00026E04">
      <w:pPr>
        <w:pStyle w:val="Titre3"/>
      </w:pPr>
      <w:bookmarkStart w:id="70" w:name="_Toc216883272"/>
      <w:r>
        <w:rPr>
          <w:rFonts w:cs="Calibri"/>
        </w:rPr>
        <w:t>Élément d’appréciation 3</w:t>
      </w:r>
      <w:bookmarkStart w:id="71" w:name="_Toc210832454_Copie_1"/>
      <w:r>
        <w:rPr>
          <w:rFonts w:ascii="Calibri" w:hAnsi="Calibri" w:cs="Calibri"/>
        </w:rPr>
        <w:t> </w:t>
      </w:r>
      <w:r>
        <w:t>: gestion du stockage (20 points)</w:t>
      </w:r>
      <w:bookmarkEnd w:id="71"/>
      <w:bookmarkEnd w:id="70"/>
    </w:p>
    <w:p w14:paraId="0F91CB34" w14:textId="77777777" w:rsidR="00952D67" w:rsidRDefault="00952D67">
      <w:pPr>
        <w:pStyle w:val="Standard"/>
      </w:pPr>
    </w:p>
    <w:tbl>
      <w:tblPr>
        <w:tblW w:w="14747" w:type="dxa"/>
        <w:tblInd w:w="108" w:type="dxa"/>
        <w:tblLayout w:type="fixed"/>
        <w:tblCellMar>
          <w:left w:w="113" w:type="dxa"/>
        </w:tblCellMar>
        <w:tblLook w:val="04A0" w:firstRow="1" w:lastRow="0" w:firstColumn="1" w:lastColumn="0" w:noHBand="0" w:noVBand="1"/>
      </w:tblPr>
      <w:tblGrid>
        <w:gridCol w:w="2272"/>
        <w:gridCol w:w="12475"/>
      </w:tblGrid>
      <w:tr w:rsidR="00952D67" w14:paraId="73B2F944" w14:textId="77777777">
        <w:trPr>
          <w:trHeight w:val="2038"/>
        </w:trPr>
        <w:tc>
          <w:tcPr>
            <w:tcW w:w="2272" w:type="dxa"/>
            <w:tcBorders>
              <w:top w:val="single" w:sz="4" w:space="0" w:color="00000A"/>
              <w:left w:val="single" w:sz="4" w:space="0" w:color="00000A"/>
              <w:bottom w:val="single" w:sz="4" w:space="0" w:color="00000A"/>
              <w:right w:val="single" w:sz="4" w:space="0" w:color="00000A"/>
            </w:tcBorders>
            <w:vAlign w:val="center"/>
          </w:tcPr>
          <w:p w14:paraId="672D5617" w14:textId="77777777" w:rsidR="00952D67" w:rsidRDefault="00026E04">
            <w:pPr>
              <w:jc w:val="both"/>
            </w:pPr>
            <w:r>
              <w:rPr>
                <w:b/>
                <w:u w:val="single"/>
              </w:rPr>
              <w:t>Description</w:t>
            </w:r>
          </w:p>
        </w:tc>
        <w:tc>
          <w:tcPr>
            <w:tcW w:w="12474" w:type="dxa"/>
            <w:tcBorders>
              <w:top w:val="single" w:sz="4" w:space="0" w:color="00000A"/>
              <w:left w:val="single" w:sz="4" w:space="0" w:color="00000A"/>
              <w:bottom w:val="single" w:sz="4" w:space="0" w:color="00000A"/>
              <w:right w:val="single" w:sz="4" w:space="0" w:color="00000A"/>
            </w:tcBorders>
            <w:vAlign w:val="center"/>
          </w:tcPr>
          <w:p w14:paraId="514CA624" w14:textId="77777777" w:rsidR="00952D67" w:rsidRDefault="00026E04">
            <w:pPr>
              <w:jc w:val="both"/>
              <w:rPr>
                <w:rFonts w:cs="Calibri"/>
              </w:rPr>
            </w:pPr>
            <w:r>
              <w:rPr>
                <w:rFonts w:cs="Calibri"/>
              </w:rPr>
              <w:t>Le candidat doit préciser l’organisation qu’il compte mettre en place pour la gestion du stockage des effets, notamment :</w:t>
            </w:r>
          </w:p>
          <w:p w14:paraId="048EA19A" w14:textId="77777777" w:rsidR="00952D67" w:rsidRDefault="00952D67">
            <w:pPr>
              <w:jc w:val="both"/>
              <w:rPr>
                <w:rFonts w:eastAsia="Andale Sans UI" w:cs="Arial"/>
                <w:kern w:val="0"/>
                <w:szCs w:val="24"/>
                <w:lang w:eastAsia="ja-JP" w:bidi="fa-IR"/>
              </w:rPr>
            </w:pPr>
          </w:p>
          <w:p w14:paraId="6EDA4159" w14:textId="77777777" w:rsidR="00952D67" w:rsidRDefault="00026E04">
            <w:pPr>
              <w:pStyle w:val="Corpsdetexte"/>
              <w:numPr>
                <w:ilvl w:val="0"/>
                <w:numId w:val="2"/>
              </w:numPr>
              <w:spacing w:after="0"/>
              <w:jc w:val="both"/>
            </w:pPr>
            <w:r>
              <w:rPr>
                <w:rFonts w:eastAsia="Andale Sans UI" w:cs="Arial"/>
                <w:kern w:val="0"/>
                <w:szCs w:val="24"/>
                <w:lang w:eastAsia="ja-JP" w:bidi="fa-IR"/>
              </w:rPr>
              <w:t>la réception, la mise en stock et l’intégration des données dans le SI ;</w:t>
            </w:r>
          </w:p>
          <w:p w14:paraId="4609DA35" w14:textId="77777777" w:rsidR="00952D67" w:rsidRDefault="00026E04">
            <w:pPr>
              <w:pStyle w:val="Corpsdetexte"/>
              <w:numPr>
                <w:ilvl w:val="0"/>
                <w:numId w:val="2"/>
              </w:numPr>
              <w:spacing w:after="0"/>
              <w:jc w:val="both"/>
            </w:pPr>
            <w:r>
              <w:rPr>
                <w:rFonts w:eastAsia="Andale Sans UI" w:cs="Arial"/>
                <w:kern w:val="0"/>
                <w:szCs w:val="24"/>
                <w:lang w:eastAsia="ja-JP" w:bidi="fa-IR"/>
              </w:rPr>
              <w:t>les conditions de conservation ;</w:t>
            </w:r>
          </w:p>
          <w:p w14:paraId="03050C3C" w14:textId="77777777" w:rsidR="00952D67" w:rsidRDefault="00026E04">
            <w:pPr>
              <w:pStyle w:val="Corpsdetexte"/>
              <w:numPr>
                <w:ilvl w:val="0"/>
                <w:numId w:val="2"/>
              </w:numPr>
              <w:spacing w:after="0"/>
              <w:jc w:val="both"/>
            </w:pPr>
            <w:r>
              <w:rPr>
                <w:rFonts w:eastAsia="Andale Sans UI" w:cs="Arial"/>
                <w:kern w:val="0"/>
                <w:szCs w:val="24"/>
                <w:lang w:eastAsia="ja-JP" w:bidi="fa-IR"/>
              </w:rPr>
              <w:t>la sécurisation des entrepôts.</w:t>
            </w:r>
          </w:p>
        </w:tc>
      </w:tr>
    </w:tbl>
    <w:p w14:paraId="34118AA3" w14:textId="77777777" w:rsidR="00952D67" w:rsidRDefault="00952D67">
      <w:pPr>
        <w:jc w:val="both"/>
        <w:rPr>
          <w:b/>
        </w:rPr>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0D2DF0D9" w14:textId="77777777">
        <w:trPr>
          <w:trHeight w:val="4545"/>
        </w:trPr>
        <w:tc>
          <w:tcPr>
            <w:tcW w:w="14739" w:type="dxa"/>
            <w:tcBorders>
              <w:top w:val="single" w:sz="2" w:space="0" w:color="000000"/>
              <w:left w:val="single" w:sz="2" w:space="0" w:color="000000"/>
              <w:bottom w:val="single" w:sz="2" w:space="0" w:color="000000"/>
              <w:right w:val="single" w:sz="2" w:space="0" w:color="000000"/>
            </w:tcBorders>
          </w:tcPr>
          <w:p w14:paraId="20004D08"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46980020" w14:textId="77777777" w:rsidR="00952D67" w:rsidRDefault="00952D67">
            <w:pPr>
              <w:pStyle w:val="Contenudetableau"/>
              <w:widowControl w:val="0"/>
              <w:rPr>
                <w:b w:val="0"/>
                <w:bCs w:val="0"/>
                <w:sz w:val="20"/>
                <w:lang w:bidi="fa-IR"/>
              </w:rPr>
            </w:pPr>
          </w:p>
          <w:p w14:paraId="5049ABC2" w14:textId="77777777" w:rsidR="00952D67" w:rsidRDefault="00952D67">
            <w:pPr>
              <w:pStyle w:val="Contenudetableau"/>
              <w:widowControl w:val="0"/>
              <w:rPr>
                <w:b w:val="0"/>
                <w:bCs w:val="0"/>
                <w:sz w:val="20"/>
                <w:lang w:bidi="fa-IR"/>
              </w:rPr>
            </w:pPr>
          </w:p>
          <w:p w14:paraId="354F0D0A" w14:textId="77777777" w:rsidR="00952D67" w:rsidRDefault="00952D67">
            <w:pPr>
              <w:pStyle w:val="Contenudetableau"/>
              <w:widowControl w:val="0"/>
              <w:rPr>
                <w:b w:val="0"/>
                <w:bCs w:val="0"/>
                <w:sz w:val="20"/>
                <w:lang w:bidi="fa-IR"/>
              </w:rPr>
            </w:pPr>
          </w:p>
          <w:p w14:paraId="34B41120" w14:textId="77777777" w:rsidR="00952D67" w:rsidRDefault="00952D67">
            <w:pPr>
              <w:pStyle w:val="Contenudetableau"/>
              <w:widowControl w:val="0"/>
              <w:rPr>
                <w:b w:val="0"/>
                <w:bCs w:val="0"/>
                <w:sz w:val="20"/>
                <w:lang w:bidi="fa-IR"/>
              </w:rPr>
            </w:pPr>
          </w:p>
          <w:p w14:paraId="7B01BFF4" w14:textId="77777777" w:rsidR="00952D67" w:rsidRDefault="00952D67">
            <w:pPr>
              <w:pStyle w:val="Contenudetableau"/>
              <w:widowControl w:val="0"/>
              <w:rPr>
                <w:b w:val="0"/>
                <w:bCs w:val="0"/>
                <w:sz w:val="20"/>
                <w:lang w:bidi="fa-IR"/>
              </w:rPr>
            </w:pPr>
          </w:p>
        </w:tc>
      </w:tr>
    </w:tbl>
    <w:p w14:paraId="367D7C64" w14:textId="77777777" w:rsidR="00952D67" w:rsidRDefault="00952D67">
      <w:pPr>
        <w:pStyle w:val="Standard"/>
      </w:pPr>
    </w:p>
    <w:p w14:paraId="0719CDB7" w14:textId="77777777" w:rsidR="00952D67" w:rsidRDefault="00952D67">
      <w:pPr>
        <w:pStyle w:val="Standard"/>
      </w:pPr>
    </w:p>
    <w:p w14:paraId="03F5A09A" w14:textId="77777777" w:rsidR="00952D67" w:rsidRDefault="00952D67">
      <w:pPr>
        <w:pStyle w:val="Standard"/>
      </w:pPr>
    </w:p>
    <w:p w14:paraId="011EF37D" w14:textId="77777777" w:rsidR="00952D67" w:rsidRDefault="00952D67">
      <w:pPr>
        <w:pStyle w:val="Standard"/>
      </w:pPr>
    </w:p>
    <w:p w14:paraId="1B6FB716" w14:textId="77777777" w:rsidR="00952D67" w:rsidRDefault="00952D67">
      <w:pPr>
        <w:pStyle w:val="Standard"/>
      </w:pPr>
    </w:p>
    <w:p w14:paraId="27CF9512" w14:textId="77777777" w:rsidR="00952D67" w:rsidRDefault="00026E04">
      <w:pPr>
        <w:pStyle w:val="Titre3"/>
      </w:pPr>
      <w:bookmarkStart w:id="72" w:name="_Toc216883273"/>
      <w:bookmarkStart w:id="73" w:name="_Toc154490635"/>
      <w:bookmarkStart w:id="74" w:name="_Toc140484311"/>
      <w:bookmarkStart w:id="75" w:name="_Toc140152238"/>
      <w:bookmarkStart w:id="76" w:name="_Toc141460053"/>
      <w:bookmarkStart w:id="77" w:name="_Toc153297832"/>
      <w:bookmarkStart w:id="78" w:name="_Toc139986145"/>
      <w:bookmarkStart w:id="79" w:name="_Toc140075257"/>
      <w:bookmarkStart w:id="80" w:name="_Toc171352363"/>
      <w:bookmarkStart w:id="81" w:name="_Toc175319909"/>
      <w:bookmarkStart w:id="82" w:name="__RefHeading___Toc1938_1738054380"/>
      <w:bookmarkStart w:id="83" w:name="_Toc184823361"/>
      <w:bookmarkStart w:id="84" w:name="_Toc184892512"/>
      <w:r>
        <w:rPr>
          <w:rFonts w:cs="Calibri"/>
        </w:rPr>
        <w:t>Élément d’appréciation 4</w:t>
      </w:r>
      <w:bookmarkStart w:id="85" w:name="_Toc210832454_Copie_1_Copie_1"/>
      <w:r>
        <w:rPr>
          <w:rFonts w:ascii="Calibri" w:hAnsi="Calibri" w:cs="Calibri"/>
        </w:rPr>
        <w:t> </w:t>
      </w:r>
      <w:r>
        <w:t>: livraison des effets à destination des agents (30 points)</w:t>
      </w:r>
      <w:bookmarkEnd w:id="85"/>
      <w:bookmarkEnd w:id="72"/>
    </w:p>
    <w:p w14:paraId="61969CDB" w14:textId="77777777" w:rsidR="00952D67" w:rsidRDefault="00952D67">
      <w:pPr>
        <w:pStyle w:val="Standard"/>
      </w:pPr>
    </w:p>
    <w:tbl>
      <w:tblPr>
        <w:tblW w:w="14747" w:type="dxa"/>
        <w:tblInd w:w="108" w:type="dxa"/>
        <w:tblLayout w:type="fixed"/>
        <w:tblCellMar>
          <w:left w:w="113" w:type="dxa"/>
        </w:tblCellMar>
        <w:tblLook w:val="04A0" w:firstRow="1" w:lastRow="0" w:firstColumn="1" w:lastColumn="0" w:noHBand="0" w:noVBand="1"/>
      </w:tblPr>
      <w:tblGrid>
        <w:gridCol w:w="2272"/>
        <w:gridCol w:w="12475"/>
      </w:tblGrid>
      <w:tr w:rsidR="00952D67" w14:paraId="0C6BD250" w14:textId="77777777">
        <w:trPr>
          <w:trHeight w:val="1815"/>
        </w:trPr>
        <w:tc>
          <w:tcPr>
            <w:tcW w:w="2272" w:type="dxa"/>
            <w:tcBorders>
              <w:top w:val="single" w:sz="4" w:space="0" w:color="00000A"/>
              <w:left w:val="single" w:sz="4" w:space="0" w:color="00000A"/>
              <w:bottom w:val="single" w:sz="4" w:space="0" w:color="00000A"/>
              <w:right w:val="single" w:sz="4" w:space="0" w:color="00000A"/>
            </w:tcBorders>
            <w:vAlign w:val="center"/>
          </w:tcPr>
          <w:p w14:paraId="6A0C606D" w14:textId="77777777" w:rsidR="00952D67" w:rsidRDefault="00026E04">
            <w:pPr>
              <w:jc w:val="both"/>
            </w:pPr>
            <w:r>
              <w:rPr>
                <w:b/>
                <w:u w:val="single"/>
              </w:rPr>
              <w:t>Description</w:t>
            </w:r>
          </w:p>
        </w:tc>
        <w:tc>
          <w:tcPr>
            <w:tcW w:w="12474" w:type="dxa"/>
            <w:tcBorders>
              <w:top w:val="single" w:sz="4" w:space="0" w:color="00000A"/>
              <w:left w:val="single" w:sz="4" w:space="0" w:color="00000A"/>
              <w:bottom w:val="single" w:sz="4" w:space="0" w:color="00000A"/>
              <w:right w:val="single" w:sz="4" w:space="0" w:color="00000A"/>
            </w:tcBorders>
            <w:vAlign w:val="center"/>
          </w:tcPr>
          <w:p w14:paraId="77DC161A" w14:textId="77777777" w:rsidR="00952D67" w:rsidRDefault="00952D67">
            <w:pPr>
              <w:jc w:val="both"/>
              <w:rPr>
                <w:rFonts w:eastAsia="Andale Sans UI"/>
                <w:kern w:val="0"/>
                <w:lang w:eastAsia="ja-JP" w:bidi="fa-IR"/>
              </w:rPr>
            </w:pPr>
          </w:p>
          <w:p w14:paraId="5148E1D9" w14:textId="77777777" w:rsidR="00952D67" w:rsidRDefault="00026E04">
            <w:pPr>
              <w:jc w:val="both"/>
              <w:rPr>
                <w:rFonts w:cs="Calibri"/>
              </w:rPr>
            </w:pPr>
            <w:r>
              <w:rPr>
                <w:rFonts w:cs="Calibri"/>
              </w:rPr>
              <w:t>Afin de permettre à la Douane de mesurer son niveau d’engagement sur ce point, le candidat doit préciser :</w:t>
            </w:r>
          </w:p>
          <w:p w14:paraId="740D2C27" w14:textId="77777777" w:rsidR="00952D67" w:rsidRDefault="00026E04">
            <w:pPr>
              <w:jc w:val="both"/>
              <w:rPr>
                <w:rFonts w:cs="Calibri"/>
              </w:rPr>
            </w:pPr>
            <w:r>
              <w:rPr>
                <w:rFonts w:cs="Calibri"/>
              </w:rPr>
              <w:t>- les modalités d’organisation de la chaîne de distribution et moyens mis en œuvre pour garantir les délais et la conformité des livraisons aux agents ;</w:t>
            </w:r>
          </w:p>
          <w:p w14:paraId="3863CAB5" w14:textId="77777777" w:rsidR="00952D67" w:rsidRDefault="00026E04">
            <w:pPr>
              <w:jc w:val="both"/>
              <w:rPr>
                <w:rFonts w:cs="Calibri"/>
              </w:rPr>
            </w:pPr>
            <w:r>
              <w:t>- la démarche de traçabilité et sécurisation des distributions jusqu’aux sites de livraison.</w:t>
            </w:r>
          </w:p>
          <w:p w14:paraId="67644304" w14:textId="77777777" w:rsidR="00952D67" w:rsidRDefault="00952D67">
            <w:pPr>
              <w:pStyle w:val="Paragraphedeliste"/>
              <w:widowControl w:val="0"/>
              <w:ind w:left="0"/>
              <w:jc w:val="both"/>
            </w:pPr>
          </w:p>
        </w:tc>
      </w:tr>
    </w:tbl>
    <w:p w14:paraId="1F700315" w14:textId="77777777" w:rsidR="00952D67" w:rsidRDefault="00952D67">
      <w:pPr>
        <w:jc w:val="both"/>
        <w:rPr>
          <w:b/>
        </w:rPr>
      </w:pPr>
    </w:p>
    <w:tbl>
      <w:tblPr>
        <w:tblW w:w="14738" w:type="dxa"/>
        <w:tblInd w:w="105" w:type="dxa"/>
        <w:tblLayout w:type="fixed"/>
        <w:tblCellMar>
          <w:top w:w="55" w:type="dxa"/>
          <w:left w:w="55" w:type="dxa"/>
          <w:bottom w:w="55" w:type="dxa"/>
          <w:right w:w="55" w:type="dxa"/>
        </w:tblCellMar>
        <w:tblLook w:val="04A0" w:firstRow="1" w:lastRow="0" w:firstColumn="1" w:lastColumn="0" w:noHBand="0" w:noVBand="1"/>
      </w:tblPr>
      <w:tblGrid>
        <w:gridCol w:w="14738"/>
      </w:tblGrid>
      <w:tr w:rsidR="00952D67" w14:paraId="6F2320FC" w14:textId="77777777">
        <w:trPr>
          <w:trHeight w:val="5438"/>
        </w:trPr>
        <w:tc>
          <w:tcPr>
            <w:tcW w:w="14738" w:type="dxa"/>
            <w:tcBorders>
              <w:top w:val="single" w:sz="2" w:space="0" w:color="000000"/>
              <w:left w:val="single" w:sz="2" w:space="0" w:color="000000"/>
              <w:bottom w:val="single" w:sz="2" w:space="0" w:color="000000"/>
              <w:right w:val="single" w:sz="2" w:space="0" w:color="000000"/>
            </w:tcBorders>
          </w:tcPr>
          <w:p w14:paraId="27330310"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6B094CC2" w14:textId="77777777" w:rsidR="00952D67" w:rsidRDefault="00952D67">
            <w:pPr>
              <w:pStyle w:val="Contenudetableau"/>
              <w:widowControl w:val="0"/>
              <w:rPr>
                <w:b w:val="0"/>
                <w:bCs w:val="0"/>
                <w:sz w:val="20"/>
                <w:lang w:bidi="fa-IR"/>
              </w:rPr>
            </w:pPr>
          </w:p>
          <w:p w14:paraId="5ED2A769" w14:textId="77777777" w:rsidR="00952D67" w:rsidRDefault="00952D67">
            <w:pPr>
              <w:pStyle w:val="Contenudetableau"/>
              <w:widowControl w:val="0"/>
              <w:rPr>
                <w:b w:val="0"/>
                <w:bCs w:val="0"/>
                <w:sz w:val="20"/>
                <w:lang w:bidi="fa-IR"/>
              </w:rPr>
            </w:pPr>
          </w:p>
          <w:p w14:paraId="526D4794" w14:textId="77777777" w:rsidR="00952D67" w:rsidRDefault="00952D67">
            <w:pPr>
              <w:pStyle w:val="Contenudetableau"/>
              <w:widowControl w:val="0"/>
              <w:rPr>
                <w:b w:val="0"/>
                <w:bCs w:val="0"/>
                <w:sz w:val="20"/>
                <w:lang w:bidi="fa-IR"/>
              </w:rPr>
            </w:pPr>
          </w:p>
          <w:p w14:paraId="455FC9D7" w14:textId="77777777" w:rsidR="00952D67" w:rsidRDefault="00952D67">
            <w:pPr>
              <w:pStyle w:val="Contenudetableau"/>
              <w:widowControl w:val="0"/>
              <w:rPr>
                <w:b w:val="0"/>
                <w:bCs w:val="0"/>
                <w:sz w:val="20"/>
                <w:lang w:bidi="fa-IR"/>
              </w:rPr>
            </w:pPr>
          </w:p>
          <w:p w14:paraId="06CF051E" w14:textId="77777777" w:rsidR="00952D67" w:rsidRDefault="00952D67">
            <w:pPr>
              <w:pStyle w:val="Contenudetableau"/>
              <w:widowControl w:val="0"/>
              <w:rPr>
                <w:b w:val="0"/>
                <w:bCs w:val="0"/>
                <w:sz w:val="20"/>
                <w:lang w:bidi="fa-IR"/>
              </w:rPr>
            </w:pPr>
          </w:p>
          <w:p w14:paraId="4F03F25D" w14:textId="77777777" w:rsidR="00952D67" w:rsidRDefault="00952D67">
            <w:pPr>
              <w:pStyle w:val="Contenudetableau"/>
              <w:widowControl w:val="0"/>
              <w:rPr>
                <w:b w:val="0"/>
                <w:bCs w:val="0"/>
                <w:sz w:val="20"/>
                <w:lang w:bidi="fa-IR"/>
              </w:rPr>
            </w:pPr>
          </w:p>
          <w:p w14:paraId="6575C8E7" w14:textId="77777777" w:rsidR="00952D67" w:rsidRDefault="00952D67">
            <w:pPr>
              <w:pStyle w:val="Contenudetableau"/>
              <w:widowControl w:val="0"/>
              <w:rPr>
                <w:b w:val="0"/>
                <w:bCs w:val="0"/>
                <w:sz w:val="20"/>
                <w:lang w:bidi="fa-IR"/>
              </w:rPr>
            </w:pPr>
          </w:p>
          <w:p w14:paraId="72A92E11" w14:textId="77777777" w:rsidR="00952D67" w:rsidRDefault="00952D67">
            <w:pPr>
              <w:pStyle w:val="Contenudetableau"/>
              <w:widowControl w:val="0"/>
              <w:rPr>
                <w:b w:val="0"/>
                <w:bCs w:val="0"/>
                <w:sz w:val="20"/>
                <w:lang w:bidi="fa-IR"/>
              </w:rPr>
            </w:pPr>
          </w:p>
          <w:p w14:paraId="5F592E72" w14:textId="77777777" w:rsidR="00952D67" w:rsidRDefault="00952D67">
            <w:pPr>
              <w:pStyle w:val="Contenudetableau"/>
              <w:widowControl w:val="0"/>
              <w:rPr>
                <w:b w:val="0"/>
                <w:bCs w:val="0"/>
                <w:sz w:val="20"/>
                <w:lang w:bidi="fa-IR"/>
              </w:rPr>
            </w:pPr>
          </w:p>
          <w:p w14:paraId="7B57B762" w14:textId="77777777" w:rsidR="00952D67" w:rsidRDefault="00952D67">
            <w:pPr>
              <w:pStyle w:val="Contenudetableau"/>
              <w:widowControl w:val="0"/>
              <w:rPr>
                <w:b w:val="0"/>
                <w:bCs w:val="0"/>
                <w:sz w:val="20"/>
                <w:lang w:bidi="fa-IR"/>
              </w:rPr>
            </w:pPr>
          </w:p>
        </w:tc>
      </w:tr>
    </w:tbl>
    <w:p w14:paraId="31B56373" w14:textId="77777777" w:rsidR="00952D67" w:rsidRDefault="00952D67">
      <w:pPr>
        <w:pStyle w:val="Standard"/>
      </w:pPr>
    </w:p>
    <w:p w14:paraId="16B50F04" w14:textId="77777777" w:rsidR="00952D67" w:rsidRDefault="00952D67">
      <w:pPr>
        <w:pStyle w:val="Standard"/>
      </w:pPr>
    </w:p>
    <w:p w14:paraId="3B0DD6EF" w14:textId="77777777" w:rsidR="00952D67" w:rsidRDefault="00952D67">
      <w:pPr>
        <w:pStyle w:val="Standard"/>
      </w:pPr>
    </w:p>
    <w:p w14:paraId="1CFB576F" w14:textId="77777777" w:rsidR="00952D67" w:rsidRDefault="00952D67">
      <w:pPr>
        <w:pStyle w:val="Standard"/>
        <w:suppressAutoHyphens w:val="0"/>
        <w:rPr>
          <w:b/>
        </w:rPr>
      </w:pPr>
    </w:p>
    <w:p w14:paraId="7155F12C" w14:textId="77777777" w:rsidR="00952D67" w:rsidRDefault="00952D67">
      <w:pPr>
        <w:pStyle w:val="Standard"/>
        <w:suppressAutoHyphens w:val="0"/>
        <w:rPr>
          <w:b/>
        </w:rPr>
      </w:pPr>
    </w:p>
    <w:p w14:paraId="09121980" w14:textId="77777777" w:rsidR="00952D67" w:rsidRDefault="00026E04">
      <w:pPr>
        <w:pStyle w:val="Titre3"/>
      </w:pPr>
      <w:bookmarkStart w:id="86" w:name="_Toc216883274"/>
      <w:r>
        <w:rPr>
          <w:rFonts w:cs="Calibri"/>
        </w:rPr>
        <w:t xml:space="preserve">Élément d’appréciation 5 </w:t>
      </w:r>
      <w:bookmarkStart w:id="87" w:name="_Toc210832454_Copie_1_Copie_1_Copie_1"/>
      <w:r>
        <w:t>: qualité des prestations de support (20 points)</w:t>
      </w:r>
      <w:bookmarkEnd w:id="87"/>
      <w:bookmarkEnd w:id="86"/>
    </w:p>
    <w:p w14:paraId="1669085D" w14:textId="77777777" w:rsidR="00952D67" w:rsidRDefault="00952D67">
      <w:pPr>
        <w:pStyle w:val="Standard"/>
      </w:pPr>
    </w:p>
    <w:p w14:paraId="5672887D" w14:textId="77777777" w:rsidR="00952D67" w:rsidRDefault="00952D67">
      <w:pPr>
        <w:pStyle w:val="Standard"/>
      </w:pPr>
    </w:p>
    <w:tbl>
      <w:tblPr>
        <w:tblW w:w="14747" w:type="dxa"/>
        <w:tblInd w:w="108" w:type="dxa"/>
        <w:tblLayout w:type="fixed"/>
        <w:tblCellMar>
          <w:left w:w="113" w:type="dxa"/>
        </w:tblCellMar>
        <w:tblLook w:val="04A0" w:firstRow="1" w:lastRow="0" w:firstColumn="1" w:lastColumn="0" w:noHBand="0" w:noVBand="1"/>
      </w:tblPr>
      <w:tblGrid>
        <w:gridCol w:w="2272"/>
        <w:gridCol w:w="12475"/>
      </w:tblGrid>
      <w:tr w:rsidR="00952D67" w14:paraId="52A24730" w14:textId="77777777">
        <w:trPr>
          <w:trHeight w:val="1815"/>
        </w:trPr>
        <w:tc>
          <w:tcPr>
            <w:tcW w:w="2272" w:type="dxa"/>
            <w:tcBorders>
              <w:top w:val="single" w:sz="4" w:space="0" w:color="00000A"/>
              <w:left w:val="single" w:sz="4" w:space="0" w:color="00000A"/>
              <w:bottom w:val="single" w:sz="4" w:space="0" w:color="00000A"/>
              <w:right w:val="single" w:sz="4" w:space="0" w:color="00000A"/>
            </w:tcBorders>
            <w:vAlign w:val="center"/>
          </w:tcPr>
          <w:p w14:paraId="02EAFFCD" w14:textId="77777777" w:rsidR="00952D67" w:rsidRDefault="00026E04">
            <w:pPr>
              <w:jc w:val="both"/>
            </w:pPr>
            <w:r>
              <w:rPr>
                <w:b/>
                <w:u w:val="single"/>
              </w:rPr>
              <w:t>Description</w:t>
            </w:r>
          </w:p>
        </w:tc>
        <w:tc>
          <w:tcPr>
            <w:tcW w:w="12474" w:type="dxa"/>
            <w:tcBorders>
              <w:top w:val="single" w:sz="4" w:space="0" w:color="00000A"/>
              <w:left w:val="single" w:sz="4" w:space="0" w:color="00000A"/>
              <w:bottom w:val="single" w:sz="4" w:space="0" w:color="00000A"/>
              <w:right w:val="single" w:sz="4" w:space="0" w:color="00000A"/>
            </w:tcBorders>
            <w:vAlign w:val="center"/>
          </w:tcPr>
          <w:p w14:paraId="0C640D87" w14:textId="77777777" w:rsidR="00952D67" w:rsidRDefault="00952D67">
            <w:pPr>
              <w:jc w:val="both"/>
              <w:rPr>
                <w:rFonts w:eastAsia="Andale Sans UI"/>
                <w:kern w:val="0"/>
                <w:lang w:eastAsia="ja-JP" w:bidi="fa-IR"/>
              </w:rPr>
            </w:pPr>
          </w:p>
          <w:p w14:paraId="7567B468" w14:textId="77777777" w:rsidR="00952D67" w:rsidRDefault="00026E04">
            <w:pPr>
              <w:jc w:val="both"/>
              <w:rPr>
                <w:rFonts w:cs="Calibri"/>
              </w:rPr>
            </w:pPr>
            <w:r>
              <w:rPr>
                <w:rFonts w:cs="Calibri"/>
              </w:rPr>
              <w:t>Afin de permettre à la Douane de mesurer son niveau d’engagement sur ce point, le candidat doit préciser l’organisation et les moyens humains (profils) et matériels (outil de ticketing notamment) mis en œuvre pour assurer le respect des délais de prise en charge et de traitement :</w:t>
            </w:r>
          </w:p>
          <w:p w14:paraId="2680EBBD" w14:textId="77777777" w:rsidR="00952D67" w:rsidRDefault="00026E04">
            <w:pPr>
              <w:jc w:val="both"/>
              <w:rPr>
                <w:rFonts w:cs="Calibri"/>
              </w:rPr>
            </w:pPr>
            <w:r>
              <w:rPr>
                <w:rFonts w:cs="Calibri"/>
              </w:rPr>
              <w:t>- des demandes d’assistance ;</w:t>
            </w:r>
          </w:p>
          <w:p w14:paraId="3AE086DB" w14:textId="77777777" w:rsidR="00952D67" w:rsidRDefault="00026E04">
            <w:pPr>
              <w:jc w:val="both"/>
              <w:rPr>
                <w:rFonts w:cs="Calibri"/>
              </w:rPr>
            </w:pPr>
            <w:r>
              <w:rPr>
                <w:rFonts w:cs="Calibri"/>
              </w:rPr>
              <w:t>- du service après-vente.</w:t>
            </w:r>
          </w:p>
        </w:tc>
      </w:tr>
    </w:tbl>
    <w:p w14:paraId="3691EF27" w14:textId="77777777" w:rsidR="00952D67" w:rsidRDefault="00952D67">
      <w:pPr>
        <w:jc w:val="both"/>
      </w:pPr>
    </w:p>
    <w:p w14:paraId="17908888" w14:textId="77777777" w:rsidR="00952D67" w:rsidRDefault="00952D67">
      <w:pPr>
        <w:jc w:val="both"/>
        <w:rPr>
          <w:b/>
        </w:rPr>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7CB773F4" w14:textId="77777777">
        <w:trPr>
          <w:trHeight w:val="5213"/>
        </w:trPr>
        <w:tc>
          <w:tcPr>
            <w:tcW w:w="14739" w:type="dxa"/>
            <w:tcBorders>
              <w:top w:val="single" w:sz="2" w:space="0" w:color="000000"/>
              <w:left w:val="single" w:sz="2" w:space="0" w:color="000000"/>
              <w:bottom w:val="single" w:sz="2" w:space="0" w:color="000000"/>
              <w:right w:val="single" w:sz="2" w:space="0" w:color="000000"/>
            </w:tcBorders>
          </w:tcPr>
          <w:p w14:paraId="1ED28953"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0DEAE64F" w14:textId="77777777" w:rsidR="00952D67" w:rsidRDefault="00952D67">
            <w:pPr>
              <w:pStyle w:val="Contenudetableau"/>
              <w:widowControl w:val="0"/>
              <w:rPr>
                <w:b w:val="0"/>
                <w:bCs w:val="0"/>
                <w:sz w:val="20"/>
                <w:lang w:bidi="fa-IR"/>
              </w:rPr>
            </w:pPr>
          </w:p>
          <w:p w14:paraId="07921E2C" w14:textId="77777777" w:rsidR="00952D67" w:rsidRDefault="00952D67">
            <w:pPr>
              <w:pStyle w:val="Contenudetableau"/>
              <w:widowControl w:val="0"/>
              <w:rPr>
                <w:b w:val="0"/>
                <w:bCs w:val="0"/>
                <w:sz w:val="20"/>
                <w:lang w:bidi="fa-IR"/>
              </w:rPr>
            </w:pPr>
          </w:p>
          <w:p w14:paraId="0B9C3DAD" w14:textId="77777777" w:rsidR="00952D67" w:rsidRDefault="00952D67">
            <w:pPr>
              <w:pStyle w:val="Contenudetableau"/>
              <w:widowControl w:val="0"/>
              <w:rPr>
                <w:b w:val="0"/>
                <w:bCs w:val="0"/>
                <w:sz w:val="20"/>
                <w:lang w:bidi="fa-IR"/>
              </w:rPr>
            </w:pPr>
          </w:p>
          <w:p w14:paraId="03F6D877" w14:textId="77777777" w:rsidR="00952D67" w:rsidRDefault="00952D67">
            <w:pPr>
              <w:pStyle w:val="Contenudetableau"/>
              <w:widowControl w:val="0"/>
              <w:rPr>
                <w:b w:val="0"/>
                <w:bCs w:val="0"/>
                <w:sz w:val="20"/>
                <w:lang w:bidi="fa-IR"/>
              </w:rPr>
            </w:pPr>
          </w:p>
          <w:p w14:paraId="2FDAECB4" w14:textId="77777777" w:rsidR="00952D67" w:rsidRDefault="00952D67">
            <w:pPr>
              <w:pStyle w:val="Contenudetableau"/>
              <w:widowControl w:val="0"/>
              <w:rPr>
                <w:b w:val="0"/>
                <w:bCs w:val="0"/>
                <w:sz w:val="20"/>
                <w:lang w:bidi="fa-IR"/>
              </w:rPr>
            </w:pPr>
          </w:p>
        </w:tc>
      </w:tr>
    </w:tbl>
    <w:p w14:paraId="24E84B2F" w14:textId="77777777" w:rsidR="00952D67" w:rsidRDefault="00952D67">
      <w:pPr>
        <w:pStyle w:val="Standard"/>
      </w:pPr>
    </w:p>
    <w:p w14:paraId="7E990125" w14:textId="77777777" w:rsidR="00952D67" w:rsidRDefault="00952D67">
      <w:pPr>
        <w:pStyle w:val="Standard"/>
      </w:pPr>
    </w:p>
    <w:p w14:paraId="4ECDD5B0" w14:textId="77777777" w:rsidR="00952D67" w:rsidRDefault="00952D67">
      <w:pPr>
        <w:pStyle w:val="Standard"/>
      </w:pPr>
    </w:p>
    <w:p w14:paraId="498B947B" w14:textId="77777777" w:rsidR="00952D67" w:rsidRDefault="00952D67">
      <w:pPr>
        <w:suppressAutoHyphens w:val="0"/>
        <w:rPr>
          <w:rFonts w:eastAsia="Arial" w:cs="Arial"/>
          <w:b/>
          <w:szCs w:val="24"/>
        </w:rPr>
      </w:pPr>
    </w:p>
    <w:p w14:paraId="0ACC20D5" w14:textId="77777777" w:rsidR="00952D67" w:rsidRDefault="00026E04">
      <w:pPr>
        <w:pStyle w:val="Titre1"/>
      </w:pPr>
      <w:bookmarkStart w:id="88" w:name="_Toc199858431"/>
      <w:bookmarkStart w:id="89" w:name="_Toc210832455"/>
      <w:bookmarkStart w:id="90" w:name="_Toc216883275"/>
      <w:r>
        <w:t>Critère 3</w:t>
      </w:r>
      <w:r>
        <w:rPr>
          <w:rFonts w:ascii="Calibri" w:hAnsi="Calibri" w:cs="Calibri"/>
        </w:rPr>
        <w:t> </w:t>
      </w:r>
      <w:r>
        <w:t xml:space="preserve">: </w:t>
      </w:r>
      <w:bookmarkEnd w:id="88"/>
      <w:r>
        <w:t>Performance environnementale (10 %)</w:t>
      </w:r>
      <w:bookmarkEnd w:id="73"/>
      <w:bookmarkEnd w:id="74"/>
      <w:bookmarkEnd w:id="75"/>
      <w:bookmarkEnd w:id="76"/>
      <w:bookmarkEnd w:id="77"/>
      <w:bookmarkEnd w:id="78"/>
      <w:bookmarkEnd w:id="79"/>
      <w:bookmarkEnd w:id="80"/>
      <w:bookmarkEnd w:id="81"/>
      <w:bookmarkEnd w:id="82"/>
      <w:bookmarkEnd w:id="83"/>
      <w:bookmarkEnd w:id="84"/>
      <w:bookmarkEnd w:id="89"/>
      <w:bookmarkEnd w:id="90"/>
    </w:p>
    <w:p w14:paraId="54143F4E" w14:textId="77777777" w:rsidR="00952D67" w:rsidRDefault="00952D67">
      <w:pPr>
        <w:pStyle w:val="Standard"/>
      </w:pPr>
    </w:p>
    <w:p w14:paraId="27CD6875" w14:textId="77777777" w:rsidR="00952D67" w:rsidRDefault="00026E04">
      <w:pPr>
        <w:pStyle w:val="Titre2"/>
      </w:pPr>
      <w:bookmarkStart w:id="91" w:name="_Hlk209545471"/>
      <w:bookmarkStart w:id="92" w:name="_Toc216707775"/>
      <w:bookmarkStart w:id="93" w:name="_Toc210832456"/>
      <w:bookmarkStart w:id="94" w:name="_Toc216883276"/>
      <w:r>
        <w:t>Sous-critère 3.1</w:t>
      </w:r>
      <w:r>
        <w:rPr>
          <w:rFonts w:ascii="Calibri" w:hAnsi="Calibri" w:cs="Calibri"/>
        </w:rPr>
        <w:t> </w:t>
      </w:r>
      <w:bookmarkEnd w:id="91"/>
      <w:r>
        <w:t>:</w:t>
      </w:r>
      <w:r>
        <w:rPr>
          <w:rFonts w:ascii="Calibri" w:hAnsi="Calibri" w:cs="Calibri"/>
        </w:rPr>
        <w:t> </w:t>
      </w:r>
      <w:r>
        <w:rPr>
          <w:rFonts w:cs="Calibri"/>
        </w:rPr>
        <w:t>Part des articles recyclés </w:t>
      </w:r>
      <w:r>
        <w:t>(5 %)</w:t>
      </w:r>
      <w:bookmarkEnd w:id="92"/>
      <w:bookmarkEnd w:id="93"/>
      <w:bookmarkEnd w:id="94"/>
      <w:r>
        <w:rPr>
          <w:rFonts w:cs="Calibri"/>
        </w:rPr>
        <w:t> </w:t>
      </w:r>
    </w:p>
    <w:p w14:paraId="0E2D112C" w14:textId="77777777" w:rsidR="00952D67" w:rsidRDefault="00952D67">
      <w:pPr>
        <w:pStyle w:val="Standard"/>
        <w:rPr>
          <w:b/>
          <w:u w:val="single"/>
        </w:rPr>
      </w:pPr>
    </w:p>
    <w:tbl>
      <w:tblPr>
        <w:tblW w:w="14747" w:type="dxa"/>
        <w:tblInd w:w="108" w:type="dxa"/>
        <w:tblLayout w:type="fixed"/>
        <w:tblCellMar>
          <w:left w:w="113" w:type="dxa"/>
        </w:tblCellMar>
        <w:tblLook w:val="04A0" w:firstRow="1" w:lastRow="0" w:firstColumn="1" w:lastColumn="0" w:noHBand="0" w:noVBand="1"/>
      </w:tblPr>
      <w:tblGrid>
        <w:gridCol w:w="1706"/>
        <w:gridCol w:w="13041"/>
      </w:tblGrid>
      <w:tr w:rsidR="00952D67" w14:paraId="302361CD" w14:textId="77777777">
        <w:trPr>
          <w:trHeight w:val="1650"/>
        </w:trPr>
        <w:tc>
          <w:tcPr>
            <w:tcW w:w="1706" w:type="dxa"/>
            <w:tcBorders>
              <w:top w:val="single" w:sz="4" w:space="0" w:color="00000A"/>
              <w:left w:val="single" w:sz="4" w:space="0" w:color="00000A"/>
              <w:bottom w:val="single" w:sz="4" w:space="0" w:color="00000A"/>
              <w:right w:val="single" w:sz="4" w:space="0" w:color="00000A"/>
            </w:tcBorders>
            <w:vAlign w:val="center"/>
          </w:tcPr>
          <w:p w14:paraId="71F86F17" w14:textId="77777777" w:rsidR="00952D67" w:rsidRDefault="00026E04">
            <w:pPr>
              <w:jc w:val="both"/>
            </w:pPr>
            <w:r>
              <w:rPr>
                <w:b/>
                <w:u w:val="single"/>
              </w:rPr>
              <w:t>Description</w:t>
            </w:r>
          </w:p>
        </w:tc>
        <w:tc>
          <w:tcPr>
            <w:tcW w:w="13040" w:type="dxa"/>
            <w:tcBorders>
              <w:top w:val="single" w:sz="4" w:space="0" w:color="00000A"/>
              <w:left w:val="single" w:sz="4" w:space="0" w:color="00000A"/>
              <w:bottom w:val="single" w:sz="4" w:space="0" w:color="00000A"/>
              <w:right w:val="single" w:sz="4" w:space="0" w:color="00000A"/>
            </w:tcBorders>
            <w:vAlign w:val="center"/>
          </w:tcPr>
          <w:p w14:paraId="62CAC8B4" w14:textId="77777777" w:rsidR="00952D67" w:rsidRDefault="00026E04">
            <w:pPr>
              <w:suppressAutoHyphens w:val="0"/>
              <w:rPr>
                <w:rFonts w:ascii="Calibri" w:eastAsia="Andale Sans UI" w:hAnsi="Calibri" w:cs="Calibri"/>
                <w:kern w:val="0"/>
                <w:lang w:eastAsia="ja-JP" w:bidi="fa-IR"/>
              </w:rPr>
            </w:pPr>
            <w:r>
              <w:rPr>
                <w:rFonts w:eastAsia="Andale Sans UI"/>
                <w:kern w:val="0"/>
                <w:lang w:eastAsia="ja-JP" w:bidi="fa-IR"/>
              </w:rPr>
              <w:t xml:space="preserve">Le candidat précise, dans </w:t>
            </w:r>
            <w:r>
              <w:rPr>
                <w:rFonts w:eastAsia="Andale Sans UI"/>
                <w:i/>
                <w:iCs/>
                <w:kern w:val="0"/>
                <w:lang w:eastAsia="ja-JP" w:bidi="fa-IR"/>
              </w:rPr>
              <w:t>l’annexe 2 - Fiches techniques des effets d’habillement, accessoires et équipements</w:t>
            </w:r>
            <w:r>
              <w:rPr>
                <w:rFonts w:eastAsia="Andale Sans UI"/>
                <w:kern w:val="0"/>
                <w:lang w:eastAsia="ja-JP" w:bidi="fa-IR"/>
              </w:rPr>
              <w:t xml:space="preserve"> tous les éléments permettant à la Douane d’identifier, pour chaque effet, s’il comporte une part de matière recyclée.</w:t>
            </w:r>
          </w:p>
          <w:p w14:paraId="18828B44" w14:textId="77777777" w:rsidR="00952D67" w:rsidRDefault="00952D67">
            <w:pPr>
              <w:suppressAutoHyphens w:val="0"/>
              <w:rPr>
                <w:rFonts w:ascii="Calibri" w:eastAsia="Andale Sans UI" w:hAnsi="Calibri" w:cs="Calibri"/>
                <w:kern w:val="0"/>
                <w:lang w:eastAsia="ja-JP" w:bidi="fa-IR"/>
              </w:rPr>
            </w:pPr>
          </w:p>
          <w:p w14:paraId="63257C6E" w14:textId="77777777" w:rsidR="00952D67" w:rsidRDefault="00026E04">
            <w:pPr>
              <w:suppressAutoHyphens w:val="0"/>
              <w:rPr>
                <w:rFonts w:ascii="Calibri" w:eastAsia="Andale Sans UI" w:hAnsi="Calibri" w:cs="Calibri"/>
                <w:kern w:val="0"/>
                <w:lang w:eastAsia="ja-JP" w:bidi="fa-IR"/>
              </w:rPr>
            </w:pPr>
            <w:r>
              <w:rPr>
                <w:rFonts w:eastAsia="Andale Sans UI"/>
                <w:kern w:val="0"/>
                <w:lang w:eastAsia="ja-JP" w:bidi="fa-IR"/>
              </w:rPr>
              <w:t>Pour les produits intégrant de la matière recyclée, le candidat produit une certification délivrée par un tiers indépendant, ou une fiche technique, précisant le taux de matière recyclée incorporée dans les produits concernés.</w:t>
            </w:r>
          </w:p>
        </w:tc>
      </w:tr>
    </w:tbl>
    <w:p w14:paraId="586BC725" w14:textId="77777777" w:rsidR="00952D67" w:rsidRDefault="00952D67">
      <w:pPr>
        <w:jc w:val="both"/>
      </w:pPr>
    </w:p>
    <w:p w14:paraId="39C3AFD5" w14:textId="77777777" w:rsidR="00952D67" w:rsidRDefault="00952D67">
      <w:pPr>
        <w:jc w:val="both"/>
        <w:rPr>
          <w:b/>
        </w:rPr>
      </w:pPr>
    </w:p>
    <w:tbl>
      <w:tblPr>
        <w:tblW w:w="14815" w:type="dxa"/>
        <w:tblInd w:w="43" w:type="dxa"/>
        <w:tblLayout w:type="fixed"/>
        <w:tblCellMar>
          <w:top w:w="55" w:type="dxa"/>
          <w:left w:w="55" w:type="dxa"/>
          <w:bottom w:w="55" w:type="dxa"/>
          <w:right w:w="55" w:type="dxa"/>
        </w:tblCellMar>
        <w:tblLook w:val="04A0" w:firstRow="1" w:lastRow="0" w:firstColumn="1" w:lastColumn="0" w:noHBand="0" w:noVBand="1"/>
      </w:tblPr>
      <w:tblGrid>
        <w:gridCol w:w="14815"/>
      </w:tblGrid>
      <w:tr w:rsidR="00952D67" w14:paraId="2276CA5C" w14:textId="77777777">
        <w:trPr>
          <w:trHeight w:val="2088"/>
        </w:trPr>
        <w:tc>
          <w:tcPr>
            <w:tcW w:w="14815" w:type="dxa"/>
            <w:tcBorders>
              <w:top w:val="single" w:sz="2" w:space="0" w:color="000000"/>
              <w:left w:val="single" w:sz="2" w:space="0" w:color="000000"/>
              <w:bottom w:val="single" w:sz="2" w:space="0" w:color="000000"/>
              <w:right w:val="single" w:sz="2" w:space="0" w:color="000000"/>
            </w:tcBorders>
          </w:tcPr>
          <w:p w14:paraId="233D4C9B"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01B0A211" w14:textId="77777777" w:rsidR="00952D67" w:rsidRDefault="00952D67">
            <w:pPr>
              <w:pStyle w:val="Contenudetableau"/>
              <w:widowControl w:val="0"/>
              <w:rPr>
                <w:b w:val="0"/>
                <w:bCs w:val="0"/>
                <w:sz w:val="20"/>
                <w:lang w:bidi="fa-IR"/>
              </w:rPr>
            </w:pPr>
          </w:p>
          <w:p w14:paraId="70460BCA" w14:textId="77777777" w:rsidR="00952D67" w:rsidRDefault="00026E04">
            <w:pPr>
              <w:pStyle w:val="Contenudetableau"/>
              <w:widowControl w:val="0"/>
              <w:rPr>
                <w:b w:val="0"/>
                <w:bCs w:val="0"/>
                <w:sz w:val="20"/>
                <w:lang w:bidi="fa-IR"/>
              </w:rPr>
            </w:pPr>
            <w:r>
              <w:rPr>
                <w:b w:val="0"/>
                <w:bCs w:val="0"/>
                <w:sz w:val="20"/>
                <w:lang w:bidi="fa-IR"/>
              </w:rPr>
              <w:t>Cf : annexe 2 au présent CRT</w:t>
            </w:r>
          </w:p>
          <w:p w14:paraId="4A3F2544" w14:textId="77777777" w:rsidR="00952D67" w:rsidRDefault="00952D67">
            <w:pPr>
              <w:pStyle w:val="Contenudetableau"/>
              <w:widowControl w:val="0"/>
              <w:rPr>
                <w:b w:val="0"/>
                <w:bCs w:val="0"/>
                <w:sz w:val="20"/>
                <w:lang w:bidi="fa-IR"/>
              </w:rPr>
            </w:pPr>
          </w:p>
          <w:p w14:paraId="73858D39" w14:textId="77777777" w:rsidR="00952D67" w:rsidRDefault="00952D67">
            <w:pPr>
              <w:pStyle w:val="Contenudetableau"/>
              <w:widowControl w:val="0"/>
              <w:rPr>
                <w:b w:val="0"/>
                <w:bCs w:val="0"/>
                <w:sz w:val="20"/>
                <w:lang w:bidi="fa-IR"/>
              </w:rPr>
            </w:pPr>
          </w:p>
          <w:p w14:paraId="6587B6A5" w14:textId="77777777" w:rsidR="00952D67" w:rsidRDefault="00952D67">
            <w:pPr>
              <w:pStyle w:val="Contenudetableau"/>
              <w:widowControl w:val="0"/>
              <w:rPr>
                <w:b w:val="0"/>
                <w:bCs w:val="0"/>
                <w:sz w:val="20"/>
                <w:lang w:bidi="fa-IR"/>
              </w:rPr>
            </w:pPr>
            <w:bookmarkStart w:id="95" w:name="_Hlk199855677"/>
            <w:bookmarkStart w:id="96" w:name="_Hlk201584536"/>
            <w:bookmarkEnd w:id="95"/>
            <w:bookmarkEnd w:id="96"/>
          </w:p>
        </w:tc>
      </w:tr>
    </w:tbl>
    <w:p w14:paraId="423DECE9" w14:textId="77777777" w:rsidR="00952D67" w:rsidRDefault="00952D67">
      <w:pPr>
        <w:jc w:val="both"/>
        <w:rPr>
          <w:b/>
        </w:rPr>
      </w:pPr>
    </w:p>
    <w:p w14:paraId="5CB6770B" w14:textId="77777777" w:rsidR="00952D67" w:rsidRDefault="00952D67">
      <w:pPr>
        <w:jc w:val="both"/>
        <w:rPr>
          <w:b/>
        </w:rPr>
      </w:pPr>
    </w:p>
    <w:p w14:paraId="5F01B703" w14:textId="77777777" w:rsidR="00952D67" w:rsidRDefault="00952D67">
      <w:pPr>
        <w:jc w:val="both"/>
        <w:rPr>
          <w:b/>
        </w:rPr>
      </w:pPr>
    </w:p>
    <w:p w14:paraId="5FD6DC02" w14:textId="77777777" w:rsidR="00952D67" w:rsidRDefault="00952D67">
      <w:pPr>
        <w:jc w:val="both"/>
        <w:rPr>
          <w:b/>
        </w:rPr>
      </w:pPr>
    </w:p>
    <w:p w14:paraId="50C32479" w14:textId="77777777" w:rsidR="00952D67" w:rsidRDefault="00952D67">
      <w:pPr>
        <w:jc w:val="both"/>
        <w:rPr>
          <w:b/>
        </w:rPr>
      </w:pPr>
    </w:p>
    <w:p w14:paraId="695B1770" w14:textId="77777777" w:rsidR="00952D67" w:rsidRDefault="00952D67">
      <w:pPr>
        <w:jc w:val="both"/>
        <w:rPr>
          <w:b/>
        </w:rPr>
      </w:pPr>
    </w:p>
    <w:p w14:paraId="669F0997" w14:textId="77777777" w:rsidR="00952D67" w:rsidRDefault="00952D67">
      <w:pPr>
        <w:jc w:val="both"/>
        <w:rPr>
          <w:b/>
        </w:rPr>
      </w:pPr>
    </w:p>
    <w:p w14:paraId="7E3FC0E4" w14:textId="77777777" w:rsidR="00952D67" w:rsidRDefault="00952D67">
      <w:pPr>
        <w:jc w:val="both"/>
        <w:rPr>
          <w:b/>
        </w:rPr>
      </w:pPr>
    </w:p>
    <w:p w14:paraId="6ED7DF44" w14:textId="77777777" w:rsidR="00952D67" w:rsidRDefault="00952D67">
      <w:pPr>
        <w:jc w:val="both"/>
        <w:rPr>
          <w:b/>
        </w:rPr>
      </w:pPr>
    </w:p>
    <w:p w14:paraId="6A9D1808" w14:textId="77777777" w:rsidR="00952D67" w:rsidRDefault="00952D67">
      <w:pPr>
        <w:jc w:val="both"/>
        <w:rPr>
          <w:b/>
        </w:rPr>
      </w:pPr>
    </w:p>
    <w:p w14:paraId="27AFCD24" w14:textId="77777777" w:rsidR="00952D67" w:rsidRDefault="00952D67">
      <w:pPr>
        <w:jc w:val="both"/>
        <w:rPr>
          <w:b/>
        </w:rPr>
      </w:pPr>
    </w:p>
    <w:p w14:paraId="1E5D9694" w14:textId="77777777" w:rsidR="00952D67" w:rsidRDefault="00952D67">
      <w:pPr>
        <w:jc w:val="both"/>
        <w:rPr>
          <w:b/>
        </w:rPr>
      </w:pPr>
    </w:p>
    <w:p w14:paraId="07665D99" w14:textId="77777777" w:rsidR="00952D67" w:rsidRDefault="00952D67">
      <w:pPr>
        <w:jc w:val="both"/>
        <w:rPr>
          <w:b/>
        </w:rPr>
      </w:pPr>
    </w:p>
    <w:p w14:paraId="7D216209" w14:textId="77777777" w:rsidR="00952D67" w:rsidRDefault="00952D67">
      <w:pPr>
        <w:jc w:val="both"/>
        <w:rPr>
          <w:b/>
        </w:rPr>
      </w:pPr>
    </w:p>
    <w:p w14:paraId="04BB00F6" w14:textId="77777777" w:rsidR="00952D67" w:rsidRDefault="00952D67">
      <w:pPr>
        <w:jc w:val="both"/>
        <w:rPr>
          <w:b/>
        </w:rPr>
      </w:pPr>
    </w:p>
    <w:p w14:paraId="1520A36E" w14:textId="77777777" w:rsidR="00952D67" w:rsidRDefault="00952D67">
      <w:pPr>
        <w:suppressAutoHyphens w:val="0"/>
        <w:rPr>
          <w:rFonts w:eastAsia="Arial" w:cs="Arial"/>
          <w:b/>
          <w:szCs w:val="24"/>
        </w:rPr>
      </w:pPr>
    </w:p>
    <w:p w14:paraId="202A6012" w14:textId="77777777" w:rsidR="00952D67" w:rsidRDefault="00026E04">
      <w:pPr>
        <w:pStyle w:val="Titre2"/>
      </w:pPr>
      <w:bookmarkStart w:id="97" w:name="_Hlk209545471_Copie_1"/>
      <w:bookmarkStart w:id="98" w:name="_Toc210832456_Copie_1"/>
      <w:bookmarkStart w:id="99" w:name="_Toc216883277"/>
      <w:r>
        <w:t>Sous-critère 3.2</w:t>
      </w:r>
      <w:r>
        <w:rPr>
          <w:rFonts w:ascii="Calibri" w:hAnsi="Calibri" w:cs="Calibri"/>
        </w:rPr>
        <w:t> </w:t>
      </w:r>
      <w:bookmarkEnd w:id="97"/>
      <w:r>
        <w:t>:</w:t>
      </w:r>
      <w:r>
        <w:rPr>
          <w:rFonts w:ascii="Calibri" w:hAnsi="Calibri" w:cs="Calibri"/>
        </w:rPr>
        <w:t> </w:t>
      </w:r>
      <w:r>
        <w:rPr>
          <w:rFonts w:cs="Calibri"/>
        </w:rPr>
        <w:t>valorisation de l’empreinte environnementale par l’outil Ecobalyse </w:t>
      </w:r>
      <w:r>
        <w:t>(5 %)</w:t>
      </w:r>
      <w:bookmarkEnd w:id="98"/>
      <w:bookmarkEnd w:id="99"/>
      <w:r>
        <w:rPr>
          <w:rFonts w:cs="Calibri"/>
        </w:rPr>
        <w:t> </w:t>
      </w:r>
    </w:p>
    <w:p w14:paraId="14B4535B" w14:textId="77777777" w:rsidR="00952D67" w:rsidRDefault="00952D67">
      <w:pPr>
        <w:pStyle w:val="Standard"/>
        <w:rPr>
          <w:b/>
          <w:u w:val="single"/>
        </w:rPr>
      </w:pPr>
    </w:p>
    <w:tbl>
      <w:tblPr>
        <w:tblW w:w="14747" w:type="dxa"/>
        <w:tblInd w:w="108" w:type="dxa"/>
        <w:tblLayout w:type="fixed"/>
        <w:tblCellMar>
          <w:left w:w="113" w:type="dxa"/>
        </w:tblCellMar>
        <w:tblLook w:val="04A0" w:firstRow="1" w:lastRow="0" w:firstColumn="1" w:lastColumn="0" w:noHBand="0" w:noVBand="1"/>
      </w:tblPr>
      <w:tblGrid>
        <w:gridCol w:w="1706"/>
        <w:gridCol w:w="13041"/>
      </w:tblGrid>
      <w:tr w:rsidR="00952D67" w14:paraId="01B9BED9" w14:textId="77777777">
        <w:trPr>
          <w:trHeight w:val="1650"/>
        </w:trPr>
        <w:tc>
          <w:tcPr>
            <w:tcW w:w="1706" w:type="dxa"/>
            <w:tcBorders>
              <w:top w:val="single" w:sz="4" w:space="0" w:color="00000A"/>
              <w:left w:val="single" w:sz="4" w:space="0" w:color="00000A"/>
              <w:bottom w:val="single" w:sz="4" w:space="0" w:color="00000A"/>
              <w:right w:val="single" w:sz="4" w:space="0" w:color="00000A"/>
            </w:tcBorders>
            <w:vAlign w:val="center"/>
          </w:tcPr>
          <w:p w14:paraId="64EE821A" w14:textId="77777777" w:rsidR="00952D67" w:rsidRDefault="00026E04">
            <w:pPr>
              <w:jc w:val="both"/>
            </w:pPr>
            <w:r>
              <w:rPr>
                <w:b/>
                <w:u w:val="single"/>
              </w:rPr>
              <w:t>Description</w:t>
            </w:r>
          </w:p>
        </w:tc>
        <w:tc>
          <w:tcPr>
            <w:tcW w:w="13040" w:type="dxa"/>
            <w:tcBorders>
              <w:top w:val="single" w:sz="4" w:space="0" w:color="00000A"/>
              <w:left w:val="single" w:sz="4" w:space="0" w:color="00000A"/>
              <w:bottom w:val="single" w:sz="4" w:space="0" w:color="00000A"/>
              <w:right w:val="single" w:sz="4" w:space="0" w:color="00000A"/>
            </w:tcBorders>
            <w:vAlign w:val="center"/>
          </w:tcPr>
          <w:p w14:paraId="2D021A8E" w14:textId="77777777" w:rsidR="00952D67" w:rsidRDefault="00952D67">
            <w:pPr>
              <w:jc w:val="both"/>
              <w:rPr>
                <w:bCs/>
              </w:rPr>
            </w:pPr>
          </w:p>
          <w:p w14:paraId="44C17DC5" w14:textId="2D15256E" w:rsidR="00952D67" w:rsidRDefault="00026E04">
            <w:pPr>
              <w:pStyle w:val="Standard"/>
              <w:widowControl w:val="0"/>
              <w:rPr>
                <w:rFonts w:ascii="Marianne" w:hAnsi="Marianne"/>
                <w:sz w:val="20"/>
                <w:szCs w:val="20"/>
              </w:rPr>
            </w:pPr>
            <w:r>
              <w:rPr>
                <w:rFonts w:ascii="Marianne" w:hAnsi="Marianne" w:cs="Calibri"/>
                <w:bCs/>
                <w:sz w:val="20"/>
                <w:szCs w:val="20"/>
              </w:rPr>
              <w:t>Afin de permettre l</w:t>
            </w:r>
            <w:r>
              <w:rPr>
                <w:rFonts w:ascii="Marianne" w:hAnsi="Marianne"/>
                <w:sz w:val="20"/>
                <w:szCs w:val="20"/>
              </w:rPr>
              <w:t>’analyse de l’empreinte environnementale de l’offre sur la base de l’outil d’évaluation «</w:t>
            </w:r>
            <w:r>
              <w:rPr>
                <w:rFonts w:ascii="Marianne" w:hAnsi="Marianne" w:cs="Calibri"/>
                <w:sz w:val="20"/>
                <w:szCs w:val="20"/>
              </w:rPr>
              <w:t> </w:t>
            </w:r>
            <w:r>
              <w:rPr>
                <w:rFonts w:ascii="Marianne" w:hAnsi="Marianne"/>
                <w:sz w:val="20"/>
                <w:szCs w:val="20"/>
              </w:rPr>
              <w:t>Ecobalyse</w:t>
            </w:r>
            <w:r>
              <w:rPr>
                <w:rFonts w:ascii="Marianne" w:hAnsi="Marianne" w:cs="Calibri"/>
                <w:sz w:val="20"/>
                <w:szCs w:val="20"/>
              </w:rPr>
              <w:t> </w:t>
            </w:r>
            <w:r>
              <w:rPr>
                <w:rFonts w:ascii="Marianne" w:hAnsi="Marianne" w:cs="Marianne"/>
                <w:sz w:val="20"/>
                <w:szCs w:val="20"/>
              </w:rPr>
              <w:t>»</w:t>
            </w:r>
            <w:r>
              <w:rPr>
                <w:rFonts w:ascii="Marianne" w:hAnsi="Marianne"/>
                <w:sz w:val="20"/>
                <w:szCs w:val="20"/>
              </w:rPr>
              <w:t>, il est attendu du candidat qu’il complète la grille annexée au présent CRT «</w:t>
            </w:r>
            <w:r>
              <w:rPr>
                <w:rFonts w:ascii="Marianne" w:hAnsi="Marianne" w:cs="Calibri"/>
                <w:sz w:val="20"/>
                <w:szCs w:val="20"/>
              </w:rPr>
              <w:t> </w:t>
            </w:r>
            <w:r w:rsidR="00E1586F">
              <w:rPr>
                <w:rFonts w:ascii="Marianne" w:hAnsi="Marianne" w:cs="Calibri"/>
                <w:sz w:val="20"/>
                <w:szCs w:val="20"/>
              </w:rPr>
              <w:t>2025-</w:t>
            </w:r>
            <w:r w:rsidR="00E1586F" w:rsidRPr="002535F5">
              <w:rPr>
                <w:rFonts w:ascii="Marianne" w:hAnsi="Marianne" w:cs="Calibri"/>
                <w:sz w:val="20"/>
                <w:szCs w:val="20"/>
              </w:rPr>
              <w:t>16_CRT</w:t>
            </w:r>
            <w:r w:rsidR="00A013CE" w:rsidRPr="002535F5">
              <w:rPr>
                <w:rFonts w:ascii="Marianne" w:hAnsi="Marianne" w:cs="Calibri"/>
                <w:sz w:val="20"/>
                <w:szCs w:val="20"/>
              </w:rPr>
              <w:t>_A3</w:t>
            </w:r>
            <w:r w:rsidR="00E1586F" w:rsidRPr="002535F5">
              <w:rPr>
                <w:rFonts w:ascii="Marianne" w:hAnsi="Marianne" w:cs="Calibri"/>
                <w:sz w:val="20"/>
                <w:szCs w:val="20"/>
              </w:rPr>
              <w:t>_Lot 1</w:t>
            </w:r>
            <w:r w:rsidR="00E1586F">
              <w:rPr>
                <w:rFonts w:ascii="Marianne" w:hAnsi="Marianne" w:cs="Calibri"/>
                <w:sz w:val="20"/>
                <w:szCs w:val="20"/>
              </w:rPr>
              <w:t xml:space="preserve">_Ecobalyse </w:t>
            </w:r>
            <w:r>
              <w:rPr>
                <w:rFonts w:ascii="Marianne" w:hAnsi="Marianne" w:cs="Marianne"/>
                <w:sz w:val="20"/>
                <w:szCs w:val="20"/>
              </w:rPr>
              <w:t>»</w:t>
            </w:r>
            <w:r>
              <w:rPr>
                <w:rFonts w:ascii="Marianne" w:hAnsi="Marianne"/>
                <w:sz w:val="20"/>
                <w:szCs w:val="20"/>
              </w:rPr>
              <w:t xml:space="preserve"> pour les effets suivants</w:t>
            </w:r>
            <w:r>
              <w:rPr>
                <w:rFonts w:ascii="Marianne" w:hAnsi="Marianne" w:cs="Calibri"/>
                <w:sz w:val="20"/>
                <w:szCs w:val="20"/>
              </w:rPr>
              <w:t> </w:t>
            </w:r>
            <w:r>
              <w:rPr>
                <w:rFonts w:ascii="Marianne" w:hAnsi="Marianne"/>
                <w:sz w:val="20"/>
                <w:szCs w:val="20"/>
              </w:rPr>
              <w:t>:</w:t>
            </w:r>
          </w:p>
          <w:p w14:paraId="4E02D3A5" w14:textId="20DFE0C3" w:rsidR="00952D67" w:rsidRDefault="003A0A40">
            <w:pPr>
              <w:pStyle w:val="Standard"/>
              <w:widowControl w:val="0"/>
              <w:numPr>
                <w:ilvl w:val="0"/>
                <w:numId w:val="3"/>
              </w:numPr>
              <w:rPr>
                <w:rFonts w:ascii="Marianne" w:hAnsi="Marianne"/>
                <w:sz w:val="20"/>
                <w:szCs w:val="20"/>
              </w:rPr>
            </w:pPr>
            <w:r>
              <w:rPr>
                <w:rFonts w:ascii="Marianne" w:hAnsi="Marianne"/>
                <w:sz w:val="20"/>
                <w:szCs w:val="20"/>
              </w:rPr>
              <w:t>Pantalon de service léger terrestre – saison été – homme et femme</w:t>
            </w:r>
            <w:r>
              <w:rPr>
                <w:rFonts w:ascii="Calibri" w:hAnsi="Calibri" w:cs="Calibri"/>
                <w:sz w:val="20"/>
                <w:szCs w:val="20"/>
              </w:rPr>
              <w:t> </w:t>
            </w:r>
            <w:r>
              <w:rPr>
                <w:rFonts w:ascii="Marianne" w:hAnsi="Marianne"/>
                <w:sz w:val="20"/>
                <w:szCs w:val="20"/>
              </w:rPr>
              <w:t>;</w:t>
            </w:r>
          </w:p>
          <w:p w14:paraId="7587E651" w14:textId="7047CE0D" w:rsidR="003A0A40" w:rsidRDefault="003A0A40">
            <w:pPr>
              <w:pStyle w:val="Standard"/>
              <w:widowControl w:val="0"/>
              <w:numPr>
                <w:ilvl w:val="0"/>
                <w:numId w:val="3"/>
              </w:numPr>
              <w:rPr>
                <w:rFonts w:ascii="Marianne" w:hAnsi="Marianne"/>
                <w:sz w:val="20"/>
                <w:szCs w:val="20"/>
              </w:rPr>
            </w:pPr>
            <w:r>
              <w:rPr>
                <w:rFonts w:ascii="Marianne" w:hAnsi="Marianne"/>
                <w:sz w:val="20"/>
                <w:szCs w:val="20"/>
              </w:rPr>
              <w:t xml:space="preserve">Pantalon de service </w:t>
            </w:r>
            <w:r w:rsidR="00B74069">
              <w:rPr>
                <w:rFonts w:ascii="Marianne" w:hAnsi="Marianne"/>
                <w:sz w:val="20"/>
                <w:szCs w:val="20"/>
              </w:rPr>
              <w:t xml:space="preserve">terrestre - saison </w:t>
            </w:r>
            <w:r>
              <w:rPr>
                <w:rFonts w:ascii="Marianne" w:hAnsi="Marianne"/>
                <w:sz w:val="20"/>
                <w:szCs w:val="20"/>
              </w:rPr>
              <w:t>hiver</w:t>
            </w:r>
            <w:r w:rsidR="00B74069">
              <w:rPr>
                <w:rFonts w:ascii="Marianne" w:hAnsi="Marianne"/>
                <w:sz w:val="20"/>
                <w:szCs w:val="20"/>
              </w:rPr>
              <w:t xml:space="preserve"> – homme et femme</w:t>
            </w:r>
            <w:r>
              <w:rPr>
                <w:rFonts w:ascii="Calibri" w:hAnsi="Calibri" w:cs="Calibri"/>
                <w:sz w:val="20"/>
                <w:szCs w:val="20"/>
              </w:rPr>
              <w:t> </w:t>
            </w:r>
            <w:r>
              <w:rPr>
                <w:rFonts w:ascii="Marianne" w:hAnsi="Marianne"/>
                <w:sz w:val="20"/>
                <w:szCs w:val="20"/>
              </w:rPr>
              <w:t>;</w:t>
            </w:r>
          </w:p>
          <w:p w14:paraId="1AAD92DC" w14:textId="7A864994" w:rsidR="003A0A40" w:rsidRDefault="007735BD">
            <w:pPr>
              <w:pStyle w:val="Standard"/>
              <w:widowControl w:val="0"/>
              <w:numPr>
                <w:ilvl w:val="0"/>
                <w:numId w:val="3"/>
              </w:numPr>
              <w:rPr>
                <w:rFonts w:ascii="Marianne" w:hAnsi="Marianne"/>
                <w:sz w:val="20"/>
                <w:szCs w:val="20"/>
              </w:rPr>
            </w:pPr>
            <w:r>
              <w:rPr>
                <w:rFonts w:ascii="Marianne" w:hAnsi="Marianne"/>
                <w:sz w:val="20"/>
                <w:szCs w:val="20"/>
              </w:rPr>
              <w:t>Chemise UBAS terrestre – unisexe</w:t>
            </w:r>
            <w:r>
              <w:rPr>
                <w:rFonts w:ascii="Calibri" w:hAnsi="Calibri" w:cs="Calibri"/>
                <w:sz w:val="20"/>
                <w:szCs w:val="20"/>
              </w:rPr>
              <w:t> </w:t>
            </w:r>
            <w:r>
              <w:rPr>
                <w:rFonts w:ascii="Marianne" w:hAnsi="Marianne"/>
                <w:sz w:val="20"/>
                <w:szCs w:val="20"/>
              </w:rPr>
              <w:t>;</w:t>
            </w:r>
          </w:p>
          <w:p w14:paraId="0CC1B897" w14:textId="71E2F610" w:rsidR="007735BD" w:rsidRDefault="007735BD">
            <w:pPr>
              <w:pStyle w:val="Standard"/>
              <w:widowControl w:val="0"/>
              <w:numPr>
                <w:ilvl w:val="0"/>
                <w:numId w:val="3"/>
              </w:numPr>
              <w:rPr>
                <w:rFonts w:ascii="Marianne" w:hAnsi="Marianne"/>
                <w:sz w:val="20"/>
                <w:szCs w:val="20"/>
              </w:rPr>
            </w:pPr>
            <w:r>
              <w:rPr>
                <w:rFonts w:ascii="Marianne" w:hAnsi="Marianne"/>
                <w:sz w:val="20"/>
                <w:szCs w:val="20"/>
              </w:rPr>
              <w:t>Polo à fibres synthétiques terrestre à manches courtes – homme et femme</w:t>
            </w:r>
            <w:r>
              <w:rPr>
                <w:rFonts w:ascii="Calibri" w:hAnsi="Calibri" w:cs="Calibri"/>
                <w:sz w:val="20"/>
                <w:szCs w:val="20"/>
              </w:rPr>
              <w:t> </w:t>
            </w:r>
            <w:r>
              <w:rPr>
                <w:rFonts w:ascii="Marianne" w:hAnsi="Marianne"/>
                <w:sz w:val="20"/>
                <w:szCs w:val="20"/>
              </w:rPr>
              <w:t>;</w:t>
            </w:r>
          </w:p>
          <w:p w14:paraId="2098AEF4" w14:textId="5977ED86" w:rsidR="007735BD" w:rsidRDefault="007735BD">
            <w:pPr>
              <w:pStyle w:val="Standard"/>
              <w:widowControl w:val="0"/>
              <w:numPr>
                <w:ilvl w:val="0"/>
                <w:numId w:val="3"/>
              </w:numPr>
              <w:rPr>
                <w:rFonts w:ascii="Marianne" w:hAnsi="Marianne"/>
                <w:sz w:val="20"/>
                <w:szCs w:val="20"/>
              </w:rPr>
            </w:pPr>
            <w:r>
              <w:rPr>
                <w:rFonts w:ascii="Marianne" w:hAnsi="Marianne"/>
                <w:sz w:val="20"/>
                <w:szCs w:val="20"/>
              </w:rPr>
              <w:t>Polo à fibres synthétiques terrestre à manches longues – homme et femme</w:t>
            </w:r>
            <w:r>
              <w:rPr>
                <w:rFonts w:ascii="Calibri" w:hAnsi="Calibri" w:cs="Calibri"/>
                <w:sz w:val="20"/>
                <w:szCs w:val="20"/>
              </w:rPr>
              <w:t> </w:t>
            </w:r>
            <w:r>
              <w:rPr>
                <w:rFonts w:ascii="Marianne" w:hAnsi="Marianne"/>
                <w:sz w:val="20"/>
                <w:szCs w:val="20"/>
              </w:rPr>
              <w:t>;</w:t>
            </w:r>
          </w:p>
          <w:p w14:paraId="68E01634" w14:textId="3DF14F5B" w:rsidR="007735BD" w:rsidRDefault="007735BD">
            <w:pPr>
              <w:pStyle w:val="Standard"/>
              <w:widowControl w:val="0"/>
              <w:numPr>
                <w:ilvl w:val="0"/>
                <w:numId w:val="3"/>
              </w:numPr>
              <w:rPr>
                <w:rFonts w:ascii="Marianne" w:hAnsi="Marianne"/>
                <w:sz w:val="20"/>
                <w:szCs w:val="20"/>
              </w:rPr>
            </w:pPr>
            <w:r>
              <w:rPr>
                <w:rFonts w:ascii="Marianne" w:hAnsi="Marianne"/>
                <w:sz w:val="20"/>
                <w:szCs w:val="20"/>
              </w:rPr>
              <w:t>Softshell terrestre – homme et femme</w:t>
            </w:r>
            <w:r>
              <w:rPr>
                <w:rFonts w:ascii="Calibri" w:hAnsi="Calibri" w:cs="Calibri"/>
                <w:sz w:val="20"/>
                <w:szCs w:val="20"/>
              </w:rPr>
              <w:t> </w:t>
            </w:r>
            <w:r>
              <w:rPr>
                <w:rFonts w:ascii="Marianne" w:hAnsi="Marianne"/>
                <w:sz w:val="20"/>
                <w:szCs w:val="20"/>
              </w:rPr>
              <w:t>;</w:t>
            </w:r>
          </w:p>
          <w:p w14:paraId="6D7E264E" w14:textId="04AFB709" w:rsidR="007735BD" w:rsidRDefault="007735BD">
            <w:pPr>
              <w:pStyle w:val="Standard"/>
              <w:widowControl w:val="0"/>
              <w:numPr>
                <w:ilvl w:val="0"/>
                <w:numId w:val="3"/>
              </w:numPr>
              <w:rPr>
                <w:rFonts w:ascii="Marianne" w:hAnsi="Marianne"/>
                <w:sz w:val="20"/>
                <w:szCs w:val="20"/>
              </w:rPr>
            </w:pPr>
            <w:r>
              <w:rPr>
                <w:rFonts w:ascii="Marianne" w:hAnsi="Marianne"/>
                <w:sz w:val="20"/>
                <w:szCs w:val="20"/>
              </w:rPr>
              <w:t>Chaussettes noires terrestres et aéromaritimes – unisexe</w:t>
            </w:r>
            <w:r>
              <w:rPr>
                <w:rFonts w:ascii="Calibri" w:hAnsi="Calibri" w:cs="Calibri"/>
                <w:sz w:val="20"/>
                <w:szCs w:val="20"/>
              </w:rPr>
              <w:t> </w:t>
            </w:r>
            <w:r>
              <w:rPr>
                <w:rFonts w:ascii="Marianne" w:hAnsi="Marianne"/>
                <w:sz w:val="20"/>
                <w:szCs w:val="20"/>
              </w:rPr>
              <w:t>;</w:t>
            </w:r>
          </w:p>
          <w:p w14:paraId="640D8DAA" w14:textId="0FAD3DC5" w:rsidR="007735BD" w:rsidRDefault="007735BD">
            <w:pPr>
              <w:pStyle w:val="Standard"/>
              <w:widowControl w:val="0"/>
              <w:numPr>
                <w:ilvl w:val="0"/>
                <w:numId w:val="3"/>
              </w:numPr>
              <w:rPr>
                <w:rFonts w:ascii="Marianne" w:hAnsi="Marianne"/>
                <w:sz w:val="20"/>
                <w:szCs w:val="20"/>
              </w:rPr>
            </w:pPr>
            <w:r>
              <w:rPr>
                <w:rFonts w:ascii="Marianne" w:hAnsi="Marianne"/>
                <w:sz w:val="20"/>
                <w:szCs w:val="20"/>
              </w:rPr>
              <w:t>Deuxième couche thermique</w:t>
            </w:r>
            <w:r w:rsidR="00283A61">
              <w:rPr>
                <w:rFonts w:ascii="Marianne" w:hAnsi="Marianne"/>
                <w:sz w:val="20"/>
                <w:szCs w:val="20"/>
              </w:rPr>
              <w:t xml:space="preserve"> terrestre – homme et femme</w:t>
            </w:r>
            <w:r>
              <w:rPr>
                <w:rFonts w:ascii="Calibri" w:hAnsi="Calibri" w:cs="Calibri"/>
                <w:sz w:val="20"/>
                <w:szCs w:val="20"/>
              </w:rPr>
              <w:t> </w:t>
            </w:r>
            <w:r>
              <w:rPr>
                <w:rFonts w:ascii="Marianne" w:hAnsi="Marianne"/>
                <w:sz w:val="20"/>
                <w:szCs w:val="20"/>
              </w:rPr>
              <w:t>;</w:t>
            </w:r>
          </w:p>
          <w:p w14:paraId="2B0FD5A5" w14:textId="4714C466" w:rsidR="007735BD" w:rsidRDefault="007735BD">
            <w:pPr>
              <w:pStyle w:val="Standard"/>
              <w:widowControl w:val="0"/>
              <w:numPr>
                <w:ilvl w:val="0"/>
                <w:numId w:val="3"/>
              </w:numPr>
              <w:rPr>
                <w:rFonts w:ascii="Marianne" w:hAnsi="Marianne"/>
                <w:sz w:val="20"/>
                <w:szCs w:val="20"/>
              </w:rPr>
            </w:pPr>
            <w:r>
              <w:rPr>
                <w:rFonts w:ascii="Marianne" w:hAnsi="Marianne"/>
                <w:sz w:val="20"/>
                <w:szCs w:val="20"/>
              </w:rPr>
              <w:t>Tee-shirt anti-</w:t>
            </w:r>
            <w:r w:rsidRPr="00283A61">
              <w:rPr>
                <w:rFonts w:ascii="Marianne" w:hAnsi="Marianne"/>
                <w:sz w:val="20"/>
                <w:szCs w:val="20"/>
              </w:rPr>
              <w:t>transpirant</w:t>
            </w:r>
            <w:r w:rsidR="00283A61" w:rsidRPr="00283A61">
              <w:rPr>
                <w:rFonts w:ascii="Marianne" w:hAnsi="Marianne" w:cs="Calibri"/>
                <w:sz w:val="20"/>
                <w:szCs w:val="20"/>
              </w:rPr>
              <w:t xml:space="preserve"> terrestre – homme et femme</w:t>
            </w:r>
            <w:r w:rsidR="00283A61">
              <w:rPr>
                <w:rFonts w:ascii="Calibri" w:hAnsi="Calibri" w:cs="Calibri"/>
                <w:sz w:val="20"/>
                <w:szCs w:val="20"/>
              </w:rPr>
              <w:t xml:space="preserve"> </w:t>
            </w:r>
            <w:r>
              <w:rPr>
                <w:rFonts w:ascii="Marianne" w:hAnsi="Marianne"/>
                <w:sz w:val="20"/>
                <w:szCs w:val="20"/>
              </w:rPr>
              <w:t>;</w:t>
            </w:r>
          </w:p>
          <w:p w14:paraId="5F7E6234" w14:textId="4DB6A05A" w:rsidR="007735BD" w:rsidRDefault="007735BD">
            <w:pPr>
              <w:pStyle w:val="Standard"/>
              <w:widowControl w:val="0"/>
              <w:numPr>
                <w:ilvl w:val="0"/>
                <w:numId w:val="3"/>
              </w:numPr>
              <w:rPr>
                <w:rFonts w:ascii="Marianne" w:hAnsi="Marianne"/>
                <w:sz w:val="20"/>
                <w:szCs w:val="20"/>
              </w:rPr>
            </w:pPr>
            <w:r>
              <w:rPr>
                <w:rFonts w:ascii="Marianne" w:hAnsi="Marianne"/>
                <w:sz w:val="20"/>
                <w:szCs w:val="20"/>
              </w:rPr>
              <w:t xml:space="preserve">Haut de sous-vêtement </w:t>
            </w:r>
            <w:r w:rsidRPr="00283A61">
              <w:rPr>
                <w:rFonts w:ascii="Marianne" w:hAnsi="Marianne"/>
                <w:sz w:val="20"/>
                <w:szCs w:val="20"/>
              </w:rPr>
              <w:t>thermique</w:t>
            </w:r>
            <w:r w:rsidR="00283A61" w:rsidRPr="00283A61">
              <w:rPr>
                <w:rFonts w:ascii="Marianne" w:hAnsi="Marianne" w:cs="Calibri"/>
                <w:sz w:val="20"/>
                <w:szCs w:val="20"/>
              </w:rPr>
              <w:t xml:space="preserve"> terrestre – homme et femme</w:t>
            </w:r>
            <w:r w:rsidR="00A021DD">
              <w:rPr>
                <w:rFonts w:ascii="Marianne" w:hAnsi="Marianne" w:cs="Calibri"/>
                <w:sz w:val="20"/>
                <w:szCs w:val="20"/>
              </w:rPr>
              <w:t>.</w:t>
            </w:r>
          </w:p>
          <w:p w14:paraId="5D7E3C0E" w14:textId="77777777" w:rsidR="00952D67" w:rsidRDefault="00952D67">
            <w:pPr>
              <w:pStyle w:val="Standard"/>
              <w:widowControl w:val="0"/>
              <w:rPr>
                <w:rFonts w:ascii="Marianne" w:hAnsi="Marianne"/>
                <w:sz w:val="20"/>
                <w:szCs w:val="20"/>
              </w:rPr>
            </w:pPr>
          </w:p>
          <w:p w14:paraId="4ED2BA21" w14:textId="77777777" w:rsidR="00952D67" w:rsidRDefault="00026E04">
            <w:pPr>
              <w:pStyle w:val="Standard"/>
              <w:widowControl w:val="0"/>
              <w:rPr>
                <w:rFonts w:ascii="Marianne" w:hAnsi="Marianne"/>
                <w:sz w:val="20"/>
                <w:szCs w:val="20"/>
              </w:rPr>
            </w:pPr>
            <w:r>
              <w:rPr>
                <w:rFonts w:ascii="Marianne" w:hAnsi="Marianne"/>
                <w:sz w:val="20"/>
                <w:szCs w:val="20"/>
              </w:rPr>
              <w:t>Le candidat est tenu de ne pas modifier cette annexe et de sélectionner uniquement les valeurs proposées dans les listes déroulantes pour les cases disposant d’une liste de choix multiples.</w:t>
            </w:r>
          </w:p>
          <w:p w14:paraId="053B640D" w14:textId="77777777" w:rsidR="00952D67" w:rsidRDefault="00952D67">
            <w:pPr>
              <w:pStyle w:val="Standard"/>
              <w:widowControl w:val="0"/>
              <w:rPr>
                <w:rFonts w:ascii="Marianne" w:hAnsi="Marianne"/>
                <w:sz w:val="20"/>
                <w:szCs w:val="20"/>
              </w:rPr>
            </w:pPr>
          </w:p>
          <w:p w14:paraId="5279F4F4" w14:textId="77777777" w:rsidR="00952D67" w:rsidRDefault="00952D67">
            <w:pPr>
              <w:pStyle w:val="Standard"/>
              <w:widowControl w:val="0"/>
              <w:rPr>
                <w:rFonts w:ascii="Marianne" w:hAnsi="Marianne" w:cs="Calibri"/>
                <w:sz w:val="20"/>
                <w:szCs w:val="20"/>
              </w:rPr>
            </w:pPr>
          </w:p>
          <w:p w14:paraId="2BB71141" w14:textId="77777777" w:rsidR="00952D67" w:rsidRDefault="00026E04">
            <w:pPr>
              <w:pStyle w:val="Standard"/>
              <w:widowControl w:val="0"/>
              <w:rPr>
                <w:rFonts w:ascii="Marianne" w:hAnsi="Marianne"/>
                <w:sz w:val="20"/>
                <w:szCs w:val="20"/>
              </w:rPr>
            </w:pPr>
            <w:r>
              <w:rPr>
                <w:rFonts w:ascii="Marianne" w:hAnsi="Marianne"/>
                <w:sz w:val="20"/>
                <w:szCs w:val="20"/>
              </w:rPr>
              <w:t>NB.</w:t>
            </w:r>
            <w:r>
              <w:rPr>
                <w:rFonts w:ascii="Marianne" w:hAnsi="Marianne" w:cs="Calibri"/>
                <w:sz w:val="20"/>
                <w:szCs w:val="20"/>
              </w:rPr>
              <w:t> </w:t>
            </w:r>
            <w:r>
              <w:rPr>
                <w:rFonts w:ascii="Marianne" w:hAnsi="Marianne"/>
                <w:sz w:val="20"/>
                <w:szCs w:val="20"/>
              </w:rPr>
              <w:t>:</w:t>
            </w:r>
          </w:p>
          <w:p w14:paraId="291DB192" w14:textId="77777777" w:rsidR="00952D67" w:rsidRDefault="00026E04">
            <w:pPr>
              <w:pStyle w:val="Standard"/>
              <w:widowControl w:val="0"/>
              <w:numPr>
                <w:ilvl w:val="0"/>
                <w:numId w:val="4"/>
              </w:numPr>
              <w:rPr>
                <w:rFonts w:ascii="Marianne" w:hAnsi="Marianne"/>
                <w:sz w:val="20"/>
                <w:szCs w:val="20"/>
              </w:rPr>
            </w:pPr>
            <w:r>
              <w:rPr>
                <w:rFonts w:ascii="Marianne" w:hAnsi="Marianne"/>
                <w:sz w:val="20"/>
                <w:szCs w:val="20"/>
              </w:rPr>
              <w:t>Si le candidat ne complète pas un ou plusieurs champs obligatoires, le calcul le plus pénalisant sera retenu par l’acheteur lors de l’analyse.</w:t>
            </w:r>
          </w:p>
          <w:p w14:paraId="73320866" w14:textId="77777777" w:rsidR="00952D67" w:rsidRDefault="00026E04">
            <w:pPr>
              <w:pStyle w:val="Standard"/>
              <w:widowControl w:val="0"/>
              <w:numPr>
                <w:ilvl w:val="0"/>
                <w:numId w:val="4"/>
              </w:numPr>
              <w:rPr>
                <w:rFonts w:ascii="Marianne" w:hAnsi="Marianne"/>
                <w:sz w:val="20"/>
                <w:szCs w:val="20"/>
              </w:rPr>
            </w:pPr>
            <w:r>
              <w:rPr>
                <w:rFonts w:ascii="Marianne" w:hAnsi="Marianne"/>
                <w:sz w:val="20"/>
                <w:szCs w:val="20"/>
              </w:rPr>
              <w:t>Si le candidat ne complète pas un ou plusieurs champs facultatifs aucun impact sur la note globale d’évaluation d’empreinte écologique ne sera enregistré.</w:t>
            </w:r>
          </w:p>
          <w:p w14:paraId="61793381" w14:textId="77777777" w:rsidR="00952D67" w:rsidRDefault="00952D67">
            <w:pPr>
              <w:jc w:val="both"/>
            </w:pPr>
          </w:p>
        </w:tc>
      </w:tr>
    </w:tbl>
    <w:p w14:paraId="4DDB3C49" w14:textId="77777777" w:rsidR="00952D67" w:rsidRDefault="00952D67">
      <w:pPr>
        <w:jc w:val="both"/>
      </w:pPr>
    </w:p>
    <w:p w14:paraId="6EA491DD" w14:textId="77777777" w:rsidR="00952D67" w:rsidRDefault="00952D67">
      <w:pPr>
        <w:jc w:val="both"/>
        <w:rPr>
          <w:b/>
        </w:rPr>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952D67" w14:paraId="158237F7" w14:textId="77777777">
        <w:tc>
          <w:tcPr>
            <w:tcW w:w="14739" w:type="dxa"/>
            <w:tcBorders>
              <w:top w:val="single" w:sz="2" w:space="0" w:color="000000"/>
              <w:left w:val="single" w:sz="2" w:space="0" w:color="000000"/>
              <w:bottom w:val="single" w:sz="2" w:space="0" w:color="000000"/>
              <w:right w:val="single" w:sz="2" w:space="0" w:color="000000"/>
            </w:tcBorders>
          </w:tcPr>
          <w:p w14:paraId="3A7CB7DB" w14:textId="77777777" w:rsidR="00952D67" w:rsidRDefault="00026E04">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5DA62E0A" w14:textId="77777777" w:rsidR="00952D67" w:rsidRPr="00B836B4" w:rsidRDefault="00952D67">
            <w:pPr>
              <w:pStyle w:val="Contenudetableau"/>
              <w:widowControl w:val="0"/>
              <w:rPr>
                <w:b w:val="0"/>
                <w:bCs w:val="0"/>
                <w:sz w:val="20"/>
                <w:lang w:bidi="fa-IR"/>
              </w:rPr>
            </w:pPr>
          </w:p>
          <w:p w14:paraId="4B411B89" w14:textId="3CDF13F4" w:rsidR="00952D67" w:rsidRPr="00E1586F" w:rsidRDefault="00026E04">
            <w:pPr>
              <w:pStyle w:val="Contenudetableau"/>
              <w:widowControl w:val="0"/>
              <w:rPr>
                <w:b w:val="0"/>
                <w:bCs w:val="0"/>
                <w:sz w:val="20"/>
                <w:lang w:bidi="fa-IR"/>
              </w:rPr>
            </w:pPr>
            <w:r w:rsidRPr="00E1586F">
              <w:rPr>
                <w:b w:val="0"/>
                <w:bCs w:val="0"/>
                <w:sz w:val="20"/>
                <w:lang w:bidi="fa-IR"/>
              </w:rPr>
              <w:t>Cf :</w:t>
            </w:r>
            <w:r w:rsidR="00B836B4" w:rsidRPr="00E1586F">
              <w:rPr>
                <w:b w:val="0"/>
                <w:bCs w:val="0"/>
                <w:sz w:val="20"/>
                <w:lang w:bidi="fa-IR"/>
              </w:rPr>
              <w:t xml:space="preserve"> </w:t>
            </w:r>
            <w:r w:rsidR="00E1586F" w:rsidRPr="00E1586F">
              <w:rPr>
                <w:b w:val="0"/>
                <w:bCs w:val="0"/>
                <w:sz w:val="20"/>
              </w:rPr>
              <w:t>«</w:t>
            </w:r>
            <w:r w:rsidR="00E1586F" w:rsidRPr="00E1586F">
              <w:rPr>
                <w:rFonts w:cs="Calibri"/>
                <w:b w:val="0"/>
                <w:bCs w:val="0"/>
                <w:sz w:val="20"/>
              </w:rPr>
              <w:t> 2025-16</w:t>
            </w:r>
            <w:r w:rsidR="00E1586F" w:rsidRPr="002535F5">
              <w:rPr>
                <w:rFonts w:cs="Calibri"/>
                <w:b w:val="0"/>
                <w:bCs w:val="0"/>
                <w:sz w:val="20"/>
              </w:rPr>
              <w:t>_</w:t>
            </w:r>
            <w:r w:rsidR="00A013CE" w:rsidRPr="002535F5">
              <w:rPr>
                <w:rFonts w:cs="Calibri"/>
                <w:b w:val="0"/>
                <w:bCs w:val="0"/>
                <w:sz w:val="20"/>
              </w:rPr>
              <w:t xml:space="preserve"> CRT_A3_Lot 1</w:t>
            </w:r>
            <w:r w:rsidR="00E1586F" w:rsidRPr="00E1586F">
              <w:rPr>
                <w:rFonts w:cs="Calibri"/>
                <w:b w:val="0"/>
                <w:bCs w:val="0"/>
                <w:sz w:val="20"/>
              </w:rPr>
              <w:t xml:space="preserve">_Ecobalyse </w:t>
            </w:r>
            <w:r w:rsidR="00E1586F" w:rsidRPr="00E1586F">
              <w:rPr>
                <w:rFonts w:cs="Marianne"/>
                <w:b w:val="0"/>
                <w:bCs w:val="0"/>
                <w:sz w:val="20"/>
              </w:rPr>
              <w:t>»</w:t>
            </w:r>
          </w:p>
          <w:p w14:paraId="1BCA31CF" w14:textId="77777777" w:rsidR="00952D67" w:rsidRDefault="00952D67">
            <w:pPr>
              <w:pStyle w:val="Contenudetableau"/>
              <w:widowControl w:val="0"/>
              <w:rPr>
                <w:b w:val="0"/>
                <w:bCs w:val="0"/>
                <w:sz w:val="20"/>
                <w:lang w:bidi="fa-IR"/>
              </w:rPr>
            </w:pPr>
          </w:p>
          <w:p w14:paraId="36E5A046" w14:textId="77777777" w:rsidR="00952D67" w:rsidRDefault="00952D67">
            <w:pPr>
              <w:pStyle w:val="Contenudetableau"/>
              <w:widowControl w:val="0"/>
              <w:rPr>
                <w:b w:val="0"/>
                <w:bCs w:val="0"/>
                <w:sz w:val="20"/>
                <w:lang w:bidi="fa-IR"/>
              </w:rPr>
            </w:pPr>
          </w:p>
          <w:p w14:paraId="2242819C" w14:textId="77777777" w:rsidR="00952D67" w:rsidRDefault="00952D67">
            <w:pPr>
              <w:pStyle w:val="Contenudetableau"/>
              <w:widowControl w:val="0"/>
              <w:rPr>
                <w:b w:val="0"/>
                <w:bCs w:val="0"/>
                <w:sz w:val="20"/>
                <w:lang w:bidi="fa-IR"/>
              </w:rPr>
            </w:pPr>
          </w:p>
          <w:p w14:paraId="6C7311E4" w14:textId="77777777" w:rsidR="00952D67" w:rsidRDefault="00952D67">
            <w:pPr>
              <w:pStyle w:val="Contenudetableau"/>
              <w:widowControl w:val="0"/>
              <w:rPr>
                <w:b w:val="0"/>
                <w:bCs w:val="0"/>
                <w:sz w:val="20"/>
                <w:lang w:bidi="fa-IR"/>
              </w:rPr>
            </w:pPr>
            <w:bookmarkStart w:id="100" w:name="_Hlk199855677_Copie_1"/>
            <w:bookmarkStart w:id="101" w:name="_Hlk201584536_Copie_1"/>
            <w:bookmarkEnd w:id="100"/>
            <w:bookmarkEnd w:id="101"/>
          </w:p>
        </w:tc>
      </w:tr>
    </w:tbl>
    <w:p w14:paraId="3FA9B401" w14:textId="77777777" w:rsidR="00952D67" w:rsidRDefault="00952D67">
      <w:pPr>
        <w:jc w:val="both"/>
        <w:rPr>
          <w:b/>
        </w:rPr>
      </w:pPr>
    </w:p>
    <w:p w14:paraId="731B1C8C" w14:textId="0D8DD4D0" w:rsidR="00A52ED5" w:rsidRDefault="00A52ED5">
      <w:pPr>
        <w:suppressAutoHyphens w:val="0"/>
        <w:sectPr w:rsidR="00A52ED5" w:rsidSect="00F97EC7">
          <w:headerReference w:type="first" r:id="rId20"/>
          <w:pgSz w:w="16838" w:h="11906" w:orient="landscape"/>
          <w:pgMar w:top="1134" w:right="1134" w:bottom="851" w:left="624" w:header="567" w:footer="567" w:gutter="0"/>
          <w:cols w:space="720"/>
          <w:formProt w:val="0"/>
          <w:titlePg/>
          <w:docGrid w:linePitch="600" w:charSpace="32768"/>
        </w:sectPr>
      </w:pPr>
    </w:p>
    <w:p w14:paraId="548DA393" w14:textId="77777777" w:rsidR="00952D67" w:rsidRDefault="00026E04">
      <w:pPr>
        <w:pStyle w:val="Titre1"/>
        <w:tabs>
          <w:tab w:val="left" w:pos="0"/>
        </w:tabs>
        <w:ind w:left="284" w:hanging="284"/>
      </w:pPr>
      <w:bookmarkStart w:id="102" w:name="_Toc216883278"/>
      <w:r>
        <w:t>Traçabilité sociale des chaînes d’approvisionnement</w:t>
      </w:r>
      <w:bookmarkEnd w:id="102"/>
      <w:r>
        <w:t xml:space="preserve"> </w:t>
      </w:r>
    </w:p>
    <w:p w14:paraId="393A6B96" w14:textId="46A30D3B" w:rsidR="00952D67" w:rsidRDefault="00026E04">
      <w:pPr>
        <w:pStyle w:val="NormalWeb"/>
        <w:spacing w:after="0"/>
        <w:rPr>
          <w:szCs w:val="20"/>
        </w:rPr>
      </w:pPr>
      <w:r>
        <w:rPr>
          <w:szCs w:val="20"/>
        </w:rPr>
        <w:t>Les engagements du soumissionnaire en matière de traçabilité sociale des chaînes d’approvisionnement sont attestés par le renseignement de l’</w:t>
      </w:r>
      <w:r>
        <w:rPr>
          <w:i/>
          <w:iCs/>
          <w:szCs w:val="20"/>
        </w:rPr>
        <w:t>annexe 1 –</w:t>
      </w:r>
      <w:r w:rsidR="00AF39A9">
        <w:rPr>
          <w:i/>
          <w:iCs/>
          <w:szCs w:val="20"/>
        </w:rPr>
        <w:t xml:space="preserve">questionnaire </w:t>
      </w:r>
      <w:r>
        <w:rPr>
          <w:i/>
          <w:iCs/>
          <w:szCs w:val="20"/>
        </w:rPr>
        <w:t>sur la traçabilité sociale des chaînes d’approvisionnement.</w:t>
      </w:r>
    </w:p>
    <w:p w14:paraId="113E3D3A" w14:textId="77777777" w:rsidR="00952D67" w:rsidRDefault="00026E04">
      <w:pPr>
        <w:pStyle w:val="NormalWeb"/>
        <w:spacing w:after="0"/>
        <w:rPr>
          <w:szCs w:val="20"/>
        </w:rPr>
      </w:pPr>
      <w:r>
        <w:rPr>
          <w:szCs w:val="20"/>
        </w:rPr>
        <w:t>Il est nécessaire que le candidat remplisse autant de tableau sur le modèle annexé que d’effets proposés (si plusieurs effets suivent une même chaîne d’approvisionnement le titulaire peut remplir un unique tableau pour ces effets).</w:t>
      </w:r>
    </w:p>
    <w:p w14:paraId="1BBF847B" w14:textId="77777777" w:rsidR="00952D67" w:rsidRDefault="00026E04">
      <w:pPr>
        <w:ind w:right="57"/>
        <w:jc w:val="both"/>
        <w:rPr>
          <w:color w:val="000000"/>
        </w:rPr>
      </w:pPr>
      <w:r>
        <w:rPr>
          <w:color w:val="000000"/>
        </w:rPr>
        <w:t>Les éléments de réponse apportés doivent être clairs, fiables, transparents et documentés.</w:t>
      </w:r>
    </w:p>
    <w:p w14:paraId="1D4A352F" w14:textId="77777777" w:rsidR="00952D67" w:rsidRDefault="00952D67">
      <w:pPr>
        <w:ind w:right="57"/>
        <w:jc w:val="both"/>
        <w:rPr>
          <w:color w:val="000000"/>
        </w:rPr>
      </w:pPr>
    </w:p>
    <w:p w14:paraId="42E6FF07" w14:textId="77777777" w:rsidR="00952D67" w:rsidRDefault="00026E04">
      <w:pPr>
        <w:ind w:right="57"/>
        <w:jc w:val="both"/>
        <w:rPr>
          <w:color w:val="000000"/>
        </w:rPr>
      </w:pPr>
      <w:r>
        <w:rPr>
          <w:color w:val="000000"/>
        </w:rPr>
        <w:t xml:space="preserve">L'attention des soumissionnaires est attirée sur le </w:t>
      </w:r>
      <w:r>
        <w:rPr>
          <w:b/>
          <w:color w:val="000000"/>
        </w:rPr>
        <w:t xml:space="preserve">caractère informatif des réponses </w:t>
      </w:r>
      <w:r>
        <w:rPr>
          <w:color w:val="000000"/>
        </w:rPr>
        <w:t>mentionnées dans ce document. Quand l’information n’est pas disponible, le soumissionnaire indique «</w:t>
      </w:r>
      <w:r>
        <w:rPr>
          <w:rFonts w:ascii="Calibri" w:hAnsi="Calibri" w:cs="Calibri"/>
          <w:color w:val="000000"/>
        </w:rPr>
        <w:t> </w:t>
      </w:r>
      <w:r>
        <w:rPr>
          <w:color w:val="000000"/>
        </w:rPr>
        <w:t>non-ma</w:t>
      </w:r>
      <w:r>
        <w:rPr>
          <w:rFonts w:cs="Marianne"/>
          <w:color w:val="000000"/>
        </w:rPr>
        <w:t>î</w:t>
      </w:r>
      <w:r>
        <w:rPr>
          <w:color w:val="000000"/>
        </w:rPr>
        <w:t>tris</w:t>
      </w:r>
      <w:r>
        <w:rPr>
          <w:rFonts w:cs="Marianne"/>
          <w:color w:val="000000"/>
        </w:rPr>
        <w:t>é</w:t>
      </w:r>
      <w:r>
        <w:rPr>
          <w:rFonts w:ascii="Calibri" w:hAnsi="Calibri" w:cs="Calibri"/>
          <w:color w:val="000000"/>
        </w:rPr>
        <w:t> </w:t>
      </w:r>
      <w:r>
        <w:rPr>
          <w:rFonts w:cs="Marianne"/>
          <w:color w:val="000000"/>
        </w:rPr>
        <w:t>»</w:t>
      </w:r>
      <w:r>
        <w:rPr>
          <w:color w:val="000000"/>
        </w:rPr>
        <w:t xml:space="preserve"> </w:t>
      </w:r>
      <w:r>
        <w:rPr>
          <w:rFonts w:cs="Marianne"/>
          <w:color w:val="000000"/>
        </w:rPr>
        <w:t>à</w:t>
      </w:r>
      <w:r>
        <w:rPr>
          <w:color w:val="000000"/>
        </w:rPr>
        <w:t xml:space="preserve"> la question concern</w:t>
      </w:r>
      <w:r>
        <w:rPr>
          <w:rFonts w:cs="Marianne"/>
          <w:color w:val="000000"/>
        </w:rPr>
        <w:t>é</w:t>
      </w:r>
      <w:r>
        <w:rPr>
          <w:color w:val="000000"/>
        </w:rPr>
        <w:t>e.</w:t>
      </w:r>
    </w:p>
    <w:p w14:paraId="32D276CD" w14:textId="77777777" w:rsidR="00952D67" w:rsidRDefault="00952D67">
      <w:pPr>
        <w:ind w:right="57"/>
        <w:jc w:val="both"/>
        <w:rPr>
          <w:color w:val="000000"/>
        </w:rPr>
      </w:pPr>
    </w:p>
    <w:p w14:paraId="4F246658" w14:textId="77777777" w:rsidR="00952D67" w:rsidRDefault="00026E04">
      <w:pPr>
        <w:ind w:right="57"/>
        <w:jc w:val="both"/>
        <w:rPr>
          <w:color w:val="000000"/>
        </w:rPr>
      </w:pPr>
      <w:r>
        <w:rPr>
          <w:color w:val="000000"/>
        </w:rPr>
        <w:t>Exemples de moyens de preuve / documentation (liste non exhaustive) :</w:t>
      </w:r>
    </w:p>
    <w:p w14:paraId="42772FEF" w14:textId="77777777" w:rsidR="00952D67" w:rsidRDefault="00026E04">
      <w:pPr>
        <w:widowControl/>
        <w:numPr>
          <w:ilvl w:val="0"/>
          <w:numId w:val="5"/>
        </w:numPr>
        <w:suppressAutoHyphens w:val="0"/>
        <w:spacing w:before="60" w:after="60"/>
        <w:ind w:right="57"/>
        <w:jc w:val="both"/>
        <w:textAlignment w:val="auto"/>
        <w:rPr>
          <w:color w:val="000000"/>
        </w:rPr>
      </w:pPr>
      <w:r>
        <w:rPr>
          <w:color w:val="000000"/>
        </w:rPr>
        <w:t>Pour les soumissionnaires soumis à la loi sur le devoir de vigilance des sociétés mères et des entreprises donneuses d’ordre</w:t>
      </w:r>
      <w:r>
        <w:rPr>
          <w:rFonts w:ascii="Calibri" w:hAnsi="Calibri" w:cs="Calibri"/>
          <w:color w:val="000000"/>
        </w:rPr>
        <w:t> </w:t>
      </w:r>
      <w:r>
        <w:rPr>
          <w:color w:val="000000"/>
        </w:rPr>
        <w:t xml:space="preserve">: plan de vigilance et rapport de suivi dans sa mise en </w:t>
      </w:r>
      <w:r>
        <w:rPr>
          <w:rFonts w:cs="Marianne"/>
          <w:color w:val="000000"/>
        </w:rPr>
        <w:t>œ</w:t>
      </w:r>
      <w:r>
        <w:rPr>
          <w:color w:val="000000"/>
        </w:rPr>
        <w:t>uvre</w:t>
      </w:r>
      <w:r>
        <w:rPr>
          <w:rStyle w:val="Appelnotedebasdep"/>
          <w:color w:val="000000"/>
        </w:rPr>
        <w:footnoteReference w:id="1"/>
      </w:r>
      <w:r>
        <w:rPr>
          <w:color w:val="000000"/>
        </w:rPr>
        <w:t>.</w:t>
      </w:r>
    </w:p>
    <w:p w14:paraId="7176C83A" w14:textId="77777777" w:rsidR="00952D67" w:rsidRDefault="00026E04">
      <w:pPr>
        <w:widowControl/>
        <w:numPr>
          <w:ilvl w:val="0"/>
          <w:numId w:val="5"/>
        </w:numPr>
        <w:suppressAutoHyphens w:val="0"/>
        <w:spacing w:before="60" w:after="60"/>
        <w:ind w:right="57"/>
        <w:jc w:val="both"/>
        <w:textAlignment w:val="auto"/>
        <w:rPr>
          <w:color w:val="000000"/>
        </w:rPr>
      </w:pPr>
      <w:r>
        <w:rPr>
          <w:color w:val="000000"/>
        </w:rPr>
        <w:t>Certifications (ex. : SA 8000), attestation d'organismes tierces indépendants, adhésion à des initiatives sectorielles multipartites.</w:t>
      </w:r>
    </w:p>
    <w:p w14:paraId="74EC4231" w14:textId="77777777" w:rsidR="00952D67" w:rsidRDefault="00026E04">
      <w:pPr>
        <w:widowControl/>
        <w:numPr>
          <w:ilvl w:val="0"/>
          <w:numId w:val="5"/>
        </w:numPr>
        <w:suppressAutoHyphens w:val="0"/>
        <w:spacing w:before="60" w:after="60"/>
        <w:ind w:right="57"/>
        <w:jc w:val="both"/>
        <w:textAlignment w:val="auto"/>
        <w:rPr>
          <w:color w:val="000000"/>
        </w:rPr>
      </w:pPr>
      <w:r>
        <w:rPr>
          <w:color w:val="000000"/>
        </w:rPr>
        <w:t xml:space="preserve">Rapport d'audit interne, déclaration des fabricants, codes de conduite etc. </w:t>
      </w:r>
    </w:p>
    <w:p w14:paraId="26B44C03" w14:textId="77777777" w:rsidR="00952D67" w:rsidRDefault="00952D67">
      <w:pPr>
        <w:widowControl/>
        <w:suppressAutoHyphens w:val="0"/>
        <w:spacing w:before="60" w:after="60"/>
        <w:ind w:left="360" w:right="57"/>
        <w:jc w:val="both"/>
        <w:textAlignment w:val="auto"/>
        <w:rPr>
          <w:color w:val="000000"/>
        </w:rPr>
      </w:pPr>
    </w:p>
    <w:p w14:paraId="6DD4CC74" w14:textId="77777777" w:rsidR="00952D67" w:rsidRDefault="00026E04">
      <w:pPr>
        <w:pStyle w:val="NormalWeb"/>
        <w:spacing w:after="0"/>
        <w:rPr>
          <w:szCs w:val="20"/>
        </w:rPr>
      </w:pPr>
      <w:r>
        <w:rPr>
          <w:color w:val="000000"/>
          <w:szCs w:val="20"/>
        </w:rPr>
        <w:t>Ces moyens de preuve doivent pouvoir attester de la conformité des conditions sociales de travail, tout au long de la chaîne de production, avec les conventions fondamentales de l'Organisation Internationale du Travail (OIT) relatives aux principes et droits fondamentaux au travail.</w:t>
      </w:r>
    </w:p>
    <w:p w14:paraId="17B47548" w14:textId="77777777" w:rsidR="00952D67" w:rsidRDefault="00952D67">
      <w:pPr>
        <w:pStyle w:val="Standard"/>
      </w:pPr>
    </w:p>
    <w:p w14:paraId="1CE678B0" w14:textId="77777777" w:rsidR="00E879C2" w:rsidRDefault="00E879C2">
      <w:pPr>
        <w:pStyle w:val="Standard"/>
      </w:pPr>
    </w:p>
    <w:p w14:paraId="10386AF1" w14:textId="77777777" w:rsidR="00952D67" w:rsidRDefault="00952D67">
      <w:pPr>
        <w:pStyle w:val="Standard"/>
      </w:pPr>
    </w:p>
    <w:p w14:paraId="5F6B5E91" w14:textId="77777777" w:rsidR="00952D67" w:rsidRDefault="00026E04">
      <w:pPr>
        <w:pStyle w:val="Standard"/>
        <w:jc w:val="center"/>
        <w:rPr>
          <w:rFonts w:ascii="Marianne" w:hAnsi="Marianne"/>
          <w:b/>
          <w:bCs/>
        </w:rPr>
      </w:pPr>
      <w:r>
        <w:rPr>
          <w:rFonts w:ascii="Marianne" w:hAnsi="Marianne"/>
          <w:b/>
          <w:bCs/>
        </w:rPr>
        <w:t>*    *</w:t>
      </w:r>
    </w:p>
    <w:p w14:paraId="3517BCCD" w14:textId="50B0B886" w:rsidR="00952D67" w:rsidRDefault="00026E04">
      <w:pPr>
        <w:pStyle w:val="Standard"/>
        <w:jc w:val="center"/>
        <w:rPr>
          <w:rFonts w:ascii="Marianne" w:hAnsi="Marianne"/>
          <w:b/>
          <w:bCs/>
        </w:rPr>
      </w:pPr>
      <w:r>
        <w:rPr>
          <w:rFonts w:ascii="Marianne" w:hAnsi="Marianne"/>
          <w:b/>
          <w:bCs/>
        </w:rPr>
        <w:t>*</w:t>
      </w:r>
    </w:p>
    <w:p w14:paraId="26A3DC8D" w14:textId="7750C7F7" w:rsidR="00E879C2" w:rsidRDefault="00E879C2">
      <w:pPr>
        <w:pStyle w:val="Standard"/>
        <w:jc w:val="center"/>
        <w:rPr>
          <w:rFonts w:ascii="Marianne" w:hAnsi="Marianne"/>
          <w:b/>
          <w:bCs/>
        </w:rPr>
      </w:pPr>
    </w:p>
    <w:p w14:paraId="71143827" w14:textId="2FBB1FE3" w:rsidR="00E879C2" w:rsidRDefault="00E879C2">
      <w:pPr>
        <w:pStyle w:val="Standard"/>
        <w:jc w:val="center"/>
        <w:rPr>
          <w:rFonts w:ascii="Marianne" w:hAnsi="Marianne"/>
          <w:b/>
          <w:bCs/>
        </w:rPr>
      </w:pPr>
    </w:p>
    <w:p w14:paraId="38C31AB6" w14:textId="2FE48A64" w:rsidR="00E879C2" w:rsidRDefault="00E879C2">
      <w:pPr>
        <w:pStyle w:val="Standard"/>
        <w:jc w:val="center"/>
        <w:rPr>
          <w:rFonts w:ascii="Marianne" w:hAnsi="Marianne"/>
          <w:b/>
          <w:bCs/>
        </w:rPr>
      </w:pPr>
    </w:p>
    <w:p w14:paraId="3A5610FF" w14:textId="77777777" w:rsidR="00A52ED5" w:rsidRDefault="00A52ED5">
      <w:pPr>
        <w:pStyle w:val="Standard"/>
        <w:jc w:val="center"/>
        <w:rPr>
          <w:rFonts w:ascii="Marianne" w:hAnsi="Marianne"/>
          <w:b/>
          <w:bCs/>
        </w:rPr>
        <w:sectPr w:rsidR="00A52ED5" w:rsidSect="00872C18">
          <w:pgSz w:w="16838" w:h="11906" w:orient="landscape"/>
          <w:pgMar w:top="1134" w:right="1134" w:bottom="851" w:left="624" w:header="567" w:footer="567" w:gutter="0"/>
          <w:cols w:space="720"/>
          <w:formProt w:val="0"/>
          <w:titlePg/>
          <w:docGrid w:linePitch="600" w:charSpace="32768"/>
        </w:sectPr>
      </w:pPr>
    </w:p>
    <w:p w14:paraId="6B0B8845" w14:textId="34779DED" w:rsidR="00E879C2" w:rsidRDefault="00E879C2">
      <w:pPr>
        <w:pStyle w:val="Standard"/>
        <w:jc w:val="center"/>
        <w:rPr>
          <w:rFonts w:ascii="Marianne" w:hAnsi="Marianne"/>
          <w:b/>
          <w:bCs/>
        </w:rPr>
      </w:pPr>
    </w:p>
    <w:p w14:paraId="6A0A9EC1" w14:textId="784C5FFE" w:rsidR="00E879C2" w:rsidRDefault="00E879C2" w:rsidP="00E879C2">
      <w:pPr>
        <w:pStyle w:val="Titre1"/>
        <w:numPr>
          <w:ilvl w:val="0"/>
          <w:numId w:val="0"/>
        </w:numPr>
      </w:pPr>
      <w:bookmarkStart w:id="105" w:name="_Ref216270072"/>
      <w:bookmarkStart w:id="106" w:name="_Toc216883279"/>
      <w:bookmarkStart w:id="107" w:name="_Hlk216271125"/>
      <w:bookmarkStart w:id="108" w:name="_Hlk214556650"/>
      <w:r w:rsidRPr="00323C90">
        <w:t>Annexe 1 –</w:t>
      </w:r>
      <w:r w:rsidR="00AF39A9">
        <w:t xml:space="preserve">Questionnaire </w:t>
      </w:r>
      <w:r w:rsidRPr="00323C90">
        <w:t>sur la traçabilité sociale des chaînes d’approvisionnement du lot n</w:t>
      </w:r>
      <w:r w:rsidRPr="00323C90">
        <w:rPr>
          <w:vertAlign w:val="superscript"/>
        </w:rPr>
        <w:t>o</w:t>
      </w:r>
      <w:r w:rsidRPr="00323C90">
        <w:t xml:space="preserve"> 1</w:t>
      </w:r>
      <w:bookmarkEnd w:id="105"/>
      <w:bookmarkEnd w:id="106"/>
    </w:p>
    <w:bookmarkEnd w:id="107"/>
    <w:p w14:paraId="3479467A" w14:textId="77777777" w:rsidR="00E879C2" w:rsidRDefault="00E879C2" w:rsidP="00E879C2">
      <w:pPr>
        <w:jc w:val="center"/>
        <w:rPr>
          <w:b/>
          <w:bCs/>
        </w:rPr>
      </w:pPr>
    </w:p>
    <w:tbl>
      <w:tblPr>
        <w:tblW w:w="10417" w:type="dxa"/>
        <w:tblInd w:w="2346" w:type="dxa"/>
        <w:tblLayout w:type="fixed"/>
        <w:tblLook w:val="0000" w:firstRow="0" w:lastRow="0" w:firstColumn="0" w:lastColumn="0" w:noHBand="0" w:noVBand="0"/>
      </w:tblPr>
      <w:tblGrid>
        <w:gridCol w:w="5098"/>
        <w:gridCol w:w="5319"/>
      </w:tblGrid>
      <w:tr w:rsidR="00E879C2" w:rsidRPr="0054726E" w14:paraId="40849F25" w14:textId="77777777" w:rsidTr="0054726E">
        <w:trPr>
          <w:trHeight w:val="965"/>
        </w:trPr>
        <w:tc>
          <w:tcPr>
            <w:tcW w:w="5098" w:type="dxa"/>
            <w:tcBorders>
              <w:top w:val="single" w:sz="4" w:space="0" w:color="1A2656"/>
              <w:left w:val="single" w:sz="4" w:space="0" w:color="1A2656"/>
              <w:bottom w:val="single" w:sz="4" w:space="0" w:color="1A2656"/>
            </w:tcBorders>
            <w:shd w:val="clear" w:color="auto" w:fill="2F5496" w:themeFill="accent1" w:themeFillShade="BF"/>
          </w:tcPr>
          <w:p w14:paraId="2B919388" w14:textId="77777777" w:rsidR="00E879C2" w:rsidRPr="0054726E" w:rsidRDefault="00E879C2" w:rsidP="00B52833">
            <w:pPr>
              <w:pStyle w:val="Sansinterligne"/>
              <w:rPr>
                <w:rFonts w:ascii="Marianne" w:hAnsi="Marianne"/>
                <w:sz w:val="20"/>
                <w:szCs w:val="20"/>
              </w:rPr>
            </w:pPr>
            <w:r w:rsidRPr="0054726E">
              <w:rPr>
                <w:rFonts w:ascii="Marianne" w:hAnsi="Marianne"/>
                <w:b/>
                <w:bCs/>
                <w:color w:val="FFFFFF"/>
                <w:sz w:val="20"/>
                <w:szCs w:val="20"/>
              </w:rPr>
              <w:t>Raison sociale du soumissionnaire</w:t>
            </w:r>
            <w:r w:rsidRPr="0054726E">
              <w:rPr>
                <w:rFonts w:cs="Calibri"/>
                <w:b/>
                <w:bCs/>
                <w:color w:val="FFFFFF"/>
                <w:sz w:val="20"/>
                <w:szCs w:val="20"/>
              </w:rPr>
              <w:t> </w:t>
            </w:r>
            <w:r w:rsidRPr="0054726E">
              <w:rPr>
                <w:rFonts w:ascii="Marianne" w:hAnsi="Marianne"/>
                <w:b/>
                <w:bCs/>
                <w:color w:val="FFFFFF"/>
                <w:sz w:val="20"/>
                <w:szCs w:val="20"/>
              </w:rPr>
              <w:t>:</w:t>
            </w:r>
          </w:p>
        </w:tc>
        <w:tc>
          <w:tcPr>
            <w:tcW w:w="5319" w:type="dxa"/>
            <w:tcBorders>
              <w:top w:val="single" w:sz="4" w:space="0" w:color="1A2656"/>
              <w:bottom w:val="single" w:sz="4" w:space="0" w:color="1A2656"/>
              <w:right w:val="single" w:sz="4" w:space="0" w:color="1A2656"/>
            </w:tcBorders>
            <w:shd w:val="clear" w:color="auto" w:fill="C1CAEC"/>
          </w:tcPr>
          <w:p w14:paraId="0AD5A0C0" w14:textId="77777777" w:rsidR="00E879C2" w:rsidRPr="0054726E" w:rsidRDefault="00E879C2" w:rsidP="00B52833">
            <w:pPr>
              <w:pStyle w:val="Sansinterligne"/>
              <w:rPr>
                <w:rFonts w:ascii="Marianne" w:hAnsi="Marianne"/>
                <w:b/>
                <w:bCs/>
                <w:color w:val="000000"/>
                <w:sz w:val="20"/>
                <w:szCs w:val="20"/>
              </w:rPr>
            </w:pPr>
          </w:p>
        </w:tc>
      </w:tr>
      <w:tr w:rsidR="00E879C2" w:rsidRPr="0054726E" w14:paraId="5F115AC6" w14:textId="77777777" w:rsidTr="00B52833">
        <w:trPr>
          <w:trHeight w:val="490"/>
        </w:trPr>
        <w:tc>
          <w:tcPr>
            <w:tcW w:w="10417" w:type="dxa"/>
            <w:gridSpan w:val="2"/>
            <w:tcBorders>
              <w:top w:val="single" w:sz="4" w:space="0" w:color="4761C7"/>
              <w:left w:val="single" w:sz="4" w:space="0" w:color="4761C7"/>
              <w:bottom w:val="single" w:sz="4" w:space="0" w:color="4761C7"/>
              <w:right w:val="single" w:sz="4" w:space="0" w:color="4761C7"/>
            </w:tcBorders>
            <w:shd w:val="clear" w:color="auto" w:fill="C1CAEC"/>
          </w:tcPr>
          <w:p w14:paraId="3ADA2D87" w14:textId="77777777" w:rsidR="00E879C2" w:rsidRPr="0054726E" w:rsidRDefault="00E879C2" w:rsidP="00B52833">
            <w:pPr>
              <w:pStyle w:val="Sansinterligne"/>
              <w:rPr>
                <w:rFonts w:ascii="Marianne" w:hAnsi="Marianne"/>
                <w:sz w:val="20"/>
                <w:szCs w:val="20"/>
              </w:rPr>
            </w:pPr>
            <w:r w:rsidRPr="0054726E">
              <w:rPr>
                <w:rFonts w:ascii="Marianne" w:hAnsi="Marianne"/>
                <w:b/>
                <w:bCs/>
                <w:sz w:val="20"/>
                <w:szCs w:val="20"/>
              </w:rPr>
              <w:t xml:space="preserve">Fourniture d’habillement : préciser le(s) modèle(s) et </w:t>
            </w:r>
            <w:r w:rsidRPr="0054726E">
              <w:rPr>
                <w:rFonts w:ascii="Marianne" w:hAnsi="Marianne"/>
                <w:b/>
                <w:bCs/>
                <w:i/>
                <w:sz w:val="20"/>
                <w:szCs w:val="20"/>
              </w:rPr>
              <w:t>joindre un questionnaire distinct si des réponses différentes sont nécessaires selon les modèles</w:t>
            </w:r>
          </w:p>
        </w:tc>
      </w:tr>
    </w:tbl>
    <w:p w14:paraId="37D449C1" w14:textId="77777777" w:rsidR="00E879C2" w:rsidRPr="0054726E" w:rsidRDefault="00E879C2" w:rsidP="00E879C2">
      <w:pPr>
        <w:jc w:val="center"/>
        <w:rPr>
          <w:b/>
          <w:bCs/>
          <w:color w:val="000000"/>
          <w:u w:val="single"/>
        </w:rPr>
      </w:pPr>
    </w:p>
    <w:tbl>
      <w:tblPr>
        <w:tblW w:w="14459" w:type="dxa"/>
        <w:tblInd w:w="-5" w:type="dxa"/>
        <w:tblLayout w:type="fixed"/>
        <w:tblLook w:val="0000" w:firstRow="0" w:lastRow="0" w:firstColumn="0" w:lastColumn="0" w:noHBand="0" w:noVBand="0"/>
      </w:tblPr>
      <w:tblGrid>
        <w:gridCol w:w="5236"/>
        <w:gridCol w:w="1919"/>
        <w:gridCol w:w="2147"/>
        <w:gridCol w:w="225"/>
        <w:gridCol w:w="3087"/>
        <w:gridCol w:w="88"/>
        <w:gridCol w:w="1757"/>
      </w:tblGrid>
      <w:tr w:rsidR="00E879C2" w:rsidRPr="0054726E" w14:paraId="2F9F0D4F" w14:textId="77777777" w:rsidTr="0054726E">
        <w:trPr>
          <w:trHeight w:val="20"/>
        </w:trPr>
        <w:tc>
          <w:tcPr>
            <w:tcW w:w="14459" w:type="dxa"/>
            <w:gridSpan w:val="7"/>
            <w:tcBorders>
              <w:top w:val="single" w:sz="4" w:space="0" w:color="1A2656"/>
              <w:left w:val="single" w:sz="4" w:space="0" w:color="1A2656"/>
              <w:bottom w:val="single" w:sz="4" w:space="0" w:color="1A2656"/>
              <w:right w:val="single" w:sz="4" w:space="0" w:color="1A2656"/>
            </w:tcBorders>
            <w:shd w:val="clear" w:color="auto" w:fill="2F5496" w:themeFill="accent1" w:themeFillShade="BF"/>
          </w:tcPr>
          <w:p w14:paraId="661E3333" w14:textId="77777777" w:rsidR="00E879C2" w:rsidRPr="00CC6F15" w:rsidRDefault="00E879C2" w:rsidP="00B52833">
            <w:pPr>
              <w:pStyle w:val="Sansinterligne"/>
              <w:jc w:val="center"/>
              <w:rPr>
                <w:rFonts w:ascii="Marianne" w:hAnsi="Marianne"/>
                <w:b/>
                <w:bCs/>
                <w:color w:val="FFFFFF" w:themeColor="background1"/>
                <w:sz w:val="20"/>
                <w:szCs w:val="20"/>
              </w:rPr>
            </w:pPr>
            <w:r w:rsidRPr="00CC6F15">
              <w:rPr>
                <w:rFonts w:ascii="Marianne" w:hAnsi="Marianne"/>
                <w:b/>
                <w:bCs/>
                <w:color w:val="FFFFFF" w:themeColor="background1"/>
                <w:sz w:val="20"/>
                <w:szCs w:val="20"/>
              </w:rPr>
              <w:t>Description de la chaîne de production et d'approvisionnement</w:t>
            </w:r>
          </w:p>
        </w:tc>
      </w:tr>
      <w:tr w:rsidR="00E879C2" w:rsidRPr="0054726E" w14:paraId="2F247ECD" w14:textId="77777777" w:rsidTr="0054726E">
        <w:trPr>
          <w:trHeight w:val="20"/>
        </w:trPr>
        <w:tc>
          <w:tcPr>
            <w:tcW w:w="7155" w:type="dxa"/>
            <w:gridSpan w:val="2"/>
            <w:tcBorders>
              <w:top w:val="single" w:sz="4" w:space="0" w:color="4761C7"/>
              <w:left w:val="single" w:sz="4" w:space="0" w:color="4761C7"/>
              <w:bottom w:val="single" w:sz="4" w:space="0" w:color="4761C7"/>
              <w:right w:val="single" w:sz="4" w:space="0" w:color="4761C7"/>
            </w:tcBorders>
            <w:shd w:val="clear" w:color="auto" w:fill="C1CAEC"/>
          </w:tcPr>
          <w:p w14:paraId="03CE6B1E"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Thème</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20F00217"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Type de réponse attendue</w:t>
            </w:r>
          </w:p>
        </w:tc>
        <w:tc>
          <w:tcPr>
            <w:tcW w:w="3400" w:type="dxa"/>
            <w:gridSpan w:val="3"/>
            <w:tcBorders>
              <w:top w:val="single" w:sz="4" w:space="0" w:color="4761C7"/>
              <w:left w:val="single" w:sz="4" w:space="0" w:color="4761C7"/>
              <w:bottom w:val="single" w:sz="4" w:space="0" w:color="4761C7"/>
              <w:right w:val="single" w:sz="4" w:space="0" w:color="4761C7"/>
            </w:tcBorders>
            <w:shd w:val="clear" w:color="auto" w:fill="C1CAEC"/>
          </w:tcPr>
          <w:p w14:paraId="328CFBEE"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 xml:space="preserve">Réponse du soumissionnaire ; </w:t>
            </w:r>
            <w:r w:rsidRPr="0054726E">
              <w:rPr>
                <w:rFonts w:ascii="Marianne" w:hAnsi="Marianne"/>
                <w:i/>
                <w:sz w:val="20"/>
                <w:szCs w:val="20"/>
              </w:rPr>
              <w:t>Si l’information n’est pas maîtrisée, merci de le préciser</w:t>
            </w:r>
          </w:p>
        </w:tc>
        <w:tc>
          <w:tcPr>
            <w:tcW w:w="1757" w:type="dxa"/>
            <w:tcBorders>
              <w:top w:val="single" w:sz="4" w:space="0" w:color="4761C7"/>
              <w:left w:val="single" w:sz="4" w:space="0" w:color="4761C7"/>
              <w:bottom w:val="single" w:sz="4" w:space="0" w:color="4761C7"/>
              <w:right w:val="single" w:sz="4" w:space="0" w:color="4761C7"/>
            </w:tcBorders>
            <w:shd w:val="clear" w:color="auto" w:fill="C1CAEC"/>
          </w:tcPr>
          <w:p w14:paraId="65A9AF8D"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 xml:space="preserve">Moyen de preuve associé </w:t>
            </w:r>
          </w:p>
          <w:p w14:paraId="39C0A91D" w14:textId="77777777" w:rsidR="00E879C2" w:rsidRPr="0054726E" w:rsidRDefault="00E879C2" w:rsidP="00B52833">
            <w:pPr>
              <w:pStyle w:val="Sansinterligne"/>
              <w:rPr>
                <w:rFonts w:ascii="Marianne" w:hAnsi="Marianne"/>
                <w:sz w:val="20"/>
                <w:szCs w:val="20"/>
              </w:rPr>
            </w:pPr>
            <w:r w:rsidRPr="0054726E">
              <w:rPr>
                <w:rFonts w:ascii="Marianne" w:hAnsi="Marianne"/>
                <w:i/>
                <w:iCs/>
                <w:sz w:val="20"/>
                <w:szCs w:val="20"/>
              </w:rPr>
              <w:t>(Oui/Non</w:t>
            </w:r>
            <w:r w:rsidRPr="0054726E">
              <w:rPr>
                <w:rFonts w:cs="Calibri"/>
                <w:i/>
                <w:iCs/>
                <w:sz w:val="20"/>
                <w:szCs w:val="20"/>
              </w:rPr>
              <w:t> </w:t>
            </w:r>
            <w:r w:rsidRPr="0054726E">
              <w:rPr>
                <w:rFonts w:ascii="Marianne" w:hAnsi="Marianne"/>
                <w:i/>
                <w:iCs/>
                <w:sz w:val="20"/>
                <w:szCs w:val="20"/>
              </w:rPr>
              <w:t>; Si oui pr</w:t>
            </w:r>
            <w:r w:rsidRPr="0054726E">
              <w:rPr>
                <w:rFonts w:ascii="Marianne" w:hAnsi="Marianne" w:cs="Marianne"/>
                <w:i/>
                <w:iCs/>
                <w:sz w:val="20"/>
                <w:szCs w:val="20"/>
              </w:rPr>
              <w:t>é</w:t>
            </w:r>
            <w:r w:rsidRPr="0054726E">
              <w:rPr>
                <w:rFonts w:ascii="Marianne" w:hAnsi="Marianne"/>
                <w:i/>
                <w:iCs/>
                <w:sz w:val="20"/>
                <w:szCs w:val="20"/>
              </w:rPr>
              <w:t>ciser)</w:t>
            </w:r>
          </w:p>
        </w:tc>
      </w:tr>
      <w:tr w:rsidR="00E879C2" w:rsidRPr="0054726E" w14:paraId="73AD9E1B" w14:textId="77777777" w:rsidTr="0054726E">
        <w:trPr>
          <w:trHeight w:val="1158"/>
        </w:trPr>
        <w:tc>
          <w:tcPr>
            <w:tcW w:w="7155" w:type="dxa"/>
            <w:gridSpan w:val="2"/>
            <w:tcBorders>
              <w:top w:val="single" w:sz="4" w:space="0" w:color="4761C7"/>
              <w:left w:val="single" w:sz="4" w:space="0" w:color="4761C7"/>
              <w:bottom w:val="single" w:sz="4" w:space="0" w:color="4761C7"/>
              <w:right w:val="single" w:sz="4" w:space="0" w:color="4761C7"/>
            </w:tcBorders>
          </w:tcPr>
          <w:p w14:paraId="262139F8"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Lieux géographiques des sites de production des matières premières textiles (coton, lin, laine etc.)</w:t>
            </w:r>
          </w:p>
          <w:p w14:paraId="63B99B1C" w14:textId="77777777" w:rsidR="00E879C2" w:rsidRPr="0054726E" w:rsidRDefault="00E879C2" w:rsidP="00B52833">
            <w:pPr>
              <w:pStyle w:val="Sansinterligne"/>
              <w:rPr>
                <w:rFonts w:ascii="Marianne" w:hAnsi="Marianne"/>
                <w:b/>
                <w:bCs/>
                <w:i/>
                <w:iCs/>
                <w:sz w:val="20"/>
                <w:szCs w:val="20"/>
              </w:rPr>
            </w:pPr>
            <w:r w:rsidRPr="0054726E">
              <w:rPr>
                <w:rFonts w:ascii="Marianne" w:hAnsi="Marianne"/>
                <w:b/>
                <w:bCs/>
                <w:i/>
                <w:iCs/>
                <w:sz w:val="20"/>
                <w:szCs w:val="20"/>
              </w:rPr>
              <w:t>Si plusieurs sites, en préciser le nombre et les différentes implantations géographiques</w:t>
            </w:r>
          </w:p>
        </w:tc>
        <w:tc>
          <w:tcPr>
            <w:tcW w:w="2147" w:type="dxa"/>
            <w:tcBorders>
              <w:top w:val="single" w:sz="4" w:space="0" w:color="4761C7"/>
              <w:left w:val="single" w:sz="4" w:space="0" w:color="4761C7"/>
              <w:bottom w:val="single" w:sz="4" w:space="0" w:color="4761C7"/>
              <w:right w:val="single" w:sz="4" w:space="0" w:color="4761C7"/>
            </w:tcBorders>
          </w:tcPr>
          <w:p w14:paraId="62806DF7"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Lister</w:t>
            </w:r>
          </w:p>
        </w:tc>
        <w:tc>
          <w:tcPr>
            <w:tcW w:w="3400" w:type="dxa"/>
            <w:gridSpan w:val="3"/>
            <w:tcBorders>
              <w:top w:val="single" w:sz="4" w:space="0" w:color="4761C7"/>
              <w:left w:val="single" w:sz="4" w:space="0" w:color="4761C7"/>
              <w:bottom w:val="single" w:sz="4" w:space="0" w:color="4761C7"/>
              <w:right w:val="single" w:sz="4" w:space="0" w:color="4761C7"/>
            </w:tcBorders>
          </w:tcPr>
          <w:p w14:paraId="7407930A"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tcPr>
          <w:p w14:paraId="61A0DF91" w14:textId="77777777" w:rsidR="00E879C2" w:rsidRPr="0054726E" w:rsidRDefault="00E879C2" w:rsidP="00B52833">
            <w:pPr>
              <w:pStyle w:val="Sansinterligne"/>
              <w:rPr>
                <w:rFonts w:ascii="Marianne" w:hAnsi="Marianne"/>
                <w:sz w:val="20"/>
                <w:szCs w:val="20"/>
              </w:rPr>
            </w:pPr>
          </w:p>
        </w:tc>
      </w:tr>
      <w:tr w:rsidR="00E879C2" w:rsidRPr="0054726E" w14:paraId="46DCB056" w14:textId="77777777" w:rsidTr="0054726E">
        <w:trPr>
          <w:trHeight w:val="20"/>
        </w:trPr>
        <w:tc>
          <w:tcPr>
            <w:tcW w:w="7155" w:type="dxa"/>
            <w:gridSpan w:val="2"/>
            <w:tcBorders>
              <w:top w:val="single" w:sz="4" w:space="0" w:color="4761C7"/>
              <w:left w:val="single" w:sz="4" w:space="0" w:color="4761C7"/>
              <w:bottom w:val="single" w:sz="4" w:space="0" w:color="4761C7"/>
              <w:right w:val="single" w:sz="4" w:space="0" w:color="4761C7"/>
            </w:tcBorders>
            <w:shd w:val="clear" w:color="auto" w:fill="C1CAEC"/>
          </w:tcPr>
          <w:p w14:paraId="6697693E"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Le soumissionnaire peut-il garantir que les matières premières ne sont pas issues de zones à risque en termes de violation des droits humains ? Si non, quelle solution le soumissionnaire prévoit-il d’adopter ?</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59AD5E0B"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Oui/non</w:t>
            </w:r>
          </w:p>
          <w:p w14:paraId="6AFDA2C3"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Si oui, fournir le justificatif</w:t>
            </w:r>
          </w:p>
        </w:tc>
        <w:tc>
          <w:tcPr>
            <w:tcW w:w="3400" w:type="dxa"/>
            <w:gridSpan w:val="3"/>
            <w:tcBorders>
              <w:top w:val="single" w:sz="4" w:space="0" w:color="4761C7"/>
              <w:left w:val="single" w:sz="4" w:space="0" w:color="4761C7"/>
              <w:bottom w:val="single" w:sz="4" w:space="0" w:color="4761C7"/>
              <w:right w:val="single" w:sz="4" w:space="0" w:color="4761C7"/>
            </w:tcBorders>
            <w:shd w:val="clear" w:color="auto" w:fill="C1CAEC"/>
          </w:tcPr>
          <w:p w14:paraId="1F59F9B8"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shd w:val="clear" w:color="auto" w:fill="C1CAEC"/>
          </w:tcPr>
          <w:p w14:paraId="59CDCA74" w14:textId="77777777" w:rsidR="00E879C2" w:rsidRPr="0054726E" w:rsidRDefault="00E879C2" w:rsidP="00B52833">
            <w:pPr>
              <w:pStyle w:val="Sansinterligne"/>
              <w:rPr>
                <w:rFonts w:ascii="Marianne" w:hAnsi="Marianne"/>
                <w:sz w:val="20"/>
                <w:szCs w:val="20"/>
              </w:rPr>
            </w:pPr>
          </w:p>
        </w:tc>
      </w:tr>
      <w:tr w:rsidR="00E879C2" w:rsidRPr="0054726E" w14:paraId="39FD4B9A" w14:textId="77777777" w:rsidTr="0054726E">
        <w:trPr>
          <w:trHeight w:val="20"/>
        </w:trPr>
        <w:tc>
          <w:tcPr>
            <w:tcW w:w="7155" w:type="dxa"/>
            <w:gridSpan w:val="2"/>
            <w:tcBorders>
              <w:top w:val="single" w:sz="4" w:space="0" w:color="4761C7"/>
              <w:left w:val="single" w:sz="4" w:space="0" w:color="4761C7"/>
              <w:bottom w:val="single" w:sz="4" w:space="0" w:color="4761C7"/>
              <w:right w:val="single" w:sz="4" w:space="0" w:color="4761C7"/>
            </w:tcBorders>
          </w:tcPr>
          <w:p w14:paraId="1B65B82C"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Lieux géographiques de fabrication des tissus et autres composants textiles</w:t>
            </w:r>
          </w:p>
          <w:p w14:paraId="28573D2A" w14:textId="77777777" w:rsidR="00E879C2" w:rsidRPr="0054726E" w:rsidRDefault="00E879C2" w:rsidP="00B52833">
            <w:pPr>
              <w:pStyle w:val="Sansinterligne"/>
              <w:rPr>
                <w:rFonts w:ascii="Marianne" w:hAnsi="Marianne"/>
                <w:sz w:val="20"/>
                <w:szCs w:val="20"/>
              </w:rPr>
            </w:pPr>
            <w:r w:rsidRPr="0054726E">
              <w:rPr>
                <w:rFonts w:ascii="Marianne" w:hAnsi="Marianne"/>
                <w:b/>
                <w:bCs/>
                <w:i/>
                <w:iCs/>
                <w:sz w:val="20"/>
                <w:szCs w:val="20"/>
              </w:rPr>
              <w:t>Si plusieurs lieux géographiques les préciser</w:t>
            </w:r>
          </w:p>
        </w:tc>
        <w:tc>
          <w:tcPr>
            <w:tcW w:w="2147" w:type="dxa"/>
            <w:tcBorders>
              <w:top w:val="single" w:sz="4" w:space="0" w:color="4761C7"/>
              <w:left w:val="single" w:sz="4" w:space="0" w:color="4761C7"/>
              <w:bottom w:val="single" w:sz="4" w:space="0" w:color="4761C7"/>
              <w:right w:val="single" w:sz="4" w:space="0" w:color="4761C7"/>
            </w:tcBorders>
          </w:tcPr>
          <w:p w14:paraId="35D22B2E"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Lister</w:t>
            </w:r>
          </w:p>
        </w:tc>
        <w:tc>
          <w:tcPr>
            <w:tcW w:w="3400" w:type="dxa"/>
            <w:gridSpan w:val="3"/>
            <w:tcBorders>
              <w:top w:val="single" w:sz="4" w:space="0" w:color="4761C7"/>
              <w:left w:val="single" w:sz="4" w:space="0" w:color="4761C7"/>
              <w:bottom w:val="single" w:sz="4" w:space="0" w:color="4761C7"/>
              <w:right w:val="single" w:sz="4" w:space="0" w:color="4761C7"/>
            </w:tcBorders>
          </w:tcPr>
          <w:p w14:paraId="5ACF6305"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tcPr>
          <w:p w14:paraId="61169274" w14:textId="77777777" w:rsidR="00E879C2" w:rsidRPr="0054726E" w:rsidRDefault="00E879C2" w:rsidP="00B52833">
            <w:pPr>
              <w:pStyle w:val="Sansinterligne"/>
              <w:rPr>
                <w:rFonts w:ascii="Marianne" w:hAnsi="Marianne"/>
                <w:sz w:val="20"/>
                <w:szCs w:val="20"/>
              </w:rPr>
            </w:pPr>
          </w:p>
        </w:tc>
      </w:tr>
      <w:tr w:rsidR="00E879C2" w:rsidRPr="0054726E" w14:paraId="0CE61958" w14:textId="77777777" w:rsidTr="0054726E">
        <w:trPr>
          <w:trHeight w:val="20"/>
        </w:trPr>
        <w:tc>
          <w:tcPr>
            <w:tcW w:w="7155" w:type="dxa"/>
            <w:gridSpan w:val="2"/>
            <w:tcBorders>
              <w:top w:val="single" w:sz="4" w:space="0" w:color="4761C7"/>
              <w:left w:val="single" w:sz="4" w:space="0" w:color="4761C7"/>
              <w:bottom w:val="single" w:sz="4" w:space="0" w:color="4761C7"/>
              <w:right w:val="single" w:sz="4" w:space="0" w:color="4761C7"/>
            </w:tcBorders>
            <w:shd w:val="clear" w:color="auto" w:fill="C1CAEC"/>
          </w:tcPr>
          <w:p w14:paraId="454A1628"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Lieux géographiques de confection des produits finis (coupes, assemblages, finitions)</w:t>
            </w:r>
          </w:p>
          <w:p w14:paraId="4640D3BF" w14:textId="77777777" w:rsidR="00E879C2" w:rsidRPr="0054726E" w:rsidRDefault="00E879C2" w:rsidP="00B52833">
            <w:pPr>
              <w:pStyle w:val="Sansinterligne"/>
              <w:rPr>
                <w:rFonts w:ascii="Marianne" w:hAnsi="Marianne"/>
                <w:b/>
                <w:bCs/>
                <w:i/>
                <w:sz w:val="20"/>
                <w:szCs w:val="20"/>
              </w:rPr>
            </w:pPr>
            <w:r w:rsidRPr="0054726E">
              <w:rPr>
                <w:rFonts w:ascii="Marianne" w:hAnsi="Marianne"/>
                <w:b/>
                <w:bCs/>
                <w:i/>
                <w:sz w:val="20"/>
                <w:szCs w:val="20"/>
              </w:rPr>
              <w:t>Si plusieurs lieux géographiques, les préciser</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400830B6"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Lister par famille de produits</w:t>
            </w:r>
          </w:p>
        </w:tc>
        <w:tc>
          <w:tcPr>
            <w:tcW w:w="3400" w:type="dxa"/>
            <w:gridSpan w:val="3"/>
            <w:tcBorders>
              <w:top w:val="single" w:sz="4" w:space="0" w:color="4761C7"/>
              <w:left w:val="single" w:sz="4" w:space="0" w:color="4761C7"/>
              <w:bottom w:val="single" w:sz="4" w:space="0" w:color="4761C7"/>
              <w:right w:val="single" w:sz="4" w:space="0" w:color="4761C7"/>
            </w:tcBorders>
            <w:shd w:val="clear" w:color="auto" w:fill="C1CAEC"/>
          </w:tcPr>
          <w:p w14:paraId="1541864B"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shd w:val="clear" w:color="auto" w:fill="C1CAEC"/>
          </w:tcPr>
          <w:p w14:paraId="0DC9AC5D" w14:textId="77777777" w:rsidR="00E879C2" w:rsidRPr="0054726E" w:rsidRDefault="00E879C2" w:rsidP="00B52833">
            <w:pPr>
              <w:pStyle w:val="Sansinterligne"/>
              <w:rPr>
                <w:rFonts w:ascii="Marianne" w:hAnsi="Marianne"/>
                <w:sz w:val="20"/>
                <w:szCs w:val="20"/>
              </w:rPr>
            </w:pPr>
          </w:p>
        </w:tc>
      </w:tr>
      <w:tr w:rsidR="00E879C2" w:rsidRPr="0054726E" w14:paraId="02F943E3" w14:textId="77777777" w:rsidTr="0054726E">
        <w:trPr>
          <w:trHeight w:val="20"/>
        </w:trPr>
        <w:tc>
          <w:tcPr>
            <w:tcW w:w="7155" w:type="dxa"/>
            <w:gridSpan w:val="2"/>
            <w:tcBorders>
              <w:top w:val="single" w:sz="4" w:space="0" w:color="4761C7"/>
              <w:left w:val="single" w:sz="4" w:space="0" w:color="4761C7"/>
              <w:bottom w:val="single" w:sz="4" w:space="0" w:color="4761C7"/>
              <w:right w:val="single" w:sz="4" w:space="0" w:color="4761C7"/>
            </w:tcBorders>
          </w:tcPr>
          <w:p w14:paraId="7267093A"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Lieux géographiques des autres stades de la chaîne de production</w:t>
            </w:r>
          </w:p>
          <w:p w14:paraId="75D9E21D" w14:textId="77777777" w:rsidR="00E879C2" w:rsidRPr="0054726E" w:rsidRDefault="00E879C2" w:rsidP="00B52833">
            <w:pPr>
              <w:pStyle w:val="Sansinterligne"/>
              <w:rPr>
                <w:rFonts w:ascii="Marianne" w:hAnsi="Marianne"/>
                <w:sz w:val="20"/>
                <w:szCs w:val="20"/>
              </w:rPr>
            </w:pPr>
            <w:r w:rsidRPr="0054726E">
              <w:rPr>
                <w:rFonts w:ascii="Marianne" w:hAnsi="Marianne"/>
                <w:b/>
                <w:bCs/>
                <w:i/>
                <w:iCs/>
                <w:sz w:val="20"/>
                <w:szCs w:val="20"/>
              </w:rPr>
              <w:t>Si plusieurs lieux géographiques, les préciser</w:t>
            </w:r>
          </w:p>
        </w:tc>
        <w:tc>
          <w:tcPr>
            <w:tcW w:w="2147" w:type="dxa"/>
            <w:tcBorders>
              <w:top w:val="single" w:sz="4" w:space="0" w:color="4761C7"/>
              <w:left w:val="single" w:sz="4" w:space="0" w:color="4761C7"/>
              <w:bottom w:val="single" w:sz="4" w:space="0" w:color="4761C7"/>
              <w:right w:val="single" w:sz="4" w:space="0" w:color="4761C7"/>
            </w:tcBorders>
          </w:tcPr>
          <w:p w14:paraId="42C4700A"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Lister</w:t>
            </w:r>
          </w:p>
        </w:tc>
        <w:tc>
          <w:tcPr>
            <w:tcW w:w="3400" w:type="dxa"/>
            <w:gridSpan w:val="3"/>
            <w:tcBorders>
              <w:top w:val="single" w:sz="4" w:space="0" w:color="4761C7"/>
              <w:left w:val="single" w:sz="4" w:space="0" w:color="4761C7"/>
              <w:bottom w:val="single" w:sz="4" w:space="0" w:color="4761C7"/>
              <w:right w:val="single" w:sz="4" w:space="0" w:color="4761C7"/>
            </w:tcBorders>
          </w:tcPr>
          <w:p w14:paraId="050B1311"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tcPr>
          <w:p w14:paraId="14E72814" w14:textId="77777777" w:rsidR="00E879C2" w:rsidRPr="0054726E" w:rsidRDefault="00E879C2" w:rsidP="00B52833">
            <w:pPr>
              <w:pStyle w:val="Sansinterligne"/>
              <w:rPr>
                <w:rFonts w:ascii="Marianne" w:hAnsi="Marianne"/>
                <w:sz w:val="20"/>
                <w:szCs w:val="20"/>
              </w:rPr>
            </w:pPr>
          </w:p>
        </w:tc>
      </w:tr>
      <w:tr w:rsidR="00E879C2" w:rsidRPr="0054726E" w14:paraId="0F8BBDED" w14:textId="77777777" w:rsidTr="0054726E">
        <w:trPr>
          <w:trHeight w:val="533"/>
        </w:trPr>
        <w:tc>
          <w:tcPr>
            <w:tcW w:w="7155" w:type="dxa"/>
            <w:gridSpan w:val="2"/>
            <w:tcBorders>
              <w:top w:val="single" w:sz="4" w:space="0" w:color="4761C7"/>
              <w:left w:val="single" w:sz="4" w:space="0" w:color="4761C7"/>
              <w:bottom w:val="single" w:sz="4" w:space="0" w:color="4761C7"/>
              <w:right w:val="single" w:sz="4" w:space="0" w:color="4761C7"/>
            </w:tcBorders>
            <w:shd w:val="clear" w:color="auto" w:fill="C1CAEC"/>
          </w:tcPr>
          <w:p w14:paraId="2FAE0CEB"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Nombre de fournisseurs pour une même chaîne d'approvisionnement (de la matière première à la livraison du produit fini)</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433268B8"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Préciser</w:t>
            </w:r>
          </w:p>
        </w:tc>
        <w:tc>
          <w:tcPr>
            <w:tcW w:w="3400" w:type="dxa"/>
            <w:gridSpan w:val="3"/>
            <w:tcBorders>
              <w:top w:val="single" w:sz="4" w:space="0" w:color="4761C7"/>
              <w:left w:val="single" w:sz="4" w:space="0" w:color="4761C7"/>
              <w:bottom w:val="single" w:sz="4" w:space="0" w:color="4761C7"/>
              <w:right w:val="single" w:sz="4" w:space="0" w:color="4761C7"/>
            </w:tcBorders>
            <w:shd w:val="clear" w:color="auto" w:fill="C1CAEC"/>
          </w:tcPr>
          <w:p w14:paraId="7FE8210C"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shd w:val="clear" w:color="auto" w:fill="C1CAEC"/>
          </w:tcPr>
          <w:p w14:paraId="0748D122" w14:textId="77777777" w:rsidR="00E879C2" w:rsidRPr="0054726E" w:rsidRDefault="00E879C2" w:rsidP="00B52833">
            <w:pPr>
              <w:pStyle w:val="Sansinterligne"/>
              <w:rPr>
                <w:rFonts w:ascii="Marianne" w:hAnsi="Marianne"/>
                <w:sz w:val="20"/>
                <w:szCs w:val="20"/>
              </w:rPr>
            </w:pPr>
          </w:p>
        </w:tc>
      </w:tr>
      <w:tr w:rsidR="00E879C2" w:rsidRPr="0054726E" w14:paraId="7AF9F0CC" w14:textId="77777777" w:rsidTr="0054726E">
        <w:trPr>
          <w:trHeight w:val="637"/>
        </w:trPr>
        <w:tc>
          <w:tcPr>
            <w:tcW w:w="7155" w:type="dxa"/>
            <w:gridSpan w:val="2"/>
            <w:tcBorders>
              <w:top w:val="single" w:sz="4" w:space="0" w:color="4761C7"/>
              <w:left w:val="single" w:sz="4" w:space="0" w:color="4761C7"/>
              <w:bottom w:val="single" w:sz="4" w:space="0" w:color="4761C7"/>
              <w:right w:val="single" w:sz="4" w:space="0" w:color="4761C7"/>
            </w:tcBorders>
          </w:tcPr>
          <w:p w14:paraId="7F01E5E4"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Qualité (nature des activités) et nombre des fournisseurs de rang 1 (fournisseurs directs)</w:t>
            </w:r>
          </w:p>
        </w:tc>
        <w:tc>
          <w:tcPr>
            <w:tcW w:w="2147" w:type="dxa"/>
            <w:tcBorders>
              <w:top w:val="single" w:sz="4" w:space="0" w:color="4761C7"/>
              <w:left w:val="single" w:sz="4" w:space="0" w:color="4761C7"/>
              <w:bottom w:val="single" w:sz="4" w:space="0" w:color="4761C7"/>
              <w:right w:val="single" w:sz="4" w:space="0" w:color="4761C7"/>
            </w:tcBorders>
          </w:tcPr>
          <w:p w14:paraId="06DD4FE5"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Préciser</w:t>
            </w:r>
          </w:p>
        </w:tc>
        <w:tc>
          <w:tcPr>
            <w:tcW w:w="3400" w:type="dxa"/>
            <w:gridSpan w:val="3"/>
            <w:tcBorders>
              <w:top w:val="single" w:sz="4" w:space="0" w:color="4761C7"/>
              <w:left w:val="single" w:sz="4" w:space="0" w:color="4761C7"/>
              <w:bottom w:val="single" w:sz="4" w:space="0" w:color="4761C7"/>
              <w:right w:val="single" w:sz="4" w:space="0" w:color="4761C7"/>
            </w:tcBorders>
          </w:tcPr>
          <w:p w14:paraId="734EC59A"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tcPr>
          <w:p w14:paraId="2FFF94BD" w14:textId="77777777" w:rsidR="00E879C2" w:rsidRPr="0054726E" w:rsidRDefault="00E879C2" w:rsidP="00B52833">
            <w:pPr>
              <w:pStyle w:val="Sansinterligne"/>
              <w:rPr>
                <w:rFonts w:ascii="Marianne" w:hAnsi="Marianne"/>
                <w:sz w:val="20"/>
                <w:szCs w:val="20"/>
              </w:rPr>
            </w:pPr>
          </w:p>
        </w:tc>
      </w:tr>
      <w:tr w:rsidR="00E879C2" w:rsidRPr="0054726E" w14:paraId="628F4789" w14:textId="77777777" w:rsidTr="0054726E">
        <w:trPr>
          <w:trHeight w:val="840"/>
        </w:trPr>
        <w:tc>
          <w:tcPr>
            <w:tcW w:w="7155" w:type="dxa"/>
            <w:gridSpan w:val="2"/>
            <w:tcBorders>
              <w:top w:val="single" w:sz="4" w:space="0" w:color="4761C7"/>
              <w:left w:val="single" w:sz="4" w:space="0" w:color="4761C7"/>
              <w:bottom w:val="single" w:sz="4" w:space="0" w:color="4761C7"/>
              <w:right w:val="single" w:sz="4" w:space="0" w:color="4761C7"/>
            </w:tcBorders>
            <w:shd w:val="clear" w:color="auto" w:fill="C1CAEC"/>
          </w:tcPr>
          <w:p w14:paraId="6197AFA7"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Qualité (nature des activités) et nombre des fournisseurs de rangs, 2, 3 etc. (fournisseurs de fournisseurs)</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133A8917"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Préciser</w:t>
            </w:r>
          </w:p>
        </w:tc>
        <w:tc>
          <w:tcPr>
            <w:tcW w:w="3400" w:type="dxa"/>
            <w:gridSpan w:val="3"/>
            <w:tcBorders>
              <w:top w:val="single" w:sz="4" w:space="0" w:color="4761C7"/>
              <w:left w:val="single" w:sz="4" w:space="0" w:color="4761C7"/>
              <w:bottom w:val="single" w:sz="4" w:space="0" w:color="4761C7"/>
              <w:right w:val="single" w:sz="4" w:space="0" w:color="4761C7"/>
            </w:tcBorders>
            <w:shd w:val="clear" w:color="auto" w:fill="C1CAEC"/>
          </w:tcPr>
          <w:p w14:paraId="47A9EEA7" w14:textId="77777777" w:rsidR="00E879C2" w:rsidRPr="0054726E" w:rsidRDefault="00E879C2" w:rsidP="00B52833">
            <w:pPr>
              <w:pStyle w:val="Sansinterligne"/>
              <w:rPr>
                <w:rFonts w:ascii="Marianne" w:hAnsi="Marianne"/>
                <w:sz w:val="20"/>
                <w:szCs w:val="20"/>
              </w:rPr>
            </w:pPr>
          </w:p>
        </w:tc>
        <w:tc>
          <w:tcPr>
            <w:tcW w:w="1757" w:type="dxa"/>
            <w:tcBorders>
              <w:top w:val="single" w:sz="4" w:space="0" w:color="4761C7"/>
              <w:left w:val="single" w:sz="4" w:space="0" w:color="4761C7"/>
              <w:bottom w:val="single" w:sz="4" w:space="0" w:color="4761C7"/>
              <w:right w:val="single" w:sz="4" w:space="0" w:color="4761C7"/>
            </w:tcBorders>
            <w:shd w:val="clear" w:color="auto" w:fill="C1CAEC"/>
          </w:tcPr>
          <w:p w14:paraId="5D355874" w14:textId="77777777" w:rsidR="00E879C2" w:rsidRPr="0054726E" w:rsidRDefault="00E879C2" w:rsidP="00B52833">
            <w:pPr>
              <w:pStyle w:val="Sansinterligne"/>
              <w:rPr>
                <w:rFonts w:ascii="Marianne" w:hAnsi="Marianne"/>
                <w:sz w:val="20"/>
                <w:szCs w:val="20"/>
              </w:rPr>
            </w:pPr>
          </w:p>
        </w:tc>
      </w:tr>
      <w:tr w:rsidR="00E879C2" w:rsidRPr="0054726E" w14:paraId="0EB3A16A" w14:textId="77777777" w:rsidTr="0054726E">
        <w:trPr>
          <w:trHeight w:val="20"/>
        </w:trPr>
        <w:tc>
          <w:tcPr>
            <w:tcW w:w="14459" w:type="dxa"/>
            <w:gridSpan w:val="7"/>
            <w:tcBorders>
              <w:top w:val="single" w:sz="4" w:space="0" w:color="1A2656"/>
              <w:left w:val="single" w:sz="4" w:space="0" w:color="1A2656"/>
              <w:bottom w:val="single" w:sz="4" w:space="0" w:color="1A2656"/>
              <w:right w:val="single" w:sz="4" w:space="0" w:color="1A2656"/>
            </w:tcBorders>
            <w:shd w:val="clear" w:color="auto" w:fill="2F5496" w:themeFill="accent1" w:themeFillShade="BF"/>
          </w:tcPr>
          <w:p w14:paraId="2DB8341A" w14:textId="77777777" w:rsidR="00E879C2" w:rsidRPr="00CC6F15" w:rsidRDefault="00E879C2" w:rsidP="00B52833">
            <w:pPr>
              <w:pStyle w:val="Sansinterligne"/>
              <w:jc w:val="center"/>
              <w:rPr>
                <w:rFonts w:ascii="Marianne" w:hAnsi="Marianne"/>
                <w:b/>
                <w:bCs/>
                <w:color w:val="FFFFFF" w:themeColor="background1"/>
                <w:sz w:val="20"/>
                <w:szCs w:val="20"/>
              </w:rPr>
            </w:pPr>
            <w:r w:rsidRPr="00CC6F15">
              <w:rPr>
                <w:rFonts w:ascii="Marianne" w:hAnsi="Marianne"/>
                <w:b/>
                <w:bCs/>
                <w:color w:val="FFFFFF" w:themeColor="background1"/>
                <w:sz w:val="20"/>
                <w:szCs w:val="20"/>
              </w:rPr>
              <w:t>Formalisation d'une démarche de responsabilité sociale</w:t>
            </w:r>
          </w:p>
        </w:tc>
      </w:tr>
      <w:tr w:rsidR="00E879C2" w14:paraId="7A35F067" w14:textId="77777777" w:rsidTr="0054726E">
        <w:trPr>
          <w:trHeight w:val="20"/>
        </w:trPr>
        <w:tc>
          <w:tcPr>
            <w:tcW w:w="5236" w:type="dxa"/>
            <w:tcBorders>
              <w:top w:val="single" w:sz="4" w:space="0" w:color="4761C7"/>
              <w:left w:val="single" w:sz="4" w:space="0" w:color="4761C7"/>
              <w:bottom w:val="single" w:sz="4" w:space="0" w:color="4761C7"/>
              <w:right w:val="single" w:sz="4" w:space="0" w:color="4761C7"/>
            </w:tcBorders>
            <w:shd w:val="clear" w:color="auto" w:fill="C1CAEC"/>
          </w:tcPr>
          <w:p w14:paraId="1C441C6D"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Thème</w:t>
            </w:r>
          </w:p>
        </w:tc>
        <w:tc>
          <w:tcPr>
            <w:tcW w:w="4291" w:type="dxa"/>
            <w:gridSpan w:val="3"/>
            <w:tcBorders>
              <w:top w:val="single" w:sz="4" w:space="0" w:color="4761C7"/>
              <w:left w:val="single" w:sz="4" w:space="0" w:color="4761C7"/>
              <w:bottom w:val="single" w:sz="4" w:space="0" w:color="4761C7"/>
              <w:right w:val="single" w:sz="4" w:space="0" w:color="4761C7"/>
            </w:tcBorders>
            <w:shd w:val="clear" w:color="auto" w:fill="C1CAEC"/>
          </w:tcPr>
          <w:p w14:paraId="7C034EEC"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Type de réponse attendue</w:t>
            </w:r>
          </w:p>
        </w:tc>
        <w:tc>
          <w:tcPr>
            <w:tcW w:w="3087" w:type="dxa"/>
            <w:tcBorders>
              <w:top w:val="single" w:sz="4" w:space="0" w:color="4761C7"/>
              <w:left w:val="single" w:sz="4" w:space="0" w:color="4761C7"/>
              <w:bottom w:val="single" w:sz="4" w:space="0" w:color="4761C7"/>
              <w:right w:val="single" w:sz="4" w:space="0" w:color="4761C7"/>
            </w:tcBorders>
            <w:shd w:val="clear" w:color="auto" w:fill="C1CAEC"/>
          </w:tcPr>
          <w:p w14:paraId="25F79EF5"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Réponse du soumissionnaire</w:t>
            </w:r>
            <w:r w:rsidRPr="0054726E">
              <w:rPr>
                <w:rFonts w:cs="Calibri"/>
                <w:sz w:val="20"/>
                <w:szCs w:val="20"/>
              </w:rPr>
              <w:t> </w:t>
            </w:r>
            <w:r w:rsidRPr="0054726E">
              <w:rPr>
                <w:rFonts w:ascii="Marianne" w:hAnsi="Marianne"/>
                <w:sz w:val="20"/>
                <w:szCs w:val="20"/>
              </w:rPr>
              <w:t xml:space="preserve">; </w:t>
            </w:r>
            <w:r w:rsidRPr="0054726E">
              <w:rPr>
                <w:rFonts w:ascii="Marianne" w:hAnsi="Marianne"/>
                <w:i/>
                <w:sz w:val="20"/>
                <w:szCs w:val="20"/>
              </w:rPr>
              <w:t>Si l’information n’est pas maîtrisée, merci de le préciser</w:t>
            </w:r>
          </w:p>
        </w:tc>
        <w:tc>
          <w:tcPr>
            <w:tcW w:w="1845" w:type="dxa"/>
            <w:gridSpan w:val="2"/>
            <w:tcBorders>
              <w:top w:val="single" w:sz="4" w:space="0" w:color="4761C7"/>
              <w:left w:val="single" w:sz="4" w:space="0" w:color="4761C7"/>
              <w:bottom w:val="single" w:sz="4" w:space="0" w:color="4761C7"/>
              <w:right w:val="single" w:sz="4" w:space="0" w:color="4761C7"/>
            </w:tcBorders>
            <w:shd w:val="clear" w:color="auto" w:fill="C1CAEC"/>
          </w:tcPr>
          <w:p w14:paraId="2799F426"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 xml:space="preserve">Moyen de preuve associé </w:t>
            </w:r>
          </w:p>
          <w:p w14:paraId="583812CC"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(Oui/Non</w:t>
            </w:r>
            <w:r w:rsidRPr="0054726E">
              <w:rPr>
                <w:rFonts w:cs="Calibri"/>
                <w:sz w:val="20"/>
                <w:szCs w:val="20"/>
              </w:rPr>
              <w:t> </w:t>
            </w:r>
            <w:r w:rsidRPr="0054726E">
              <w:rPr>
                <w:rFonts w:ascii="Marianne" w:hAnsi="Marianne"/>
                <w:sz w:val="20"/>
                <w:szCs w:val="20"/>
              </w:rPr>
              <w:t>; Si oui pr</w:t>
            </w:r>
            <w:r w:rsidRPr="0054726E">
              <w:rPr>
                <w:rFonts w:ascii="Marianne" w:hAnsi="Marianne" w:cs="Marianne"/>
                <w:sz w:val="20"/>
                <w:szCs w:val="20"/>
              </w:rPr>
              <w:t>é</w:t>
            </w:r>
            <w:r w:rsidRPr="0054726E">
              <w:rPr>
                <w:rFonts w:ascii="Marianne" w:hAnsi="Marianne"/>
                <w:sz w:val="20"/>
                <w:szCs w:val="20"/>
              </w:rPr>
              <w:t>ciser)</w:t>
            </w:r>
          </w:p>
        </w:tc>
      </w:tr>
      <w:tr w:rsidR="00E879C2" w14:paraId="15FF1C10" w14:textId="77777777" w:rsidTr="0054726E">
        <w:trPr>
          <w:trHeight w:val="20"/>
        </w:trPr>
        <w:tc>
          <w:tcPr>
            <w:tcW w:w="5236" w:type="dxa"/>
            <w:tcBorders>
              <w:top w:val="single" w:sz="4" w:space="0" w:color="4761C7"/>
              <w:left w:val="single" w:sz="4" w:space="0" w:color="4761C7"/>
              <w:bottom w:val="single" w:sz="4" w:space="0" w:color="4761C7"/>
              <w:right w:val="single" w:sz="4" w:space="0" w:color="4761C7"/>
            </w:tcBorders>
          </w:tcPr>
          <w:p w14:paraId="02548686"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Le soumissionnaire est-il soumis aux obligations de la loi relative au devoir de vigilance des sociétés mères et des entreprises donneuses d'ordre (loi n°2017-399 du 27 mars 2017)</w:t>
            </w:r>
            <w:r w:rsidRPr="0054726E">
              <w:rPr>
                <w:rFonts w:cs="Calibri"/>
                <w:b/>
                <w:bCs/>
                <w:sz w:val="20"/>
                <w:szCs w:val="20"/>
              </w:rPr>
              <w:t> </w:t>
            </w:r>
            <w:r w:rsidRPr="0054726E">
              <w:rPr>
                <w:rFonts w:ascii="Marianne" w:hAnsi="Marianne"/>
                <w:b/>
                <w:bCs/>
                <w:sz w:val="20"/>
                <w:szCs w:val="20"/>
              </w:rPr>
              <w:t>?</w:t>
            </w:r>
          </w:p>
        </w:tc>
        <w:tc>
          <w:tcPr>
            <w:tcW w:w="4291" w:type="dxa"/>
            <w:gridSpan w:val="3"/>
            <w:tcBorders>
              <w:top w:val="single" w:sz="4" w:space="0" w:color="4761C7"/>
              <w:left w:val="single" w:sz="4" w:space="0" w:color="4761C7"/>
              <w:bottom w:val="single" w:sz="4" w:space="0" w:color="4761C7"/>
              <w:right w:val="single" w:sz="4" w:space="0" w:color="4761C7"/>
            </w:tcBorders>
          </w:tcPr>
          <w:p w14:paraId="7FB973C1"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Oui/non</w:t>
            </w:r>
            <w:r w:rsidRPr="0054726E">
              <w:rPr>
                <w:rFonts w:ascii="Marianne" w:hAnsi="Marianne"/>
                <w:i/>
                <w:iCs/>
                <w:sz w:val="20"/>
                <w:szCs w:val="20"/>
              </w:rPr>
              <w:br/>
              <w:t>Si oui, décrire les actions entreprises et communiquer le plan de vigilance adopté (ou un lien de téléchargement) ainsi que le dernier rapport annuel de suivi</w:t>
            </w:r>
          </w:p>
        </w:tc>
        <w:tc>
          <w:tcPr>
            <w:tcW w:w="3087" w:type="dxa"/>
            <w:tcBorders>
              <w:top w:val="single" w:sz="4" w:space="0" w:color="4761C7"/>
              <w:left w:val="single" w:sz="4" w:space="0" w:color="4761C7"/>
              <w:bottom w:val="single" w:sz="4" w:space="0" w:color="4761C7"/>
              <w:right w:val="single" w:sz="4" w:space="0" w:color="4761C7"/>
            </w:tcBorders>
          </w:tcPr>
          <w:p w14:paraId="089AB259" w14:textId="77777777" w:rsidR="00E879C2" w:rsidRPr="0054726E" w:rsidRDefault="00E879C2" w:rsidP="00B52833">
            <w:pPr>
              <w:pStyle w:val="Sansinterligne"/>
              <w:rPr>
                <w:rFonts w:ascii="Marianne" w:hAnsi="Marianne"/>
                <w:sz w:val="20"/>
                <w:szCs w:val="20"/>
              </w:rPr>
            </w:pPr>
          </w:p>
        </w:tc>
        <w:tc>
          <w:tcPr>
            <w:tcW w:w="1845" w:type="dxa"/>
            <w:gridSpan w:val="2"/>
            <w:tcBorders>
              <w:top w:val="single" w:sz="4" w:space="0" w:color="4761C7"/>
              <w:left w:val="single" w:sz="4" w:space="0" w:color="4761C7"/>
              <w:bottom w:val="single" w:sz="4" w:space="0" w:color="4761C7"/>
              <w:right w:val="single" w:sz="4" w:space="0" w:color="4761C7"/>
            </w:tcBorders>
          </w:tcPr>
          <w:p w14:paraId="31B8B4DC" w14:textId="77777777" w:rsidR="00E879C2" w:rsidRPr="0054726E" w:rsidRDefault="00E879C2" w:rsidP="00B52833">
            <w:pPr>
              <w:pStyle w:val="Sansinterligne"/>
              <w:rPr>
                <w:rFonts w:ascii="Marianne" w:hAnsi="Marianne"/>
                <w:sz w:val="20"/>
                <w:szCs w:val="20"/>
              </w:rPr>
            </w:pPr>
            <w:r w:rsidRPr="0054726E">
              <w:rPr>
                <w:rFonts w:cs="Calibri"/>
                <w:sz w:val="20"/>
                <w:szCs w:val="20"/>
              </w:rPr>
              <w:t> </w:t>
            </w:r>
          </w:p>
        </w:tc>
      </w:tr>
      <w:tr w:rsidR="00E879C2" w14:paraId="1D87E3B8" w14:textId="77777777" w:rsidTr="0054726E">
        <w:trPr>
          <w:trHeight w:val="20"/>
        </w:trPr>
        <w:tc>
          <w:tcPr>
            <w:tcW w:w="5236" w:type="dxa"/>
            <w:tcBorders>
              <w:top w:val="single" w:sz="4" w:space="0" w:color="4761C7"/>
              <w:left w:val="single" w:sz="4" w:space="0" w:color="4761C7"/>
              <w:bottom w:val="single" w:sz="4" w:space="0" w:color="4761C7"/>
              <w:right w:val="single" w:sz="4" w:space="0" w:color="4761C7"/>
            </w:tcBorders>
            <w:shd w:val="clear" w:color="auto" w:fill="C1CAEC"/>
          </w:tcPr>
          <w:p w14:paraId="76E457DE"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Le soumissionnaire est-il membre d'une initiative multipartite ou d'une organisation engagée en faveur du respect des droits humains fondamentaux au travail ? (ex</w:t>
            </w:r>
            <w:r w:rsidRPr="0054726E">
              <w:rPr>
                <w:rFonts w:cs="Calibri"/>
                <w:b/>
                <w:bCs/>
                <w:sz w:val="20"/>
                <w:szCs w:val="20"/>
              </w:rPr>
              <w:t> </w:t>
            </w:r>
            <w:r w:rsidRPr="0054726E">
              <w:rPr>
                <w:rFonts w:ascii="Marianne" w:hAnsi="Marianne"/>
                <w:b/>
                <w:bCs/>
                <w:sz w:val="20"/>
                <w:szCs w:val="20"/>
              </w:rPr>
              <w:t>: Fair Wear Foundation, Bette Cotton Initiative)</w:t>
            </w:r>
          </w:p>
        </w:tc>
        <w:tc>
          <w:tcPr>
            <w:tcW w:w="4291" w:type="dxa"/>
            <w:gridSpan w:val="3"/>
            <w:tcBorders>
              <w:top w:val="single" w:sz="4" w:space="0" w:color="4761C7"/>
              <w:left w:val="single" w:sz="4" w:space="0" w:color="4761C7"/>
              <w:bottom w:val="single" w:sz="4" w:space="0" w:color="4761C7"/>
              <w:right w:val="single" w:sz="4" w:space="0" w:color="4761C7"/>
            </w:tcBorders>
            <w:shd w:val="clear" w:color="auto" w:fill="C1CAEC"/>
          </w:tcPr>
          <w:p w14:paraId="310BD97C"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Oui/non</w:t>
            </w:r>
          </w:p>
          <w:p w14:paraId="2EA32B03"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Si oui, mentionner l’initiative et fournir le justificatif d’adhésion</w:t>
            </w:r>
          </w:p>
        </w:tc>
        <w:tc>
          <w:tcPr>
            <w:tcW w:w="3087" w:type="dxa"/>
            <w:tcBorders>
              <w:top w:val="single" w:sz="4" w:space="0" w:color="4761C7"/>
              <w:left w:val="single" w:sz="4" w:space="0" w:color="4761C7"/>
              <w:bottom w:val="single" w:sz="4" w:space="0" w:color="4761C7"/>
              <w:right w:val="single" w:sz="4" w:space="0" w:color="4761C7"/>
            </w:tcBorders>
            <w:shd w:val="clear" w:color="auto" w:fill="C1CAEC"/>
          </w:tcPr>
          <w:p w14:paraId="44B5D813" w14:textId="77777777" w:rsidR="00E879C2" w:rsidRPr="0054726E" w:rsidRDefault="00E879C2" w:rsidP="00B52833">
            <w:pPr>
              <w:pStyle w:val="Sansinterligne"/>
              <w:rPr>
                <w:rFonts w:ascii="Marianne" w:hAnsi="Marianne"/>
                <w:sz w:val="20"/>
                <w:szCs w:val="20"/>
              </w:rPr>
            </w:pPr>
            <w:r w:rsidRPr="0054726E">
              <w:rPr>
                <w:rFonts w:cs="Calibri"/>
                <w:sz w:val="20"/>
                <w:szCs w:val="20"/>
              </w:rPr>
              <w:t> </w:t>
            </w:r>
          </w:p>
        </w:tc>
        <w:tc>
          <w:tcPr>
            <w:tcW w:w="1845" w:type="dxa"/>
            <w:gridSpan w:val="2"/>
            <w:tcBorders>
              <w:top w:val="single" w:sz="4" w:space="0" w:color="4761C7"/>
              <w:left w:val="single" w:sz="4" w:space="0" w:color="4761C7"/>
              <w:bottom w:val="single" w:sz="4" w:space="0" w:color="4761C7"/>
              <w:right w:val="single" w:sz="4" w:space="0" w:color="4761C7"/>
            </w:tcBorders>
            <w:shd w:val="clear" w:color="auto" w:fill="C1CAEC"/>
          </w:tcPr>
          <w:p w14:paraId="0F2F1D68" w14:textId="77777777" w:rsidR="00E879C2" w:rsidRPr="0054726E" w:rsidRDefault="00E879C2" w:rsidP="00B52833">
            <w:pPr>
              <w:pStyle w:val="Sansinterligne"/>
              <w:rPr>
                <w:rFonts w:ascii="Marianne" w:hAnsi="Marianne"/>
                <w:sz w:val="20"/>
                <w:szCs w:val="20"/>
              </w:rPr>
            </w:pPr>
            <w:r w:rsidRPr="0054726E">
              <w:rPr>
                <w:rFonts w:cs="Calibri"/>
                <w:sz w:val="20"/>
                <w:szCs w:val="20"/>
              </w:rPr>
              <w:t> </w:t>
            </w:r>
          </w:p>
        </w:tc>
      </w:tr>
      <w:tr w:rsidR="00E879C2" w14:paraId="56C9DE7C" w14:textId="77777777" w:rsidTr="0054726E">
        <w:trPr>
          <w:trHeight w:val="20"/>
        </w:trPr>
        <w:tc>
          <w:tcPr>
            <w:tcW w:w="5236" w:type="dxa"/>
            <w:tcBorders>
              <w:top w:val="single" w:sz="4" w:space="0" w:color="4761C7"/>
              <w:left w:val="single" w:sz="4" w:space="0" w:color="4761C7"/>
              <w:bottom w:val="single" w:sz="4" w:space="0" w:color="4761C7"/>
              <w:right w:val="single" w:sz="4" w:space="0" w:color="4761C7"/>
            </w:tcBorders>
          </w:tcPr>
          <w:p w14:paraId="0137C185"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Le soumissionnaire a-t-il défini et formalisé une stratégie en matière de responsabilité sociale et sociétale en direction de ses fournisseurs ?</w:t>
            </w:r>
          </w:p>
          <w:p w14:paraId="5307BD38"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14:paraId="6AF2E622"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Si non, cette stratégie est-elle en cours de définition/validation ?</w:t>
            </w:r>
          </w:p>
        </w:tc>
        <w:tc>
          <w:tcPr>
            <w:tcW w:w="4291" w:type="dxa"/>
            <w:gridSpan w:val="3"/>
            <w:tcBorders>
              <w:top w:val="single" w:sz="4" w:space="0" w:color="4761C7"/>
              <w:left w:val="single" w:sz="4" w:space="0" w:color="4761C7"/>
              <w:bottom w:val="single" w:sz="4" w:space="0" w:color="4761C7"/>
              <w:right w:val="single" w:sz="4" w:space="0" w:color="4761C7"/>
            </w:tcBorders>
          </w:tcPr>
          <w:p w14:paraId="03739506"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Oui/non</w:t>
            </w:r>
          </w:p>
          <w:p w14:paraId="0428C599"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Si oui, fournir le justificatif</w:t>
            </w:r>
          </w:p>
        </w:tc>
        <w:tc>
          <w:tcPr>
            <w:tcW w:w="3087" w:type="dxa"/>
            <w:tcBorders>
              <w:top w:val="single" w:sz="4" w:space="0" w:color="4761C7"/>
              <w:left w:val="single" w:sz="4" w:space="0" w:color="4761C7"/>
              <w:bottom w:val="single" w:sz="4" w:space="0" w:color="4761C7"/>
              <w:right w:val="single" w:sz="4" w:space="0" w:color="4761C7"/>
            </w:tcBorders>
          </w:tcPr>
          <w:p w14:paraId="2B313DD3" w14:textId="77777777" w:rsidR="00E879C2" w:rsidRPr="0054726E" w:rsidRDefault="00E879C2" w:rsidP="00B52833">
            <w:pPr>
              <w:pStyle w:val="Sansinterligne"/>
              <w:rPr>
                <w:rFonts w:ascii="Marianne" w:hAnsi="Marianne"/>
                <w:sz w:val="20"/>
                <w:szCs w:val="20"/>
              </w:rPr>
            </w:pPr>
            <w:r w:rsidRPr="0054726E">
              <w:rPr>
                <w:rFonts w:cs="Calibri"/>
                <w:sz w:val="20"/>
                <w:szCs w:val="20"/>
              </w:rPr>
              <w:t> </w:t>
            </w:r>
          </w:p>
        </w:tc>
        <w:tc>
          <w:tcPr>
            <w:tcW w:w="1845" w:type="dxa"/>
            <w:gridSpan w:val="2"/>
            <w:tcBorders>
              <w:top w:val="single" w:sz="4" w:space="0" w:color="4761C7"/>
              <w:left w:val="single" w:sz="4" w:space="0" w:color="4761C7"/>
              <w:bottom w:val="single" w:sz="4" w:space="0" w:color="4761C7"/>
              <w:right w:val="single" w:sz="4" w:space="0" w:color="4761C7"/>
            </w:tcBorders>
          </w:tcPr>
          <w:p w14:paraId="1B1D86D2" w14:textId="77777777" w:rsidR="00E879C2" w:rsidRPr="0054726E" w:rsidRDefault="00E879C2" w:rsidP="00B52833">
            <w:pPr>
              <w:pStyle w:val="Sansinterligne"/>
              <w:rPr>
                <w:rFonts w:ascii="Marianne" w:hAnsi="Marianne"/>
                <w:sz w:val="20"/>
                <w:szCs w:val="20"/>
              </w:rPr>
            </w:pPr>
            <w:r w:rsidRPr="0054726E">
              <w:rPr>
                <w:rFonts w:cs="Calibri"/>
                <w:sz w:val="20"/>
                <w:szCs w:val="20"/>
              </w:rPr>
              <w:t> </w:t>
            </w:r>
          </w:p>
        </w:tc>
      </w:tr>
    </w:tbl>
    <w:p w14:paraId="19691DBB" w14:textId="77777777" w:rsidR="00E879C2" w:rsidRDefault="00E879C2" w:rsidP="00E879C2">
      <w:pPr>
        <w:rPr>
          <w:rFonts w:ascii="Arial" w:hAnsi="Arial"/>
          <w:sz w:val="22"/>
          <w:szCs w:val="22"/>
        </w:rPr>
      </w:pPr>
    </w:p>
    <w:p w14:paraId="70A64AE0" w14:textId="77777777" w:rsidR="00E879C2" w:rsidRDefault="00E879C2" w:rsidP="00E879C2">
      <w:pPr>
        <w:rPr>
          <w:rFonts w:ascii="Arial" w:hAnsi="Arial"/>
          <w:sz w:val="22"/>
          <w:szCs w:val="22"/>
        </w:rPr>
      </w:pPr>
    </w:p>
    <w:p w14:paraId="36935934" w14:textId="77777777" w:rsidR="00E879C2" w:rsidRDefault="00E879C2" w:rsidP="00E879C2">
      <w:pPr>
        <w:rPr>
          <w:rFonts w:ascii="Arial" w:hAnsi="Arial"/>
          <w:sz w:val="22"/>
          <w:szCs w:val="22"/>
        </w:rPr>
      </w:pPr>
    </w:p>
    <w:p w14:paraId="4DD1F409" w14:textId="77777777" w:rsidR="00E879C2" w:rsidRDefault="00E879C2" w:rsidP="00E879C2">
      <w:pPr>
        <w:rPr>
          <w:rFonts w:ascii="Arial" w:hAnsi="Arial"/>
          <w:sz w:val="22"/>
          <w:szCs w:val="22"/>
        </w:rPr>
      </w:pPr>
    </w:p>
    <w:p w14:paraId="0A8BD670" w14:textId="77777777" w:rsidR="00E879C2" w:rsidRDefault="00E879C2" w:rsidP="00E879C2">
      <w:pPr>
        <w:rPr>
          <w:rFonts w:ascii="Arial" w:hAnsi="Arial"/>
          <w:sz w:val="22"/>
          <w:szCs w:val="22"/>
        </w:rPr>
      </w:pPr>
    </w:p>
    <w:p w14:paraId="31AE4002" w14:textId="77777777" w:rsidR="00E879C2" w:rsidRDefault="00E879C2" w:rsidP="00E879C2">
      <w:pPr>
        <w:rPr>
          <w:rFonts w:ascii="Arial" w:hAnsi="Arial"/>
          <w:sz w:val="22"/>
          <w:szCs w:val="22"/>
        </w:rPr>
      </w:pPr>
    </w:p>
    <w:p w14:paraId="04DA64D9" w14:textId="77777777" w:rsidR="00E879C2" w:rsidRDefault="00E879C2" w:rsidP="00E879C2">
      <w:pPr>
        <w:rPr>
          <w:rFonts w:ascii="Arial" w:hAnsi="Arial"/>
          <w:sz w:val="22"/>
          <w:szCs w:val="22"/>
        </w:rPr>
      </w:pPr>
    </w:p>
    <w:p w14:paraId="495B7D52" w14:textId="77777777" w:rsidR="00E879C2" w:rsidRDefault="00E879C2" w:rsidP="00E879C2">
      <w:pPr>
        <w:rPr>
          <w:rFonts w:ascii="Arial" w:hAnsi="Arial"/>
          <w:sz w:val="22"/>
          <w:szCs w:val="22"/>
        </w:rPr>
      </w:pPr>
    </w:p>
    <w:p w14:paraId="55E39E3C" w14:textId="77777777" w:rsidR="00E879C2" w:rsidRDefault="00E879C2" w:rsidP="00E879C2">
      <w:pPr>
        <w:rPr>
          <w:rFonts w:ascii="Arial" w:hAnsi="Arial"/>
          <w:sz w:val="22"/>
          <w:szCs w:val="22"/>
        </w:rPr>
      </w:pPr>
    </w:p>
    <w:p w14:paraId="183A4FC5" w14:textId="77777777" w:rsidR="00E879C2" w:rsidRDefault="00E879C2" w:rsidP="00E879C2">
      <w:pPr>
        <w:rPr>
          <w:rFonts w:ascii="Arial" w:hAnsi="Arial"/>
          <w:sz w:val="22"/>
          <w:szCs w:val="22"/>
        </w:rPr>
      </w:pPr>
    </w:p>
    <w:p w14:paraId="10130898" w14:textId="77777777" w:rsidR="00E879C2" w:rsidRDefault="00E879C2" w:rsidP="00E879C2">
      <w:pPr>
        <w:rPr>
          <w:rFonts w:ascii="Arial" w:hAnsi="Arial"/>
          <w:sz w:val="22"/>
          <w:szCs w:val="22"/>
        </w:rPr>
      </w:pPr>
    </w:p>
    <w:p w14:paraId="453D6265" w14:textId="77777777" w:rsidR="00E879C2" w:rsidRDefault="00E879C2" w:rsidP="00E879C2">
      <w:pPr>
        <w:rPr>
          <w:rFonts w:ascii="Arial" w:hAnsi="Arial"/>
          <w:sz w:val="22"/>
          <w:szCs w:val="22"/>
        </w:rPr>
      </w:pPr>
    </w:p>
    <w:p w14:paraId="5EF498DA" w14:textId="77777777" w:rsidR="00E879C2" w:rsidRDefault="00E879C2" w:rsidP="00E879C2">
      <w:pPr>
        <w:rPr>
          <w:rFonts w:ascii="Arial" w:hAnsi="Arial"/>
          <w:sz w:val="22"/>
          <w:szCs w:val="22"/>
        </w:rPr>
      </w:pPr>
    </w:p>
    <w:tbl>
      <w:tblPr>
        <w:tblW w:w="15008" w:type="dxa"/>
        <w:tblInd w:w="-5" w:type="dxa"/>
        <w:tblLayout w:type="fixed"/>
        <w:tblLook w:val="0000" w:firstRow="0" w:lastRow="0" w:firstColumn="0" w:lastColumn="0" w:noHBand="0" w:noVBand="0"/>
      </w:tblPr>
      <w:tblGrid>
        <w:gridCol w:w="8669"/>
        <w:gridCol w:w="1433"/>
        <w:gridCol w:w="3338"/>
        <w:gridCol w:w="1568"/>
      </w:tblGrid>
      <w:tr w:rsidR="00E879C2" w14:paraId="48FFF844" w14:textId="77777777" w:rsidTr="0054726E">
        <w:trPr>
          <w:cantSplit/>
          <w:trHeight w:val="20"/>
          <w:tblHeader/>
        </w:trPr>
        <w:tc>
          <w:tcPr>
            <w:tcW w:w="15008" w:type="dxa"/>
            <w:gridSpan w:val="4"/>
            <w:tcBorders>
              <w:top w:val="single" w:sz="4" w:space="0" w:color="1A2656"/>
              <w:left w:val="single" w:sz="4" w:space="0" w:color="1A2656"/>
              <w:bottom w:val="single" w:sz="4" w:space="0" w:color="1A2656"/>
              <w:right w:val="single" w:sz="4" w:space="0" w:color="1A2656"/>
            </w:tcBorders>
            <w:shd w:val="clear" w:color="auto" w:fill="2F5496" w:themeFill="accent1" w:themeFillShade="BF"/>
          </w:tcPr>
          <w:p w14:paraId="6898CD11" w14:textId="77777777" w:rsidR="00E879C2" w:rsidRPr="00CC6F15" w:rsidRDefault="00E879C2" w:rsidP="00B52833">
            <w:pPr>
              <w:pStyle w:val="Sansinterligne"/>
              <w:jc w:val="center"/>
              <w:rPr>
                <w:rFonts w:ascii="Marianne" w:hAnsi="Marianne"/>
                <w:b/>
                <w:bCs/>
                <w:color w:val="FFFFFF" w:themeColor="background1"/>
                <w:sz w:val="20"/>
                <w:szCs w:val="20"/>
              </w:rPr>
            </w:pPr>
            <w:r w:rsidRPr="00CC6F15">
              <w:rPr>
                <w:rFonts w:ascii="Marianne" w:hAnsi="Marianne"/>
                <w:b/>
                <w:bCs/>
                <w:color w:val="FFFFFF" w:themeColor="background1"/>
                <w:sz w:val="20"/>
                <w:szCs w:val="20"/>
              </w:rPr>
              <w:t>Transparence et fiabilité des informations</w:t>
            </w:r>
          </w:p>
        </w:tc>
      </w:tr>
      <w:tr w:rsidR="00E879C2" w14:paraId="45680F31" w14:textId="77777777" w:rsidTr="00B52833">
        <w:trPr>
          <w:cantSplit/>
          <w:trHeight w:val="20"/>
        </w:trPr>
        <w:tc>
          <w:tcPr>
            <w:tcW w:w="8669" w:type="dxa"/>
            <w:tcBorders>
              <w:top w:val="single" w:sz="4" w:space="0" w:color="4761C7"/>
              <w:left w:val="single" w:sz="4" w:space="0" w:color="4761C7"/>
              <w:bottom w:val="single" w:sz="4" w:space="0" w:color="4761C7"/>
              <w:right w:val="single" w:sz="4" w:space="0" w:color="4761C7"/>
            </w:tcBorders>
            <w:shd w:val="clear" w:color="auto" w:fill="C1CAEC"/>
          </w:tcPr>
          <w:p w14:paraId="1EE4228B"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Thème</w:t>
            </w:r>
          </w:p>
        </w:tc>
        <w:tc>
          <w:tcPr>
            <w:tcW w:w="1433" w:type="dxa"/>
            <w:tcBorders>
              <w:top w:val="single" w:sz="4" w:space="0" w:color="4761C7"/>
              <w:left w:val="single" w:sz="4" w:space="0" w:color="4761C7"/>
              <w:bottom w:val="single" w:sz="4" w:space="0" w:color="4761C7"/>
              <w:right w:val="single" w:sz="4" w:space="0" w:color="4761C7"/>
            </w:tcBorders>
            <w:shd w:val="clear" w:color="auto" w:fill="C1CAEC"/>
          </w:tcPr>
          <w:p w14:paraId="310E002B"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Type de réponse attendue</w:t>
            </w:r>
          </w:p>
        </w:tc>
        <w:tc>
          <w:tcPr>
            <w:tcW w:w="3338" w:type="dxa"/>
            <w:tcBorders>
              <w:top w:val="single" w:sz="4" w:space="0" w:color="4761C7"/>
              <w:left w:val="single" w:sz="4" w:space="0" w:color="4761C7"/>
              <w:bottom w:val="single" w:sz="4" w:space="0" w:color="4761C7"/>
              <w:right w:val="single" w:sz="4" w:space="0" w:color="4761C7"/>
            </w:tcBorders>
            <w:shd w:val="clear" w:color="auto" w:fill="C1CAEC"/>
          </w:tcPr>
          <w:p w14:paraId="01294B04"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Réponse du soumissionnaire</w:t>
            </w:r>
            <w:r w:rsidRPr="0054726E">
              <w:rPr>
                <w:rFonts w:cs="Calibri"/>
                <w:sz w:val="20"/>
                <w:szCs w:val="20"/>
              </w:rPr>
              <w:t> </w:t>
            </w:r>
            <w:r w:rsidRPr="0054726E">
              <w:rPr>
                <w:rFonts w:ascii="Marianne" w:hAnsi="Marianne"/>
                <w:sz w:val="20"/>
                <w:szCs w:val="20"/>
              </w:rPr>
              <w:t xml:space="preserve">; </w:t>
            </w:r>
            <w:r w:rsidRPr="0054726E">
              <w:rPr>
                <w:rFonts w:ascii="Marianne" w:hAnsi="Marianne"/>
                <w:i/>
                <w:sz w:val="20"/>
                <w:szCs w:val="20"/>
              </w:rPr>
              <w:t>Si l’information n’est pas maîtrisée, merci de le préciser</w:t>
            </w:r>
          </w:p>
        </w:tc>
        <w:tc>
          <w:tcPr>
            <w:tcW w:w="1568" w:type="dxa"/>
            <w:tcBorders>
              <w:top w:val="single" w:sz="4" w:space="0" w:color="4761C7"/>
              <w:left w:val="single" w:sz="4" w:space="0" w:color="4761C7"/>
              <w:bottom w:val="single" w:sz="4" w:space="0" w:color="4761C7"/>
              <w:right w:val="single" w:sz="4" w:space="0" w:color="4761C7"/>
            </w:tcBorders>
            <w:shd w:val="clear" w:color="auto" w:fill="C1CAEC"/>
          </w:tcPr>
          <w:p w14:paraId="282F8051"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 xml:space="preserve">Moyen de preuve associé </w:t>
            </w:r>
          </w:p>
          <w:p w14:paraId="415A6F2E"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(Oui/Non</w:t>
            </w:r>
            <w:r w:rsidRPr="0054726E">
              <w:rPr>
                <w:rFonts w:cs="Calibri"/>
                <w:i/>
                <w:iCs/>
                <w:sz w:val="20"/>
                <w:szCs w:val="20"/>
              </w:rPr>
              <w:t> </w:t>
            </w:r>
            <w:r w:rsidRPr="0054726E">
              <w:rPr>
                <w:rFonts w:ascii="Marianne" w:hAnsi="Marianne"/>
                <w:i/>
                <w:iCs/>
                <w:sz w:val="20"/>
                <w:szCs w:val="20"/>
              </w:rPr>
              <w:t>; Si oui pr</w:t>
            </w:r>
            <w:r w:rsidRPr="0054726E">
              <w:rPr>
                <w:rFonts w:ascii="Marianne" w:hAnsi="Marianne" w:cs="Marianne"/>
                <w:i/>
                <w:iCs/>
                <w:sz w:val="20"/>
                <w:szCs w:val="20"/>
              </w:rPr>
              <w:t>é</w:t>
            </w:r>
            <w:r w:rsidRPr="0054726E">
              <w:rPr>
                <w:rFonts w:ascii="Marianne" w:hAnsi="Marianne"/>
                <w:i/>
                <w:iCs/>
                <w:sz w:val="20"/>
                <w:szCs w:val="20"/>
              </w:rPr>
              <w:t>ciser)</w:t>
            </w:r>
          </w:p>
        </w:tc>
      </w:tr>
      <w:tr w:rsidR="00E879C2" w14:paraId="51049A39" w14:textId="77777777" w:rsidTr="00B52833">
        <w:trPr>
          <w:cantSplit/>
          <w:trHeight w:val="20"/>
        </w:trPr>
        <w:tc>
          <w:tcPr>
            <w:tcW w:w="8669" w:type="dxa"/>
            <w:tcBorders>
              <w:top w:val="single" w:sz="4" w:space="0" w:color="4761C7"/>
              <w:left w:val="single" w:sz="4" w:space="0" w:color="4761C7"/>
              <w:bottom w:val="single" w:sz="4" w:space="0" w:color="4761C7"/>
              <w:right w:val="single" w:sz="4" w:space="0" w:color="4761C7"/>
            </w:tcBorders>
          </w:tcPr>
          <w:p w14:paraId="441B93EE"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Le soumissionnaire a-t-il mis en place un système de traçabilité et de contrôle de sa chaîne d'approvisionnement et/ou de celle de ses fournisseurs ? Si oui, décrire le système de vérification : nature de l'organisme qui conduit les vérifications ou l'audit, nature des sites ciblés par la vérification, nature des éléments vérifiés, fréquence des vérifications, nature des documents produits après les vérifications etc.</w:t>
            </w:r>
          </w:p>
          <w:p w14:paraId="7106F616" w14:textId="77777777" w:rsidR="00E879C2" w:rsidRPr="0054726E" w:rsidRDefault="00E879C2" w:rsidP="00B52833">
            <w:pPr>
              <w:pStyle w:val="Sansinterligne"/>
              <w:rPr>
                <w:rFonts w:ascii="Marianne" w:hAnsi="Marianne"/>
                <w:b/>
                <w:bCs/>
                <w:i/>
                <w:iCs/>
                <w:sz w:val="20"/>
                <w:szCs w:val="20"/>
              </w:rPr>
            </w:pPr>
            <w:r w:rsidRPr="0054726E">
              <w:rPr>
                <w:rFonts w:ascii="Marianne" w:hAnsi="Marianne"/>
                <w:b/>
                <w:bCs/>
                <w:i/>
                <w:iCs/>
                <w:sz w:val="20"/>
                <w:szCs w:val="20"/>
              </w:rPr>
              <w:t>Le soumissionnaire précisera en quoi le système de traçabilité mis en place peut-il être considéré comme transparent et indépendant.</w:t>
            </w:r>
          </w:p>
          <w:p w14:paraId="331BA806"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Ces informations se limitent aux prestations objet du marché et non aux activités autres potentielles du fabricant.</w:t>
            </w:r>
          </w:p>
        </w:tc>
        <w:tc>
          <w:tcPr>
            <w:tcW w:w="1433" w:type="dxa"/>
            <w:tcBorders>
              <w:top w:val="single" w:sz="4" w:space="0" w:color="4761C7"/>
              <w:left w:val="single" w:sz="4" w:space="0" w:color="4761C7"/>
              <w:bottom w:val="single" w:sz="4" w:space="0" w:color="4761C7"/>
              <w:right w:val="single" w:sz="4" w:space="0" w:color="4761C7"/>
            </w:tcBorders>
          </w:tcPr>
          <w:p w14:paraId="4709B5BC"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Décrire</w:t>
            </w:r>
          </w:p>
        </w:tc>
        <w:tc>
          <w:tcPr>
            <w:tcW w:w="3338" w:type="dxa"/>
            <w:tcBorders>
              <w:top w:val="single" w:sz="4" w:space="0" w:color="4761C7"/>
              <w:left w:val="single" w:sz="4" w:space="0" w:color="4761C7"/>
              <w:bottom w:val="single" w:sz="4" w:space="0" w:color="4761C7"/>
              <w:right w:val="single" w:sz="4" w:space="0" w:color="4761C7"/>
            </w:tcBorders>
          </w:tcPr>
          <w:p w14:paraId="5A8DD90B" w14:textId="77777777" w:rsidR="00E879C2" w:rsidRPr="0054726E" w:rsidRDefault="00E879C2" w:rsidP="00B52833">
            <w:pPr>
              <w:pStyle w:val="Sansinterligne"/>
              <w:rPr>
                <w:rFonts w:ascii="Marianne" w:hAnsi="Marianne"/>
                <w:sz w:val="20"/>
                <w:szCs w:val="20"/>
              </w:rPr>
            </w:pPr>
          </w:p>
        </w:tc>
        <w:tc>
          <w:tcPr>
            <w:tcW w:w="1568" w:type="dxa"/>
            <w:tcBorders>
              <w:top w:val="single" w:sz="4" w:space="0" w:color="4761C7"/>
              <w:left w:val="single" w:sz="4" w:space="0" w:color="4761C7"/>
              <w:bottom w:val="single" w:sz="4" w:space="0" w:color="4761C7"/>
              <w:right w:val="single" w:sz="4" w:space="0" w:color="4761C7"/>
            </w:tcBorders>
          </w:tcPr>
          <w:p w14:paraId="0ECC5C7B" w14:textId="77777777" w:rsidR="00E879C2" w:rsidRPr="0054726E" w:rsidRDefault="00E879C2" w:rsidP="00B52833">
            <w:pPr>
              <w:pStyle w:val="Sansinterligne"/>
              <w:rPr>
                <w:rFonts w:ascii="Marianne" w:hAnsi="Marianne"/>
                <w:sz w:val="20"/>
                <w:szCs w:val="20"/>
              </w:rPr>
            </w:pPr>
          </w:p>
        </w:tc>
      </w:tr>
      <w:tr w:rsidR="00E879C2" w14:paraId="5DCEB38D" w14:textId="77777777" w:rsidTr="00B52833">
        <w:trPr>
          <w:cantSplit/>
          <w:trHeight w:val="20"/>
        </w:trPr>
        <w:tc>
          <w:tcPr>
            <w:tcW w:w="8669" w:type="dxa"/>
            <w:tcBorders>
              <w:top w:val="single" w:sz="4" w:space="0" w:color="4761C7"/>
              <w:left w:val="single" w:sz="4" w:space="0" w:color="4761C7"/>
              <w:bottom w:val="single" w:sz="4" w:space="0" w:color="4761C7"/>
              <w:right w:val="single" w:sz="4" w:space="0" w:color="4761C7"/>
            </w:tcBorders>
            <w:shd w:val="clear" w:color="auto" w:fill="C1CAEC"/>
          </w:tcPr>
          <w:p w14:paraId="389D57BF"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En cas de constatation de situations de violation des conventions fondamentales relatives aux droits humains au travail, le soumissionnaire engage-t-il un plan d'actions correctives ?</w:t>
            </w:r>
          </w:p>
          <w:p w14:paraId="073C0877"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Si oui, le soumissionnaire peut-il donner des illustrations ?</w:t>
            </w:r>
          </w:p>
          <w:p w14:paraId="251D7B0C"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Si non, cette démarche est-elle en cours de définition/validation ?</w:t>
            </w:r>
          </w:p>
          <w:p w14:paraId="77064F93" w14:textId="77777777" w:rsidR="00E879C2" w:rsidRPr="0054726E" w:rsidRDefault="00E879C2" w:rsidP="00B52833">
            <w:pPr>
              <w:pStyle w:val="Sansinterligne"/>
              <w:rPr>
                <w:rFonts w:ascii="Marianne" w:hAnsi="Marianne"/>
                <w:b/>
                <w:bCs/>
                <w:sz w:val="20"/>
                <w:szCs w:val="20"/>
              </w:rPr>
            </w:pPr>
            <w:r w:rsidRPr="0054726E">
              <w:rPr>
                <w:rFonts w:ascii="Marianne" w:hAnsi="Marianne"/>
                <w:b/>
                <w:bCs/>
                <w:sz w:val="20"/>
                <w:szCs w:val="20"/>
              </w:rPr>
              <w:t>Ces informations se limitent aux prestations objet du marché et non aux activités autres potentielles du fabricant.</w:t>
            </w:r>
          </w:p>
        </w:tc>
        <w:tc>
          <w:tcPr>
            <w:tcW w:w="1433" w:type="dxa"/>
            <w:tcBorders>
              <w:top w:val="single" w:sz="4" w:space="0" w:color="4761C7"/>
              <w:left w:val="single" w:sz="4" w:space="0" w:color="4761C7"/>
              <w:bottom w:val="single" w:sz="4" w:space="0" w:color="4761C7"/>
              <w:right w:val="single" w:sz="4" w:space="0" w:color="4761C7"/>
            </w:tcBorders>
            <w:shd w:val="clear" w:color="auto" w:fill="C1CAEC"/>
          </w:tcPr>
          <w:p w14:paraId="4827C0E6" w14:textId="77777777" w:rsidR="00E879C2" w:rsidRPr="0054726E" w:rsidRDefault="00E879C2" w:rsidP="00B52833">
            <w:pPr>
              <w:pStyle w:val="Sansinterligne"/>
              <w:rPr>
                <w:rFonts w:ascii="Marianne" w:hAnsi="Marianne"/>
                <w:i/>
                <w:iCs/>
                <w:sz w:val="20"/>
                <w:szCs w:val="20"/>
              </w:rPr>
            </w:pPr>
            <w:r w:rsidRPr="0054726E">
              <w:rPr>
                <w:rFonts w:ascii="Marianne" w:hAnsi="Marianne"/>
                <w:i/>
                <w:iCs/>
                <w:sz w:val="20"/>
                <w:szCs w:val="20"/>
              </w:rPr>
              <w:t>Décrire</w:t>
            </w:r>
          </w:p>
        </w:tc>
        <w:tc>
          <w:tcPr>
            <w:tcW w:w="3338" w:type="dxa"/>
            <w:tcBorders>
              <w:top w:val="single" w:sz="4" w:space="0" w:color="4761C7"/>
              <w:left w:val="single" w:sz="4" w:space="0" w:color="4761C7"/>
              <w:bottom w:val="single" w:sz="4" w:space="0" w:color="4761C7"/>
              <w:right w:val="single" w:sz="4" w:space="0" w:color="4761C7"/>
            </w:tcBorders>
            <w:shd w:val="clear" w:color="auto" w:fill="C1CAEC"/>
          </w:tcPr>
          <w:p w14:paraId="38201331" w14:textId="77777777" w:rsidR="00E879C2" w:rsidRPr="0054726E" w:rsidRDefault="00E879C2" w:rsidP="00B52833">
            <w:pPr>
              <w:pStyle w:val="Sansinterligne"/>
              <w:rPr>
                <w:rFonts w:ascii="Marianne" w:hAnsi="Marianne"/>
                <w:sz w:val="20"/>
                <w:szCs w:val="20"/>
              </w:rPr>
            </w:pPr>
          </w:p>
        </w:tc>
        <w:tc>
          <w:tcPr>
            <w:tcW w:w="1568" w:type="dxa"/>
            <w:tcBorders>
              <w:top w:val="single" w:sz="4" w:space="0" w:color="4761C7"/>
              <w:left w:val="single" w:sz="4" w:space="0" w:color="4761C7"/>
              <w:bottom w:val="single" w:sz="4" w:space="0" w:color="4761C7"/>
              <w:right w:val="single" w:sz="4" w:space="0" w:color="4761C7"/>
            </w:tcBorders>
            <w:shd w:val="clear" w:color="auto" w:fill="C1CAEC"/>
          </w:tcPr>
          <w:p w14:paraId="418D1E42" w14:textId="77777777" w:rsidR="00E879C2" w:rsidRPr="0054726E" w:rsidRDefault="00E879C2" w:rsidP="00B52833">
            <w:pPr>
              <w:pStyle w:val="Sansinterligne"/>
              <w:rPr>
                <w:rFonts w:ascii="Marianne" w:hAnsi="Marianne"/>
                <w:sz w:val="20"/>
                <w:szCs w:val="20"/>
              </w:rPr>
            </w:pPr>
          </w:p>
        </w:tc>
      </w:tr>
    </w:tbl>
    <w:p w14:paraId="5DCAFF70" w14:textId="77777777" w:rsidR="00E879C2" w:rsidRDefault="00E879C2" w:rsidP="00E879C2">
      <w:pPr>
        <w:rPr>
          <w:rFonts w:ascii="Arial" w:hAnsi="Arial"/>
          <w:sz w:val="22"/>
          <w:szCs w:val="22"/>
        </w:rPr>
      </w:pPr>
    </w:p>
    <w:p w14:paraId="55216003" w14:textId="77777777" w:rsidR="00A52ED5" w:rsidRDefault="00E879C2" w:rsidP="00E879C2">
      <w:pPr>
        <w:widowControl/>
        <w:suppressAutoHyphens w:val="0"/>
        <w:sectPr w:rsidR="00A52ED5" w:rsidSect="00323C90">
          <w:pgSz w:w="16838" w:h="11906" w:orient="landscape"/>
          <w:pgMar w:top="1134" w:right="1134" w:bottom="851" w:left="624" w:header="567" w:footer="567" w:gutter="0"/>
          <w:cols w:space="720"/>
          <w:formProt w:val="0"/>
          <w:titlePg/>
          <w:docGrid w:linePitch="600" w:charSpace="32768"/>
        </w:sectPr>
      </w:pPr>
      <w:r>
        <w:br w:type="page"/>
      </w:r>
    </w:p>
    <w:p w14:paraId="4481CED1" w14:textId="0E1E4333" w:rsidR="00E879C2" w:rsidRPr="00053F38" w:rsidRDefault="00E879C2" w:rsidP="00E879C2">
      <w:pPr>
        <w:pStyle w:val="Titre1"/>
        <w:numPr>
          <w:ilvl w:val="0"/>
          <w:numId w:val="0"/>
        </w:numPr>
      </w:pPr>
      <w:bookmarkStart w:id="109" w:name="_Ref216270324"/>
      <w:bookmarkStart w:id="110" w:name="_Toc216883280"/>
      <w:bookmarkStart w:id="111" w:name="_Hlk216270931"/>
      <w:bookmarkStart w:id="112" w:name="_Ref216270033"/>
      <w:r w:rsidRPr="00053F38">
        <w:t xml:space="preserve">Annexe 2 – Fiches techniques </w:t>
      </w:r>
      <w:bookmarkEnd w:id="109"/>
      <w:r w:rsidR="00CD6E42">
        <w:t>des effets</w:t>
      </w:r>
      <w:bookmarkEnd w:id="110"/>
    </w:p>
    <w:p w14:paraId="42E7FBD8" w14:textId="77777777" w:rsidR="00E879C2" w:rsidRDefault="00E879C2" w:rsidP="00E879C2">
      <w:pPr>
        <w:rPr>
          <w:b/>
          <w:bCs/>
          <w:color w:val="002060"/>
        </w:rPr>
      </w:pPr>
      <w:bookmarkStart w:id="113" w:name="_Hlk216270892"/>
      <w:bookmarkEnd w:id="111"/>
    </w:p>
    <w:p w14:paraId="58B57817" w14:textId="77777777" w:rsidR="00E879C2" w:rsidRPr="00B452E9" w:rsidRDefault="00E879C2" w:rsidP="00E879C2">
      <w:pPr>
        <w:pStyle w:val="En-ttedetabledesmatires"/>
        <w:rPr>
          <w:rFonts w:ascii="Marianne" w:hAnsi="Marianne"/>
        </w:rPr>
      </w:pPr>
      <w:r w:rsidRPr="00B452E9">
        <w:rPr>
          <w:rFonts w:ascii="Marianne" w:hAnsi="Marianne"/>
        </w:rPr>
        <w:t>Table des matières</w:t>
      </w:r>
    </w:p>
    <w:p w14:paraId="44CCF667" w14:textId="77777777" w:rsidR="00E879C2" w:rsidRPr="00B452E9" w:rsidRDefault="00E879C2" w:rsidP="00E879C2">
      <w:pPr>
        <w:pStyle w:val="TM2"/>
        <w:tabs>
          <w:tab w:val="right" w:leader="dot" w:pos="9628"/>
        </w:tabs>
      </w:pPr>
      <w:r w:rsidRPr="00B452E9">
        <w:rPr>
          <w:b/>
          <w:color w:val="2F5496"/>
          <w:kern w:val="0"/>
          <w:sz w:val="32"/>
          <w:szCs w:val="32"/>
        </w:rPr>
        <w:fldChar w:fldCharType="begin"/>
      </w:r>
      <w:r w:rsidRPr="00B452E9">
        <w:instrText xml:space="preserve"> TOC \o "1-3" \u \h </w:instrText>
      </w:r>
      <w:r w:rsidRPr="00B452E9">
        <w:rPr>
          <w:b/>
          <w:color w:val="2F5496"/>
          <w:kern w:val="0"/>
          <w:sz w:val="32"/>
          <w:szCs w:val="32"/>
        </w:rPr>
        <w:fldChar w:fldCharType="separate"/>
      </w:r>
      <w:hyperlink w:anchor="_Toc216360393" w:history="1">
        <w:r w:rsidRPr="00B452E9">
          <w:rPr>
            <w:rStyle w:val="Lienhypertexte"/>
          </w:rPr>
          <w:t>Groupe 1</w:t>
        </w:r>
        <w:r w:rsidRPr="00B452E9">
          <w:rPr>
            <w:rStyle w:val="Lienhypertexte"/>
            <w:rFonts w:ascii="Calibri" w:hAnsi="Calibri" w:cs="Calibri"/>
          </w:rPr>
          <w:t> </w:t>
        </w:r>
        <w:r w:rsidRPr="00B452E9">
          <w:rPr>
            <w:rStyle w:val="Lienhypertexte"/>
          </w:rPr>
          <w:t>: Polos, tee-shirts et pulls</w:t>
        </w:r>
        <w:r w:rsidRPr="00B452E9">
          <w:tab/>
          <w:t>7</w:t>
        </w:r>
      </w:hyperlink>
    </w:p>
    <w:p w14:paraId="0615A46A" w14:textId="77777777" w:rsidR="00E879C2" w:rsidRPr="00B452E9" w:rsidRDefault="00771459" w:rsidP="00E879C2">
      <w:pPr>
        <w:pStyle w:val="TM3"/>
        <w:tabs>
          <w:tab w:val="right" w:leader="dot" w:pos="9628"/>
        </w:tabs>
      </w:pPr>
      <w:hyperlink w:anchor="_Toc216360394" w:history="1">
        <w:r w:rsidR="00E879C2" w:rsidRPr="00B452E9">
          <w:rPr>
            <w:rStyle w:val="Lienhypertexte"/>
          </w:rPr>
          <w:t>1-01. Polo coton et fibres synthétiques terrestre à manches longues et courtes – homme et femme</w:t>
        </w:r>
        <w:r w:rsidR="00E879C2" w:rsidRPr="00B452E9">
          <w:tab/>
          <w:t>7</w:t>
        </w:r>
      </w:hyperlink>
    </w:p>
    <w:p w14:paraId="07512591" w14:textId="77777777" w:rsidR="00E879C2" w:rsidRPr="00B452E9" w:rsidRDefault="00771459" w:rsidP="00E879C2">
      <w:pPr>
        <w:pStyle w:val="TM3"/>
        <w:tabs>
          <w:tab w:val="right" w:leader="dot" w:pos="9628"/>
        </w:tabs>
      </w:pPr>
      <w:hyperlink w:anchor="_Toc216360395" w:history="1">
        <w:r w:rsidR="00E879C2" w:rsidRPr="00B452E9">
          <w:rPr>
            <w:rStyle w:val="Lienhypertexte"/>
          </w:rPr>
          <w:t>1-02. Polo coton aéromaritime à manches longues et courtes – homme et femme</w:t>
        </w:r>
        <w:r w:rsidR="00E879C2" w:rsidRPr="00B452E9">
          <w:tab/>
          <w:t>8</w:t>
        </w:r>
      </w:hyperlink>
    </w:p>
    <w:p w14:paraId="4F1AE1D9" w14:textId="77777777" w:rsidR="00E879C2" w:rsidRPr="00B452E9" w:rsidRDefault="00771459" w:rsidP="00E879C2">
      <w:pPr>
        <w:pStyle w:val="TM3"/>
        <w:tabs>
          <w:tab w:val="right" w:leader="dot" w:pos="9628"/>
        </w:tabs>
      </w:pPr>
      <w:hyperlink w:anchor="_Toc216360396" w:history="1">
        <w:r w:rsidR="00E879C2" w:rsidRPr="00B452E9">
          <w:rPr>
            <w:rStyle w:val="Lienhypertexte"/>
          </w:rPr>
          <w:t>1-03. Pull-over terrestre - unisexe</w:t>
        </w:r>
        <w:r w:rsidR="00E879C2" w:rsidRPr="00B452E9">
          <w:tab/>
          <w:t>9</w:t>
        </w:r>
      </w:hyperlink>
    </w:p>
    <w:p w14:paraId="5557282F" w14:textId="77777777" w:rsidR="00E879C2" w:rsidRPr="00B452E9" w:rsidRDefault="00771459" w:rsidP="00E879C2">
      <w:pPr>
        <w:pStyle w:val="TM3"/>
        <w:tabs>
          <w:tab w:val="right" w:leader="dot" w:pos="9628"/>
        </w:tabs>
      </w:pPr>
      <w:hyperlink w:anchor="_Toc216360397" w:history="1">
        <w:r w:rsidR="00E879C2" w:rsidRPr="00B452E9">
          <w:rPr>
            <w:rStyle w:val="Lienhypertexte"/>
          </w:rPr>
          <w:t>1-04. Pull-over aéromaritime - unisexe</w:t>
        </w:r>
        <w:r w:rsidR="00E879C2" w:rsidRPr="00B452E9">
          <w:tab/>
          <w:t>10</w:t>
        </w:r>
      </w:hyperlink>
    </w:p>
    <w:p w14:paraId="0BAD7190" w14:textId="77777777" w:rsidR="00E879C2" w:rsidRPr="00B452E9" w:rsidRDefault="00771459" w:rsidP="00E879C2">
      <w:pPr>
        <w:pStyle w:val="TM3"/>
        <w:tabs>
          <w:tab w:val="right" w:leader="dot" w:pos="9628"/>
        </w:tabs>
      </w:pPr>
      <w:hyperlink w:anchor="_Toc216360398" w:history="1">
        <w:r w:rsidR="00E879C2" w:rsidRPr="00B452E9">
          <w:rPr>
            <w:rStyle w:val="Lienhypertexte"/>
          </w:rPr>
          <w:t>1-05. Chemise UBAS terrestre - unisexe</w:t>
        </w:r>
        <w:r w:rsidR="00E879C2" w:rsidRPr="00B452E9">
          <w:tab/>
          <w:t>11</w:t>
        </w:r>
      </w:hyperlink>
    </w:p>
    <w:p w14:paraId="17EA56AA" w14:textId="77777777" w:rsidR="00E879C2" w:rsidRPr="00B452E9" w:rsidRDefault="00771459" w:rsidP="00E879C2">
      <w:pPr>
        <w:pStyle w:val="TM3"/>
        <w:tabs>
          <w:tab w:val="right" w:leader="dot" w:pos="9628"/>
        </w:tabs>
      </w:pPr>
      <w:hyperlink w:anchor="_Toc216360399" w:history="1">
        <w:r w:rsidR="00E879C2" w:rsidRPr="00B452E9">
          <w:rPr>
            <w:rStyle w:val="Lienhypertexte"/>
          </w:rPr>
          <w:t>1-06. Chemise UBAS aéromaritime - unisexe</w:t>
        </w:r>
        <w:r w:rsidR="00E879C2" w:rsidRPr="00B452E9">
          <w:tab/>
          <w:t>12</w:t>
        </w:r>
      </w:hyperlink>
    </w:p>
    <w:p w14:paraId="140B77D3" w14:textId="77777777" w:rsidR="00E879C2" w:rsidRPr="00B452E9" w:rsidRDefault="00771459" w:rsidP="00E879C2">
      <w:pPr>
        <w:pStyle w:val="TM3"/>
        <w:tabs>
          <w:tab w:val="right" w:leader="dot" w:pos="9628"/>
        </w:tabs>
      </w:pPr>
      <w:hyperlink w:anchor="_Toc216360400" w:history="1">
        <w:r w:rsidR="00E879C2" w:rsidRPr="00B452E9">
          <w:rPr>
            <w:rStyle w:val="Lienhypertexte"/>
          </w:rPr>
          <w:t>1-07. Tee-shirt léger terrestre et opérations commerciales – homme et femme</w:t>
        </w:r>
        <w:r w:rsidR="00E879C2" w:rsidRPr="00B452E9">
          <w:tab/>
          <w:t>13</w:t>
        </w:r>
      </w:hyperlink>
    </w:p>
    <w:p w14:paraId="170098BF" w14:textId="77777777" w:rsidR="00E879C2" w:rsidRPr="00B452E9" w:rsidRDefault="00771459" w:rsidP="00E879C2">
      <w:pPr>
        <w:pStyle w:val="TM3"/>
        <w:tabs>
          <w:tab w:val="right" w:leader="dot" w:pos="9628"/>
        </w:tabs>
      </w:pPr>
      <w:hyperlink w:anchor="_Toc216360401" w:history="1">
        <w:r w:rsidR="00E879C2" w:rsidRPr="00B452E9">
          <w:rPr>
            <w:rStyle w:val="Lienhypertexte"/>
          </w:rPr>
          <w:t>1-08. Tee-shirt anti-transpirant terrestre – homme et femme</w:t>
        </w:r>
        <w:r w:rsidR="00E879C2" w:rsidRPr="00B452E9">
          <w:tab/>
          <w:t>15</w:t>
        </w:r>
      </w:hyperlink>
    </w:p>
    <w:p w14:paraId="0CF0889E" w14:textId="77777777" w:rsidR="00E879C2" w:rsidRPr="00B452E9" w:rsidRDefault="00771459" w:rsidP="00E879C2">
      <w:pPr>
        <w:pStyle w:val="TM3"/>
        <w:tabs>
          <w:tab w:val="right" w:leader="dot" w:pos="9628"/>
        </w:tabs>
      </w:pPr>
      <w:hyperlink w:anchor="_Toc216360402" w:history="1">
        <w:r w:rsidR="00E879C2" w:rsidRPr="00B452E9">
          <w:rPr>
            <w:rStyle w:val="Lienhypertexte"/>
          </w:rPr>
          <w:t>1-09. Tee-shirt anti-transpirant aéromaritime – homme et femme</w:t>
        </w:r>
        <w:r w:rsidR="00E879C2" w:rsidRPr="00B452E9">
          <w:tab/>
          <w:t>16</w:t>
        </w:r>
      </w:hyperlink>
    </w:p>
    <w:p w14:paraId="02B5D5D7" w14:textId="77777777" w:rsidR="00E879C2" w:rsidRPr="00B452E9" w:rsidRDefault="00771459" w:rsidP="00E879C2">
      <w:pPr>
        <w:pStyle w:val="TM3"/>
        <w:tabs>
          <w:tab w:val="right" w:leader="dot" w:pos="9628"/>
        </w:tabs>
      </w:pPr>
      <w:hyperlink w:anchor="_Toc216360403" w:history="1">
        <w:r w:rsidR="00E879C2" w:rsidRPr="00B452E9">
          <w:rPr>
            <w:rStyle w:val="Lienhypertexte"/>
          </w:rPr>
          <w:t>1-10. Tee-shirt coton aéromaritime – homme et femme</w:t>
        </w:r>
        <w:r w:rsidR="00E879C2" w:rsidRPr="00B452E9">
          <w:tab/>
          <w:t>17</w:t>
        </w:r>
      </w:hyperlink>
    </w:p>
    <w:p w14:paraId="14D954AD" w14:textId="77777777" w:rsidR="00E879C2" w:rsidRPr="00B452E9" w:rsidRDefault="00771459" w:rsidP="00E879C2">
      <w:pPr>
        <w:pStyle w:val="TM3"/>
        <w:tabs>
          <w:tab w:val="right" w:leader="dot" w:pos="9628"/>
        </w:tabs>
      </w:pPr>
      <w:hyperlink w:anchor="_Toc216360404" w:history="1">
        <w:r w:rsidR="00E879C2" w:rsidRPr="00B452E9">
          <w:rPr>
            <w:rStyle w:val="Lienhypertexte"/>
          </w:rPr>
          <w:t>1-11. Tee-shirt léger personnel navigant (PN) et personnel navigant technique (PNT) – homme et femme</w:t>
        </w:r>
        <w:r w:rsidR="00E879C2" w:rsidRPr="00B452E9">
          <w:tab/>
          <w:t>18</w:t>
        </w:r>
      </w:hyperlink>
    </w:p>
    <w:p w14:paraId="709233D5" w14:textId="77777777" w:rsidR="00E879C2" w:rsidRPr="00B452E9" w:rsidRDefault="00771459" w:rsidP="00E879C2">
      <w:pPr>
        <w:pStyle w:val="TM3"/>
        <w:tabs>
          <w:tab w:val="right" w:leader="dot" w:pos="9628"/>
        </w:tabs>
      </w:pPr>
      <w:hyperlink w:anchor="_Toc216360405" w:history="1">
        <w:r w:rsidR="00E879C2" w:rsidRPr="00B452E9">
          <w:rPr>
            <w:rStyle w:val="Lienhypertexte"/>
          </w:rPr>
          <w:t>1-12. Polo ATEX opérations commerciales à manches longues - unisexe</w:t>
        </w:r>
        <w:r w:rsidR="00E879C2" w:rsidRPr="00B452E9">
          <w:tab/>
          <w:t>19</w:t>
        </w:r>
      </w:hyperlink>
    </w:p>
    <w:p w14:paraId="33DB720F" w14:textId="77777777" w:rsidR="00E879C2" w:rsidRPr="00B452E9" w:rsidRDefault="00771459" w:rsidP="00E879C2">
      <w:pPr>
        <w:pStyle w:val="TM2"/>
        <w:tabs>
          <w:tab w:val="right" w:leader="dot" w:pos="9628"/>
        </w:tabs>
      </w:pPr>
      <w:hyperlink w:anchor="_Toc216360406" w:history="1">
        <w:r w:rsidR="00E879C2" w:rsidRPr="00B452E9">
          <w:rPr>
            <w:rStyle w:val="Lienhypertexte"/>
          </w:rPr>
          <w:t>Groupe 2</w:t>
        </w:r>
        <w:r w:rsidR="00E879C2" w:rsidRPr="00B452E9">
          <w:rPr>
            <w:rStyle w:val="Lienhypertexte"/>
            <w:rFonts w:ascii="Calibri" w:hAnsi="Calibri" w:cs="Calibri"/>
          </w:rPr>
          <w:t> </w:t>
        </w:r>
        <w:r w:rsidR="00E879C2" w:rsidRPr="00B452E9">
          <w:rPr>
            <w:rStyle w:val="Lienhypertexte"/>
          </w:rPr>
          <w:t>: Gants</w:t>
        </w:r>
        <w:r w:rsidR="00E879C2" w:rsidRPr="00B452E9">
          <w:tab/>
          <w:t>20</w:t>
        </w:r>
      </w:hyperlink>
    </w:p>
    <w:p w14:paraId="04B370B6" w14:textId="77777777" w:rsidR="00E879C2" w:rsidRPr="00B452E9" w:rsidRDefault="00771459" w:rsidP="00E879C2">
      <w:pPr>
        <w:pStyle w:val="TM3"/>
        <w:tabs>
          <w:tab w:val="right" w:leader="dot" w:pos="9628"/>
        </w:tabs>
      </w:pPr>
      <w:hyperlink w:anchor="_Toc216360407" w:history="1">
        <w:r w:rsidR="00E879C2" w:rsidRPr="00B452E9">
          <w:rPr>
            <w:rStyle w:val="Lienhypertexte"/>
          </w:rPr>
          <w:t>2-01. Gants de service terrestre - unisexe</w:t>
        </w:r>
        <w:r w:rsidR="00E879C2" w:rsidRPr="00B452E9">
          <w:tab/>
          <w:t>20</w:t>
        </w:r>
      </w:hyperlink>
    </w:p>
    <w:p w14:paraId="72F79FA0" w14:textId="77777777" w:rsidR="00E879C2" w:rsidRPr="00B452E9" w:rsidRDefault="00771459" w:rsidP="00E879C2">
      <w:pPr>
        <w:pStyle w:val="TM3"/>
        <w:tabs>
          <w:tab w:val="right" w:leader="dot" w:pos="9628"/>
        </w:tabs>
      </w:pPr>
      <w:hyperlink w:anchor="_Toc216360408" w:history="1">
        <w:r w:rsidR="00E879C2" w:rsidRPr="00B452E9">
          <w:rPr>
            <w:rStyle w:val="Lienhypertexte"/>
          </w:rPr>
          <w:t>2-02. Gants de service aéromaritime - unisexe</w:t>
        </w:r>
        <w:r w:rsidR="00E879C2" w:rsidRPr="00B452E9">
          <w:tab/>
          <w:t>21</w:t>
        </w:r>
      </w:hyperlink>
    </w:p>
    <w:p w14:paraId="20B3AF18" w14:textId="77777777" w:rsidR="00E879C2" w:rsidRPr="00B452E9" w:rsidRDefault="00771459" w:rsidP="00E879C2">
      <w:pPr>
        <w:pStyle w:val="TM3"/>
        <w:tabs>
          <w:tab w:val="right" w:leader="dot" w:pos="9628"/>
        </w:tabs>
      </w:pPr>
      <w:hyperlink w:anchor="_Toc216360409" w:history="1">
        <w:r w:rsidR="00E879C2" w:rsidRPr="00B452E9">
          <w:rPr>
            <w:rStyle w:val="Lienhypertexte"/>
          </w:rPr>
          <w:t>2-03. Gants thermiques - unisexe</w:t>
        </w:r>
        <w:r w:rsidR="00E879C2" w:rsidRPr="00B452E9">
          <w:tab/>
          <w:t>22</w:t>
        </w:r>
      </w:hyperlink>
    </w:p>
    <w:p w14:paraId="2850E9D6" w14:textId="77777777" w:rsidR="00E879C2" w:rsidRPr="00B452E9" w:rsidRDefault="00771459" w:rsidP="00E879C2">
      <w:pPr>
        <w:pStyle w:val="TM3"/>
        <w:tabs>
          <w:tab w:val="right" w:leader="dot" w:pos="9628"/>
        </w:tabs>
      </w:pPr>
      <w:hyperlink w:anchor="_Toc216360410" w:history="1">
        <w:r w:rsidR="00E879C2" w:rsidRPr="00B452E9">
          <w:rPr>
            <w:rStyle w:val="Lienhypertexte"/>
          </w:rPr>
          <w:t>2-04. Sous-gants - unisexe</w:t>
        </w:r>
        <w:r w:rsidR="00E879C2" w:rsidRPr="00B452E9">
          <w:tab/>
          <w:t>23</w:t>
        </w:r>
      </w:hyperlink>
    </w:p>
    <w:p w14:paraId="43278079" w14:textId="77777777" w:rsidR="00E879C2" w:rsidRPr="00B452E9" w:rsidRDefault="00771459" w:rsidP="00E879C2">
      <w:pPr>
        <w:pStyle w:val="TM3"/>
        <w:tabs>
          <w:tab w:val="right" w:leader="dot" w:pos="9628"/>
        </w:tabs>
      </w:pPr>
      <w:hyperlink w:anchor="_Toc216360411" w:history="1">
        <w:r w:rsidR="00E879C2" w:rsidRPr="00B452E9">
          <w:rPr>
            <w:rStyle w:val="Lienhypertexte"/>
          </w:rPr>
          <w:t>2-05. Gants pour télépilotes - unisexe</w:t>
        </w:r>
        <w:r w:rsidR="00E879C2" w:rsidRPr="00B452E9">
          <w:tab/>
          <w:t>24</w:t>
        </w:r>
      </w:hyperlink>
    </w:p>
    <w:p w14:paraId="5D78719B" w14:textId="77777777" w:rsidR="00E879C2" w:rsidRPr="00B452E9" w:rsidRDefault="00771459" w:rsidP="00E879C2">
      <w:pPr>
        <w:pStyle w:val="TM3"/>
        <w:tabs>
          <w:tab w:val="right" w:leader="dot" w:pos="9628"/>
        </w:tabs>
      </w:pPr>
      <w:hyperlink w:anchor="_Toc216360412" w:history="1">
        <w:r w:rsidR="00E879C2" w:rsidRPr="00B452E9">
          <w:rPr>
            <w:rStyle w:val="Lienhypertexte"/>
          </w:rPr>
          <w:t>2-06. Gants de cérémonie - unisexe</w:t>
        </w:r>
        <w:r w:rsidR="00E879C2" w:rsidRPr="00B452E9">
          <w:tab/>
          <w:t>24</w:t>
        </w:r>
      </w:hyperlink>
    </w:p>
    <w:p w14:paraId="70AB245E" w14:textId="77777777" w:rsidR="00E879C2" w:rsidRPr="00B452E9" w:rsidRDefault="00771459" w:rsidP="00E879C2">
      <w:pPr>
        <w:pStyle w:val="TM3"/>
        <w:tabs>
          <w:tab w:val="right" w:leader="dot" w:pos="9628"/>
        </w:tabs>
      </w:pPr>
      <w:hyperlink w:anchor="_Toc216360413" w:history="1">
        <w:r w:rsidR="00E879C2" w:rsidRPr="00B452E9">
          <w:rPr>
            <w:rStyle w:val="Lienhypertexte"/>
          </w:rPr>
          <w:t>2-07. Moufles grand froid terrestre - unisexe</w:t>
        </w:r>
        <w:r w:rsidR="00E879C2" w:rsidRPr="00B452E9">
          <w:tab/>
          <w:t>25</w:t>
        </w:r>
      </w:hyperlink>
    </w:p>
    <w:p w14:paraId="709F1AEA" w14:textId="77777777" w:rsidR="00E879C2" w:rsidRPr="00B452E9" w:rsidRDefault="00771459" w:rsidP="00E879C2">
      <w:pPr>
        <w:pStyle w:val="TM3"/>
        <w:tabs>
          <w:tab w:val="right" w:leader="dot" w:pos="9628"/>
        </w:tabs>
      </w:pPr>
      <w:hyperlink w:anchor="_Toc216360414" w:history="1">
        <w:r w:rsidR="00E879C2" w:rsidRPr="00B452E9">
          <w:rPr>
            <w:rStyle w:val="Lienhypertexte"/>
          </w:rPr>
          <w:t>2-08. Gants PN et PNT - unisexe</w:t>
        </w:r>
        <w:r w:rsidR="00E879C2" w:rsidRPr="00B452E9">
          <w:tab/>
          <w:t>26</w:t>
        </w:r>
      </w:hyperlink>
    </w:p>
    <w:p w14:paraId="22D86B16" w14:textId="77777777" w:rsidR="00E879C2" w:rsidRPr="00B452E9" w:rsidRDefault="00771459" w:rsidP="00E879C2">
      <w:pPr>
        <w:pStyle w:val="TM3"/>
        <w:tabs>
          <w:tab w:val="right" w:leader="dot" w:pos="9628"/>
        </w:tabs>
      </w:pPr>
      <w:hyperlink w:anchor="_Toc216360415" w:history="1">
        <w:r w:rsidR="00E879C2" w:rsidRPr="00B452E9">
          <w:rPr>
            <w:rStyle w:val="Lienhypertexte"/>
          </w:rPr>
          <w:t>2-09. Gants motocyclistes – unisexe</w:t>
        </w:r>
        <w:r w:rsidR="00E879C2" w:rsidRPr="00B452E9">
          <w:tab/>
          <w:t>27</w:t>
        </w:r>
      </w:hyperlink>
    </w:p>
    <w:p w14:paraId="6390EA01" w14:textId="77777777" w:rsidR="00E879C2" w:rsidRPr="00B452E9" w:rsidRDefault="00771459" w:rsidP="00E879C2">
      <w:pPr>
        <w:pStyle w:val="TM3"/>
        <w:tabs>
          <w:tab w:val="right" w:leader="dot" w:pos="9628"/>
        </w:tabs>
      </w:pPr>
      <w:hyperlink w:anchor="_Toc216360416" w:history="1">
        <w:r w:rsidR="00E879C2" w:rsidRPr="00B452E9">
          <w:rPr>
            <w:rStyle w:val="Lienhypertexte"/>
          </w:rPr>
          <w:t>2-09-01 Gants été – unisexe</w:t>
        </w:r>
        <w:r w:rsidR="00E879C2" w:rsidRPr="00B452E9">
          <w:tab/>
          <w:t>28</w:t>
        </w:r>
      </w:hyperlink>
    </w:p>
    <w:p w14:paraId="496E1F59" w14:textId="77777777" w:rsidR="00E879C2" w:rsidRPr="00B452E9" w:rsidRDefault="00771459" w:rsidP="00E879C2">
      <w:pPr>
        <w:pStyle w:val="TM3"/>
        <w:tabs>
          <w:tab w:val="right" w:leader="dot" w:pos="9628"/>
        </w:tabs>
      </w:pPr>
      <w:hyperlink w:anchor="_Toc216360417" w:history="1">
        <w:r w:rsidR="00E879C2" w:rsidRPr="00B452E9">
          <w:rPr>
            <w:rStyle w:val="Lienhypertexte"/>
          </w:rPr>
          <w:t>2-09-02 Gants mi-saison – unisexe</w:t>
        </w:r>
        <w:r w:rsidR="00E879C2" w:rsidRPr="00B452E9">
          <w:tab/>
          <w:t>29</w:t>
        </w:r>
      </w:hyperlink>
    </w:p>
    <w:p w14:paraId="20B58442" w14:textId="77777777" w:rsidR="00E879C2" w:rsidRPr="00B452E9" w:rsidRDefault="00771459" w:rsidP="00E879C2">
      <w:pPr>
        <w:pStyle w:val="TM3"/>
        <w:tabs>
          <w:tab w:val="right" w:leader="dot" w:pos="9628"/>
        </w:tabs>
      </w:pPr>
      <w:hyperlink w:anchor="_Toc216360418" w:history="1">
        <w:r w:rsidR="00E879C2" w:rsidRPr="00B452E9">
          <w:rPr>
            <w:rStyle w:val="Lienhypertexte"/>
          </w:rPr>
          <w:t>2-09-03 Gants hiver – unisexe</w:t>
        </w:r>
        <w:r w:rsidR="00E879C2" w:rsidRPr="00B452E9">
          <w:tab/>
          <w:t>31</w:t>
        </w:r>
      </w:hyperlink>
    </w:p>
    <w:p w14:paraId="6E9F932B" w14:textId="77777777" w:rsidR="00E879C2" w:rsidRPr="00B452E9" w:rsidRDefault="00771459" w:rsidP="00E879C2">
      <w:pPr>
        <w:pStyle w:val="TM3"/>
        <w:tabs>
          <w:tab w:val="right" w:leader="dot" w:pos="9628"/>
        </w:tabs>
      </w:pPr>
      <w:hyperlink w:anchor="_Toc216360419" w:history="1">
        <w:r w:rsidR="00E879C2" w:rsidRPr="00B452E9">
          <w:rPr>
            <w:rStyle w:val="Lienhypertexte"/>
          </w:rPr>
          <w:t>2-09-04 Gants chauffants – unisexe</w:t>
        </w:r>
        <w:r w:rsidR="00E879C2" w:rsidRPr="00B452E9">
          <w:tab/>
          <w:t>32</w:t>
        </w:r>
      </w:hyperlink>
    </w:p>
    <w:p w14:paraId="7ADDC57D" w14:textId="77777777" w:rsidR="00E879C2" w:rsidRPr="00B452E9" w:rsidRDefault="00771459" w:rsidP="00E879C2">
      <w:pPr>
        <w:pStyle w:val="TM2"/>
        <w:tabs>
          <w:tab w:val="right" w:leader="dot" w:pos="9628"/>
        </w:tabs>
      </w:pPr>
      <w:hyperlink w:anchor="_Toc216360420" w:history="1">
        <w:r w:rsidR="00E879C2" w:rsidRPr="00B452E9">
          <w:rPr>
            <w:rStyle w:val="Lienhypertexte"/>
          </w:rPr>
          <w:t>Groupe 3</w:t>
        </w:r>
        <w:r w:rsidR="00E879C2" w:rsidRPr="00B452E9">
          <w:rPr>
            <w:rStyle w:val="Lienhypertexte"/>
            <w:rFonts w:ascii="Calibri" w:hAnsi="Calibri" w:cs="Calibri"/>
          </w:rPr>
          <w:t> </w:t>
        </w:r>
        <w:r w:rsidR="00E879C2" w:rsidRPr="00B452E9">
          <w:rPr>
            <w:rStyle w:val="Lienhypertexte"/>
          </w:rPr>
          <w:t>: Combinaisons intégrales</w:t>
        </w:r>
        <w:r w:rsidR="00E879C2" w:rsidRPr="00B452E9">
          <w:tab/>
          <w:t>33</w:t>
        </w:r>
      </w:hyperlink>
    </w:p>
    <w:p w14:paraId="28EE49C4" w14:textId="77777777" w:rsidR="00E879C2" w:rsidRPr="00B452E9" w:rsidRDefault="00771459" w:rsidP="00E879C2">
      <w:pPr>
        <w:pStyle w:val="TM3"/>
        <w:tabs>
          <w:tab w:val="right" w:leader="dot" w:pos="9628"/>
        </w:tabs>
      </w:pPr>
      <w:hyperlink w:anchor="_Toc216360421" w:history="1">
        <w:r w:rsidR="00E879C2" w:rsidRPr="00B452E9">
          <w:rPr>
            <w:rStyle w:val="Lienhypertexte"/>
          </w:rPr>
          <w:t>3-01. Combinaison anti-statique – maître de chien – homme et femme</w:t>
        </w:r>
        <w:r w:rsidR="00E879C2" w:rsidRPr="00B452E9">
          <w:tab/>
          <w:t>33</w:t>
        </w:r>
      </w:hyperlink>
    </w:p>
    <w:p w14:paraId="5890B9B2" w14:textId="77777777" w:rsidR="00E879C2" w:rsidRPr="00B452E9" w:rsidRDefault="00771459" w:rsidP="00E879C2">
      <w:pPr>
        <w:pStyle w:val="TM3"/>
        <w:tabs>
          <w:tab w:val="right" w:leader="dot" w:pos="9628"/>
        </w:tabs>
      </w:pPr>
      <w:hyperlink w:anchor="_Toc216360422" w:history="1">
        <w:r w:rsidR="00E879C2" w:rsidRPr="00B452E9">
          <w:rPr>
            <w:rStyle w:val="Lienhypertexte"/>
          </w:rPr>
          <w:t>3-02. Combinaison de vol bleue - unisexe</w:t>
        </w:r>
        <w:r w:rsidR="00E879C2" w:rsidRPr="00B452E9">
          <w:tab/>
          <w:t>34</w:t>
        </w:r>
      </w:hyperlink>
    </w:p>
    <w:p w14:paraId="4330C52B" w14:textId="77777777" w:rsidR="00E879C2" w:rsidRPr="00B452E9" w:rsidRDefault="00771459" w:rsidP="00E879C2">
      <w:pPr>
        <w:pStyle w:val="TM3"/>
        <w:tabs>
          <w:tab w:val="right" w:leader="dot" w:pos="9628"/>
        </w:tabs>
      </w:pPr>
      <w:hyperlink w:anchor="_Toc216360423" w:history="1">
        <w:r w:rsidR="00E879C2" w:rsidRPr="00B452E9">
          <w:rPr>
            <w:rStyle w:val="Lienhypertexte"/>
          </w:rPr>
          <w:t>3-03. Combinaison de vol orange - unisexe</w:t>
        </w:r>
        <w:r w:rsidR="00E879C2" w:rsidRPr="00B452E9">
          <w:tab/>
          <w:t>36</w:t>
        </w:r>
      </w:hyperlink>
    </w:p>
    <w:p w14:paraId="4108E4DA" w14:textId="77777777" w:rsidR="00E879C2" w:rsidRPr="00B452E9" w:rsidRDefault="00771459" w:rsidP="00E879C2">
      <w:pPr>
        <w:pStyle w:val="TM3"/>
        <w:tabs>
          <w:tab w:val="right" w:leader="dot" w:pos="9628"/>
        </w:tabs>
      </w:pPr>
      <w:hyperlink w:anchor="_Toc216360424" w:history="1">
        <w:r w:rsidR="00E879C2" w:rsidRPr="00B452E9">
          <w:rPr>
            <w:rStyle w:val="Lienhypertexte"/>
          </w:rPr>
          <w:t>3-04. Combinaison aéromaritime – homme et femme</w:t>
        </w:r>
        <w:r w:rsidR="00E879C2" w:rsidRPr="00B452E9">
          <w:tab/>
          <w:t>37</w:t>
        </w:r>
      </w:hyperlink>
    </w:p>
    <w:p w14:paraId="0D405E0F" w14:textId="77777777" w:rsidR="00E879C2" w:rsidRPr="00B452E9" w:rsidRDefault="00771459" w:rsidP="00E879C2">
      <w:pPr>
        <w:pStyle w:val="TM3"/>
        <w:tabs>
          <w:tab w:val="right" w:leader="dot" w:pos="9628"/>
        </w:tabs>
      </w:pPr>
      <w:hyperlink w:anchor="_Toc216360425" w:history="1">
        <w:r w:rsidR="00E879C2" w:rsidRPr="00B452E9">
          <w:rPr>
            <w:rStyle w:val="Lienhypertexte"/>
          </w:rPr>
          <w:t>3-05. Combinaison terrestre – homme et femme</w:t>
        </w:r>
        <w:r w:rsidR="00E879C2" w:rsidRPr="00B452E9">
          <w:tab/>
          <w:t>38</w:t>
        </w:r>
      </w:hyperlink>
    </w:p>
    <w:p w14:paraId="79651746" w14:textId="77777777" w:rsidR="00E879C2" w:rsidRPr="00B452E9" w:rsidRDefault="00771459" w:rsidP="00E879C2">
      <w:pPr>
        <w:pStyle w:val="TM2"/>
        <w:tabs>
          <w:tab w:val="right" w:leader="dot" w:pos="9628"/>
        </w:tabs>
      </w:pPr>
      <w:hyperlink w:anchor="_Toc216360426" w:history="1">
        <w:r w:rsidR="00E879C2" w:rsidRPr="00B452E9">
          <w:rPr>
            <w:rStyle w:val="Lienhypertexte"/>
          </w:rPr>
          <w:t>Groupe 4</w:t>
        </w:r>
        <w:r w:rsidR="00E879C2" w:rsidRPr="00B5440A">
          <w:rPr>
            <w:rStyle w:val="Lienhypertexte"/>
            <w:rFonts w:ascii="Calibri" w:hAnsi="Calibri" w:cs="Calibri"/>
          </w:rPr>
          <w:t> </w:t>
        </w:r>
        <w:r w:rsidR="00E879C2" w:rsidRPr="00B452E9">
          <w:rPr>
            <w:rStyle w:val="Lienhypertexte"/>
          </w:rPr>
          <w:t>: Coiffes</w:t>
        </w:r>
        <w:r w:rsidR="00E879C2" w:rsidRPr="00B452E9">
          <w:tab/>
          <w:t>39</w:t>
        </w:r>
      </w:hyperlink>
    </w:p>
    <w:p w14:paraId="363AD09E" w14:textId="77777777" w:rsidR="00E879C2" w:rsidRPr="00B452E9" w:rsidRDefault="00771459" w:rsidP="00E879C2">
      <w:pPr>
        <w:pStyle w:val="TM3"/>
        <w:tabs>
          <w:tab w:val="right" w:leader="dot" w:pos="9628"/>
        </w:tabs>
      </w:pPr>
      <w:hyperlink w:anchor="_Toc216360427" w:history="1">
        <w:r w:rsidR="00E879C2" w:rsidRPr="00B452E9">
          <w:rPr>
            <w:rStyle w:val="Lienhypertexte"/>
          </w:rPr>
          <w:t>4-01. Béret terrestre - unisexe</w:t>
        </w:r>
        <w:r w:rsidR="00E879C2" w:rsidRPr="00B452E9">
          <w:tab/>
          <w:t>39</w:t>
        </w:r>
      </w:hyperlink>
    </w:p>
    <w:p w14:paraId="0961FE5D" w14:textId="77777777" w:rsidR="00E879C2" w:rsidRPr="00B452E9" w:rsidRDefault="00771459" w:rsidP="00E879C2">
      <w:pPr>
        <w:pStyle w:val="TM3"/>
        <w:tabs>
          <w:tab w:val="right" w:leader="dot" w:pos="9628"/>
        </w:tabs>
      </w:pPr>
      <w:hyperlink w:anchor="_Toc216360428" w:history="1">
        <w:r w:rsidR="00E879C2" w:rsidRPr="00B452E9">
          <w:rPr>
            <w:rStyle w:val="Lienhypertexte"/>
          </w:rPr>
          <w:t>4-02. Bonnet maritime - unisexe</w:t>
        </w:r>
        <w:r w:rsidR="00E879C2" w:rsidRPr="00B452E9">
          <w:tab/>
          <w:t>41</w:t>
        </w:r>
      </w:hyperlink>
    </w:p>
    <w:p w14:paraId="0F67FBC5" w14:textId="77777777" w:rsidR="00E879C2" w:rsidRPr="00B452E9" w:rsidRDefault="00771459" w:rsidP="00E879C2">
      <w:pPr>
        <w:pStyle w:val="TM3"/>
        <w:tabs>
          <w:tab w:val="right" w:leader="dot" w:pos="9628"/>
        </w:tabs>
      </w:pPr>
      <w:hyperlink w:anchor="_Toc216360429" w:history="1">
        <w:r w:rsidR="00E879C2" w:rsidRPr="00B452E9">
          <w:rPr>
            <w:rStyle w:val="Lienhypertexte"/>
          </w:rPr>
          <w:t>4-03. Bonnet terrestre - unisexe</w:t>
        </w:r>
        <w:r w:rsidR="00E879C2" w:rsidRPr="00B452E9">
          <w:tab/>
          <w:t>41</w:t>
        </w:r>
      </w:hyperlink>
    </w:p>
    <w:p w14:paraId="23328112" w14:textId="77777777" w:rsidR="00E879C2" w:rsidRPr="00B452E9" w:rsidRDefault="00771459" w:rsidP="00E879C2">
      <w:pPr>
        <w:pStyle w:val="TM3"/>
        <w:tabs>
          <w:tab w:val="right" w:leader="dot" w:pos="9628"/>
        </w:tabs>
      </w:pPr>
      <w:hyperlink w:anchor="_Toc216360430" w:history="1">
        <w:r w:rsidR="00E879C2" w:rsidRPr="00B452E9">
          <w:rPr>
            <w:rStyle w:val="Lienhypertexte"/>
          </w:rPr>
          <w:t>4-04. Chapeau de navigation maritime - unisexe</w:t>
        </w:r>
        <w:r w:rsidR="00E879C2" w:rsidRPr="00B452E9">
          <w:tab/>
          <w:t>42</w:t>
        </w:r>
      </w:hyperlink>
    </w:p>
    <w:p w14:paraId="638E5479" w14:textId="77777777" w:rsidR="00E879C2" w:rsidRPr="00B452E9" w:rsidRDefault="00771459" w:rsidP="00E879C2">
      <w:pPr>
        <w:pStyle w:val="TM3"/>
        <w:tabs>
          <w:tab w:val="right" w:leader="dot" w:pos="9628"/>
        </w:tabs>
      </w:pPr>
      <w:hyperlink w:anchor="_Toc216360431" w:history="1">
        <w:r w:rsidR="00E879C2" w:rsidRPr="00B452E9">
          <w:rPr>
            <w:rStyle w:val="Lienhypertexte"/>
          </w:rPr>
          <w:t>4-05. Calot motocycliste - unisexe</w:t>
        </w:r>
        <w:r w:rsidR="00E879C2" w:rsidRPr="00B452E9">
          <w:tab/>
          <w:t>43</w:t>
        </w:r>
      </w:hyperlink>
    </w:p>
    <w:p w14:paraId="664B83FD" w14:textId="77777777" w:rsidR="00E879C2" w:rsidRPr="00B452E9" w:rsidRDefault="00771459" w:rsidP="00E879C2">
      <w:pPr>
        <w:pStyle w:val="TM3"/>
        <w:tabs>
          <w:tab w:val="right" w:leader="dot" w:pos="9628"/>
        </w:tabs>
      </w:pPr>
      <w:hyperlink w:anchor="_Toc216360432" w:history="1">
        <w:r w:rsidR="00E879C2" w:rsidRPr="00B452E9">
          <w:rPr>
            <w:rStyle w:val="Lienhypertexte"/>
          </w:rPr>
          <w:t>4-06. Casquette de service aéromaritime - unisexe</w:t>
        </w:r>
        <w:r w:rsidR="00E879C2" w:rsidRPr="00B452E9">
          <w:tab/>
          <w:t>44</w:t>
        </w:r>
      </w:hyperlink>
    </w:p>
    <w:p w14:paraId="7A137F89" w14:textId="77777777" w:rsidR="00E879C2" w:rsidRPr="00B452E9" w:rsidRDefault="00771459" w:rsidP="00E879C2">
      <w:pPr>
        <w:pStyle w:val="TM3"/>
        <w:tabs>
          <w:tab w:val="right" w:leader="dot" w:pos="9628"/>
        </w:tabs>
      </w:pPr>
      <w:hyperlink w:anchor="_Toc216360433" w:history="1">
        <w:r w:rsidR="00E879C2" w:rsidRPr="00B452E9">
          <w:rPr>
            <w:rStyle w:val="Lienhypertexte"/>
          </w:rPr>
          <w:t>4-07. Casquette de service terrestre - unisexe</w:t>
        </w:r>
        <w:r w:rsidR="00E879C2" w:rsidRPr="00B452E9">
          <w:tab/>
          <w:t>44</w:t>
        </w:r>
      </w:hyperlink>
    </w:p>
    <w:p w14:paraId="5910A9EC" w14:textId="77777777" w:rsidR="00E879C2" w:rsidRPr="00B452E9" w:rsidRDefault="00771459" w:rsidP="00E879C2">
      <w:pPr>
        <w:pStyle w:val="TM3"/>
        <w:tabs>
          <w:tab w:val="right" w:leader="dot" w:pos="9628"/>
        </w:tabs>
      </w:pPr>
      <w:hyperlink w:anchor="_Toc216360434" w:history="1">
        <w:r w:rsidR="00E879C2" w:rsidRPr="00B452E9">
          <w:rPr>
            <w:rStyle w:val="Lienhypertexte"/>
          </w:rPr>
          <w:t>4-08. Casquette plate aéromaritime (hors administrateur) - homme</w:t>
        </w:r>
        <w:r w:rsidR="00E879C2" w:rsidRPr="00B452E9">
          <w:tab/>
          <w:t>45</w:t>
        </w:r>
      </w:hyperlink>
    </w:p>
    <w:p w14:paraId="6F53A603" w14:textId="77777777" w:rsidR="00E879C2" w:rsidRPr="00B452E9" w:rsidRDefault="00771459" w:rsidP="00E879C2">
      <w:pPr>
        <w:pStyle w:val="TM3"/>
        <w:tabs>
          <w:tab w:val="right" w:leader="dot" w:pos="9628"/>
        </w:tabs>
      </w:pPr>
      <w:hyperlink w:anchor="_Toc216360435" w:history="1">
        <w:r w:rsidR="00E879C2" w:rsidRPr="00B452E9">
          <w:rPr>
            <w:rStyle w:val="Lienhypertexte"/>
          </w:rPr>
          <w:t>4-09. Casquette plate aéromaritime des administrateurs, administrateurs supérieurs et généraux - homme</w:t>
        </w:r>
        <w:r w:rsidR="00E879C2" w:rsidRPr="00B452E9">
          <w:tab/>
          <w:t>46</w:t>
        </w:r>
      </w:hyperlink>
    </w:p>
    <w:p w14:paraId="7714B4C7" w14:textId="77777777" w:rsidR="00E879C2" w:rsidRPr="00B452E9" w:rsidRDefault="00771459" w:rsidP="00E879C2">
      <w:pPr>
        <w:pStyle w:val="TM3"/>
        <w:tabs>
          <w:tab w:val="right" w:leader="dot" w:pos="9628"/>
        </w:tabs>
      </w:pPr>
      <w:hyperlink w:anchor="_Toc216360436" w:history="1">
        <w:r w:rsidR="00E879C2" w:rsidRPr="00B452E9">
          <w:rPr>
            <w:rStyle w:val="Lienhypertexte"/>
          </w:rPr>
          <w:t>4-10. Etui porte-képi</w:t>
        </w:r>
        <w:r w:rsidR="00E879C2" w:rsidRPr="00B452E9">
          <w:tab/>
          <w:t>47</w:t>
        </w:r>
      </w:hyperlink>
    </w:p>
    <w:p w14:paraId="70682183" w14:textId="77777777" w:rsidR="00E879C2" w:rsidRPr="00B452E9" w:rsidRDefault="00771459" w:rsidP="00E879C2">
      <w:pPr>
        <w:pStyle w:val="TM3"/>
        <w:tabs>
          <w:tab w:val="right" w:leader="dot" w:pos="9628"/>
        </w:tabs>
      </w:pPr>
      <w:hyperlink w:anchor="_Toc216360437" w:history="1">
        <w:r w:rsidR="00E879C2" w:rsidRPr="00B452E9">
          <w:rPr>
            <w:rStyle w:val="Lienhypertexte"/>
          </w:rPr>
          <w:t>4-11. Etui porte-tricorne</w:t>
        </w:r>
        <w:r w:rsidR="00E879C2" w:rsidRPr="00B452E9">
          <w:tab/>
          <w:t>47</w:t>
        </w:r>
      </w:hyperlink>
    </w:p>
    <w:p w14:paraId="65DA9C18" w14:textId="77777777" w:rsidR="00E879C2" w:rsidRPr="00B452E9" w:rsidRDefault="00771459" w:rsidP="00E879C2">
      <w:pPr>
        <w:pStyle w:val="TM3"/>
        <w:tabs>
          <w:tab w:val="right" w:leader="dot" w:pos="9628"/>
        </w:tabs>
      </w:pPr>
      <w:hyperlink w:anchor="_Toc216360438" w:history="1">
        <w:r w:rsidR="00E879C2" w:rsidRPr="00B452E9">
          <w:rPr>
            <w:rStyle w:val="Lienhypertexte"/>
          </w:rPr>
          <w:t>4-12. Képi galonné terrestre (hors administrateur) - homme</w:t>
        </w:r>
        <w:r w:rsidR="00E879C2" w:rsidRPr="00B452E9">
          <w:tab/>
          <w:t>48</w:t>
        </w:r>
      </w:hyperlink>
    </w:p>
    <w:p w14:paraId="0EA32827" w14:textId="77777777" w:rsidR="00E879C2" w:rsidRPr="00B452E9" w:rsidRDefault="00771459" w:rsidP="00E879C2">
      <w:pPr>
        <w:pStyle w:val="TM3"/>
        <w:tabs>
          <w:tab w:val="right" w:leader="dot" w:pos="9628"/>
        </w:tabs>
      </w:pPr>
      <w:hyperlink w:anchor="_Toc216360439" w:history="1">
        <w:r w:rsidR="00E879C2" w:rsidRPr="00B452E9">
          <w:rPr>
            <w:rStyle w:val="Lienhypertexte"/>
          </w:rPr>
          <w:t>4-13. Képi des administrateurs terrestres, directeur général adjoint, secrétaire général et directeur général - homme</w:t>
        </w:r>
        <w:r w:rsidR="00E879C2" w:rsidRPr="00B452E9">
          <w:tab/>
          <w:t>49</w:t>
        </w:r>
      </w:hyperlink>
    </w:p>
    <w:p w14:paraId="24481512" w14:textId="77777777" w:rsidR="00E879C2" w:rsidRPr="00B452E9" w:rsidRDefault="00771459" w:rsidP="00E879C2">
      <w:pPr>
        <w:pStyle w:val="TM3"/>
        <w:tabs>
          <w:tab w:val="right" w:leader="dot" w:pos="9628"/>
        </w:tabs>
      </w:pPr>
      <w:hyperlink w:anchor="_Toc216360440" w:history="1">
        <w:r w:rsidR="00E879C2" w:rsidRPr="00B452E9">
          <w:rPr>
            <w:rStyle w:val="Lienhypertexte"/>
          </w:rPr>
          <w:t>4-14. Tricorne des administratrices terrestres, directrice générale adjointe, secrétaire générale et directrice générale - femme</w:t>
        </w:r>
        <w:r w:rsidR="00E879C2" w:rsidRPr="00B452E9">
          <w:tab/>
          <w:t>49</w:t>
        </w:r>
      </w:hyperlink>
    </w:p>
    <w:p w14:paraId="7C5D1027" w14:textId="77777777" w:rsidR="00E879C2" w:rsidRPr="00B452E9" w:rsidRDefault="00771459" w:rsidP="00E879C2">
      <w:pPr>
        <w:pStyle w:val="TM3"/>
        <w:tabs>
          <w:tab w:val="right" w:leader="dot" w:pos="9628"/>
        </w:tabs>
      </w:pPr>
      <w:hyperlink w:anchor="_Toc216360441" w:history="1">
        <w:r w:rsidR="00E879C2" w:rsidRPr="00B452E9">
          <w:rPr>
            <w:rStyle w:val="Lienhypertexte"/>
          </w:rPr>
          <w:t>4-15. Tricorne sans insigne aéromaritime (hors administratrice) - femme</w:t>
        </w:r>
        <w:r w:rsidR="00E879C2" w:rsidRPr="00B452E9">
          <w:tab/>
          <w:t>50</w:t>
        </w:r>
      </w:hyperlink>
    </w:p>
    <w:p w14:paraId="1941A65A" w14:textId="77777777" w:rsidR="00E879C2" w:rsidRPr="00B452E9" w:rsidRDefault="00771459" w:rsidP="00E879C2">
      <w:pPr>
        <w:pStyle w:val="TM3"/>
        <w:tabs>
          <w:tab w:val="right" w:leader="dot" w:pos="9628"/>
        </w:tabs>
      </w:pPr>
      <w:hyperlink w:anchor="_Toc216360442" w:history="1">
        <w:r w:rsidR="00E879C2" w:rsidRPr="00B452E9">
          <w:rPr>
            <w:rStyle w:val="Lienhypertexte"/>
          </w:rPr>
          <w:t>4-16. Tricorne avec insigne terrestre (hors administratrice) - femme</w:t>
        </w:r>
        <w:r w:rsidR="00E879C2" w:rsidRPr="00B452E9">
          <w:tab/>
          <w:t>51</w:t>
        </w:r>
      </w:hyperlink>
    </w:p>
    <w:p w14:paraId="069779AE" w14:textId="77777777" w:rsidR="00E879C2" w:rsidRPr="00B452E9" w:rsidRDefault="00771459" w:rsidP="00E879C2">
      <w:pPr>
        <w:pStyle w:val="TM3"/>
        <w:tabs>
          <w:tab w:val="right" w:leader="dot" w:pos="9628"/>
        </w:tabs>
      </w:pPr>
      <w:hyperlink w:anchor="_Toc216360443" w:history="1">
        <w:r w:rsidR="00E879C2" w:rsidRPr="00B452E9">
          <w:rPr>
            <w:rStyle w:val="Lienhypertexte"/>
          </w:rPr>
          <w:t>4-17. Tricorne administratrices aéromaritimes - femme</w:t>
        </w:r>
        <w:r w:rsidR="00E879C2" w:rsidRPr="00B452E9">
          <w:tab/>
          <w:t>52</w:t>
        </w:r>
      </w:hyperlink>
    </w:p>
    <w:p w14:paraId="7C23B76A" w14:textId="77777777" w:rsidR="00E879C2" w:rsidRPr="00B452E9" w:rsidRDefault="00771459" w:rsidP="00E879C2">
      <w:pPr>
        <w:pStyle w:val="TM3"/>
        <w:tabs>
          <w:tab w:val="right" w:leader="dot" w:pos="9628"/>
        </w:tabs>
      </w:pPr>
      <w:hyperlink w:anchor="_Toc216360444" w:history="1">
        <w:r w:rsidR="00E879C2" w:rsidRPr="00B452E9">
          <w:rPr>
            <w:rStyle w:val="Lienhypertexte"/>
          </w:rPr>
          <w:t>4-18. Casquette de sécurité ATEX opérations commerciales - unisexe</w:t>
        </w:r>
        <w:r w:rsidR="00E879C2" w:rsidRPr="00B452E9">
          <w:tab/>
          <w:t>52</w:t>
        </w:r>
      </w:hyperlink>
    </w:p>
    <w:p w14:paraId="014047FC" w14:textId="77777777" w:rsidR="00E879C2" w:rsidRPr="00B452E9" w:rsidRDefault="00771459" w:rsidP="00E879C2">
      <w:pPr>
        <w:pStyle w:val="TM2"/>
        <w:tabs>
          <w:tab w:val="right" w:leader="dot" w:pos="9628"/>
        </w:tabs>
      </w:pPr>
      <w:hyperlink w:anchor="_Toc216360445" w:history="1">
        <w:r w:rsidR="00E879C2" w:rsidRPr="00B452E9">
          <w:rPr>
            <w:rStyle w:val="Lienhypertexte"/>
          </w:rPr>
          <w:t>Groupe 5</w:t>
        </w:r>
        <w:r w:rsidR="00E879C2" w:rsidRPr="00B452E9">
          <w:rPr>
            <w:rStyle w:val="Lienhypertexte"/>
            <w:rFonts w:ascii="Calibri" w:hAnsi="Calibri" w:cs="Calibri"/>
          </w:rPr>
          <w:t> </w:t>
        </w:r>
        <w:r w:rsidR="00E879C2" w:rsidRPr="00B452E9">
          <w:rPr>
            <w:rStyle w:val="Lienhypertexte"/>
          </w:rPr>
          <w:t>: Vestes, parkas et blousons</w:t>
        </w:r>
        <w:r w:rsidR="00E879C2" w:rsidRPr="00B452E9">
          <w:tab/>
          <w:t>53</w:t>
        </w:r>
      </w:hyperlink>
    </w:p>
    <w:p w14:paraId="1A16465F" w14:textId="77777777" w:rsidR="00E879C2" w:rsidRPr="00B452E9" w:rsidRDefault="00771459" w:rsidP="00E879C2">
      <w:pPr>
        <w:pStyle w:val="TM3"/>
        <w:tabs>
          <w:tab w:val="right" w:leader="dot" w:pos="9628"/>
        </w:tabs>
      </w:pPr>
      <w:hyperlink w:anchor="_Toc216360446" w:history="1">
        <w:r w:rsidR="00E879C2" w:rsidRPr="00B452E9">
          <w:rPr>
            <w:rStyle w:val="Lienhypertexte"/>
          </w:rPr>
          <w:t>5-01. Blouson PN et PNT - unisexe</w:t>
        </w:r>
        <w:r w:rsidR="00E879C2" w:rsidRPr="00B452E9">
          <w:tab/>
          <w:t>53</w:t>
        </w:r>
      </w:hyperlink>
    </w:p>
    <w:p w14:paraId="63966A5A" w14:textId="77777777" w:rsidR="00E879C2" w:rsidRPr="00B452E9" w:rsidRDefault="00771459" w:rsidP="00E879C2">
      <w:pPr>
        <w:pStyle w:val="TM3"/>
        <w:tabs>
          <w:tab w:val="right" w:leader="dot" w:pos="9628"/>
        </w:tabs>
      </w:pPr>
      <w:hyperlink w:anchor="_Toc216360447" w:history="1">
        <w:r w:rsidR="00E879C2" w:rsidRPr="00B452E9">
          <w:rPr>
            <w:rStyle w:val="Lienhypertexte"/>
          </w:rPr>
          <w:t>5-02. Blouson léger d’intervention marin – homme et femme</w:t>
        </w:r>
        <w:r w:rsidR="00E879C2" w:rsidRPr="00B452E9">
          <w:tab/>
          <w:t>54</w:t>
        </w:r>
      </w:hyperlink>
    </w:p>
    <w:p w14:paraId="1C7ADABF" w14:textId="77777777" w:rsidR="00E879C2" w:rsidRPr="00B452E9" w:rsidRDefault="00771459" w:rsidP="00E879C2">
      <w:pPr>
        <w:pStyle w:val="TM3"/>
        <w:tabs>
          <w:tab w:val="right" w:leader="dot" w:pos="9628"/>
        </w:tabs>
      </w:pPr>
      <w:hyperlink w:anchor="_Toc216360448" w:history="1">
        <w:r w:rsidR="00E879C2" w:rsidRPr="00B452E9">
          <w:rPr>
            <w:rStyle w:val="Lienhypertexte"/>
          </w:rPr>
          <w:t>5-03. Hardshell terrestre – homme et femme</w:t>
        </w:r>
        <w:r w:rsidR="00E879C2" w:rsidRPr="00B452E9">
          <w:tab/>
          <w:t>56</w:t>
        </w:r>
      </w:hyperlink>
    </w:p>
    <w:p w14:paraId="30269DAA" w14:textId="77777777" w:rsidR="00E879C2" w:rsidRPr="00B452E9" w:rsidRDefault="00771459" w:rsidP="00E879C2">
      <w:pPr>
        <w:pStyle w:val="TM3"/>
        <w:tabs>
          <w:tab w:val="right" w:leader="dot" w:pos="9628"/>
        </w:tabs>
      </w:pPr>
      <w:hyperlink w:anchor="_Toc216360449" w:history="1">
        <w:r w:rsidR="00E879C2" w:rsidRPr="00B452E9">
          <w:rPr>
            <w:rStyle w:val="Lienhypertexte"/>
          </w:rPr>
          <w:t>5-04. Manteau de cérémonie – homme et femme</w:t>
        </w:r>
        <w:r w:rsidR="00E879C2" w:rsidRPr="00B452E9">
          <w:tab/>
          <w:t>57</w:t>
        </w:r>
      </w:hyperlink>
    </w:p>
    <w:p w14:paraId="547B5926" w14:textId="77777777" w:rsidR="00E879C2" w:rsidRPr="00B452E9" w:rsidRDefault="00771459" w:rsidP="00E879C2">
      <w:pPr>
        <w:pStyle w:val="TM3"/>
        <w:tabs>
          <w:tab w:val="right" w:leader="dot" w:pos="9628"/>
        </w:tabs>
      </w:pPr>
      <w:hyperlink w:anchor="_Toc216360450" w:history="1">
        <w:r w:rsidR="00E879C2" w:rsidRPr="00B452E9">
          <w:rPr>
            <w:rStyle w:val="Lienhypertexte"/>
          </w:rPr>
          <w:t>5-05. Veste polaire maritime – homme et femme</w:t>
        </w:r>
        <w:r w:rsidR="00E879C2" w:rsidRPr="00B452E9">
          <w:tab/>
          <w:t>58</w:t>
        </w:r>
      </w:hyperlink>
    </w:p>
    <w:p w14:paraId="1B17F135" w14:textId="77777777" w:rsidR="00E879C2" w:rsidRPr="00B452E9" w:rsidRDefault="00771459" w:rsidP="00E879C2">
      <w:pPr>
        <w:pStyle w:val="TM3"/>
        <w:tabs>
          <w:tab w:val="right" w:leader="dot" w:pos="9628"/>
        </w:tabs>
      </w:pPr>
      <w:hyperlink w:anchor="_Toc216360451" w:history="1">
        <w:r w:rsidR="00E879C2" w:rsidRPr="00B452E9">
          <w:rPr>
            <w:rStyle w:val="Lienhypertexte"/>
          </w:rPr>
          <w:t>5-06. Softshell grand froid terrestre – homme et femme</w:t>
        </w:r>
        <w:r w:rsidR="00E879C2" w:rsidRPr="00B452E9">
          <w:tab/>
          <w:t>59</w:t>
        </w:r>
      </w:hyperlink>
    </w:p>
    <w:p w14:paraId="008D2F09" w14:textId="77777777" w:rsidR="00E879C2" w:rsidRPr="00B452E9" w:rsidRDefault="00771459" w:rsidP="00E879C2">
      <w:pPr>
        <w:pStyle w:val="TM3"/>
        <w:tabs>
          <w:tab w:val="right" w:leader="dot" w:pos="9628"/>
        </w:tabs>
      </w:pPr>
      <w:hyperlink w:anchor="_Toc216360452" w:history="1">
        <w:r w:rsidR="00E879C2" w:rsidRPr="00B452E9">
          <w:rPr>
            <w:rStyle w:val="Lienhypertexte"/>
          </w:rPr>
          <w:t>5-07. Softshell marin et opérations commerciales – homme et femme</w:t>
        </w:r>
        <w:r w:rsidR="00E879C2" w:rsidRPr="00B452E9">
          <w:tab/>
          <w:t>60</w:t>
        </w:r>
      </w:hyperlink>
    </w:p>
    <w:p w14:paraId="43522943" w14:textId="77777777" w:rsidR="00E879C2" w:rsidRPr="00B452E9" w:rsidRDefault="00771459" w:rsidP="00E879C2">
      <w:pPr>
        <w:pStyle w:val="TM3"/>
        <w:tabs>
          <w:tab w:val="right" w:leader="dot" w:pos="9628"/>
        </w:tabs>
      </w:pPr>
      <w:hyperlink w:anchor="_Toc216360453" w:history="1">
        <w:r w:rsidR="00E879C2" w:rsidRPr="00B452E9">
          <w:rPr>
            <w:rStyle w:val="Lienhypertexte"/>
          </w:rPr>
          <w:t>5-08. Softshell terrestre – homme et femme</w:t>
        </w:r>
        <w:r w:rsidR="00E879C2" w:rsidRPr="00B452E9">
          <w:tab/>
          <w:t>61</w:t>
        </w:r>
      </w:hyperlink>
    </w:p>
    <w:p w14:paraId="4205C3A3" w14:textId="77777777" w:rsidR="00E879C2" w:rsidRPr="00B452E9" w:rsidRDefault="00771459" w:rsidP="00E879C2">
      <w:pPr>
        <w:pStyle w:val="TM3"/>
        <w:tabs>
          <w:tab w:val="right" w:leader="dot" w:pos="9628"/>
        </w:tabs>
      </w:pPr>
      <w:hyperlink w:anchor="_Toc216360454" w:history="1">
        <w:r w:rsidR="00E879C2" w:rsidRPr="00B452E9">
          <w:rPr>
            <w:rStyle w:val="Lienhypertexte"/>
          </w:rPr>
          <w:t>5-09. Softshell 3 en 1 PN et PNT – homme et femme</w:t>
        </w:r>
        <w:r w:rsidR="00E879C2" w:rsidRPr="00B452E9">
          <w:tab/>
          <w:t>63</w:t>
        </w:r>
      </w:hyperlink>
    </w:p>
    <w:p w14:paraId="722F106A" w14:textId="77777777" w:rsidR="00E879C2" w:rsidRPr="00B452E9" w:rsidRDefault="00771459" w:rsidP="00E879C2">
      <w:pPr>
        <w:pStyle w:val="TM3"/>
        <w:tabs>
          <w:tab w:val="right" w:leader="dot" w:pos="9628"/>
        </w:tabs>
      </w:pPr>
      <w:hyperlink w:anchor="_Toc216360455" w:history="1">
        <w:r w:rsidR="00E879C2" w:rsidRPr="00B452E9">
          <w:rPr>
            <w:rStyle w:val="Lienhypertexte"/>
          </w:rPr>
          <w:t>5-10. Veste de cérémonie aéromaritime - femme</w:t>
        </w:r>
        <w:r w:rsidR="00E879C2" w:rsidRPr="00B452E9">
          <w:tab/>
          <w:t>64</w:t>
        </w:r>
      </w:hyperlink>
    </w:p>
    <w:p w14:paraId="1295A84C" w14:textId="77777777" w:rsidR="00E879C2" w:rsidRPr="00B452E9" w:rsidRDefault="00771459" w:rsidP="00E879C2">
      <w:pPr>
        <w:pStyle w:val="TM3"/>
        <w:tabs>
          <w:tab w:val="right" w:leader="dot" w:pos="9628"/>
        </w:tabs>
      </w:pPr>
      <w:hyperlink w:anchor="_Toc216360456" w:history="1">
        <w:r w:rsidR="00E879C2" w:rsidRPr="00B452E9">
          <w:rPr>
            <w:rStyle w:val="Lienhypertexte"/>
          </w:rPr>
          <w:t>5-11. Veste de cérémonie aéromaritime - homme</w:t>
        </w:r>
        <w:r w:rsidR="00E879C2" w:rsidRPr="00B452E9">
          <w:tab/>
          <w:t>64</w:t>
        </w:r>
      </w:hyperlink>
    </w:p>
    <w:p w14:paraId="126633C5" w14:textId="77777777" w:rsidR="00E879C2" w:rsidRPr="00B452E9" w:rsidRDefault="00771459" w:rsidP="00E879C2">
      <w:pPr>
        <w:pStyle w:val="TM3"/>
        <w:tabs>
          <w:tab w:val="right" w:leader="dot" w:pos="9628"/>
        </w:tabs>
      </w:pPr>
      <w:hyperlink w:anchor="_Toc216360457" w:history="1">
        <w:r w:rsidR="00E879C2" w:rsidRPr="00B452E9">
          <w:rPr>
            <w:rStyle w:val="Lienhypertexte"/>
          </w:rPr>
          <w:t>5-12. Vareuse de cérémonie terrestre - femme</w:t>
        </w:r>
        <w:r w:rsidR="00E879C2" w:rsidRPr="00B452E9">
          <w:tab/>
          <w:t>65</w:t>
        </w:r>
      </w:hyperlink>
    </w:p>
    <w:p w14:paraId="75DCBCF8" w14:textId="77777777" w:rsidR="00E879C2" w:rsidRPr="00B452E9" w:rsidRDefault="00771459" w:rsidP="00E879C2">
      <w:pPr>
        <w:pStyle w:val="TM3"/>
        <w:tabs>
          <w:tab w:val="right" w:leader="dot" w:pos="9628"/>
        </w:tabs>
      </w:pPr>
      <w:hyperlink w:anchor="_Toc216360458" w:history="1">
        <w:r w:rsidR="00E879C2" w:rsidRPr="00B452E9">
          <w:rPr>
            <w:rStyle w:val="Lienhypertexte"/>
          </w:rPr>
          <w:t>5-13. Vareuse de cérémonie terrestre - homme</w:t>
        </w:r>
        <w:r w:rsidR="00E879C2" w:rsidRPr="00B452E9">
          <w:tab/>
          <w:t>66</w:t>
        </w:r>
      </w:hyperlink>
    </w:p>
    <w:p w14:paraId="304A5CF9" w14:textId="77777777" w:rsidR="00E879C2" w:rsidRPr="00B452E9" w:rsidRDefault="00771459" w:rsidP="00E879C2">
      <w:pPr>
        <w:pStyle w:val="TM3"/>
        <w:tabs>
          <w:tab w:val="right" w:leader="dot" w:pos="9628"/>
        </w:tabs>
      </w:pPr>
      <w:hyperlink w:anchor="_Toc216360459" w:history="1">
        <w:r w:rsidR="00E879C2" w:rsidRPr="00B452E9">
          <w:rPr>
            <w:rStyle w:val="Lienhypertexte"/>
          </w:rPr>
          <w:t>5-14. Vareuse de cérémonie motocycliste - homme</w:t>
        </w:r>
        <w:r w:rsidR="00E879C2" w:rsidRPr="00B452E9">
          <w:tab/>
          <w:t>67</w:t>
        </w:r>
      </w:hyperlink>
    </w:p>
    <w:p w14:paraId="2FDD7F12" w14:textId="77777777" w:rsidR="00E879C2" w:rsidRPr="00B452E9" w:rsidRDefault="00771459" w:rsidP="00E879C2">
      <w:pPr>
        <w:pStyle w:val="TM3"/>
        <w:tabs>
          <w:tab w:val="right" w:leader="dot" w:pos="9628"/>
        </w:tabs>
      </w:pPr>
      <w:hyperlink w:anchor="_Toc216360460" w:history="1">
        <w:r w:rsidR="00E879C2" w:rsidRPr="00B452E9">
          <w:rPr>
            <w:rStyle w:val="Lienhypertexte"/>
          </w:rPr>
          <w:t>5-15. Vareuse de cérémonie motocycliste - femme</w:t>
        </w:r>
        <w:r w:rsidR="00E879C2" w:rsidRPr="00B452E9">
          <w:tab/>
          <w:t>68</w:t>
        </w:r>
      </w:hyperlink>
    </w:p>
    <w:p w14:paraId="5F609B5F" w14:textId="77777777" w:rsidR="00E879C2" w:rsidRPr="00B452E9" w:rsidRDefault="00771459" w:rsidP="00E879C2">
      <w:pPr>
        <w:pStyle w:val="TM3"/>
        <w:tabs>
          <w:tab w:val="right" w:leader="dot" w:pos="9628"/>
        </w:tabs>
      </w:pPr>
      <w:hyperlink w:anchor="_Toc216360461" w:history="1">
        <w:r w:rsidR="00E879C2" w:rsidRPr="00B452E9">
          <w:rPr>
            <w:rStyle w:val="Lienhypertexte"/>
          </w:rPr>
          <w:t>5-16. Haut de tenue de mécanicien terrestre et maritime - unisexe</w:t>
        </w:r>
        <w:r w:rsidR="00E879C2" w:rsidRPr="00B452E9">
          <w:tab/>
          <w:t>69</w:t>
        </w:r>
      </w:hyperlink>
    </w:p>
    <w:p w14:paraId="18357071" w14:textId="77777777" w:rsidR="00E879C2" w:rsidRPr="00B452E9" w:rsidRDefault="00771459" w:rsidP="00E879C2">
      <w:pPr>
        <w:pStyle w:val="TM3"/>
        <w:tabs>
          <w:tab w:val="right" w:leader="dot" w:pos="9628"/>
        </w:tabs>
      </w:pPr>
      <w:hyperlink w:anchor="_Toc216360462" w:history="1">
        <w:r w:rsidR="00E879C2" w:rsidRPr="00B452E9">
          <w:rPr>
            <w:rStyle w:val="Lienhypertexte"/>
          </w:rPr>
          <w:t>5-17. Veste de pont imperméable maritime - unisexe</w:t>
        </w:r>
        <w:r w:rsidR="00E879C2" w:rsidRPr="00B452E9">
          <w:tab/>
          <w:t>70</w:t>
        </w:r>
      </w:hyperlink>
    </w:p>
    <w:p w14:paraId="55276C3A" w14:textId="77777777" w:rsidR="00E879C2" w:rsidRPr="00B452E9" w:rsidRDefault="00771459" w:rsidP="00E879C2">
      <w:pPr>
        <w:pStyle w:val="TM3"/>
        <w:tabs>
          <w:tab w:val="right" w:leader="dot" w:pos="9628"/>
        </w:tabs>
      </w:pPr>
      <w:hyperlink w:anchor="_Toc216360463" w:history="1">
        <w:r w:rsidR="00E879C2" w:rsidRPr="00B452E9">
          <w:rPr>
            <w:rStyle w:val="Lienhypertexte"/>
          </w:rPr>
          <w:t>5-18. Veste de quart hauturière courte maritime - unisexe</w:t>
        </w:r>
        <w:r w:rsidR="00E879C2" w:rsidRPr="00B452E9">
          <w:tab/>
          <w:t>70</w:t>
        </w:r>
      </w:hyperlink>
    </w:p>
    <w:p w14:paraId="646FCA5B" w14:textId="77777777" w:rsidR="00E879C2" w:rsidRPr="00B452E9" w:rsidRDefault="00771459" w:rsidP="00E879C2">
      <w:pPr>
        <w:pStyle w:val="TM3"/>
        <w:tabs>
          <w:tab w:val="right" w:leader="dot" w:pos="9628"/>
        </w:tabs>
      </w:pPr>
      <w:hyperlink w:anchor="_Toc216360464" w:history="1">
        <w:r w:rsidR="00E879C2" w:rsidRPr="00B452E9">
          <w:rPr>
            <w:rStyle w:val="Lienhypertexte"/>
          </w:rPr>
          <w:t>5-19. Veste de treillis terrestre – homme et femme</w:t>
        </w:r>
        <w:r w:rsidR="00E879C2" w:rsidRPr="00B452E9">
          <w:tab/>
          <w:t>72</w:t>
        </w:r>
      </w:hyperlink>
    </w:p>
    <w:p w14:paraId="2FB2E45E" w14:textId="77777777" w:rsidR="00E879C2" w:rsidRPr="00B452E9" w:rsidRDefault="00771459" w:rsidP="00E879C2">
      <w:pPr>
        <w:pStyle w:val="TM3"/>
        <w:tabs>
          <w:tab w:val="right" w:leader="dot" w:pos="9628"/>
        </w:tabs>
      </w:pPr>
      <w:hyperlink w:anchor="_Toc216360465" w:history="1">
        <w:r w:rsidR="00E879C2" w:rsidRPr="00B452E9">
          <w:rPr>
            <w:rStyle w:val="Lienhypertexte"/>
          </w:rPr>
          <w:t>5-20. Blouson ATEX opérations commerciales - unisexe</w:t>
        </w:r>
        <w:r w:rsidR="00E879C2" w:rsidRPr="00B452E9">
          <w:tab/>
          <w:t>73</w:t>
        </w:r>
      </w:hyperlink>
    </w:p>
    <w:p w14:paraId="7CEFC5C8" w14:textId="77777777" w:rsidR="00E879C2" w:rsidRPr="00B452E9" w:rsidRDefault="00771459" w:rsidP="00E879C2">
      <w:pPr>
        <w:pStyle w:val="TM3"/>
        <w:tabs>
          <w:tab w:val="right" w:leader="dot" w:pos="9628"/>
        </w:tabs>
      </w:pPr>
      <w:hyperlink w:anchor="_Toc216360466" w:history="1">
        <w:r w:rsidR="00E879C2" w:rsidRPr="00B452E9">
          <w:rPr>
            <w:rStyle w:val="Lienhypertexte"/>
          </w:rPr>
          <w:t>5-21. Parka ATEX opérations commerciales - unisexe</w:t>
        </w:r>
        <w:r w:rsidR="00E879C2" w:rsidRPr="00B452E9">
          <w:tab/>
          <w:t>74</w:t>
        </w:r>
      </w:hyperlink>
    </w:p>
    <w:p w14:paraId="15838F7B" w14:textId="77777777" w:rsidR="00E879C2" w:rsidRPr="00B452E9" w:rsidRDefault="00771459" w:rsidP="00E879C2">
      <w:pPr>
        <w:pStyle w:val="TM3"/>
        <w:tabs>
          <w:tab w:val="right" w:leader="dot" w:pos="9628"/>
        </w:tabs>
      </w:pPr>
      <w:hyperlink w:anchor="_Toc216360467" w:history="1">
        <w:r w:rsidR="00E879C2" w:rsidRPr="00B452E9">
          <w:rPr>
            <w:rStyle w:val="Lienhypertexte"/>
          </w:rPr>
          <w:t>5-22. Parka haute visibilité opérations commerciales - unisexe</w:t>
        </w:r>
        <w:r w:rsidR="00E879C2" w:rsidRPr="00B452E9">
          <w:tab/>
          <w:t>75</w:t>
        </w:r>
      </w:hyperlink>
    </w:p>
    <w:p w14:paraId="7324250B" w14:textId="77777777" w:rsidR="00E879C2" w:rsidRPr="00B452E9" w:rsidRDefault="00771459" w:rsidP="00E879C2">
      <w:pPr>
        <w:pStyle w:val="TM3"/>
        <w:tabs>
          <w:tab w:val="right" w:leader="dot" w:pos="9628"/>
        </w:tabs>
      </w:pPr>
      <w:hyperlink w:anchor="_Toc216360468" w:history="1">
        <w:r w:rsidR="00E879C2" w:rsidRPr="00B452E9">
          <w:rPr>
            <w:rStyle w:val="Lienhypertexte"/>
          </w:rPr>
          <w:t>5-23. Parka sans haute visibilité opérations commerciales - unisexe</w:t>
        </w:r>
        <w:r w:rsidR="00E879C2" w:rsidRPr="00B452E9">
          <w:tab/>
          <w:t>77</w:t>
        </w:r>
      </w:hyperlink>
    </w:p>
    <w:p w14:paraId="4CADFC26" w14:textId="77777777" w:rsidR="00E879C2" w:rsidRPr="00B452E9" w:rsidRDefault="00771459" w:rsidP="00E879C2">
      <w:pPr>
        <w:pStyle w:val="TM3"/>
        <w:tabs>
          <w:tab w:val="right" w:leader="dot" w:pos="9628"/>
        </w:tabs>
      </w:pPr>
      <w:hyperlink w:anchor="_Toc216360469" w:history="1">
        <w:r w:rsidR="00E879C2" w:rsidRPr="00B452E9">
          <w:rPr>
            <w:rStyle w:val="Lienhypertexte"/>
          </w:rPr>
          <w:t>5-24. Polaire opérations commerciales - unisexe</w:t>
        </w:r>
        <w:r w:rsidR="00E879C2" w:rsidRPr="00B452E9">
          <w:tab/>
          <w:t>79</w:t>
        </w:r>
      </w:hyperlink>
    </w:p>
    <w:p w14:paraId="49AF2009" w14:textId="77777777" w:rsidR="00E879C2" w:rsidRPr="00B452E9" w:rsidRDefault="00771459" w:rsidP="00E879C2">
      <w:pPr>
        <w:pStyle w:val="TM3"/>
        <w:tabs>
          <w:tab w:val="right" w:leader="dot" w:pos="9628"/>
        </w:tabs>
      </w:pPr>
      <w:hyperlink w:anchor="_Toc216360470" w:history="1">
        <w:r w:rsidR="00E879C2" w:rsidRPr="00B452E9">
          <w:rPr>
            <w:rStyle w:val="Lienhypertexte"/>
          </w:rPr>
          <w:t>5-25. Poncho opérations commerciales - unisexe</w:t>
        </w:r>
        <w:r w:rsidR="00E879C2" w:rsidRPr="00B452E9">
          <w:tab/>
          <w:t>80</w:t>
        </w:r>
      </w:hyperlink>
    </w:p>
    <w:p w14:paraId="5E6CD821" w14:textId="77777777" w:rsidR="00E879C2" w:rsidRPr="00B452E9" w:rsidRDefault="00771459" w:rsidP="00E879C2">
      <w:pPr>
        <w:pStyle w:val="TM2"/>
        <w:tabs>
          <w:tab w:val="right" w:leader="dot" w:pos="9628"/>
        </w:tabs>
      </w:pPr>
      <w:hyperlink w:anchor="_Toc216360471" w:history="1">
        <w:r w:rsidR="00E879C2" w:rsidRPr="00B452E9">
          <w:rPr>
            <w:rStyle w:val="Lienhypertexte"/>
          </w:rPr>
          <w:t>Groupe 6 : Pantalons, jupes et autres bas</w:t>
        </w:r>
        <w:r w:rsidR="00E879C2" w:rsidRPr="00B452E9">
          <w:tab/>
          <w:t>81</w:t>
        </w:r>
      </w:hyperlink>
    </w:p>
    <w:p w14:paraId="10AC422F" w14:textId="77777777" w:rsidR="00E879C2" w:rsidRPr="00B452E9" w:rsidRDefault="00771459" w:rsidP="00E879C2">
      <w:pPr>
        <w:pStyle w:val="TM3"/>
        <w:tabs>
          <w:tab w:val="right" w:leader="dot" w:pos="9628"/>
        </w:tabs>
      </w:pPr>
      <w:hyperlink w:anchor="_Toc216360472" w:history="1">
        <w:r w:rsidR="00E879C2" w:rsidRPr="00B452E9">
          <w:rPr>
            <w:rStyle w:val="Lienhypertexte"/>
          </w:rPr>
          <w:t>6-01. Bermuda maritime – homme et femme</w:t>
        </w:r>
        <w:r w:rsidR="00E879C2" w:rsidRPr="00B452E9">
          <w:tab/>
          <w:t>81</w:t>
        </w:r>
      </w:hyperlink>
    </w:p>
    <w:p w14:paraId="3B73B089" w14:textId="77777777" w:rsidR="00E879C2" w:rsidRPr="00B452E9" w:rsidRDefault="00771459" w:rsidP="00E879C2">
      <w:pPr>
        <w:pStyle w:val="TM3"/>
        <w:tabs>
          <w:tab w:val="right" w:leader="dot" w:pos="9628"/>
        </w:tabs>
      </w:pPr>
      <w:hyperlink w:anchor="_Toc216360473" w:history="1">
        <w:r w:rsidR="00E879C2" w:rsidRPr="00B452E9">
          <w:rPr>
            <w:rStyle w:val="Lienhypertexte"/>
          </w:rPr>
          <w:t>6-02. Cotte à bretelles de pont marin - unisexe</w:t>
        </w:r>
        <w:r w:rsidR="00E879C2" w:rsidRPr="00B452E9">
          <w:tab/>
          <w:t>82</w:t>
        </w:r>
      </w:hyperlink>
    </w:p>
    <w:p w14:paraId="604838BB" w14:textId="77777777" w:rsidR="00E879C2" w:rsidRPr="00B452E9" w:rsidRDefault="00771459" w:rsidP="00E879C2">
      <w:pPr>
        <w:pStyle w:val="TM3"/>
        <w:tabs>
          <w:tab w:val="right" w:leader="dot" w:pos="9628"/>
        </w:tabs>
      </w:pPr>
      <w:hyperlink w:anchor="_Toc216360474" w:history="1">
        <w:r w:rsidR="00E879C2" w:rsidRPr="00B452E9">
          <w:rPr>
            <w:rStyle w:val="Lienhypertexte"/>
          </w:rPr>
          <w:t>6-03. Cotte à bretelles de quart marin - unisexe</w:t>
        </w:r>
        <w:r w:rsidR="00E879C2" w:rsidRPr="00B452E9">
          <w:tab/>
          <w:t>83</w:t>
        </w:r>
      </w:hyperlink>
    </w:p>
    <w:p w14:paraId="4DB54A48" w14:textId="77777777" w:rsidR="00E879C2" w:rsidRPr="00B452E9" w:rsidRDefault="00771459" w:rsidP="00E879C2">
      <w:pPr>
        <w:pStyle w:val="TM3"/>
        <w:tabs>
          <w:tab w:val="right" w:leader="dot" w:pos="9628"/>
        </w:tabs>
      </w:pPr>
      <w:hyperlink w:anchor="_Toc216360475" w:history="1">
        <w:r w:rsidR="00E879C2" w:rsidRPr="00B452E9">
          <w:rPr>
            <w:rStyle w:val="Lienhypertexte"/>
          </w:rPr>
          <w:t>6-04. Jupe de cérémonie aéromaritime - femme</w:t>
        </w:r>
        <w:r w:rsidR="00E879C2" w:rsidRPr="00B452E9">
          <w:tab/>
          <w:t>84</w:t>
        </w:r>
      </w:hyperlink>
    </w:p>
    <w:p w14:paraId="3EEF78A9" w14:textId="77777777" w:rsidR="00E879C2" w:rsidRPr="00B452E9" w:rsidRDefault="00771459" w:rsidP="00E879C2">
      <w:pPr>
        <w:pStyle w:val="TM3"/>
        <w:tabs>
          <w:tab w:val="right" w:leader="dot" w:pos="9628"/>
        </w:tabs>
      </w:pPr>
      <w:hyperlink w:anchor="_Toc216360476" w:history="1">
        <w:r w:rsidR="00E879C2" w:rsidRPr="00B452E9">
          <w:rPr>
            <w:rStyle w:val="Lienhypertexte"/>
          </w:rPr>
          <w:t>6-05. Jupe de cérémonie terrestre - femme</w:t>
        </w:r>
        <w:r w:rsidR="00E879C2" w:rsidRPr="00B452E9">
          <w:tab/>
          <w:t>85</w:t>
        </w:r>
      </w:hyperlink>
    </w:p>
    <w:p w14:paraId="03F4B055" w14:textId="77777777" w:rsidR="00E879C2" w:rsidRPr="00B452E9" w:rsidRDefault="00771459" w:rsidP="00E879C2">
      <w:pPr>
        <w:pStyle w:val="TM3"/>
        <w:tabs>
          <w:tab w:val="right" w:leader="dot" w:pos="9628"/>
        </w:tabs>
      </w:pPr>
      <w:hyperlink w:anchor="_Toc216360477" w:history="1">
        <w:r w:rsidR="00E879C2" w:rsidRPr="00B452E9">
          <w:rPr>
            <w:rStyle w:val="Lienhypertexte"/>
          </w:rPr>
          <w:t>6-06. Jupe de sortie terrestre - femme</w:t>
        </w:r>
        <w:r w:rsidR="00E879C2" w:rsidRPr="00B452E9">
          <w:tab/>
          <w:t>86</w:t>
        </w:r>
      </w:hyperlink>
    </w:p>
    <w:p w14:paraId="5D1D648D" w14:textId="77777777" w:rsidR="00E879C2" w:rsidRPr="00B452E9" w:rsidRDefault="00771459" w:rsidP="00E879C2">
      <w:pPr>
        <w:pStyle w:val="TM3"/>
        <w:tabs>
          <w:tab w:val="right" w:leader="dot" w:pos="9628"/>
        </w:tabs>
      </w:pPr>
      <w:hyperlink w:anchor="_Toc216360478" w:history="1">
        <w:r w:rsidR="00E879C2" w:rsidRPr="00B452E9">
          <w:rPr>
            <w:rStyle w:val="Lienhypertexte"/>
          </w:rPr>
          <w:t>6-07. Pantalon de cérémonie terrestre - femme</w:t>
        </w:r>
        <w:r w:rsidR="00E879C2" w:rsidRPr="00B452E9">
          <w:tab/>
          <w:t>86</w:t>
        </w:r>
      </w:hyperlink>
    </w:p>
    <w:p w14:paraId="4BA74D7D" w14:textId="77777777" w:rsidR="00E879C2" w:rsidRPr="00B452E9" w:rsidRDefault="00771459" w:rsidP="00E879C2">
      <w:pPr>
        <w:pStyle w:val="TM3"/>
        <w:tabs>
          <w:tab w:val="right" w:leader="dot" w:pos="9628"/>
        </w:tabs>
      </w:pPr>
      <w:hyperlink w:anchor="_Toc216360479" w:history="1">
        <w:r w:rsidR="00E879C2" w:rsidRPr="00B452E9">
          <w:rPr>
            <w:rStyle w:val="Lienhypertexte"/>
          </w:rPr>
          <w:t>6-08. Pantalon de cérémonie terrestre - homme</w:t>
        </w:r>
        <w:r w:rsidR="00E879C2" w:rsidRPr="00B452E9">
          <w:tab/>
          <w:t>87</w:t>
        </w:r>
      </w:hyperlink>
    </w:p>
    <w:p w14:paraId="6C548D33" w14:textId="77777777" w:rsidR="00E879C2" w:rsidRPr="00B452E9" w:rsidRDefault="00771459" w:rsidP="00E879C2">
      <w:pPr>
        <w:pStyle w:val="TM3"/>
        <w:tabs>
          <w:tab w:val="right" w:leader="dot" w:pos="9628"/>
        </w:tabs>
      </w:pPr>
      <w:hyperlink w:anchor="_Toc216360480" w:history="1">
        <w:r w:rsidR="00E879C2" w:rsidRPr="00B452E9">
          <w:rPr>
            <w:rStyle w:val="Lienhypertexte"/>
          </w:rPr>
          <w:t>6-09. Pantalon de cérémonie aéromaritime - femme</w:t>
        </w:r>
        <w:r w:rsidR="00E879C2" w:rsidRPr="00B452E9">
          <w:tab/>
          <w:t>88</w:t>
        </w:r>
      </w:hyperlink>
    </w:p>
    <w:p w14:paraId="02B9C0BD" w14:textId="77777777" w:rsidR="00E879C2" w:rsidRPr="00B452E9" w:rsidRDefault="00771459" w:rsidP="00E879C2">
      <w:pPr>
        <w:pStyle w:val="TM3"/>
        <w:tabs>
          <w:tab w:val="right" w:leader="dot" w:pos="9628"/>
        </w:tabs>
      </w:pPr>
      <w:hyperlink w:anchor="_Toc216360481" w:history="1">
        <w:r w:rsidR="00E879C2" w:rsidRPr="00B452E9">
          <w:rPr>
            <w:rStyle w:val="Lienhypertexte"/>
          </w:rPr>
          <w:t>6-10. Pantalon de cérémonie aéromaritime - homme</w:t>
        </w:r>
        <w:r w:rsidR="00E879C2" w:rsidRPr="00B452E9">
          <w:tab/>
          <w:t>89</w:t>
        </w:r>
      </w:hyperlink>
    </w:p>
    <w:p w14:paraId="2B23B2A8" w14:textId="77777777" w:rsidR="00E879C2" w:rsidRPr="00B452E9" w:rsidRDefault="00771459" w:rsidP="00E879C2">
      <w:pPr>
        <w:pStyle w:val="TM3"/>
        <w:tabs>
          <w:tab w:val="right" w:leader="dot" w:pos="9628"/>
        </w:tabs>
      </w:pPr>
      <w:hyperlink w:anchor="_Toc216360482" w:history="1">
        <w:r w:rsidR="00E879C2" w:rsidRPr="00B452E9">
          <w:rPr>
            <w:rStyle w:val="Lienhypertexte"/>
          </w:rPr>
          <w:t>6-11. Pantalon de tenue de mécanicien - unisexe</w:t>
        </w:r>
        <w:r w:rsidR="00E879C2" w:rsidRPr="00B452E9">
          <w:tab/>
          <w:t>90</w:t>
        </w:r>
      </w:hyperlink>
    </w:p>
    <w:p w14:paraId="1389A004" w14:textId="77777777" w:rsidR="00E879C2" w:rsidRPr="00B452E9" w:rsidRDefault="00771459" w:rsidP="00E879C2">
      <w:pPr>
        <w:pStyle w:val="TM3"/>
        <w:tabs>
          <w:tab w:val="right" w:leader="dot" w:pos="9628"/>
        </w:tabs>
      </w:pPr>
      <w:hyperlink w:anchor="_Toc216360483" w:history="1">
        <w:r w:rsidR="00E879C2" w:rsidRPr="00B452E9">
          <w:rPr>
            <w:rStyle w:val="Lienhypertexte"/>
          </w:rPr>
          <w:t>6-12. Pantalon de service aéromaritime – saison été – homme et femme</w:t>
        </w:r>
        <w:r w:rsidR="00E879C2" w:rsidRPr="00B452E9">
          <w:tab/>
          <w:t>91</w:t>
        </w:r>
      </w:hyperlink>
    </w:p>
    <w:p w14:paraId="21CC80C9" w14:textId="77777777" w:rsidR="00E879C2" w:rsidRPr="00B452E9" w:rsidRDefault="00771459" w:rsidP="00E879C2">
      <w:pPr>
        <w:pStyle w:val="TM3"/>
        <w:tabs>
          <w:tab w:val="right" w:leader="dot" w:pos="9628"/>
        </w:tabs>
      </w:pPr>
      <w:hyperlink w:anchor="_Toc216360484" w:history="1">
        <w:r w:rsidR="00E879C2" w:rsidRPr="00B452E9">
          <w:rPr>
            <w:rStyle w:val="Lienhypertexte"/>
          </w:rPr>
          <w:t>6-13. Pantalon de service aéromaritime – saison hiver – homme et femme</w:t>
        </w:r>
        <w:r w:rsidR="00E879C2" w:rsidRPr="00B452E9">
          <w:tab/>
          <w:t>92</w:t>
        </w:r>
      </w:hyperlink>
    </w:p>
    <w:p w14:paraId="3D7575DD" w14:textId="77777777" w:rsidR="00E879C2" w:rsidRPr="00B452E9" w:rsidRDefault="00771459" w:rsidP="00E879C2">
      <w:pPr>
        <w:pStyle w:val="TM3"/>
        <w:tabs>
          <w:tab w:val="right" w:leader="dot" w:pos="9628"/>
        </w:tabs>
      </w:pPr>
      <w:hyperlink w:anchor="_Toc216360485" w:history="1">
        <w:r w:rsidR="00E879C2" w:rsidRPr="00B452E9">
          <w:rPr>
            <w:rStyle w:val="Lienhypertexte"/>
          </w:rPr>
          <w:t>6-14. Pantalon de service terrestre – saison hiver – homme et femme</w:t>
        </w:r>
        <w:r w:rsidR="00E879C2" w:rsidRPr="00B452E9">
          <w:tab/>
          <w:t>93</w:t>
        </w:r>
      </w:hyperlink>
    </w:p>
    <w:p w14:paraId="5E3766C4" w14:textId="77777777" w:rsidR="00E879C2" w:rsidRPr="00B452E9" w:rsidRDefault="00771459" w:rsidP="00E879C2">
      <w:pPr>
        <w:pStyle w:val="TM3"/>
        <w:tabs>
          <w:tab w:val="right" w:leader="dot" w:pos="9628"/>
        </w:tabs>
      </w:pPr>
      <w:hyperlink w:anchor="_Toc216360486" w:history="1">
        <w:r w:rsidR="00E879C2" w:rsidRPr="00B452E9">
          <w:rPr>
            <w:rStyle w:val="Lienhypertexte"/>
          </w:rPr>
          <w:t>6-15. Pantalon de service léger terrestre – saison été – homme et femme</w:t>
        </w:r>
        <w:r w:rsidR="00E879C2" w:rsidRPr="00B452E9">
          <w:tab/>
          <w:t>96</w:t>
        </w:r>
      </w:hyperlink>
    </w:p>
    <w:p w14:paraId="0E6E51FC" w14:textId="77777777" w:rsidR="00E879C2" w:rsidRPr="00B452E9" w:rsidRDefault="00771459" w:rsidP="00E879C2">
      <w:pPr>
        <w:pStyle w:val="TM3"/>
        <w:tabs>
          <w:tab w:val="right" w:leader="dot" w:pos="9628"/>
        </w:tabs>
      </w:pPr>
      <w:hyperlink w:anchor="_Toc216360487" w:history="1">
        <w:r w:rsidR="00E879C2" w:rsidRPr="00B452E9">
          <w:rPr>
            <w:rStyle w:val="Lienhypertexte"/>
          </w:rPr>
          <w:t>6-16. Pantalon de service terrestre et opérations commerciales – mi-saison – homme et femme</w:t>
        </w:r>
        <w:r w:rsidR="00E879C2" w:rsidRPr="00B452E9">
          <w:tab/>
          <w:t>98</w:t>
        </w:r>
      </w:hyperlink>
    </w:p>
    <w:p w14:paraId="394BEFC9" w14:textId="77777777" w:rsidR="00E879C2" w:rsidRPr="00B452E9" w:rsidRDefault="00771459" w:rsidP="00E879C2">
      <w:pPr>
        <w:pStyle w:val="TM3"/>
        <w:tabs>
          <w:tab w:val="right" w:leader="dot" w:pos="9628"/>
        </w:tabs>
      </w:pPr>
      <w:hyperlink w:anchor="_Toc216360488" w:history="1">
        <w:r w:rsidR="00E879C2" w:rsidRPr="00B452E9">
          <w:rPr>
            <w:rStyle w:val="Lienhypertexte"/>
          </w:rPr>
          <w:t>6-17. Pantalon de sortie terrestre – homme et femme</w:t>
        </w:r>
        <w:r w:rsidR="00E879C2" w:rsidRPr="00B452E9">
          <w:tab/>
          <w:t>99</w:t>
        </w:r>
      </w:hyperlink>
    </w:p>
    <w:p w14:paraId="313AD78C" w14:textId="77777777" w:rsidR="00E879C2" w:rsidRPr="00B452E9" w:rsidRDefault="00771459" w:rsidP="00E879C2">
      <w:pPr>
        <w:pStyle w:val="TM3"/>
        <w:tabs>
          <w:tab w:val="right" w:leader="dot" w:pos="9628"/>
        </w:tabs>
      </w:pPr>
      <w:hyperlink w:anchor="_Toc216360489" w:history="1">
        <w:r w:rsidR="00E879C2" w:rsidRPr="00B452E9">
          <w:rPr>
            <w:rStyle w:val="Lienhypertexte"/>
          </w:rPr>
          <w:t>6-18. Surpantalon terrestre et opérations commerciales – homme et femme</w:t>
        </w:r>
        <w:r w:rsidR="00E879C2" w:rsidRPr="00B452E9">
          <w:tab/>
          <w:t>100</w:t>
        </w:r>
      </w:hyperlink>
    </w:p>
    <w:p w14:paraId="396BF46B" w14:textId="77777777" w:rsidR="00E879C2" w:rsidRPr="00B452E9" w:rsidRDefault="00771459" w:rsidP="00E879C2">
      <w:pPr>
        <w:pStyle w:val="TM3"/>
        <w:tabs>
          <w:tab w:val="right" w:leader="dot" w:pos="9628"/>
        </w:tabs>
      </w:pPr>
      <w:hyperlink w:anchor="_Toc216360490" w:history="1">
        <w:r w:rsidR="00E879C2" w:rsidRPr="00B452E9">
          <w:rPr>
            <w:rStyle w:val="Lienhypertexte"/>
          </w:rPr>
          <w:t>6-19. Fuseau motocycliste - unisexe</w:t>
        </w:r>
        <w:r w:rsidR="00E879C2" w:rsidRPr="00B452E9">
          <w:tab/>
          <w:t>101</w:t>
        </w:r>
      </w:hyperlink>
    </w:p>
    <w:p w14:paraId="7D8C8F8C" w14:textId="77777777" w:rsidR="00E879C2" w:rsidRPr="00B452E9" w:rsidRDefault="00771459" w:rsidP="00E879C2">
      <w:pPr>
        <w:pStyle w:val="TM3"/>
        <w:tabs>
          <w:tab w:val="right" w:leader="dot" w:pos="9628"/>
        </w:tabs>
      </w:pPr>
      <w:hyperlink w:anchor="_Toc216360491" w:history="1">
        <w:r w:rsidR="00E879C2" w:rsidRPr="00B452E9">
          <w:rPr>
            <w:rStyle w:val="Lienhypertexte"/>
          </w:rPr>
          <w:t>6-20. Pantalon ATEX opérations commerciales - unisexe</w:t>
        </w:r>
        <w:r w:rsidR="00E879C2" w:rsidRPr="00B452E9">
          <w:tab/>
          <w:t>102</w:t>
        </w:r>
      </w:hyperlink>
    </w:p>
    <w:p w14:paraId="146BF688" w14:textId="77777777" w:rsidR="00E879C2" w:rsidRPr="00B452E9" w:rsidRDefault="00771459" w:rsidP="00E879C2">
      <w:pPr>
        <w:pStyle w:val="TM2"/>
        <w:tabs>
          <w:tab w:val="right" w:leader="dot" w:pos="9628"/>
        </w:tabs>
      </w:pPr>
      <w:hyperlink w:anchor="_Toc216360492" w:history="1">
        <w:r w:rsidR="00E879C2" w:rsidRPr="00B452E9">
          <w:rPr>
            <w:rStyle w:val="Lienhypertexte"/>
          </w:rPr>
          <w:t>Groupe 7 : Effets chaussants</w:t>
        </w:r>
        <w:r w:rsidR="00E879C2" w:rsidRPr="00B452E9">
          <w:tab/>
          <w:t>103</w:t>
        </w:r>
      </w:hyperlink>
    </w:p>
    <w:p w14:paraId="0CDD7EE0" w14:textId="77777777" w:rsidR="00E879C2" w:rsidRPr="00B452E9" w:rsidRDefault="00771459" w:rsidP="00E879C2">
      <w:pPr>
        <w:pStyle w:val="TM3"/>
        <w:tabs>
          <w:tab w:val="right" w:leader="dot" w:pos="9628"/>
        </w:tabs>
      </w:pPr>
      <w:hyperlink w:anchor="_Toc216360493" w:history="1">
        <w:r w:rsidR="00E879C2" w:rsidRPr="00B452E9">
          <w:rPr>
            <w:rStyle w:val="Lienhypertexte"/>
          </w:rPr>
          <w:t>7-01. Chaussures basses de cérémonie – homme et femme</w:t>
        </w:r>
        <w:r w:rsidR="00E879C2" w:rsidRPr="00B452E9">
          <w:tab/>
          <w:t>103</w:t>
        </w:r>
      </w:hyperlink>
    </w:p>
    <w:p w14:paraId="28590515" w14:textId="77777777" w:rsidR="00E879C2" w:rsidRPr="00B452E9" w:rsidRDefault="00771459" w:rsidP="00E879C2">
      <w:pPr>
        <w:pStyle w:val="TM3"/>
        <w:tabs>
          <w:tab w:val="right" w:leader="dot" w:pos="9628"/>
        </w:tabs>
      </w:pPr>
      <w:hyperlink w:anchor="_Toc216360494" w:history="1">
        <w:r w:rsidR="00E879C2" w:rsidRPr="00B452E9">
          <w:rPr>
            <w:rStyle w:val="Lienhypertexte"/>
          </w:rPr>
          <w:t>7-02. Escarpins de cérémonie - femme</w:t>
        </w:r>
        <w:r w:rsidR="00E879C2" w:rsidRPr="00B452E9">
          <w:tab/>
          <w:t>104</w:t>
        </w:r>
      </w:hyperlink>
    </w:p>
    <w:p w14:paraId="7A24C8D2" w14:textId="77777777" w:rsidR="00E879C2" w:rsidRPr="00B452E9" w:rsidRDefault="00771459" w:rsidP="00E879C2">
      <w:pPr>
        <w:pStyle w:val="TM3"/>
        <w:tabs>
          <w:tab w:val="right" w:leader="dot" w:pos="9628"/>
        </w:tabs>
      </w:pPr>
      <w:hyperlink w:anchor="_Toc216360495" w:history="1">
        <w:r w:rsidR="00E879C2" w:rsidRPr="00B452E9">
          <w:rPr>
            <w:rStyle w:val="Lienhypertexte"/>
          </w:rPr>
          <w:t>7-03. Chaussures de pont maritimes - unisexe</w:t>
        </w:r>
        <w:r w:rsidR="00E879C2" w:rsidRPr="00B452E9">
          <w:tab/>
          <w:t>104</w:t>
        </w:r>
      </w:hyperlink>
    </w:p>
    <w:p w14:paraId="70392A74" w14:textId="77777777" w:rsidR="00E879C2" w:rsidRPr="00B452E9" w:rsidRDefault="00771459" w:rsidP="00E879C2">
      <w:pPr>
        <w:pStyle w:val="TM3"/>
        <w:tabs>
          <w:tab w:val="right" w:leader="dot" w:pos="9628"/>
        </w:tabs>
      </w:pPr>
      <w:hyperlink w:anchor="_Toc216360496" w:history="1">
        <w:r w:rsidR="00E879C2" w:rsidRPr="00B452E9">
          <w:rPr>
            <w:rStyle w:val="Lienhypertexte"/>
          </w:rPr>
          <w:t>7-04. Bottes cavalières de la tenue de cérémonie motocycliste - unisexe</w:t>
        </w:r>
        <w:r w:rsidR="00E879C2" w:rsidRPr="00B452E9">
          <w:tab/>
          <w:t>105</w:t>
        </w:r>
      </w:hyperlink>
    </w:p>
    <w:p w14:paraId="5C1EA23E" w14:textId="77777777" w:rsidR="00E879C2" w:rsidRPr="00B452E9" w:rsidRDefault="00771459" w:rsidP="00E879C2">
      <w:pPr>
        <w:pStyle w:val="TM2"/>
        <w:tabs>
          <w:tab w:val="right" w:leader="dot" w:pos="9628"/>
        </w:tabs>
      </w:pPr>
      <w:hyperlink w:anchor="_Toc216360497" w:history="1">
        <w:r w:rsidR="00E879C2" w:rsidRPr="00B452E9">
          <w:rPr>
            <w:rStyle w:val="Lienhypertexte"/>
          </w:rPr>
          <w:t>Groupe 8 : Insignes</w:t>
        </w:r>
        <w:r w:rsidR="00E879C2" w:rsidRPr="00B452E9">
          <w:tab/>
          <w:t>106</w:t>
        </w:r>
      </w:hyperlink>
    </w:p>
    <w:p w14:paraId="1E431957" w14:textId="77777777" w:rsidR="00E879C2" w:rsidRPr="00B452E9" w:rsidRDefault="00771459" w:rsidP="00E879C2">
      <w:pPr>
        <w:pStyle w:val="TM3"/>
        <w:tabs>
          <w:tab w:val="right" w:leader="dot" w:pos="9628"/>
        </w:tabs>
      </w:pPr>
      <w:hyperlink w:anchor="_Toc216360498" w:history="1">
        <w:r w:rsidR="00E879C2" w:rsidRPr="00B452E9">
          <w:rPr>
            <w:rStyle w:val="Lienhypertexte"/>
          </w:rPr>
          <w:t>8-01. Galon sur support auto-agrippant aéromaritime</w:t>
        </w:r>
        <w:r w:rsidR="00E879C2" w:rsidRPr="00B452E9">
          <w:tab/>
          <w:t>106</w:t>
        </w:r>
      </w:hyperlink>
    </w:p>
    <w:p w14:paraId="0F2FD8E7" w14:textId="77777777" w:rsidR="00E879C2" w:rsidRPr="00B452E9" w:rsidRDefault="00771459" w:rsidP="00E879C2">
      <w:pPr>
        <w:pStyle w:val="TM3"/>
        <w:tabs>
          <w:tab w:val="right" w:leader="dot" w:pos="9628"/>
        </w:tabs>
      </w:pPr>
      <w:hyperlink w:anchor="_Toc216360499" w:history="1">
        <w:r w:rsidR="00E879C2" w:rsidRPr="00B452E9">
          <w:rPr>
            <w:rStyle w:val="Lienhypertexte"/>
          </w:rPr>
          <w:t>8-02. Galon brodé sur support auto-agrippant terrestre</w:t>
        </w:r>
        <w:r w:rsidR="00E879C2" w:rsidRPr="00B452E9">
          <w:tab/>
          <w:t>106</w:t>
        </w:r>
      </w:hyperlink>
    </w:p>
    <w:p w14:paraId="39A0D588" w14:textId="77777777" w:rsidR="00E879C2" w:rsidRPr="00B452E9" w:rsidRDefault="00771459" w:rsidP="00E879C2">
      <w:pPr>
        <w:pStyle w:val="TM3"/>
        <w:tabs>
          <w:tab w:val="right" w:leader="dot" w:pos="9628"/>
        </w:tabs>
      </w:pPr>
      <w:hyperlink w:anchor="_Toc216360500" w:history="1">
        <w:r w:rsidR="00E879C2" w:rsidRPr="00B452E9">
          <w:rPr>
            <w:rStyle w:val="Lienhypertexte"/>
          </w:rPr>
          <w:t>8-03. Insigne de bras terrestre et aéromaritime</w:t>
        </w:r>
        <w:r w:rsidR="00E879C2" w:rsidRPr="00B452E9">
          <w:tab/>
          <w:t>107</w:t>
        </w:r>
      </w:hyperlink>
    </w:p>
    <w:p w14:paraId="6A2CA469" w14:textId="77777777" w:rsidR="00E879C2" w:rsidRPr="00B452E9" w:rsidRDefault="00771459" w:rsidP="00E879C2">
      <w:pPr>
        <w:pStyle w:val="TM3"/>
        <w:tabs>
          <w:tab w:val="right" w:leader="dot" w:pos="9628"/>
        </w:tabs>
      </w:pPr>
      <w:hyperlink w:anchor="_Toc216360501" w:history="1">
        <w:r w:rsidR="00E879C2" w:rsidRPr="00B452E9">
          <w:rPr>
            <w:rStyle w:val="Lienhypertexte"/>
          </w:rPr>
          <w:t>8-04. Insigne de corps aéromaritime</w:t>
        </w:r>
        <w:r w:rsidR="00E879C2" w:rsidRPr="00B452E9">
          <w:tab/>
          <w:t>107</w:t>
        </w:r>
      </w:hyperlink>
    </w:p>
    <w:p w14:paraId="4DAC4076" w14:textId="77777777" w:rsidR="00E879C2" w:rsidRPr="00B452E9" w:rsidRDefault="00771459" w:rsidP="00E879C2">
      <w:pPr>
        <w:pStyle w:val="TM3"/>
        <w:tabs>
          <w:tab w:val="right" w:leader="dot" w:pos="9628"/>
        </w:tabs>
      </w:pPr>
      <w:hyperlink w:anchor="_Toc216360502" w:history="1">
        <w:r w:rsidR="00E879C2" w:rsidRPr="00B452E9">
          <w:rPr>
            <w:rStyle w:val="Lienhypertexte"/>
          </w:rPr>
          <w:t>8-05. Insigne de corps terrestre</w:t>
        </w:r>
        <w:r w:rsidR="00E879C2" w:rsidRPr="00B452E9">
          <w:tab/>
          <w:t>108</w:t>
        </w:r>
      </w:hyperlink>
    </w:p>
    <w:p w14:paraId="6431D36B" w14:textId="77777777" w:rsidR="00E879C2" w:rsidRPr="00B452E9" w:rsidRDefault="00771459" w:rsidP="00E879C2">
      <w:pPr>
        <w:pStyle w:val="TM3"/>
        <w:tabs>
          <w:tab w:val="right" w:leader="dot" w:pos="9628"/>
        </w:tabs>
      </w:pPr>
      <w:hyperlink w:anchor="_Toc216360503" w:history="1">
        <w:r w:rsidR="00E879C2" w:rsidRPr="00B452E9">
          <w:rPr>
            <w:rStyle w:val="Lienhypertexte"/>
          </w:rPr>
          <w:t>8-06. Insigne métallique motocycliste et maître de chien</w:t>
        </w:r>
        <w:r w:rsidR="00E879C2" w:rsidRPr="00B452E9">
          <w:tab/>
          <w:t>108</w:t>
        </w:r>
      </w:hyperlink>
    </w:p>
    <w:p w14:paraId="6688A6EE" w14:textId="77777777" w:rsidR="00E879C2" w:rsidRPr="00B452E9" w:rsidRDefault="00771459" w:rsidP="00E879C2">
      <w:pPr>
        <w:pStyle w:val="TM3"/>
        <w:tabs>
          <w:tab w:val="right" w:leader="dot" w:pos="9628"/>
        </w:tabs>
      </w:pPr>
      <w:hyperlink w:anchor="_Toc216360504" w:history="1">
        <w:r w:rsidR="00E879C2" w:rsidRPr="00B452E9">
          <w:rPr>
            <w:rStyle w:val="Lienhypertexte"/>
          </w:rPr>
          <w:t>8-07. Insigne de poitrine douane</w:t>
        </w:r>
        <w:r w:rsidR="00E879C2" w:rsidRPr="00B452E9">
          <w:tab/>
          <w:t>109</w:t>
        </w:r>
      </w:hyperlink>
    </w:p>
    <w:p w14:paraId="2378EA5B" w14:textId="77777777" w:rsidR="00E879C2" w:rsidRPr="00B452E9" w:rsidRDefault="00771459" w:rsidP="00E879C2">
      <w:pPr>
        <w:pStyle w:val="TM3"/>
        <w:tabs>
          <w:tab w:val="right" w:leader="dot" w:pos="9628"/>
        </w:tabs>
      </w:pPr>
      <w:hyperlink w:anchor="_Toc216360505" w:history="1">
        <w:r w:rsidR="00E879C2" w:rsidRPr="00B452E9">
          <w:rPr>
            <w:rStyle w:val="Lienhypertexte"/>
          </w:rPr>
          <w:t>8-08. Tissu de galonnage aéromaritime au mètre</w:t>
        </w:r>
        <w:r w:rsidR="00E879C2" w:rsidRPr="00B452E9">
          <w:tab/>
          <w:t>109</w:t>
        </w:r>
      </w:hyperlink>
    </w:p>
    <w:p w14:paraId="70C35C21" w14:textId="77777777" w:rsidR="00E879C2" w:rsidRPr="00B452E9" w:rsidRDefault="00771459" w:rsidP="00E879C2">
      <w:pPr>
        <w:pStyle w:val="TM3"/>
        <w:tabs>
          <w:tab w:val="right" w:leader="dot" w:pos="9628"/>
        </w:tabs>
      </w:pPr>
      <w:hyperlink w:anchor="_Toc216360506" w:history="1">
        <w:r w:rsidR="00E879C2" w:rsidRPr="00B452E9">
          <w:rPr>
            <w:rStyle w:val="Lienhypertexte"/>
          </w:rPr>
          <w:t>8-09. Insigne de casquette plate et de tricorne aéromaritime (catégories A, B et C)</w:t>
        </w:r>
        <w:r w:rsidR="00E879C2" w:rsidRPr="00B452E9">
          <w:tab/>
          <w:t>109</w:t>
        </w:r>
      </w:hyperlink>
    </w:p>
    <w:p w14:paraId="11B24B3D" w14:textId="77777777" w:rsidR="00E879C2" w:rsidRPr="00B452E9" w:rsidRDefault="00771459" w:rsidP="00E879C2">
      <w:pPr>
        <w:pStyle w:val="TM3"/>
        <w:tabs>
          <w:tab w:val="right" w:leader="dot" w:pos="9628"/>
        </w:tabs>
      </w:pPr>
      <w:hyperlink w:anchor="_Toc216360507" w:history="1">
        <w:r w:rsidR="00E879C2" w:rsidRPr="00B452E9">
          <w:rPr>
            <w:rStyle w:val="Lienhypertexte"/>
          </w:rPr>
          <w:t>8-10. Insigne métallique de grade pour tricorne et calot</w:t>
        </w:r>
        <w:r w:rsidR="00E879C2" w:rsidRPr="00B452E9">
          <w:tab/>
          <w:t>110</w:t>
        </w:r>
      </w:hyperlink>
    </w:p>
    <w:p w14:paraId="7FFD1057" w14:textId="77777777" w:rsidR="00E879C2" w:rsidRPr="00B452E9" w:rsidRDefault="00771459" w:rsidP="00E879C2">
      <w:pPr>
        <w:pStyle w:val="TM3"/>
        <w:tabs>
          <w:tab w:val="right" w:leader="dot" w:pos="9628"/>
        </w:tabs>
      </w:pPr>
      <w:hyperlink w:anchor="_Toc216360508" w:history="1">
        <w:r w:rsidR="00E879C2" w:rsidRPr="00B452E9">
          <w:rPr>
            <w:rStyle w:val="Lienhypertexte"/>
          </w:rPr>
          <w:t>8-11. Manchons de grade terrestres</w:t>
        </w:r>
        <w:r w:rsidR="00E879C2" w:rsidRPr="00B452E9">
          <w:tab/>
          <w:t>110</w:t>
        </w:r>
      </w:hyperlink>
    </w:p>
    <w:p w14:paraId="2A68C7C0" w14:textId="77777777" w:rsidR="00E879C2" w:rsidRPr="00B452E9" w:rsidRDefault="00771459" w:rsidP="00E879C2">
      <w:pPr>
        <w:pStyle w:val="TM3"/>
        <w:tabs>
          <w:tab w:val="right" w:leader="dot" w:pos="9628"/>
        </w:tabs>
      </w:pPr>
      <w:hyperlink w:anchor="_Toc216360509" w:history="1">
        <w:r w:rsidR="00E879C2" w:rsidRPr="00B452E9">
          <w:rPr>
            <w:rStyle w:val="Lienhypertexte"/>
          </w:rPr>
          <w:t>8-12. Insigne de béret</w:t>
        </w:r>
        <w:r w:rsidR="00E879C2" w:rsidRPr="00B452E9">
          <w:tab/>
          <w:t>111</w:t>
        </w:r>
      </w:hyperlink>
    </w:p>
    <w:p w14:paraId="10C3EB31" w14:textId="77777777" w:rsidR="00E879C2" w:rsidRPr="00B452E9" w:rsidRDefault="00771459" w:rsidP="00E879C2">
      <w:pPr>
        <w:pStyle w:val="TM3"/>
        <w:tabs>
          <w:tab w:val="right" w:leader="dot" w:pos="9628"/>
        </w:tabs>
      </w:pPr>
      <w:hyperlink w:anchor="_Toc216360510" w:history="1">
        <w:r w:rsidR="00E879C2" w:rsidRPr="00B452E9">
          <w:rPr>
            <w:rStyle w:val="Lienhypertexte"/>
          </w:rPr>
          <w:t>8-13. Insigne de col pour apposition sur la tenue de cérémonie aéromaritime</w:t>
        </w:r>
        <w:r w:rsidR="00E879C2" w:rsidRPr="00B452E9">
          <w:tab/>
          <w:t>111</w:t>
        </w:r>
      </w:hyperlink>
    </w:p>
    <w:p w14:paraId="4722737E" w14:textId="77777777" w:rsidR="00E879C2" w:rsidRPr="00B452E9" w:rsidRDefault="00771459" w:rsidP="00E879C2">
      <w:pPr>
        <w:pStyle w:val="TM3"/>
        <w:tabs>
          <w:tab w:val="right" w:leader="dot" w:pos="9628"/>
        </w:tabs>
      </w:pPr>
      <w:hyperlink w:anchor="_Toc216360511" w:history="1">
        <w:r w:rsidR="00E879C2" w:rsidRPr="00B452E9">
          <w:rPr>
            <w:rStyle w:val="Lienhypertexte"/>
          </w:rPr>
          <w:t>8-14. Macaron de bras et insigne de col pour apposition sur la tenue de cérémonie terrestre et des administrateurs</w:t>
        </w:r>
        <w:r w:rsidR="00E879C2" w:rsidRPr="00B452E9">
          <w:tab/>
          <w:t>112</w:t>
        </w:r>
      </w:hyperlink>
    </w:p>
    <w:p w14:paraId="0FB58790" w14:textId="77777777" w:rsidR="00E879C2" w:rsidRPr="00B452E9" w:rsidRDefault="00771459" w:rsidP="00E879C2">
      <w:pPr>
        <w:pStyle w:val="TM3"/>
        <w:tabs>
          <w:tab w:val="right" w:leader="dot" w:pos="9628"/>
        </w:tabs>
      </w:pPr>
      <w:hyperlink w:anchor="_Toc216360512" w:history="1">
        <w:r w:rsidR="00E879C2" w:rsidRPr="00B452E9">
          <w:rPr>
            <w:rStyle w:val="Lienhypertexte"/>
          </w:rPr>
          <w:t>8-15. Manchons de grade aéromaritimes</w:t>
        </w:r>
        <w:r w:rsidR="00E879C2" w:rsidRPr="00B452E9">
          <w:tab/>
          <w:t>112</w:t>
        </w:r>
      </w:hyperlink>
    </w:p>
    <w:p w14:paraId="421E4A2C" w14:textId="77777777" w:rsidR="00E879C2" w:rsidRPr="00B452E9" w:rsidRDefault="00771459" w:rsidP="00E879C2">
      <w:pPr>
        <w:pStyle w:val="TM3"/>
        <w:tabs>
          <w:tab w:val="right" w:leader="dot" w:pos="9628"/>
        </w:tabs>
      </w:pPr>
      <w:hyperlink w:anchor="_Toc216360513" w:history="1">
        <w:r w:rsidR="00E879C2" w:rsidRPr="00B452E9">
          <w:rPr>
            <w:rStyle w:val="Lienhypertexte"/>
          </w:rPr>
          <w:t>8-16. Pattes d’épaules maritimes</w:t>
        </w:r>
        <w:r w:rsidR="00E879C2" w:rsidRPr="00B452E9">
          <w:tab/>
          <w:t>113</w:t>
        </w:r>
      </w:hyperlink>
    </w:p>
    <w:p w14:paraId="1F104FEE" w14:textId="77777777" w:rsidR="00E879C2" w:rsidRPr="00B452E9" w:rsidRDefault="00771459" w:rsidP="00E879C2">
      <w:pPr>
        <w:pStyle w:val="TM3"/>
        <w:tabs>
          <w:tab w:val="right" w:leader="dot" w:pos="9628"/>
        </w:tabs>
      </w:pPr>
      <w:hyperlink w:anchor="_Toc216360514" w:history="1">
        <w:r w:rsidR="00E879C2" w:rsidRPr="00B452E9">
          <w:rPr>
            <w:rStyle w:val="Lienhypertexte"/>
          </w:rPr>
          <w:t>8-17. Support amovible pour tricorne des administratrices terrestres, directrice générale adjointe, secrétaire générale et directrice générale</w:t>
        </w:r>
        <w:r w:rsidR="00E879C2" w:rsidRPr="00B452E9">
          <w:tab/>
          <w:t>113</w:t>
        </w:r>
      </w:hyperlink>
    </w:p>
    <w:p w14:paraId="4FD71E0C" w14:textId="77777777" w:rsidR="00E879C2" w:rsidRPr="00B452E9" w:rsidRDefault="00771459" w:rsidP="00E879C2">
      <w:pPr>
        <w:pStyle w:val="TM3"/>
        <w:tabs>
          <w:tab w:val="right" w:leader="dot" w:pos="9628"/>
        </w:tabs>
      </w:pPr>
      <w:hyperlink w:anchor="_Toc216360515" w:history="1">
        <w:r w:rsidR="00E879C2" w:rsidRPr="00B452E9">
          <w:rPr>
            <w:rStyle w:val="Lienhypertexte"/>
          </w:rPr>
          <w:t>8-18. Support amovible pour tricorne des administratrices aéromaritimes</w:t>
        </w:r>
        <w:r w:rsidR="00E879C2" w:rsidRPr="00B452E9">
          <w:tab/>
          <w:t>114</w:t>
        </w:r>
      </w:hyperlink>
    </w:p>
    <w:p w14:paraId="0AA8A23B" w14:textId="77777777" w:rsidR="00E879C2" w:rsidRPr="00B452E9" w:rsidRDefault="00771459" w:rsidP="00E879C2">
      <w:pPr>
        <w:pStyle w:val="TM2"/>
        <w:tabs>
          <w:tab w:val="right" w:leader="dot" w:pos="9628"/>
        </w:tabs>
      </w:pPr>
      <w:hyperlink w:anchor="_Toc216360516" w:history="1">
        <w:r w:rsidR="00E879C2" w:rsidRPr="00B452E9">
          <w:rPr>
            <w:rStyle w:val="Lienhypertexte"/>
          </w:rPr>
          <w:t>Groupe 9 : Chemises</w:t>
        </w:r>
        <w:r w:rsidR="00E879C2" w:rsidRPr="00B452E9">
          <w:tab/>
          <w:t>114</w:t>
        </w:r>
      </w:hyperlink>
    </w:p>
    <w:p w14:paraId="02646C2E" w14:textId="77777777" w:rsidR="00E879C2" w:rsidRPr="00B452E9" w:rsidRDefault="00771459" w:rsidP="00E879C2">
      <w:pPr>
        <w:pStyle w:val="TM3"/>
        <w:tabs>
          <w:tab w:val="right" w:leader="dot" w:pos="9628"/>
        </w:tabs>
      </w:pPr>
      <w:hyperlink w:anchor="_Toc216360517" w:history="1">
        <w:r w:rsidR="00E879C2" w:rsidRPr="00B452E9">
          <w:rPr>
            <w:rStyle w:val="Lienhypertexte"/>
          </w:rPr>
          <w:t>9-01. Chemise et chemisier bleu et blanc à manches longues et courtes avec astrakan de bras et de poitrine – homme et femme</w:t>
        </w:r>
        <w:r w:rsidR="00E879C2" w:rsidRPr="00B452E9">
          <w:tab/>
          <w:t>114</w:t>
        </w:r>
      </w:hyperlink>
    </w:p>
    <w:p w14:paraId="6196E3C5" w14:textId="77777777" w:rsidR="00E879C2" w:rsidRPr="00B452E9" w:rsidRDefault="00771459" w:rsidP="00E879C2">
      <w:pPr>
        <w:pStyle w:val="TM3"/>
        <w:tabs>
          <w:tab w:val="right" w:leader="dot" w:pos="9628"/>
        </w:tabs>
      </w:pPr>
      <w:hyperlink w:anchor="_Toc216360518" w:history="1">
        <w:r w:rsidR="00E879C2" w:rsidRPr="00B452E9">
          <w:rPr>
            <w:rStyle w:val="Lienhypertexte"/>
          </w:rPr>
          <w:t>9-02. Chemise et chemisier blanc à manches courtes sans astrakan de bras et de poitrine – homme et femme</w:t>
        </w:r>
        <w:r w:rsidR="00E879C2" w:rsidRPr="00B452E9">
          <w:tab/>
          <w:t>115</w:t>
        </w:r>
      </w:hyperlink>
    </w:p>
    <w:p w14:paraId="74ACEC36" w14:textId="77777777" w:rsidR="00E879C2" w:rsidRPr="00B452E9" w:rsidRDefault="00771459" w:rsidP="00E879C2">
      <w:pPr>
        <w:pStyle w:val="TM3"/>
        <w:tabs>
          <w:tab w:val="right" w:leader="dot" w:pos="9628"/>
        </w:tabs>
      </w:pPr>
      <w:hyperlink w:anchor="_Toc216360519" w:history="1">
        <w:r w:rsidR="00E879C2" w:rsidRPr="00B452E9">
          <w:rPr>
            <w:rStyle w:val="Lienhypertexte"/>
          </w:rPr>
          <w:t>9-03. Chemise de cérémonie blanche à manches longues sans astrakan de bras et de poitrine - homme</w:t>
        </w:r>
        <w:r w:rsidR="00E879C2" w:rsidRPr="00B452E9">
          <w:tab/>
          <w:t>116</w:t>
        </w:r>
      </w:hyperlink>
    </w:p>
    <w:p w14:paraId="28EEB6D3" w14:textId="77777777" w:rsidR="00E879C2" w:rsidRPr="00B452E9" w:rsidRDefault="00771459" w:rsidP="00E879C2">
      <w:pPr>
        <w:pStyle w:val="TM3"/>
        <w:tabs>
          <w:tab w:val="right" w:leader="dot" w:pos="9628"/>
        </w:tabs>
      </w:pPr>
      <w:hyperlink w:anchor="_Toc216360520" w:history="1">
        <w:r w:rsidR="00E879C2" w:rsidRPr="00B452E9">
          <w:rPr>
            <w:rStyle w:val="Lienhypertexte"/>
          </w:rPr>
          <w:t>9-04. Chemisier de cérémonie blanc à manches longues sans astrakan de bras et de poitrine - femme</w:t>
        </w:r>
        <w:r w:rsidR="00E879C2" w:rsidRPr="00B452E9">
          <w:tab/>
          <w:t>116</w:t>
        </w:r>
      </w:hyperlink>
    </w:p>
    <w:p w14:paraId="68E88302" w14:textId="77777777" w:rsidR="00E879C2" w:rsidRPr="00B452E9" w:rsidRDefault="00771459" w:rsidP="00E879C2">
      <w:pPr>
        <w:pStyle w:val="TM3"/>
        <w:tabs>
          <w:tab w:val="right" w:leader="dot" w:pos="9628"/>
        </w:tabs>
      </w:pPr>
      <w:hyperlink w:anchor="_Toc216360521" w:history="1">
        <w:r w:rsidR="00E879C2" w:rsidRPr="00B452E9">
          <w:rPr>
            <w:rStyle w:val="Lienhypertexte"/>
          </w:rPr>
          <w:t>9-05. Chemisette et chemisier blanc à manches courtes à col V sans astrakan de bras et de poitrine – homme et femme</w:t>
        </w:r>
        <w:r w:rsidR="00E879C2" w:rsidRPr="00B452E9">
          <w:tab/>
          <w:t>117</w:t>
        </w:r>
      </w:hyperlink>
    </w:p>
    <w:p w14:paraId="3AF6D312" w14:textId="77777777" w:rsidR="00E879C2" w:rsidRPr="00B452E9" w:rsidRDefault="00771459" w:rsidP="00E879C2">
      <w:pPr>
        <w:pStyle w:val="TM2"/>
        <w:tabs>
          <w:tab w:val="right" w:leader="dot" w:pos="9628"/>
        </w:tabs>
      </w:pPr>
      <w:hyperlink w:anchor="_Toc216360522" w:history="1">
        <w:r w:rsidR="00E879C2" w:rsidRPr="00B452E9">
          <w:rPr>
            <w:rStyle w:val="Lienhypertexte"/>
          </w:rPr>
          <w:t>Groupe 10 : Accessoires</w:t>
        </w:r>
        <w:r w:rsidR="00E879C2" w:rsidRPr="00B452E9">
          <w:tab/>
          <w:t>118</w:t>
        </w:r>
      </w:hyperlink>
    </w:p>
    <w:p w14:paraId="2A0C303C" w14:textId="77777777" w:rsidR="00E879C2" w:rsidRPr="00B452E9" w:rsidRDefault="00771459" w:rsidP="00E879C2">
      <w:pPr>
        <w:pStyle w:val="TM3"/>
        <w:tabs>
          <w:tab w:val="right" w:leader="dot" w:pos="9628"/>
        </w:tabs>
      </w:pPr>
      <w:hyperlink w:anchor="_Toc216360523" w:history="1">
        <w:r w:rsidR="00E879C2" w:rsidRPr="00B452E9">
          <w:rPr>
            <w:rStyle w:val="Lienhypertexte"/>
          </w:rPr>
          <w:t>10-01. Ceinture sangle de service terrestre - unisexe</w:t>
        </w:r>
        <w:r w:rsidR="00E879C2" w:rsidRPr="00B452E9">
          <w:tab/>
          <w:t>118</w:t>
        </w:r>
      </w:hyperlink>
    </w:p>
    <w:p w14:paraId="30A32758" w14:textId="77777777" w:rsidR="00E879C2" w:rsidRPr="00B452E9" w:rsidRDefault="00771459" w:rsidP="00E879C2">
      <w:pPr>
        <w:pStyle w:val="TM3"/>
        <w:tabs>
          <w:tab w:val="right" w:leader="dot" w:pos="9628"/>
        </w:tabs>
      </w:pPr>
      <w:hyperlink w:anchor="_Toc216360524" w:history="1">
        <w:r w:rsidR="00E879C2" w:rsidRPr="00B452E9">
          <w:rPr>
            <w:rStyle w:val="Lienhypertexte"/>
          </w:rPr>
          <w:t>10-02. Ceinture sangle de service aéromaritime - unisexe</w:t>
        </w:r>
        <w:r w:rsidR="00E879C2" w:rsidRPr="00B452E9">
          <w:tab/>
          <w:t>119</w:t>
        </w:r>
      </w:hyperlink>
    </w:p>
    <w:p w14:paraId="7E29219F" w14:textId="77777777" w:rsidR="00E879C2" w:rsidRPr="00B452E9" w:rsidRDefault="00771459" w:rsidP="00E879C2">
      <w:pPr>
        <w:pStyle w:val="TM3"/>
        <w:tabs>
          <w:tab w:val="right" w:leader="dot" w:pos="9628"/>
        </w:tabs>
      </w:pPr>
      <w:hyperlink w:anchor="_Toc216360525" w:history="1">
        <w:r w:rsidR="00E879C2" w:rsidRPr="00B452E9">
          <w:rPr>
            <w:rStyle w:val="Lienhypertexte"/>
          </w:rPr>
          <w:t>10-03. Ceinture sangle de cérémonie terrestre et aéromaritime - unisexe</w:t>
        </w:r>
        <w:r w:rsidR="00E879C2" w:rsidRPr="00B452E9">
          <w:tab/>
          <w:t>119</w:t>
        </w:r>
      </w:hyperlink>
    </w:p>
    <w:p w14:paraId="0AFBDBFB" w14:textId="77777777" w:rsidR="00E879C2" w:rsidRPr="00B452E9" w:rsidRDefault="00771459" w:rsidP="00E879C2">
      <w:pPr>
        <w:pStyle w:val="TM3"/>
        <w:tabs>
          <w:tab w:val="right" w:leader="dot" w:pos="9628"/>
        </w:tabs>
      </w:pPr>
      <w:hyperlink w:anchor="_Toc216360526" w:history="1">
        <w:r w:rsidR="00E879C2" w:rsidRPr="00B452E9">
          <w:rPr>
            <w:rStyle w:val="Lienhypertexte"/>
          </w:rPr>
          <w:t>10-04. Cravate terrestre – homme et femme</w:t>
        </w:r>
        <w:r w:rsidR="00E879C2" w:rsidRPr="00B452E9">
          <w:tab/>
          <w:t>120</w:t>
        </w:r>
      </w:hyperlink>
    </w:p>
    <w:p w14:paraId="7B32F28A" w14:textId="77777777" w:rsidR="00E879C2" w:rsidRPr="00B452E9" w:rsidRDefault="00771459" w:rsidP="00E879C2">
      <w:pPr>
        <w:pStyle w:val="TM3"/>
        <w:tabs>
          <w:tab w:val="right" w:leader="dot" w:pos="9628"/>
        </w:tabs>
      </w:pPr>
      <w:hyperlink w:anchor="_Toc216360527" w:history="1">
        <w:r w:rsidR="00E879C2" w:rsidRPr="00B452E9">
          <w:rPr>
            <w:rStyle w:val="Lienhypertexte"/>
          </w:rPr>
          <w:t>10-05. Tour de cou terrestre - unisexe</w:t>
        </w:r>
        <w:r w:rsidR="00E879C2" w:rsidRPr="00B452E9">
          <w:tab/>
          <w:t>120</w:t>
        </w:r>
      </w:hyperlink>
    </w:p>
    <w:p w14:paraId="6C8F8779" w14:textId="77777777" w:rsidR="00E879C2" w:rsidRPr="00B452E9" w:rsidRDefault="00771459" w:rsidP="00E879C2">
      <w:pPr>
        <w:pStyle w:val="TM3"/>
        <w:tabs>
          <w:tab w:val="right" w:leader="dot" w:pos="9628"/>
        </w:tabs>
      </w:pPr>
      <w:hyperlink w:anchor="_Toc216360528" w:history="1">
        <w:r w:rsidR="00E879C2" w:rsidRPr="00B452E9">
          <w:rPr>
            <w:rStyle w:val="Lienhypertexte"/>
          </w:rPr>
          <w:t>10-06. Tour de cou maritime - unisexe</w:t>
        </w:r>
        <w:r w:rsidR="00E879C2" w:rsidRPr="00B452E9">
          <w:tab/>
          <w:t>121</w:t>
        </w:r>
      </w:hyperlink>
    </w:p>
    <w:p w14:paraId="594D2A29" w14:textId="77777777" w:rsidR="00E879C2" w:rsidRPr="00B452E9" w:rsidRDefault="00771459" w:rsidP="00E879C2">
      <w:pPr>
        <w:pStyle w:val="TM3"/>
        <w:tabs>
          <w:tab w:val="right" w:leader="dot" w:pos="9628"/>
        </w:tabs>
      </w:pPr>
      <w:hyperlink w:anchor="_Toc216360529" w:history="1">
        <w:r w:rsidR="00E879C2" w:rsidRPr="00B452E9">
          <w:rPr>
            <w:rStyle w:val="Lienhypertexte"/>
          </w:rPr>
          <w:t>10-07. Tour de cou des opérations commerciales - unisexe</w:t>
        </w:r>
        <w:r w:rsidR="00E879C2" w:rsidRPr="00B452E9">
          <w:tab/>
          <w:t>122</w:t>
        </w:r>
      </w:hyperlink>
    </w:p>
    <w:p w14:paraId="005754D2" w14:textId="77777777" w:rsidR="00E879C2" w:rsidRPr="00B452E9" w:rsidRDefault="00771459" w:rsidP="00E879C2">
      <w:pPr>
        <w:pStyle w:val="TM3"/>
        <w:tabs>
          <w:tab w:val="right" w:leader="dot" w:pos="9628"/>
        </w:tabs>
      </w:pPr>
      <w:hyperlink w:anchor="_Toc216360530" w:history="1">
        <w:r w:rsidR="00E879C2" w:rsidRPr="00B452E9">
          <w:rPr>
            <w:rStyle w:val="Lienhypertexte"/>
          </w:rPr>
          <w:t>10-08. Tour de cou motocycliste – saison été - unisexe</w:t>
        </w:r>
        <w:r w:rsidR="00E879C2" w:rsidRPr="00B452E9">
          <w:tab/>
          <w:t>123</w:t>
        </w:r>
      </w:hyperlink>
    </w:p>
    <w:p w14:paraId="315D9B50" w14:textId="77777777" w:rsidR="00E879C2" w:rsidRPr="00B452E9" w:rsidRDefault="00771459" w:rsidP="00E879C2">
      <w:pPr>
        <w:pStyle w:val="TM3"/>
        <w:tabs>
          <w:tab w:val="right" w:leader="dot" w:pos="9628"/>
        </w:tabs>
      </w:pPr>
      <w:hyperlink w:anchor="_Toc216360531" w:history="1">
        <w:r w:rsidR="00E879C2" w:rsidRPr="00B452E9">
          <w:rPr>
            <w:rStyle w:val="Lienhypertexte"/>
          </w:rPr>
          <w:t>10-09. Tour de cou motocycliste – saison hiver - unisexe</w:t>
        </w:r>
        <w:r w:rsidR="00E879C2" w:rsidRPr="00B452E9">
          <w:tab/>
          <w:t>124</w:t>
        </w:r>
      </w:hyperlink>
    </w:p>
    <w:p w14:paraId="6F1C072E" w14:textId="77777777" w:rsidR="00E879C2" w:rsidRPr="00B452E9" w:rsidRDefault="00771459" w:rsidP="00E879C2">
      <w:pPr>
        <w:pStyle w:val="TM3"/>
        <w:tabs>
          <w:tab w:val="right" w:leader="dot" w:pos="9628"/>
        </w:tabs>
      </w:pPr>
      <w:hyperlink w:anchor="_Toc216360532" w:history="1">
        <w:r w:rsidR="00E879C2" w:rsidRPr="00B452E9">
          <w:rPr>
            <w:rStyle w:val="Lienhypertexte"/>
          </w:rPr>
          <w:t>10-10. Cravate aéromaritime – homme et femme</w:t>
        </w:r>
        <w:r w:rsidR="00E879C2" w:rsidRPr="00B452E9">
          <w:tab/>
          <w:t>124</w:t>
        </w:r>
      </w:hyperlink>
    </w:p>
    <w:p w14:paraId="214C6400" w14:textId="77777777" w:rsidR="00E879C2" w:rsidRPr="00B452E9" w:rsidRDefault="00771459" w:rsidP="00E879C2">
      <w:pPr>
        <w:pStyle w:val="TM3"/>
        <w:tabs>
          <w:tab w:val="right" w:leader="dot" w:pos="9628"/>
        </w:tabs>
      </w:pPr>
      <w:hyperlink w:anchor="_Toc216360533" w:history="1">
        <w:r w:rsidR="00E879C2" w:rsidRPr="00B452E9">
          <w:rPr>
            <w:rStyle w:val="Lienhypertexte"/>
          </w:rPr>
          <w:t>10-11. Ceinture de service civil - unisexe</w:t>
        </w:r>
        <w:r w:rsidR="00E879C2" w:rsidRPr="00B452E9">
          <w:tab/>
          <w:t>125</w:t>
        </w:r>
      </w:hyperlink>
    </w:p>
    <w:p w14:paraId="0AA52A3F" w14:textId="77777777" w:rsidR="00E879C2" w:rsidRPr="00B452E9" w:rsidRDefault="00771459" w:rsidP="00E879C2">
      <w:pPr>
        <w:pStyle w:val="TM3"/>
        <w:tabs>
          <w:tab w:val="right" w:leader="dot" w:pos="9628"/>
        </w:tabs>
      </w:pPr>
      <w:hyperlink w:anchor="_Toc216360534" w:history="1">
        <w:r w:rsidR="00E879C2" w:rsidRPr="00B452E9">
          <w:rPr>
            <w:rStyle w:val="Lienhypertexte"/>
          </w:rPr>
          <w:t>10-12. Aiguillette pour tenue de représentation stagiaires ENDLR</w:t>
        </w:r>
        <w:r w:rsidR="00E879C2" w:rsidRPr="00B452E9">
          <w:tab/>
          <w:t>126</w:t>
        </w:r>
      </w:hyperlink>
    </w:p>
    <w:p w14:paraId="7D5268FB" w14:textId="77777777" w:rsidR="00E879C2" w:rsidRPr="00B452E9" w:rsidRDefault="00771459" w:rsidP="00E879C2">
      <w:pPr>
        <w:pStyle w:val="TM3"/>
        <w:tabs>
          <w:tab w:val="right" w:leader="dot" w:pos="9628"/>
        </w:tabs>
      </w:pPr>
      <w:hyperlink w:anchor="_Toc216360535" w:history="1">
        <w:r w:rsidR="00E879C2" w:rsidRPr="00B452E9">
          <w:rPr>
            <w:rStyle w:val="Lienhypertexte"/>
          </w:rPr>
          <w:t>10-13. Tenue de formateur TPCI – homme et femme</w:t>
        </w:r>
        <w:r w:rsidR="00E879C2" w:rsidRPr="00B452E9">
          <w:tab/>
          <w:t>126</w:t>
        </w:r>
      </w:hyperlink>
    </w:p>
    <w:p w14:paraId="5D926AEE" w14:textId="77777777" w:rsidR="00E879C2" w:rsidRPr="00B452E9" w:rsidRDefault="00771459" w:rsidP="00E879C2">
      <w:pPr>
        <w:pStyle w:val="TM3"/>
        <w:tabs>
          <w:tab w:val="right" w:leader="dot" w:pos="9628"/>
        </w:tabs>
      </w:pPr>
      <w:hyperlink w:anchor="_Toc216360536" w:history="1">
        <w:r w:rsidR="00E879C2" w:rsidRPr="00B452E9">
          <w:rPr>
            <w:rStyle w:val="Lienhypertexte"/>
          </w:rPr>
          <w:t>10-14. Chasuble opérations commerciales - unisexe</w:t>
        </w:r>
        <w:r w:rsidR="00E879C2" w:rsidRPr="00B452E9">
          <w:tab/>
          <w:t>127</w:t>
        </w:r>
      </w:hyperlink>
    </w:p>
    <w:p w14:paraId="551D0F24" w14:textId="77777777" w:rsidR="00E879C2" w:rsidRPr="00B452E9" w:rsidRDefault="00771459" w:rsidP="00E879C2">
      <w:pPr>
        <w:pStyle w:val="TM3"/>
        <w:tabs>
          <w:tab w:val="right" w:leader="dot" w:pos="9628"/>
        </w:tabs>
      </w:pPr>
      <w:hyperlink w:anchor="_Toc216360537" w:history="1">
        <w:r w:rsidR="00E879C2" w:rsidRPr="00B452E9">
          <w:rPr>
            <w:rStyle w:val="Lienhypertexte"/>
          </w:rPr>
          <w:t>10-15. Chasuble haute visibilité ATEX opérations commerciales - unisexe</w:t>
        </w:r>
        <w:r w:rsidR="00E879C2" w:rsidRPr="00B452E9">
          <w:tab/>
          <w:t>128</w:t>
        </w:r>
      </w:hyperlink>
    </w:p>
    <w:p w14:paraId="56DABA62" w14:textId="77777777" w:rsidR="00E879C2" w:rsidRPr="00B452E9" w:rsidRDefault="00771459" w:rsidP="00E879C2">
      <w:pPr>
        <w:pStyle w:val="TM3"/>
        <w:tabs>
          <w:tab w:val="right" w:leader="dot" w:pos="9628"/>
        </w:tabs>
      </w:pPr>
      <w:hyperlink w:anchor="_Toc216360538" w:history="1">
        <w:r w:rsidR="00E879C2" w:rsidRPr="00B452E9">
          <w:rPr>
            <w:rStyle w:val="Lienhypertexte"/>
          </w:rPr>
          <w:t>10-16. Gilet multi-poches haute visibilité opérations commerciales - unisexe</w:t>
        </w:r>
        <w:r w:rsidR="00E879C2" w:rsidRPr="00B452E9">
          <w:tab/>
          <w:t>128</w:t>
        </w:r>
      </w:hyperlink>
    </w:p>
    <w:p w14:paraId="202D276E" w14:textId="77777777" w:rsidR="00E879C2" w:rsidRPr="00B452E9" w:rsidRDefault="00771459" w:rsidP="00E879C2">
      <w:pPr>
        <w:pStyle w:val="TM3"/>
        <w:tabs>
          <w:tab w:val="right" w:leader="dot" w:pos="9628"/>
        </w:tabs>
      </w:pPr>
      <w:hyperlink w:anchor="_Toc216360539" w:history="1">
        <w:r w:rsidR="00E879C2" w:rsidRPr="00B452E9">
          <w:rPr>
            <w:rStyle w:val="Lienhypertexte"/>
          </w:rPr>
          <w:t>10-17. Guêtres de débroussaillage opérations commerciales - unisexe</w:t>
        </w:r>
        <w:r w:rsidR="00E879C2" w:rsidRPr="00B452E9">
          <w:tab/>
          <w:t>130</w:t>
        </w:r>
      </w:hyperlink>
    </w:p>
    <w:p w14:paraId="7F4E7B07" w14:textId="77777777" w:rsidR="00E879C2" w:rsidRPr="00B452E9" w:rsidRDefault="00771459" w:rsidP="00E879C2">
      <w:pPr>
        <w:pStyle w:val="TM3"/>
        <w:tabs>
          <w:tab w:val="right" w:leader="dot" w:pos="9628"/>
        </w:tabs>
      </w:pPr>
      <w:hyperlink w:anchor="_Toc216360540" w:history="1">
        <w:r w:rsidR="00E879C2" w:rsidRPr="00B452E9">
          <w:rPr>
            <w:rStyle w:val="Lienhypertexte"/>
          </w:rPr>
          <w:t>10-18. Gilet tactique modulable terrestre - unisexe</w:t>
        </w:r>
        <w:r w:rsidR="00E879C2" w:rsidRPr="00B452E9">
          <w:tab/>
          <w:t>130</w:t>
        </w:r>
      </w:hyperlink>
    </w:p>
    <w:p w14:paraId="00D2B41B" w14:textId="77777777" w:rsidR="00E879C2" w:rsidRPr="00B452E9" w:rsidRDefault="00771459" w:rsidP="00E879C2">
      <w:pPr>
        <w:pStyle w:val="TM3"/>
        <w:tabs>
          <w:tab w:val="right" w:leader="dot" w:pos="9628"/>
        </w:tabs>
      </w:pPr>
      <w:hyperlink w:anchor="_Toc216360541" w:history="1">
        <w:r w:rsidR="00E879C2" w:rsidRPr="00B452E9">
          <w:rPr>
            <w:rStyle w:val="Lienhypertexte"/>
          </w:rPr>
          <w:t>10-19. Ceinture de maintien lombaire motocycliste - unisexe</w:t>
        </w:r>
        <w:r w:rsidR="00E879C2" w:rsidRPr="00B452E9">
          <w:tab/>
          <w:t>131</w:t>
        </w:r>
      </w:hyperlink>
    </w:p>
    <w:p w14:paraId="2E542D53" w14:textId="77777777" w:rsidR="00E879C2" w:rsidRPr="00B452E9" w:rsidRDefault="00771459" w:rsidP="00E879C2">
      <w:pPr>
        <w:pStyle w:val="TM3"/>
        <w:tabs>
          <w:tab w:val="right" w:leader="dot" w:pos="9628"/>
        </w:tabs>
      </w:pPr>
      <w:hyperlink w:anchor="_Toc216360542" w:history="1">
        <w:r w:rsidR="00E879C2" w:rsidRPr="00B452E9">
          <w:rPr>
            <w:rStyle w:val="Lienhypertexte"/>
          </w:rPr>
          <w:t>10-20. Sac à dos surveillance et opérations commerciales</w:t>
        </w:r>
        <w:r w:rsidR="00E879C2" w:rsidRPr="00B452E9">
          <w:tab/>
          <w:t>132</w:t>
        </w:r>
      </w:hyperlink>
    </w:p>
    <w:p w14:paraId="6E5BA7DC" w14:textId="77777777" w:rsidR="00E879C2" w:rsidRPr="00B452E9" w:rsidRDefault="00771459" w:rsidP="00E879C2">
      <w:pPr>
        <w:pStyle w:val="TM3"/>
        <w:tabs>
          <w:tab w:val="right" w:leader="dot" w:pos="9628"/>
        </w:tabs>
      </w:pPr>
      <w:hyperlink w:anchor="_Toc216360543" w:history="1">
        <w:r w:rsidR="00E879C2" w:rsidRPr="00B452E9">
          <w:rPr>
            <w:rStyle w:val="Lienhypertexte"/>
          </w:rPr>
          <w:t>10-21. Tenue de sport surveillance – homme et femme</w:t>
        </w:r>
        <w:r w:rsidR="00E879C2" w:rsidRPr="00B452E9">
          <w:tab/>
          <w:t>132</w:t>
        </w:r>
      </w:hyperlink>
    </w:p>
    <w:p w14:paraId="4D439F0A" w14:textId="77777777" w:rsidR="00E879C2" w:rsidRPr="00B452E9" w:rsidRDefault="00771459" w:rsidP="00E879C2">
      <w:pPr>
        <w:pStyle w:val="TM2"/>
        <w:tabs>
          <w:tab w:val="right" w:leader="dot" w:pos="9628"/>
        </w:tabs>
      </w:pPr>
      <w:hyperlink w:anchor="_Toc216360544" w:history="1">
        <w:r w:rsidR="00E879C2" w:rsidRPr="00B452E9">
          <w:rPr>
            <w:rStyle w:val="Lienhypertexte"/>
          </w:rPr>
          <w:t>Groupe 11 : Sous-vêtements</w:t>
        </w:r>
        <w:r w:rsidR="00E879C2" w:rsidRPr="00B452E9">
          <w:tab/>
          <w:t>133</w:t>
        </w:r>
      </w:hyperlink>
    </w:p>
    <w:p w14:paraId="36392B75" w14:textId="77777777" w:rsidR="00E879C2" w:rsidRPr="00B452E9" w:rsidRDefault="00771459" w:rsidP="00E879C2">
      <w:pPr>
        <w:pStyle w:val="TM3"/>
        <w:tabs>
          <w:tab w:val="right" w:leader="dot" w:pos="9628"/>
        </w:tabs>
      </w:pPr>
      <w:hyperlink w:anchor="_Toc216360545" w:history="1">
        <w:r w:rsidR="00E879C2" w:rsidRPr="00B452E9">
          <w:rPr>
            <w:rStyle w:val="Lienhypertexte"/>
          </w:rPr>
          <w:t>11-01. Bas de sous-vêtement thermique marin – homme et femme</w:t>
        </w:r>
        <w:r w:rsidR="00E879C2" w:rsidRPr="00B452E9">
          <w:tab/>
          <w:t>133</w:t>
        </w:r>
      </w:hyperlink>
    </w:p>
    <w:p w14:paraId="4A4505C3" w14:textId="77777777" w:rsidR="00E879C2" w:rsidRPr="00B452E9" w:rsidRDefault="00771459" w:rsidP="00E879C2">
      <w:pPr>
        <w:pStyle w:val="TM3"/>
        <w:tabs>
          <w:tab w:val="right" w:leader="dot" w:pos="9628"/>
        </w:tabs>
      </w:pPr>
      <w:hyperlink w:anchor="_Toc216360546" w:history="1">
        <w:r w:rsidR="00E879C2" w:rsidRPr="00B452E9">
          <w:rPr>
            <w:rStyle w:val="Lienhypertexte"/>
          </w:rPr>
          <w:t>11-02. Bas de sous-vêtement thermique terrestre – homme et femme</w:t>
        </w:r>
        <w:r w:rsidR="00E879C2" w:rsidRPr="00B452E9">
          <w:tab/>
          <w:t>134</w:t>
        </w:r>
      </w:hyperlink>
    </w:p>
    <w:p w14:paraId="54FAF702" w14:textId="77777777" w:rsidR="00E879C2" w:rsidRPr="00B452E9" w:rsidRDefault="00771459" w:rsidP="00E879C2">
      <w:pPr>
        <w:pStyle w:val="TM3"/>
        <w:tabs>
          <w:tab w:val="right" w:leader="dot" w:pos="9628"/>
        </w:tabs>
      </w:pPr>
      <w:hyperlink w:anchor="_Toc216360547" w:history="1">
        <w:r w:rsidR="00E879C2" w:rsidRPr="00B452E9">
          <w:rPr>
            <w:rStyle w:val="Lienhypertexte"/>
          </w:rPr>
          <w:t>11-03. Bas de sous-vêtement PN et PNT - unisexe</w:t>
        </w:r>
        <w:r w:rsidR="00E879C2" w:rsidRPr="00B452E9">
          <w:tab/>
          <w:t>135</w:t>
        </w:r>
      </w:hyperlink>
    </w:p>
    <w:p w14:paraId="3AE2FA84" w14:textId="77777777" w:rsidR="00E879C2" w:rsidRPr="00B452E9" w:rsidRDefault="00771459" w:rsidP="00E879C2">
      <w:pPr>
        <w:pStyle w:val="TM3"/>
        <w:tabs>
          <w:tab w:val="right" w:leader="dot" w:pos="9628"/>
        </w:tabs>
      </w:pPr>
      <w:hyperlink w:anchor="_Toc216360548" w:history="1">
        <w:r w:rsidR="00E879C2" w:rsidRPr="00B452E9">
          <w:rPr>
            <w:rStyle w:val="Lienhypertexte"/>
          </w:rPr>
          <w:t>11-04. Chaussettes noires terrestres et aéromaritimes - unisexe</w:t>
        </w:r>
        <w:r w:rsidR="00E879C2" w:rsidRPr="00B452E9">
          <w:tab/>
          <w:t>135</w:t>
        </w:r>
      </w:hyperlink>
    </w:p>
    <w:p w14:paraId="30B17E49" w14:textId="77777777" w:rsidR="00E879C2" w:rsidRPr="00B452E9" w:rsidRDefault="00771459" w:rsidP="00E879C2">
      <w:pPr>
        <w:pStyle w:val="TM3"/>
        <w:tabs>
          <w:tab w:val="right" w:leader="dot" w:pos="9628"/>
        </w:tabs>
      </w:pPr>
      <w:hyperlink w:anchor="_Toc216360549" w:history="1">
        <w:r w:rsidR="00E879C2" w:rsidRPr="00B452E9">
          <w:rPr>
            <w:rStyle w:val="Lienhypertexte"/>
          </w:rPr>
          <w:t>11-05. Deuxième couche thermique maritime – homme et femme</w:t>
        </w:r>
        <w:r w:rsidR="00E879C2" w:rsidRPr="00B452E9">
          <w:tab/>
          <w:t>136</w:t>
        </w:r>
      </w:hyperlink>
    </w:p>
    <w:p w14:paraId="24467250" w14:textId="77777777" w:rsidR="00E879C2" w:rsidRPr="00B452E9" w:rsidRDefault="00771459" w:rsidP="00E879C2">
      <w:pPr>
        <w:pStyle w:val="TM3"/>
        <w:tabs>
          <w:tab w:val="right" w:leader="dot" w:pos="9628"/>
        </w:tabs>
      </w:pPr>
      <w:hyperlink w:anchor="_Toc216360550" w:history="1">
        <w:r w:rsidR="00E879C2" w:rsidRPr="00B452E9">
          <w:rPr>
            <w:rStyle w:val="Lienhypertexte"/>
          </w:rPr>
          <w:t>11-06. Deuxième couche thermique terrestre – homme et femme</w:t>
        </w:r>
        <w:r w:rsidR="00E879C2" w:rsidRPr="00B452E9">
          <w:tab/>
          <w:t>137</w:t>
        </w:r>
      </w:hyperlink>
    </w:p>
    <w:p w14:paraId="3D9C3EF4" w14:textId="77777777" w:rsidR="00E879C2" w:rsidRPr="00B452E9" w:rsidRDefault="00771459" w:rsidP="00E879C2">
      <w:pPr>
        <w:pStyle w:val="TM3"/>
        <w:tabs>
          <w:tab w:val="right" w:leader="dot" w:pos="9628"/>
        </w:tabs>
      </w:pPr>
      <w:hyperlink w:anchor="_Toc216360551" w:history="1">
        <w:r w:rsidR="00E879C2" w:rsidRPr="00B452E9">
          <w:rPr>
            <w:rStyle w:val="Lienhypertexte"/>
          </w:rPr>
          <w:t>11-07. Haut de sous-vêtement PN et PNT manches longues – col cheminée - unisexe</w:t>
        </w:r>
        <w:r w:rsidR="00E879C2" w:rsidRPr="00B452E9">
          <w:tab/>
          <w:t>138</w:t>
        </w:r>
      </w:hyperlink>
    </w:p>
    <w:p w14:paraId="2E27F2F4" w14:textId="77777777" w:rsidR="00E879C2" w:rsidRPr="00B452E9" w:rsidRDefault="00771459" w:rsidP="00E879C2">
      <w:pPr>
        <w:pStyle w:val="TM3"/>
        <w:tabs>
          <w:tab w:val="right" w:leader="dot" w:pos="9628"/>
        </w:tabs>
      </w:pPr>
      <w:hyperlink w:anchor="_Toc216360552" w:history="1">
        <w:r w:rsidR="00E879C2" w:rsidRPr="00B452E9">
          <w:rPr>
            <w:rStyle w:val="Lienhypertexte"/>
          </w:rPr>
          <w:t>11-08. Haut de sous-vêtement PN et PNT manches longues – col rond - unisexe</w:t>
        </w:r>
        <w:r w:rsidR="00E879C2" w:rsidRPr="00B452E9">
          <w:tab/>
          <w:t>139</w:t>
        </w:r>
      </w:hyperlink>
    </w:p>
    <w:p w14:paraId="4DA04C16" w14:textId="77777777" w:rsidR="00E879C2" w:rsidRPr="00B452E9" w:rsidRDefault="00771459" w:rsidP="00E879C2">
      <w:pPr>
        <w:pStyle w:val="TM3"/>
        <w:tabs>
          <w:tab w:val="right" w:leader="dot" w:pos="9628"/>
        </w:tabs>
      </w:pPr>
      <w:hyperlink w:anchor="_Toc216360553" w:history="1">
        <w:r w:rsidR="00E879C2" w:rsidRPr="00B452E9">
          <w:rPr>
            <w:rStyle w:val="Lienhypertexte"/>
          </w:rPr>
          <w:t>11-09. Sous-combinaison intégrale PN et PNT - unisexe</w:t>
        </w:r>
        <w:r w:rsidR="00E879C2" w:rsidRPr="00B452E9">
          <w:tab/>
          <w:t>140</w:t>
        </w:r>
      </w:hyperlink>
    </w:p>
    <w:p w14:paraId="1993D2D8" w14:textId="77777777" w:rsidR="00E879C2" w:rsidRPr="00B452E9" w:rsidRDefault="00771459" w:rsidP="00E879C2">
      <w:pPr>
        <w:pStyle w:val="TM3"/>
        <w:tabs>
          <w:tab w:val="right" w:leader="dot" w:pos="9628"/>
        </w:tabs>
      </w:pPr>
      <w:hyperlink w:anchor="_Toc216360554" w:history="1">
        <w:r w:rsidR="00E879C2" w:rsidRPr="00B452E9">
          <w:rPr>
            <w:rStyle w:val="Lienhypertexte"/>
          </w:rPr>
          <w:t>11-10. Haut de sous-vêtement PN et PNT manches courtes – col rond - unisexe</w:t>
        </w:r>
        <w:r w:rsidR="00E879C2" w:rsidRPr="00B452E9">
          <w:tab/>
          <w:t>141</w:t>
        </w:r>
      </w:hyperlink>
    </w:p>
    <w:p w14:paraId="570C5CB1" w14:textId="77777777" w:rsidR="00E879C2" w:rsidRPr="00B452E9" w:rsidRDefault="00771459" w:rsidP="00E879C2">
      <w:pPr>
        <w:pStyle w:val="TM3"/>
        <w:tabs>
          <w:tab w:val="right" w:leader="dot" w:pos="9628"/>
        </w:tabs>
      </w:pPr>
      <w:hyperlink w:anchor="_Toc216360555" w:history="1">
        <w:r w:rsidR="00E879C2" w:rsidRPr="00B452E9">
          <w:rPr>
            <w:rStyle w:val="Lienhypertexte"/>
          </w:rPr>
          <w:t>11-11. Haut de sous-vêtement thermique maritime – homme et femme</w:t>
        </w:r>
        <w:r w:rsidR="00E879C2" w:rsidRPr="00B452E9">
          <w:tab/>
          <w:t>141</w:t>
        </w:r>
      </w:hyperlink>
    </w:p>
    <w:p w14:paraId="104CE34C" w14:textId="77777777" w:rsidR="00E879C2" w:rsidRPr="00B452E9" w:rsidRDefault="00771459" w:rsidP="00E879C2">
      <w:pPr>
        <w:pStyle w:val="TM3"/>
        <w:tabs>
          <w:tab w:val="right" w:leader="dot" w:pos="9628"/>
        </w:tabs>
      </w:pPr>
      <w:hyperlink w:anchor="_Toc216360556" w:history="1">
        <w:r w:rsidR="00E879C2" w:rsidRPr="00B452E9">
          <w:rPr>
            <w:rStyle w:val="Lienhypertexte"/>
          </w:rPr>
          <w:t>11-12. Haut de sous-vêtement thermique terrestre – homme et femme</w:t>
        </w:r>
        <w:r w:rsidR="00E879C2" w:rsidRPr="00B452E9">
          <w:tab/>
          <w:t>142</w:t>
        </w:r>
      </w:hyperlink>
    </w:p>
    <w:p w14:paraId="70B88AC9" w14:textId="77777777" w:rsidR="00E879C2" w:rsidRPr="00B452E9" w:rsidRDefault="00771459" w:rsidP="00E879C2">
      <w:pPr>
        <w:pStyle w:val="TM3"/>
        <w:tabs>
          <w:tab w:val="right" w:leader="dot" w:pos="9628"/>
        </w:tabs>
      </w:pPr>
      <w:hyperlink w:anchor="_Toc216360557" w:history="1">
        <w:r w:rsidR="00E879C2" w:rsidRPr="00B452E9">
          <w:rPr>
            <w:rStyle w:val="Lienhypertexte"/>
          </w:rPr>
          <w:t>11-13. Mi-bas climats chauds terrestres et opérations commerciales - unisexe</w:t>
        </w:r>
        <w:r w:rsidR="00E879C2" w:rsidRPr="00B452E9">
          <w:tab/>
          <w:t>143</w:t>
        </w:r>
      </w:hyperlink>
    </w:p>
    <w:p w14:paraId="72B1395A" w14:textId="77777777" w:rsidR="00E879C2" w:rsidRPr="00B452E9" w:rsidRDefault="00771459" w:rsidP="00E879C2">
      <w:pPr>
        <w:pStyle w:val="TM3"/>
        <w:tabs>
          <w:tab w:val="right" w:leader="dot" w:pos="9628"/>
        </w:tabs>
      </w:pPr>
      <w:hyperlink w:anchor="_Toc216360558" w:history="1">
        <w:r w:rsidR="00E879C2" w:rsidRPr="00B452E9">
          <w:rPr>
            <w:rStyle w:val="Lienhypertexte"/>
          </w:rPr>
          <w:t>11-14. Mi-bas climats chauds aéromaritimes – unisexe</w:t>
        </w:r>
        <w:r w:rsidR="00E879C2" w:rsidRPr="00B452E9">
          <w:tab/>
          <w:t>144</w:t>
        </w:r>
      </w:hyperlink>
    </w:p>
    <w:p w14:paraId="13F2271C" w14:textId="77777777" w:rsidR="00E879C2" w:rsidRPr="00B452E9" w:rsidRDefault="00771459" w:rsidP="00E879C2">
      <w:pPr>
        <w:pStyle w:val="TM3"/>
        <w:tabs>
          <w:tab w:val="right" w:leader="dot" w:pos="9628"/>
        </w:tabs>
      </w:pPr>
      <w:hyperlink w:anchor="_Toc216360559" w:history="1">
        <w:r w:rsidR="00E879C2" w:rsidRPr="00B452E9">
          <w:rPr>
            <w:rStyle w:val="Lienhypertexte"/>
          </w:rPr>
          <w:t>11-15. Mi-bas grand froid terrestre et marin - unisexe</w:t>
        </w:r>
        <w:r w:rsidR="00E879C2" w:rsidRPr="00B452E9">
          <w:tab/>
          <w:t>145</w:t>
        </w:r>
      </w:hyperlink>
    </w:p>
    <w:p w14:paraId="4BD328ED" w14:textId="77777777" w:rsidR="00E879C2" w:rsidRPr="00B452E9" w:rsidRDefault="00771459" w:rsidP="00E879C2">
      <w:pPr>
        <w:pStyle w:val="TM3"/>
        <w:tabs>
          <w:tab w:val="right" w:leader="dot" w:pos="9628"/>
        </w:tabs>
      </w:pPr>
      <w:hyperlink w:anchor="_Toc216360560" w:history="1">
        <w:r w:rsidR="00E879C2" w:rsidRPr="00B452E9">
          <w:rPr>
            <w:rStyle w:val="Lienhypertexte"/>
          </w:rPr>
          <w:t>11-16. Mi-bas thermiques aéromaritimes - unisexe</w:t>
        </w:r>
        <w:r w:rsidR="00E879C2" w:rsidRPr="00B452E9">
          <w:tab/>
          <w:t>145</w:t>
        </w:r>
      </w:hyperlink>
    </w:p>
    <w:p w14:paraId="7ED5D812" w14:textId="77777777" w:rsidR="00E879C2" w:rsidRPr="00B452E9" w:rsidRDefault="00771459" w:rsidP="00E879C2">
      <w:pPr>
        <w:pStyle w:val="TM3"/>
        <w:tabs>
          <w:tab w:val="right" w:leader="dot" w:pos="9628"/>
        </w:tabs>
      </w:pPr>
      <w:hyperlink w:anchor="_Toc216360561" w:history="1">
        <w:r w:rsidR="00E879C2" w:rsidRPr="00B452E9">
          <w:rPr>
            <w:rStyle w:val="Lienhypertexte"/>
          </w:rPr>
          <w:t>11-17. Mi-bas thermiques terrestres et opérations commerciales - unisexe</w:t>
        </w:r>
        <w:r w:rsidR="00E879C2" w:rsidRPr="00B452E9">
          <w:tab/>
          <w:t>146</w:t>
        </w:r>
      </w:hyperlink>
    </w:p>
    <w:p w14:paraId="6CCF31C8" w14:textId="77777777" w:rsidR="00E879C2" w:rsidRPr="00B452E9" w:rsidRDefault="00E879C2" w:rsidP="00E879C2">
      <w:pPr>
        <w:rPr>
          <w:rFonts w:cs="Mangal"/>
          <w:szCs w:val="21"/>
        </w:rPr>
      </w:pPr>
      <w:r w:rsidRPr="00B452E9">
        <w:rPr>
          <w:rFonts w:cs="Mangal"/>
          <w:szCs w:val="21"/>
        </w:rPr>
        <w:fldChar w:fldCharType="end"/>
      </w:r>
    </w:p>
    <w:p w14:paraId="63B5C09D" w14:textId="77777777" w:rsidR="00E879C2" w:rsidRDefault="00E879C2" w:rsidP="00E879C2">
      <w:pPr>
        <w:pStyle w:val="Lgende"/>
        <w:tabs>
          <w:tab w:val="right" w:leader="dot" w:pos="9468"/>
        </w:tabs>
        <w:rPr>
          <w:sz w:val="20"/>
        </w:rPr>
      </w:pPr>
    </w:p>
    <w:p w14:paraId="4EAB23B9" w14:textId="77777777" w:rsidR="00E879C2" w:rsidRPr="0054726E" w:rsidRDefault="00E879C2" w:rsidP="00E879C2">
      <w:pPr>
        <w:pStyle w:val="Lgende"/>
        <w:tabs>
          <w:tab w:val="right" w:leader="dot" w:pos="9468"/>
        </w:tabs>
        <w:rPr>
          <w:rFonts w:ascii="Marianne" w:hAnsi="Marianne"/>
          <w:sz w:val="20"/>
        </w:rPr>
      </w:pPr>
      <w:r w:rsidRPr="0054726E">
        <w:rPr>
          <w:rFonts w:ascii="Marianne" w:hAnsi="Marianne"/>
          <w:sz w:val="20"/>
        </w:rPr>
        <w:t>Les fiches techniques valant engagement ci-dessous sont remplis par le candidat en se basant sur les exigences indiquées dans le CCTP. Le candidat apporte un maximum d’informations sur les effets concernés (description, explication du choix des matériaux ou du type de conception, normes, résultats aux tests de performance par exemple).</w:t>
      </w:r>
    </w:p>
    <w:p w14:paraId="16863E23" w14:textId="77777777" w:rsidR="00E879C2" w:rsidRPr="0054726E" w:rsidRDefault="00E879C2" w:rsidP="00E879C2">
      <w:pPr>
        <w:pStyle w:val="Lgende"/>
        <w:tabs>
          <w:tab w:val="right" w:leader="dot" w:pos="9468"/>
        </w:tabs>
        <w:rPr>
          <w:rFonts w:ascii="Marianne" w:hAnsi="Marianne"/>
          <w:sz w:val="20"/>
        </w:rPr>
      </w:pPr>
    </w:p>
    <w:p w14:paraId="370A7498" w14:textId="77777777" w:rsidR="00E879C2" w:rsidRPr="0054726E" w:rsidRDefault="00E879C2" w:rsidP="00E879C2">
      <w:pPr>
        <w:tabs>
          <w:tab w:val="right" w:leader="dot" w:pos="9468"/>
        </w:tabs>
        <w:jc w:val="both"/>
        <w:rPr>
          <w:i/>
          <w:iCs/>
        </w:rPr>
      </w:pPr>
      <w:r w:rsidRPr="0054726E">
        <w:rPr>
          <w:i/>
          <w:iCs/>
        </w:rPr>
        <w:t>En outre, il apporte toute précision ou information permettant de préciser comment les spécifications du cahier des charges sont respectées, quels sont les points différenciant de l'offre, notamment en cas de propositions supérieures aux minimas attendus.</w:t>
      </w:r>
    </w:p>
    <w:p w14:paraId="2727C7AF" w14:textId="77777777" w:rsidR="00E879C2" w:rsidRDefault="00E879C2" w:rsidP="00E879C2">
      <w:pPr>
        <w:tabs>
          <w:tab w:val="right" w:leader="dot" w:pos="9468"/>
        </w:tabs>
        <w:jc w:val="both"/>
        <w:rPr>
          <w:rFonts w:ascii="Arial" w:hAnsi="Arial"/>
        </w:rPr>
      </w:pPr>
    </w:p>
    <w:p w14:paraId="3C243D98" w14:textId="77777777" w:rsidR="00E879C2" w:rsidRDefault="00E879C2" w:rsidP="00E879C2">
      <w:bookmarkStart w:id="114" w:name="__RefHeading___Toc50088_2787168394"/>
    </w:p>
    <w:p w14:paraId="555BD2D3" w14:textId="77777777" w:rsidR="00E879C2" w:rsidRPr="0054726E" w:rsidRDefault="00E879C2" w:rsidP="00E879C2">
      <w:pPr>
        <w:pStyle w:val="Titre2"/>
        <w:pageBreakBefore/>
        <w:numPr>
          <w:ilvl w:val="0"/>
          <w:numId w:val="0"/>
        </w:numPr>
        <w:rPr>
          <w:i/>
          <w:iCs/>
          <w:sz w:val="20"/>
          <w:szCs w:val="20"/>
        </w:rPr>
      </w:pPr>
      <w:bookmarkStart w:id="115" w:name="_Toc215842572"/>
      <w:bookmarkStart w:id="116" w:name="_Toc216101285"/>
      <w:bookmarkStart w:id="117" w:name="_Toc216360393"/>
      <w:bookmarkStart w:id="118" w:name="_Toc216883281"/>
      <w:r w:rsidRPr="0054726E">
        <w:rPr>
          <w:sz w:val="20"/>
          <w:szCs w:val="20"/>
        </w:rPr>
        <w:t>Groupe 1</w:t>
      </w:r>
      <w:r w:rsidRPr="0054726E">
        <w:rPr>
          <w:rFonts w:ascii="Calibri" w:hAnsi="Calibri" w:cs="Calibri"/>
          <w:sz w:val="20"/>
          <w:szCs w:val="20"/>
        </w:rPr>
        <w:t> </w:t>
      </w:r>
      <w:r w:rsidRPr="0054726E">
        <w:rPr>
          <w:sz w:val="20"/>
          <w:szCs w:val="20"/>
        </w:rPr>
        <w:t>: Polos, tee-shirts et pull</w:t>
      </w:r>
      <w:bookmarkEnd w:id="114"/>
      <w:r w:rsidRPr="0054726E">
        <w:rPr>
          <w:sz w:val="20"/>
          <w:szCs w:val="20"/>
        </w:rPr>
        <w:t>s</w:t>
      </w:r>
      <w:bookmarkEnd w:id="115"/>
      <w:bookmarkEnd w:id="116"/>
      <w:bookmarkEnd w:id="117"/>
      <w:bookmarkEnd w:id="118"/>
    </w:p>
    <w:p w14:paraId="3EB3C3FE" w14:textId="77777777" w:rsidR="00E879C2" w:rsidRPr="0054726E" w:rsidRDefault="00E879C2" w:rsidP="00E879C2">
      <w:pPr>
        <w:pStyle w:val="Lgende"/>
        <w:tabs>
          <w:tab w:val="right" w:leader="dot" w:pos="9468"/>
        </w:tabs>
        <w:rPr>
          <w:rFonts w:ascii="Marianne" w:hAnsi="Marianne"/>
          <w:sz w:val="20"/>
          <w:szCs w:val="20"/>
        </w:rPr>
      </w:pPr>
    </w:p>
    <w:p w14:paraId="1172AADD" w14:textId="77777777" w:rsidR="00E879C2" w:rsidRPr="0054726E" w:rsidRDefault="00E879C2" w:rsidP="00E879C2">
      <w:pPr>
        <w:pStyle w:val="Titre3"/>
        <w:numPr>
          <w:ilvl w:val="0"/>
          <w:numId w:val="0"/>
        </w:numPr>
        <w:rPr>
          <w:color w:val="002060"/>
          <w:sz w:val="20"/>
          <w:szCs w:val="20"/>
        </w:rPr>
      </w:pPr>
      <w:bookmarkStart w:id="119" w:name="_Toc207276836"/>
      <w:bookmarkStart w:id="120" w:name="__RefHeading___Toc50090_2787168394"/>
      <w:bookmarkStart w:id="121" w:name="_Toc214868043"/>
      <w:bookmarkStart w:id="122" w:name="_Toc215842573"/>
      <w:bookmarkStart w:id="123" w:name="_Toc216101286"/>
      <w:bookmarkStart w:id="124" w:name="_Toc216360394"/>
      <w:bookmarkStart w:id="125" w:name="_Toc216883282"/>
      <w:r w:rsidRPr="0054726E">
        <w:rPr>
          <w:color w:val="002060"/>
          <w:sz w:val="20"/>
          <w:szCs w:val="20"/>
        </w:rPr>
        <w:t>1-01. Polo coton et fibres synthétiques terrestre à manches longues et courtes – homme et femme</w:t>
      </w:r>
      <w:bookmarkEnd w:id="119"/>
      <w:bookmarkEnd w:id="120"/>
      <w:bookmarkEnd w:id="121"/>
      <w:bookmarkEnd w:id="122"/>
      <w:bookmarkEnd w:id="123"/>
      <w:bookmarkEnd w:id="124"/>
      <w:bookmarkEnd w:id="125"/>
    </w:p>
    <w:p w14:paraId="77118D9D"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7A79CF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772BC1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033F01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3CC5D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7F498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6BD84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8EA9D3" w14:textId="77777777" w:rsidR="00E879C2" w:rsidRPr="0054726E" w:rsidRDefault="00E879C2" w:rsidP="0054726E">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315ED14" w14:textId="77777777" w:rsidR="00E879C2" w:rsidRPr="0054726E" w:rsidRDefault="00E879C2" w:rsidP="0054726E">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34E18C" w14:textId="77777777" w:rsidR="00E879C2" w:rsidRPr="0054726E" w:rsidRDefault="00E879C2" w:rsidP="00B52833">
            <w:pPr>
              <w:pStyle w:val="Sansinterligne"/>
              <w:rPr>
                <w:rFonts w:ascii="Marianne" w:hAnsi="Marianne"/>
                <w:sz w:val="20"/>
                <w:szCs w:val="20"/>
              </w:rPr>
            </w:pPr>
          </w:p>
        </w:tc>
      </w:tr>
      <w:tr w:rsidR="00E879C2" w:rsidRPr="0054726E" w14:paraId="43FCE7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80293D" w14:textId="77777777" w:rsidR="00E879C2" w:rsidRPr="0054726E" w:rsidRDefault="00E879C2" w:rsidP="0054726E">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BAD151" w14:textId="77777777" w:rsidR="00E879C2" w:rsidRPr="0054726E" w:rsidRDefault="00E879C2" w:rsidP="00B52833">
            <w:pPr>
              <w:pStyle w:val="Sansinterligne"/>
              <w:rPr>
                <w:rFonts w:ascii="Marianne" w:hAnsi="Marianne"/>
                <w:sz w:val="20"/>
                <w:szCs w:val="20"/>
              </w:rPr>
            </w:pPr>
          </w:p>
        </w:tc>
      </w:tr>
      <w:tr w:rsidR="00E879C2" w:rsidRPr="0054726E" w14:paraId="7FF616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3E29AD" w14:textId="77777777" w:rsidR="00E879C2" w:rsidRPr="0054726E" w:rsidRDefault="00E879C2" w:rsidP="0054726E">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D1BABF" w14:textId="77777777" w:rsidR="00E879C2" w:rsidRPr="0054726E" w:rsidRDefault="00E879C2" w:rsidP="00B52833">
            <w:pPr>
              <w:pStyle w:val="Sansinterligne"/>
              <w:rPr>
                <w:rFonts w:ascii="Marianne" w:hAnsi="Marianne"/>
                <w:sz w:val="20"/>
                <w:szCs w:val="20"/>
              </w:rPr>
            </w:pPr>
          </w:p>
        </w:tc>
      </w:tr>
      <w:tr w:rsidR="00E879C2" w:rsidRPr="0054726E" w14:paraId="7CE422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CE6E16" w14:textId="77777777" w:rsidR="00E879C2" w:rsidRPr="0054726E" w:rsidRDefault="00E879C2" w:rsidP="0054726E">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620EF1" w14:textId="77777777" w:rsidR="00E879C2" w:rsidRPr="0054726E" w:rsidRDefault="00E879C2" w:rsidP="00B52833">
            <w:pPr>
              <w:pStyle w:val="Sansinterligne"/>
              <w:rPr>
                <w:rFonts w:ascii="Marianne" w:hAnsi="Marianne"/>
                <w:sz w:val="20"/>
                <w:szCs w:val="20"/>
              </w:rPr>
            </w:pPr>
          </w:p>
        </w:tc>
      </w:tr>
      <w:tr w:rsidR="00E879C2" w:rsidRPr="0054726E" w14:paraId="1F3EBA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048311" w14:textId="77777777" w:rsidR="00E879C2" w:rsidRPr="0054726E" w:rsidRDefault="00E879C2" w:rsidP="0054726E">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250BB3" w14:textId="77777777" w:rsidR="00E879C2" w:rsidRPr="0054726E" w:rsidRDefault="00E879C2" w:rsidP="00B52833">
            <w:pPr>
              <w:pStyle w:val="Sansinterligne"/>
              <w:rPr>
                <w:rFonts w:ascii="Marianne" w:hAnsi="Marianne"/>
                <w:i/>
                <w:iCs/>
                <w:sz w:val="20"/>
                <w:szCs w:val="20"/>
              </w:rPr>
            </w:pPr>
          </w:p>
        </w:tc>
      </w:tr>
      <w:tr w:rsidR="00083A80" w:rsidRPr="0054726E" w14:paraId="70F00E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71E204" w14:textId="2209A1EB" w:rsidR="00083A80" w:rsidRPr="00A021DD" w:rsidRDefault="00083A80" w:rsidP="0054726E">
            <w:pPr>
              <w:pStyle w:val="Standard"/>
              <w:rPr>
                <w:rFonts w:ascii="Marianne" w:hAnsi="Marianne"/>
                <w:sz w:val="20"/>
                <w:szCs w:val="20"/>
              </w:rPr>
            </w:pPr>
            <w:r w:rsidRPr="00A021DD">
              <w:rPr>
                <w:rFonts w:ascii="Marianne" w:hAnsi="Marianne"/>
                <w:sz w:val="20"/>
                <w:szCs w:val="20"/>
              </w:rPr>
              <w:t>Normes/exigences mise</w:t>
            </w:r>
            <w:r w:rsidR="00F1295F" w:rsidRPr="00A021DD">
              <w:rPr>
                <w:rFonts w:ascii="Marianne" w:hAnsi="Marianne"/>
                <w:sz w:val="20"/>
                <w:szCs w:val="20"/>
              </w:rPr>
              <w:t>s</w:t>
            </w:r>
            <w:r w:rsidRPr="00A021DD">
              <w:rPr>
                <w:rFonts w:ascii="Marianne" w:hAnsi="Marianne"/>
                <w:sz w:val="20"/>
                <w:szCs w:val="20"/>
              </w:rPr>
              <w:t xml:space="preserve">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F876BD" w14:textId="77777777" w:rsidR="00083A80" w:rsidRPr="0054726E" w:rsidRDefault="00083A80" w:rsidP="00B52833">
            <w:pPr>
              <w:pStyle w:val="Sansinterligne"/>
              <w:rPr>
                <w:rFonts w:ascii="Marianne" w:hAnsi="Marianne"/>
                <w:i/>
                <w:iCs/>
                <w:sz w:val="20"/>
                <w:szCs w:val="20"/>
              </w:rPr>
            </w:pPr>
          </w:p>
        </w:tc>
      </w:tr>
      <w:tr w:rsidR="00E879C2" w:rsidRPr="0054726E" w14:paraId="6C4AB46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4903B96" w14:textId="77777777" w:rsidR="00E879C2" w:rsidRPr="0054726E" w:rsidRDefault="00E879C2" w:rsidP="0054726E">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879C2" w:rsidRPr="0054726E" w14:paraId="46FCFB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F85F4A" w14:textId="77777777" w:rsidR="00E879C2" w:rsidRPr="0054726E" w:rsidRDefault="00E879C2" w:rsidP="0054726E">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6C5B72" w14:textId="77777777" w:rsidR="00E879C2" w:rsidRPr="0054726E" w:rsidRDefault="00E879C2" w:rsidP="00B52833">
            <w:pPr>
              <w:pStyle w:val="Sansinterligne"/>
              <w:rPr>
                <w:rFonts w:ascii="Marianne" w:hAnsi="Marianne"/>
                <w:i/>
                <w:iCs/>
                <w:sz w:val="20"/>
                <w:szCs w:val="20"/>
              </w:rPr>
            </w:pPr>
          </w:p>
        </w:tc>
      </w:tr>
      <w:tr w:rsidR="00E879C2" w:rsidRPr="0054726E" w14:paraId="0E7DA4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53F98D" w14:textId="77777777" w:rsidR="00E879C2" w:rsidRPr="0054726E" w:rsidRDefault="00E879C2" w:rsidP="0054726E">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998485" w14:textId="77777777" w:rsidR="00E879C2" w:rsidRPr="0054726E" w:rsidRDefault="00E879C2" w:rsidP="00B52833">
            <w:pPr>
              <w:pStyle w:val="Sansinterligne"/>
              <w:rPr>
                <w:rFonts w:ascii="Marianne" w:hAnsi="Marianne"/>
                <w:i/>
                <w:iCs/>
                <w:sz w:val="20"/>
                <w:szCs w:val="20"/>
              </w:rPr>
            </w:pPr>
          </w:p>
        </w:tc>
      </w:tr>
      <w:tr w:rsidR="00E879C2" w:rsidRPr="0054726E" w14:paraId="2F34E77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104597" w14:textId="77777777" w:rsidR="00E879C2" w:rsidRPr="0054726E" w:rsidRDefault="00E879C2" w:rsidP="0054726E">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4A7344" w14:textId="77777777" w:rsidR="00E879C2" w:rsidRPr="0054726E" w:rsidRDefault="00E879C2" w:rsidP="00B52833">
            <w:pPr>
              <w:pStyle w:val="Sansinterligne"/>
              <w:rPr>
                <w:rFonts w:ascii="Marianne" w:hAnsi="Marianne"/>
                <w:i/>
                <w:iCs/>
                <w:sz w:val="20"/>
                <w:szCs w:val="20"/>
              </w:rPr>
            </w:pPr>
          </w:p>
        </w:tc>
      </w:tr>
      <w:tr w:rsidR="00E879C2" w:rsidRPr="0054726E" w14:paraId="05D2B6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A1CD47" w14:textId="77777777" w:rsidR="00E879C2" w:rsidRPr="0054726E" w:rsidRDefault="00E879C2" w:rsidP="0054726E">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4CE3FA" w14:textId="77777777" w:rsidR="00E879C2" w:rsidRPr="0054726E" w:rsidRDefault="00E879C2" w:rsidP="00B52833">
            <w:pPr>
              <w:pStyle w:val="Sansinterligne"/>
              <w:rPr>
                <w:rFonts w:ascii="Marianne" w:hAnsi="Marianne"/>
                <w:sz w:val="20"/>
                <w:szCs w:val="20"/>
              </w:rPr>
            </w:pPr>
          </w:p>
        </w:tc>
      </w:tr>
      <w:tr w:rsidR="00E879C2" w:rsidRPr="0054726E" w14:paraId="32335C2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B8CD4A" w14:textId="77777777" w:rsidR="00E879C2" w:rsidRPr="0054726E" w:rsidRDefault="00E879C2" w:rsidP="0054726E">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A89A46" w14:textId="77777777" w:rsidR="00E879C2" w:rsidRPr="0054726E" w:rsidRDefault="00E879C2" w:rsidP="00B52833">
            <w:pPr>
              <w:pStyle w:val="Sansinterligne"/>
              <w:rPr>
                <w:rFonts w:ascii="Marianne" w:hAnsi="Marianne"/>
                <w:i/>
                <w:iCs/>
                <w:sz w:val="20"/>
                <w:szCs w:val="20"/>
              </w:rPr>
            </w:pPr>
          </w:p>
        </w:tc>
      </w:tr>
      <w:tr w:rsidR="00E879C2" w:rsidRPr="0054726E" w14:paraId="2FAFEF1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630D38" w14:textId="77777777" w:rsidR="00E879C2" w:rsidRPr="0054726E" w:rsidRDefault="00E879C2" w:rsidP="00B52833">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FF215E" w14:textId="77777777" w:rsidR="00E879C2" w:rsidRPr="0054726E" w:rsidRDefault="00E879C2" w:rsidP="00B52833">
            <w:pPr>
              <w:pStyle w:val="Sansinterligne"/>
              <w:rPr>
                <w:rFonts w:ascii="Marianne" w:hAnsi="Marianne"/>
                <w:i/>
                <w:iCs/>
                <w:sz w:val="20"/>
                <w:szCs w:val="20"/>
              </w:rPr>
            </w:pPr>
          </w:p>
        </w:tc>
      </w:tr>
      <w:tr w:rsidR="00E879C2" w:rsidRPr="0054726E" w14:paraId="42A24A38" w14:textId="77777777" w:rsidTr="00B52833">
        <w:trPr>
          <w:trHeight w:val="690"/>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73F3F7" w14:textId="77777777" w:rsidR="00E879C2" w:rsidRPr="0054726E" w:rsidRDefault="00E879C2" w:rsidP="00B52833">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62FD74" w14:textId="77777777" w:rsidR="00E879C2" w:rsidRPr="0054726E" w:rsidRDefault="00E879C2" w:rsidP="00B52833">
            <w:pPr>
              <w:pStyle w:val="Sansinterligne"/>
              <w:rPr>
                <w:rFonts w:ascii="Marianne" w:hAnsi="Marianne"/>
                <w:i/>
                <w:iCs/>
                <w:sz w:val="20"/>
                <w:szCs w:val="20"/>
              </w:rPr>
            </w:pPr>
          </w:p>
        </w:tc>
      </w:tr>
      <w:tr w:rsidR="00E879C2" w:rsidRPr="0054726E" w14:paraId="7644C146" w14:textId="77777777" w:rsidTr="00B52833">
        <w:trPr>
          <w:trHeight w:val="422"/>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062294"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69789B" w14:textId="77777777" w:rsidR="00E879C2" w:rsidRPr="0054726E" w:rsidRDefault="00E879C2" w:rsidP="00B52833">
            <w:pPr>
              <w:pStyle w:val="Sansinterligne"/>
              <w:rPr>
                <w:rFonts w:ascii="Marianne" w:hAnsi="Marianne"/>
                <w:sz w:val="20"/>
                <w:szCs w:val="20"/>
              </w:rPr>
            </w:pPr>
          </w:p>
        </w:tc>
      </w:tr>
      <w:tr w:rsidR="00E879C2" w:rsidRPr="0054726E" w14:paraId="07ADEB4A" w14:textId="77777777" w:rsidTr="00B52833">
        <w:trPr>
          <w:trHeight w:val="689"/>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B79B15"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Résistance du tissu utilisé au niveau des épaules pour frottements du GPB</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C549D3" w14:textId="77777777" w:rsidR="00E879C2" w:rsidRPr="0054726E" w:rsidRDefault="00E879C2" w:rsidP="00B52833">
            <w:pPr>
              <w:pStyle w:val="Sansinterligne"/>
              <w:rPr>
                <w:rFonts w:ascii="Marianne" w:hAnsi="Marianne"/>
                <w:sz w:val="20"/>
                <w:szCs w:val="20"/>
              </w:rPr>
            </w:pPr>
          </w:p>
        </w:tc>
      </w:tr>
      <w:tr w:rsidR="00E879C2" w:rsidRPr="0054726E" w14:paraId="20077DCB" w14:textId="77777777" w:rsidTr="00B52833">
        <w:trPr>
          <w:trHeight w:val="429"/>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281BDF"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C2175F" w14:textId="77777777" w:rsidR="00E879C2" w:rsidRPr="0054726E" w:rsidRDefault="00E879C2" w:rsidP="00B52833">
            <w:pPr>
              <w:pStyle w:val="Sansinterligne"/>
              <w:rPr>
                <w:rFonts w:ascii="Marianne" w:hAnsi="Marianne"/>
                <w:sz w:val="20"/>
                <w:szCs w:val="20"/>
              </w:rPr>
            </w:pPr>
          </w:p>
        </w:tc>
      </w:tr>
      <w:tr w:rsidR="00E879C2" w:rsidRPr="0054726E" w14:paraId="0F8AC405" w14:textId="77777777" w:rsidTr="00B52833">
        <w:trPr>
          <w:trHeight w:val="405"/>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7185E6"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Qualité de la broderie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2AA863" w14:textId="77777777" w:rsidR="00E879C2" w:rsidRPr="0054726E" w:rsidRDefault="00E879C2" w:rsidP="00B52833">
            <w:pPr>
              <w:pStyle w:val="Sansinterligne"/>
              <w:rPr>
                <w:rFonts w:ascii="Marianne" w:hAnsi="Marianne"/>
                <w:sz w:val="20"/>
                <w:szCs w:val="20"/>
              </w:rPr>
            </w:pPr>
          </w:p>
        </w:tc>
      </w:tr>
      <w:tr w:rsidR="00F97EC7" w:rsidRPr="0054726E" w14:paraId="32E48489" w14:textId="77777777" w:rsidTr="00B52833">
        <w:trPr>
          <w:trHeight w:val="405"/>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B02A4E" w14:textId="760DCC6B" w:rsidR="00F97EC7" w:rsidRPr="00A021DD" w:rsidRDefault="00F97EC7" w:rsidP="00B52833">
            <w:pPr>
              <w:pStyle w:val="Sansinterligne"/>
              <w:rPr>
                <w:rFonts w:ascii="Marianne" w:hAnsi="Marianne"/>
                <w:sz w:val="20"/>
                <w:szCs w:val="20"/>
              </w:rPr>
            </w:pPr>
            <w:r w:rsidRPr="00A021DD">
              <w:rPr>
                <w:rFonts w:ascii="Marianne" w:hAnsi="Marianne"/>
                <w:sz w:val="20"/>
                <w:szCs w:val="20"/>
              </w:rPr>
              <w:t xml:space="preserve">Présence </w:t>
            </w:r>
            <w:r w:rsidR="00F1295F" w:rsidRPr="00A021DD">
              <w:rPr>
                <w:rFonts w:ascii="Marianne" w:hAnsi="Marianne"/>
                <w:sz w:val="20"/>
                <w:szCs w:val="20"/>
              </w:rPr>
              <w:t xml:space="preserve">ou non </w:t>
            </w:r>
            <w:r w:rsidRPr="00A021DD">
              <w:rPr>
                <w:rFonts w:ascii="Marianne" w:hAnsi="Marianne"/>
                <w:sz w:val="20"/>
                <w:szCs w:val="20"/>
              </w:rPr>
              <w:t>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53AB6E" w14:textId="77777777" w:rsidR="00F97EC7" w:rsidRPr="0054726E" w:rsidRDefault="00F97EC7" w:rsidP="00B52833">
            <w:pPr>
              <w:pStyle w:val="Sansinterligne"/>
              <w:rPr>
                <w:rFonts w:ascii="Marianne" w:hAnsi="Marianne"/>
                <w:sz w:val="20"/>
                <w:szCs w:val="20"/>
              </w:rPr>
            </w:pPr>
          </w:p>
        </w:tc>
      </w:tr>
      <w:tr w:rsidR="00E879C2" w:rsidRPr="0054726E" w14:paraId="52F95FC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98EB66D"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E879C2" w:rsidRPr="0054726E" w14:paraId="74E400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DCD3AD" w14:textId="77777777" w:rsidR="00E879C2" w:rsidRPr="0054726E" w:rsidRDefault="00E879C2" w:rsidP="00B52833">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B16107" w14:textId="77777777" w:rsidR="00E879C2" w:rsidRPr="0054726E" w:rsidRDefault="00E879C2" w:rsidP="00B52833">
            <w:pPr>
              <w:pStyle w:val="Sansinterligne"/>
              <w:rPr>
                <w:rFonts w:ascii="Marianne" w:hAnsi="Marianne"/>
                <w:sz w:val="20"/>
                <w:szCs w:val="20"/>
              </w:rPr>
            </w:pPr>
          </w:p>
        </w:tc>
      </w:tr>
      <w:tr w:rsidR="00E879C2" w:rsidRPr="0054726E" w14:paraId="1B227E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F2B489"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04EDC6" w14:textId="77777777" w:rsidR="00E879C2" w:rsidRPr="0054726E" w:rsidRDefault="00E879C2" w:rsidP="00B52833">
            <w:pPr>
              <w:pStyle w:val="Sansinterligne"/>
              <w:rPr>
                <w:rFonts w:ascii="Marianne" w:hAnsi="Marianne"/>
                <w:sz w:val="20"/>
                <w:szCs w:val="20"/>
              </w:rPr>
            </w:pPr>
          </w:p>
        </w:tc>
      </w:tr>
      <w:tr w:rsidR="00E879C2" w:rsidRPr="0054726E" w14:paraId="60FE54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4995C2"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02E454" w14:textId="77777777" w:rsidR="00E879C2" w:rsidRPr="0054726E" w:rsidRDefault="00E879C2" w:rsidP="00B52833">
            <w:pPr>
              <w:pStyle w:val="Sansinterligne"/>
              <w:rPr>
                <w:rFonts w:ascii="Marianne" w:hAnsi="Marianne"/>
                <w:sz w:val="20"/>
                <w:szCs w:val="20"/>
              </w:rPr>
            </w:pPr>
          </w:p>
        </w:tc>
      </w:tr>
      <w:tr w:rsidR="00E879C2" w:rsidRPr="0054726E" w14:paraId="512195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098C48"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576745" w14:textId="77777777" w:rsidR="00E879C2" w:rsidRPr="0054726E" w:rsidRDefault="00E879C2" w:rsidP="00B52833">
            <w:pPr>
              <w:pStyle w:val="Sansinterligne"/>
              <w:rPr>
                <w:rFonts w:ascii="Marianne" w:hAnsi="Marianne"/>
                <w:sz w:val="20"/>
                <w:szCs w:val="20"/>
              </w:rPr>
            </w:pPr>
          </w:p>
        </w:tc>
      </w:tr>
    </w:tbl>
    <w:p w14:paraId="1083CF2C" w14:textId="77777777" w:rsidR="00E879C2" w:rsidRPr="0054726E" w:rsidRDefault="00E879C2" w:rsidP="00E879C2"/>
    <w:p w14:paraId="2BAF90AB" w14:textId="77777777" w:rsidR="00E879C2" w:rsidRPr="0054726E" w:rsidRDefault="00E879C2" w:rsidP="00E879C2">
      <w:pPr>
        <w:pStyle w:val="Titre3"/>
        <w:numPr>
          <w:ilvl w:val="0"/>
          <w:numId w:val="0"/>
        </w:numPr>
        <w:rPr>
          <w:color w:val="002060"/>
          <w:sz w:val="20"/>
          <w:szCs w:val="20"/>
        </w:rPr>
      </w:pPr>
      <w:bookmarkStart w:id="126" w:name="_Toc207276837"/>
      <w:bookmarkStart w:id="127" w:name="__RefHeading___Toc50092_2787168394"/>
      <w:bookmarkStart w:id="128" w:name="_Toc214868044"/>
      <w:bookmarkStart w:id="129" w:name="_Toc215842574"/>
      <w:bookmarkStart w:id="130" w:name="_Toc216101287"/>
      <w:bookmarkStart w:id="131" w:name="_Toc216360395"/>
      <w:bookmarkStart w:id="132" w:name="_Toc216883283"/>
      <w:r w:rsidRPr="0054726E">
        <w:rPr>
          <w:color w:val="002060"/>
          <w:sz w:val="20"/>
          <w:szCs w:val="20"/>
        </w:rPr>
        <w:t>1-02. Polo</w:t>
      </w:r>
      <w:bookmarkEnd w:id="126"/>
      <w:bookmarkEnd w:id="127"/>
      <w:bookmarkEnd w:id="128"/>
      <w:r w:rsidRPr="0054726E">
        <w:rPr>
          <w:color w:val="002060"/>
          <w:sz w:val="20"/>
          <w:szCs w:val="20"/>
        </w:rPr>
        <w:t xml:space="preserve"> coton aéromaritime à manches longues et courtes – homme et femme</w:t>
      </w:r>
      <w:bookmarkEnd w:id="129"/>
      <w:bookmarkEnd w:id="130"/>
      <w:bookmarkEnd w:id="131"/>
      <w:bookmarkEnd w:id="132"/>
    </w:p>
    <w:p w14:paraId="094DC71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019052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7DC78F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6B6A74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E875B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F8328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27B677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3D1B6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B50FD8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1A3BF8" w14:textId="77777777" w:rsidR="00E879C2" w:rsidRPr="0054726E" w:rsidRDefault="00E879C2" w:rsidP="00B52833">
            <w:pPr>
              <w:pStyle w:val="Sansinterligne"/>
              <w:rPr>
                <w:rFonts w:ascii="Marianne" w:hAnsi="Marianne"/>
                <w:sz w:val="20"/>
                <w:szCs w:val="20"/>
              </w:rPr>
            </w:pPr>
          </w:p>
        </w:tc>
      </w:tr>
      <w:tr w:rsidR="00E879C2" w:rsidRPr="0054726E" w14:paraId="4AC25A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3D4048" w14:textId="77777777" w:rsidR="00E879C2" w:rsidRPr="0054726E" w:rsidRDefault="00E879C2" w:rsidP="0054726E">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D7F441" w14:textId="77777777" w:rsidR="00E879C2" w:rsidRPr="0054726E" w:rsidRDefault="00E879C2" w:rsidP="00B52833">
            <w:pPr>
              <w:pStyle w:val="Sansinterligne"/>
              <w:rPr>
                <w:rFonts w:ascii="Marianne" w:hAnsi="Marianne"/>
                <w:sz w:val="20"/>
                <w:szCs w:val="20"/>
              </w:rPr>
            </w:pPr>
          </w:p>
        </w:tc>
      </w:tr>
      <w:tr w:rsidR="00E879C2" w:rsidRPr="0054726E" w14:paraId="23189B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0D0DD0" w14:textId="77777777" w:rsidR="00E879C2" w:rsidRPr="0054726E" w:rsidRDefault="00E879C2" w:rsidP="0054726E">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D79FC2" w14:textId="77777777" w:rsidR="00E879C2" w:rsidRPr="0054726E" w:rsidRDefault="00E879C2" w:rsidP="00B52833">
            <w:pPr>
              <w:pStyle w:val="Sansinterligne"/>
              <w:rPr>
                <w:rFonts w:ascii="Marianne" w:hAnsi="Marianne"/>
                <w:sz w:val="20"/>
                <w:szCs w:val="20"/>
              </w:rPr>
            </w:pPr>
          </w:p>
        </w:tc>
      </w:tr>
      <w:tr w:rsidR="00E879C2" w:rsidRPr="0054726E" w14:paraId="477A1B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24E978" w14:textId="77777777" w:rsidR="00E879C2" w:rsidRPr="0054726E" w:rsidRDefault="00E879C2" w:rsidP="0054726E">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1D48AE" w14:textId="77777777" w:rsidR="00E879C2" w:rsidRPr="0054726E" w:rsidRDefault="00E879C2" w:rsidP="00B52833">
            <w:pPr>
              <w:pStyle w:val="Sansinterligne"/>
              <w:rPr>
                <w:rFonts w:ascii="Marianne" w:hAnsi="Marianne"/>
                <w:sz w:val="20"/>
                <w:szCs w:val="20"/>
              </w:rPr>
            </w:pPr>
          </w:p>
        </w:tc>
      </w:tr>
      <w:tr w:rsidR="00E879C2" w:rsidRPr="0054726E" w14:paraId="7C4A4BB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8C10A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66C96E" w14:textId="77777777" w:rsidR="00E879C2" w:rsidRPr="0054726E" w:rsidRDefault="00E879C2" w:rsidP="00B52833">
            <w:pPr>
              <w:pStyle w:val="Sansinterligne"/>
              <w:rPr>
                <w:rFonts w:ascii="Marianne" w:hAnsi="Marianne"/>
                <w:i/>
                <w:iCs/>
                <w:sz w:val="20"/>
                <w:szCs w:val="20"/>
              </w:rPr>
            </w:pPr>
          </w:p>
        </w:tc>
      </w:tr>
      <w:tr w:rsidR="00A021DD" w:rsidRPr="0054726E" w14:paraId="19CF87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B4E39B" w14:textId="7D63AD17"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8C636F" w14:textId="77777777" w:rsidR="00A021DD" w:rsidRPr="0054726E" w:rsidRDefault="00A021DD" w:rsidP="00A021DD">
            <w:pPr>
              <w:pStyle w:val="Sansinterligne"/>
              <w:rPr>
                <w:rFonts w:ascii="Marianne" w:hAnsi="Marianne"/>
                <w:i/>
                <w:iCs/>
                <w:sz w:val="20"/>
                <w:szCs w:val="20"/>
              </w:rPr>
            </w:pPr>
          </w:p>
        </w:tc>
      </w:tr>
      <w:tr w:rsidR="00A021DD" w:rsidRPr="0054726E" w14:paraId="7BE90CE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948762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83858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A010B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AE3BC9" w14:textId="77777777" w:rsidR="00A021DD" w:rsidRPr="0054726E" w:rsidRDefault="00A021DD" w:rsidP="00A021DD">
            <w:pPr>
              <w:pStyle w:val="Sansinterligne"/>
              <w:rPr>
                <w:rFonts w:ascii="Marianne" w:hAnsi="Marianne"/>
                <w:i/>
                <w:iCs/>
                <w:sz w:val="20"/>
                <w:szCs w:val="20"/>
              </w:rPr>
            </w:pPr>
          </w:p>
        </w:tc>
      </w:tr>
      <w:tr w:rsidR="00A021DD" w:rsidRPr="0054726E" w14:paraId="13D70A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B36E9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A660AA" w14:textId="77777777" w:rsidR="00A021DD" w:rsidRPr="0054726E" w:rsidRDefault="00A021DD" w:rsidP="00A021DD">
            <w:pPr>
              <w:pStyle w:val="Sansinterligne"/>
              <w:rPr>
                <w:rFonts w:ascii="Marianne" w:hAnsi="Marianne"/>
                <w:i/>
                <w:iCs/>
                <w:sz w:val="20"/>
                <w:szCs w:val="20"/>
              </w:rPr>
            </w:pPr>
          </w:p>
        </w:tc>
      </w:tr>
      <w:tr w:rsidR="00A021DD" w:rsidRPr="0054726E" w14:paraId="6659E5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A7EE0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6373B0" w14:textId="77777777" w:rsidR="00A021DD" w:rsidRPr="0054726E" w:rsidRDefault="00A021DD" w:rsidP="00A021DD">
            <w:pPr>
              <w:pStyle w:val="Sansinterligne"/>
              <w:rPr>
                <w:rFonts w:ascii="Marianne" w:hAnsi="Marianne"/>
                <w:i/>
                <w:iCs/>
                <w:sz w:val="20"/>
                <w:szCs w:val="20"/>
              </w:rPr>
            </w:pPr>
          </w:p>
        </w:tc>
      </w:tr>
      <w:tr w:rsidR="00A021DD" w:rsidRPr="0054726E" w14:paraId="5A43CC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B513D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C60893" w14:textId="77777777" w:rsidR="00A021DD" w:rsidRPr="0054726E" w:rsidRDefault="00A021DD" w:rsidP="00A021DD">
            <w:pPr>
              <w:pStyle w:val="Sansinterligne"/>
              <w:rPr>
                <w:rFonts w:ascii="Marianne" w:hAnsi="Marianne"/>
                <w:sz w:val="20"/>
                <w:szCs w:val="20"/>
              </w:rPr>
            </w:pPr>
          </w:p>
        </w:tc>
      </w:tr>
      <w:tr w:rsidR="00A021DD" w:rsidRPr="0054726E" w14:paraId="62A4128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07BBA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B61DDB" w14:textId="77777777" w:rsidR="00A021DD" w:rsidRPr="0054726E" w:rsidRDefault="00A021DD" w:rsidP="00A021DD">
            <w:pPr>
              <w:pStyle w:val="Sansinterligne"/>
              <w:rPr>
                <w:rFonts w:ascii="Marianne" w:hAnsi="Marianne"/>
                <w:i/>
                <w:iCs/>
                <w:sz w:val="20"/>
                <w:szCs w:val="20"/>
              </w:rPr>
            </w:pPr>
          </w:p>
        </w:tc>
      </w:tr>
      <w:tr w:rsidR="00A021DD" w:rsidRPr="0054726E" w14:paraId="31A655F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67B92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380861" w14:textId="77777777" w:rsidR="00A021DD" w:rsidRPr="0054726E" w:rsidRDefault="00A021DD" w:rsidP="00A021DD">
            <w:pPr>
              <w:pStyle w:val="Sansinterligne"/>
              <w:rPr>
                <w:rFonts w:ascii="Marianne" w:hAnsi="Marianne"/>
                <w:i/>
                <w:iCs/>
                <w:sz w:val="20"/>
                <w:szCs w:val="20"/>
              </w:rPr>
            </w:pPr>
          </w:p>
        </w:tc>
      </w:tr>
      <w:tr w:rsidR="00A021DD" w:rsidRPr="0054726E" w14:paraId="68C9C06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3BDD2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A13DB8" w14:textId="77777777" w:rsidR="00A021DD" w:rsidRPr="0054726E" w:rsidRDefault="00A021DD" w:rsidP="00A021DD">
            <w:pPr>
              <w:pStyle w:val="Sansinterligne"/>
              <w:rPr>
                <w:rFonts w:ascii="Marianne" w:hAnsi="Marianne"/>
                <w:i/>
                <w:iCs/>
                <w:sz w:val="20"/>
                <w:szCs w:val="20"/>
              </w:rPr>
            </w:pPr>
          </w:p>
        </w:tc>
      </w:tr>
      <w:tr w:rsidR="00A021DD" w:rsidRPr="0054726E" w14:paraId="387BDD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E6A29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F8EBD4" w14:textId="77777777" w:rsidR="00A021DD" w:rsidRPr="0054726E" w:rsidRDefault="00A021DD" w:rsidP="00A021DD">
            <w:pPr>
              <w:pStyle w:val="Sansinterligne"/>
              <w:rPr>
                <w:rFonts w:ascii="Marianne" w:hAnsi="Marianne"/>
                <w:sz w:val="20"/>
                <w:szCs w:val="20"/>
              </w:rPr>
            </w:pPr>
          </w:p>
        </w:tc>
      </w:tr>
      <w:tr w:rsidR="00A021DD" w:rsidRPr="0054726E" w14:paraId="3DA5F14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ECC41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2BDC0E" w14:textId="77777777" w:rsidR="00A021DD" w:rsidRPr="0054726E" w:rsidRDefault="00A021DD" w:rsidP="00A021DD">
            <w:pPr>
              <w:pStyle w:val="Sansinterligne"/>
              <w:rPr>
                <w:rFonts w:ascii="Marianne" w:hAnsi="Marianne"/>
                <w:sz w:val="20"/>
                <w:szCs w:val="20"/>
              </w:rPr>
            </w:pPr>
          </w:p>
        </w:tc>
      </w:tr>
      <w:tr w:rsidR="00A021DD" w:rsidRPr="0054726E" w14:paraId="60647C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26531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tissu utilisé au niveau des épaules pour frottements du GPB</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4E5D77" w14:textId="77777777" w:rsidR="00A021DD" w:rsidRPr="0054726E" w:rsidRDefault="00A021DD" w:rsidP="00A021DD">
            <w:pPr>
              <w:pStyle w:val="Sansinterligne"/>
              <w:rPr>
                <w:rFonts w:ascii="Marianne" w:hAnsi="Marianne"/>
                <w:sz w:val="20"/>
                <w:szCs w:val="20"/>
              </w:rPr>
            </w:pPr>
          </w:p>
        </w:tc>
      </w:tr>
      <w:tr w:rsidR="00A021DD" w:rsidRPr="0054726E" w14:paraId="40C57F8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02F4D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 la broderie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77B0C7" w14:textId="77777777" w:rsidR="00A021DD" w:rsidRPr="0054726E" w:rsidRDefault="00A021DD" w:rsidP="00A021DD">
            <w:pPr>
              <w:pStyle w:val="Sansinterligne"/>
              <w:rPr>
                <w:rFonts w:ascii="Marianne" w:hAnsi="Marianne"/>
                <w:sz w:val="20"/>
                <w:szCs w:val="20"/>
              </w:rPr>
            </w:pPr>
          </w:p>
        </w:tc>
      </w:tr>
      <w:tr w:rsidR="00D63272" w:rsidRPr="0054726E" w14:paraId="7550AD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E26600" w14:textId="008F94D1"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701133" w14:textId="77777777" w:rsidR="00D63272" w:rsidRPr="0054726E" w:rsidRDefault="00D63272" w:rsidP="00D63272">
            <w:pPr>
              <w:pStyle w:val="Sansinterligne"/>
              <w:rPr>
                <w:rFonts w:ascii="Marianne" w:hAnsi="Marianne"/>
                <w:sz w:val="20"/>
                <w:szCs w:val="20"/>
              </w:rPr>
            </w:pPr>
          </w:p>
        </w:tc>
      </w:tr>
      <w:tr w:rsidR="00D63272" w:rsidRPr="0054726E" w14:paraId="2F8D3B5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3B9876C"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19C10C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2A2AE2"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BBF55E" w14:textId="77777777" w:rsidR="00D63272" w:rsidRPr="0054726E" w:rsidRDefault="00D63272" w:rsidP="00D63272">
            <w:pPr>
              <w:pStyle w:val="Sansinterligne"/>
              <w:rPr>
                <w:rFonts w:ascii="Marianne" w:hAnsi="Marianne"/>
                <w:sz w:val="20"/>
                <w:szCs w:val="20"/>
              </w:rPr>
            </w:pPr>
          </w:p>
        </w:tc>
      </w:tr>
      <w:tr w:rsidR="00D63272" w:rsidRPr="0054726E" w14:paraId="39A801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FA7CC5"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9148F1" w14:textId="77777777" w:rsidR="00D63272" w:rsidRPr="0054726E" w:rsidRDefault="00D63272" w:rsidP="00D63272">
            <w:pPr>
              <w:pStyle w:val="Sansinterligne"/>
              <w:rPr>
                <w:rFonts w:ascii="Marianne" w:hAnsi="Marianne"/>
                <w:sz w:val="20"/>
                <w:szCs w:val="20"/>
              </w:rPr>
            </w:pPr>
          </w:p>
        </w:tc>
      </w:tr>
      <w:tr w:rsidR="00D63272" w:rsidRPr="0054726E" w14:paraId="4E40D8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5F63D2"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85775C" w14:textId="77777777" w:rsidR="00D63272" w:rsidRPr="0054726E" w:rsidRDefault="00D63272" w:rsidP="00D63272">
            <w:pPr>
              <w:pStyle w:val="Sansinterligne"/>
              <w:rPr>
                <w:rFonts w:ascii="Marianne" w:hAnsi="Marianne"/>
                <w:sz w:val="20"/>
                <w:szCs w:val="20"/>
              </w:rPr>
            </w:pPr>
          </w:p>
        </w:tc>
      </w:tr>
      <w:tr w:rsidR="00D63272" w:rsidRPr="0054726E" w14:paraId="72D85C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CC8B53"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09BE5A" w14:textId="77777777" w:rsidR="00D63272" w:rsidRPr="0054726E" w:rsidRDefault="00D63272" w:rsidP="00D63272">
            <w:pPr>
              <w:pStyle w:val="Sansinterligne"/>
              <w:rPr>
                <w:rFonts w:ascii="Marianne" w:hAnsi="Marianne"/>
                <w:sz w:val="20"/>
                <w:szCs w:val="20"/>
              </w:rPr>
            </w:pPr>
          </w:p>
        </w:tc>
      </w:tr>
    </w:tbl>
    <w:p w14:paraId="715A25D4" w14:textId="77777777" w:rsidR="00E879C2" w:rsidRPr="0054726E" w:rsidRDefault="00E879C2" w:rsidP="00E879C2">
      <w:pPr>
        <w:pStyle w:val="Standard"/>
        <w:rPr>
          <w:rFonts w:ascii="Marianne" w:hAnsi="Marianne"/>
          <w:sz w:val="20"/>
          <w:szCs w:val="20"/>
        </w:rPr>
      </w:pPr>
    </w:p>
    <w:p w14:paraId="2A6A1BD8" w14:textId="77777777" w:rsidR="00E879C2" w:rsidRPr="0054726E" w:rsidRDefault="00E879C2" w:rsidP="00E879C2">
      <w:pPr>
        <w:pStyle w:val="Titre3"/>
        <w:numPr>
          <w:ilvl w:val="0"/>
          <w:numId w:val="0"/>
        </w:numPr>
        <w:rPr>
          <w:color w:val="002060"/>
          <w:sz w:val="20"/>
          <w:szCs w:val="20"/>
        </w:rPr>
      </w:pPr>
      <w:bookmarkStart w:id="133" w:name="_Toc214868045"/>
      <w:bookmarkStart w:id="134" w:name="__RefHeading___Toc50094_2787168394"/>
      <w:bookmarkStart w:id="135" w:name="_Toc207276838"/>
      <w:bookmarkStart w:id="136" w:name="_Toc215842575"/>
      <w:bookmarkStart w:id="137" w:name="_Toc216101288"/>
      <w:bookmarkStart w:id="138" w:name="_Toc216360396"/>
      <w:bookmarkStart w:id="139" w:name="_Toc216883284"/>
      <w:r w:rsidRPr="0054726E">
        <w:rPr>
          <w:color w:val="002060"/>
          <w:sz w:val="20"/>
          <w:szCs w:val="20"/>
        </w:rPr>
        <w:t>1-03. Pull-over terrestre</w:t>
      </w:r>
      <w:bookmarkEnd w:id="133"/>
      <w:bookmarkEnd w:id="134"/>
      <w:bookmarkEnd w:id="135"/>
      <w:r w:rsidRPr="0054726E">
        <w:rPr>
          <w:color w:val="002060"/>
          <w:sz w:val="20"/>
          <w:szCs w:val="20"/>
        </w:rPr>
        <w:t xml:space="preserve"> - unisexe</w:t>
      </w:r>
      <w:bookmarkEnd w:id="136"/>
      <w:bookmarkEnd w:id="137"/>
      <w:bookmarkEnd w:id="138"/>
      <w:bookmarkEnd w:id="139"/>
    </w:p>
    <w:p w14:paraId="43BB019D" w14:textId="77777777" w:rsidR="00E879C2" w:rsidRPr="0054726E" w:rsidRDefault="00E879C2" w:rsidP="00E879C2">
      <w:pPr>
        <w:pStyle w:val="Standard"/>
        <w:tabs>
          <w:tab w:val="right" w:leader="dot" w:pos="9468"/>
        </w:tabs>
        <w:rPr>
          <w:rFonts w:ascii="Marianne" w:eastAsia="Calibri" w:hAnsi="Marianne"/>
          <w:color w:val="00000A"/>
          <w:sz w:val="20"/>
          <w:szCs w:val="20"/>
        </w:rPr>
      </w:pPr>
    </w:p>
    <w:tbl>
      <w:tblPr>
        <w:tblW w:w="9625" w:type="dxa"/>
        <w:tblInd w:w="16" w:type="dxa"/>
        <w:tblLayout w:type="fixed"/>
        <w:tblCellMar>
          <w:left w:w="10" w:type="dxa"/>
          <w:right w:w="10" w:type="dxa"/>
        </w:tblCellMar>
        <w:tblLook w:val="04A0" w:firstRow="1" w:lastRow="0" w:firstColumn="1" w:lastColumn="0" w:noHBand="0" w:noVBand="1"/>
      </w:tblPr>
      <w:tblGrid>
        <w:gridCol w:w="4363"/>
        <w:gridCol w:w="5262"/>
      </w:tblGrid>
      <w:tr w:rsidR="00E879C2" w:rsidRPr="0054726E" w14:paraId="5A1C2D36" w14:textId="77777777" w:rsidTr="00B52833">
        <w:tc>
          <w:tcPr>
            <w:tcW w:w="962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839BD3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17C4A24" w14:textId="77777777" w:rsidTr="00B52833">
        <w:tc>
          <w:tcPr>
            <w:tcW w:w="436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FF48D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98FF0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543BA2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7835336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C02A91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1E0F73" w14:textId="77777777" w:rsidR="00E879C2" w:rsidRPr="0054726E" w:rsidRDefault="00E879C2" w:rsidP="00B52833">
            <w:pPr>
              <w:pStyle w:val="Sansinterligne"/>
              <w:rPr>
                <w:rFonts w:ascii="Marianne" w:hAnsi="Marianne"/>
                <w:sz w:val="20"/>
                <w:szCs w:val="20"/>
              </w:rPr>
            </w:pPr>
          </w:p>
        </w:tc>
      </w:tr>
      <w:tr w:rsidR="00E879C2" w:rsidRPr="0054726E" w14:paraId="397F6CB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248F197" w14:textId="77777777" w:rsidR="00E879C2" w:rsidRPr="0054726E" w:rsidRDefault="00E879C2" w:rsidP="0054726E">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68E0A9" w14:textId="77777777" w:rsidR="00E879C2" w:rsidRPr="0054726E" w:rsidRDefault="00E879C2" w:rsidP="00B52833">
            <w:pPr>
              <w:pStyle w:val="Sansinterligne"/>
              <w:rPr>
                <w:rFonts w:ascii="Marianne" w:hAnsi="Marianne"/>
                <w:sz w:val="20"/>
                <w:szCs w:val="20"/>
              </w:rPr>
            </w:pPr>
          </w:p>
        </w:tc>
      </w:tr>
      <w:tr w:rsidR="00E879C2" w:rsidRPr="0054726E" w14:paraId="3D15E5C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87A8098" w14:textId="77777777" w:rsidR="00E879C2" w:rsidRPr="0054726E" w:rsidRDefault="00E879C2" w:rsidP="0054726E">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A43870" w14:textId="77777777" w:rsidR="00E879C2" w:rsidRPr="0054726E" w:rsidRDefault="00E879C2" w:rsidP="00B52833">
            <w:pPr>
              <w:pStyle w:val="Sansinterligne"/>
              <w:rPr>
                <w:rFonts w:ascii="Marianne" w:hAnsi="Marianne"/>
                <w:sz w:val="20"/>
                <w:szCs w:val="20"/>
              </w:rPr>
            </w:pPr>
          </w:p>
        </w:tc>
      </w:tr>
      <w:tr w:rsidR="00E879C2" w:rsidRPr="0054726E" w14:paraId="7306D01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0C1CA28B" w14:textId="77777777" w:rsidR="00E879C2" w:rsidRPr="0054726E" w:rsidRDefault="00E879C2" w:rsidP="0054726E">
            <w:pPr>
              <w:pStyle w:val="TableHeading"/>
              <w:jc w:val="left"/>
            </w:pPr>
            <w:r w:rsidRPr="0054726E">
              <w:t>Possibilité de proposer des tailles exceptionnelles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945828" w14:textId="77777777" w:rsidR="00E879C2" w:rsidRPr="0054726E" w:rsidRDefault="00E879C2" w:rsidP="00B52833">
            <w:pPr>
              <w:pStyle w:val="Sansinterligne"/>
              <w:rPr>
                <w:rFonts w:ascii="Marianne" w:hAnsi="Marianne"/>
                <w:sz w:val="20"/>
                <w:szCs w:val="20"/>
              </w:rPr>
            </w:pPr>
          </w:p>
        </w:tc>
      </w:tr>
      <w:tr w:rsidR="00E879C2" w:rsidRPr="0054726E" w14:paraId="0D3B0464"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7691EB3"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CBA30D" w14:textId="77777777" w:rsidR="00E879C2" w:rsidRPr="0054726E" w:rsidRDefault="00E879C2" w:rsidP="00B52833">
            <w:pPr>
              <w:pStyle w:val="Sansinterligne"/>
              <w:rPr>
                <w:rFonts w:ascii="Marianne" w:hAnsi="Marianne"/>
                <w:i/>
                <w:iCs/>
                <w:sz w:val="20"/>
                <w:szCs w:val="20"/>
              </w:rPr>
            </w:pPr>
          </w:p>
        </w:tc>
      </w:tr>
      <w:tr w:rsidR="00A021DD" w:rsidRPr="0054726E" w14:paraId="5057F919"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78BACC19" w14:textId="3883D5B6"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34C435" w14:textId="77777777" w:rsidR="00A021DD" w:rsidRPr="0054726E" w:rsidRDefault="00A021DD" w:rsidP="00A021DD">
            <w:pPr>
              <w:pStyle w:val="Sansinterligne"/>
              <w:rPr>
                <w:rFonts w:ascii="Marianne" w:hAnsi="Marianne"/>
                <w:i/>
                <w:iCs/>
                <w:sz w:val="20"/>
                <w:szCs w:val="20"/>
              </w:rPr>
            </w:pPr>
          </w:p>
        </w:tc>
      </w:tr>
      <w:tr w:rsidR="00A021DD" w:rsidRPr="0054726E" w14:paraId="004235BD"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C241B9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0BE0EFA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143FA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DA6852" w14:textId="77777777" w:rsidR="00A021DD" w:rsidRPr="0054726E" w:rsidRDefault="00A021DD" w:rsidP="00A021DD">
            <w:pPr>
              <w:pStyle w:val="Sansinterligne"/>
              <w:rPr>
                <w:rFonts w:ascii="Marianne" w:hAnsi="Marianne"/>
                <w:i/>
                <w:iCs/>
                <w:sz w:val="20"/>
                <w:szCs w:val="20"/>
              </w:rPr>
            </w:pPr>
          </w:p>
        </w:tc>
      </w:tr>
      <w:tr w:rsidR="00A021DD" w:rsidRPr="0054726E" w14:paraId="7AD2CBD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572E3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945020" w14:textId="77777777" w:rsidR="00A021DD" w:rsidRPr="0054726E" w:rsidRDefault="00A021DD" w:rsidP="00A021DD">
            <w:pPr>
              <w:pStyle w:val="Sansinterligne"/>
              <w:rPr>
                <w:rFonts w:ascii="Marianne" w:hAnsi="Marianne"/>
                <w:i/>
                <w:iCs/>
                <w:sz w:val="20"/>
                <w:szCs w:val="20"/>
              </w:rPr>
            </w:pPr>
          </w:p>
        </w:tc>
      </w:tr>
      <w:tr w:rsidR="00A021DD" w:rsidRPr="0054726E" w14:paraId="59494B6C"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E3E13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448FB1" w14:textId="77777777" w:rsidR="00A021DD" w:rsidRPr="0054726E" w:rsidRDefault="00A021DD" w:rsidP="00A021DD">
            <w:pPr>
              <w:pStyle w:val="Sansinterligne"/>
              <w:rPr>
                <w:rFonts w:ascii="Marianne" w:hAnsi="Marianne"/>
                <w:i/>
                <w:iCs/>
                <w:sz w:val="20"/>
                <w:szCs w:val="20"/>
              </w:rPr>
            </w:pPr>
          </w:p>
        </w:tc>
      </w:tr>
      <w:tr w:rsidR="00A021DD" w:rsidRPr="0054726E" w14:paraId="4087B692"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DF4B1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4FCD66" w14:textId="77777777" w:rsidR="00A021DD" w:rsidRPr="0054726E" w:rsidRDefault="00A021DD" w:rsidP="00A021DD">
            <w:pPr>
              <w:pStyle w:val="Sansinterligne"/>
              <w:rPr>
                <w:rFonts w:ascii="Marianne" w:hAnsi="Marianne"/>
                <w:sz w:val="20"/>
                <w:szCs w:val="20"/>
              </w:rPr>
            </w:pPr>
          </w:p>
        </w:tc>
      </w:tr>
      <w:tr w:rsidR="00A021DD" w:rsidRPr="0054726E" w14:paraId="48C32126"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73C3E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2F259F" w14:textId="77777777" w:rsidR="00A021DD" w:rsidRPr="0054726E" w:rsidRDefault="00A021DD" w:rsidP="00A021DD">
            <w:pPr>
              <w:pStyle w:val="Sansinterligne"/>
              <w:rPr>
                <w:rFonts w:ascii="Marianne" w:hAnsi="Marianne"/>
                <w:i/>
                <w:iCs/>
                <w:sz w:val="20"/>
                <w:szCs w:val="20"/>
              </w:rPr>
            </w:pPr>
          </w:p>
        </w:tc>
      </w:tr>
      <w:tr w:rsidR="00A021DD" w:rsidRPr="0054726E" w14:paraId="12F5CB82"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DB873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DF5613" w14:textId="77777777" w:rsidR="00A021DD" w:rsidRPr="0054726E" w:rsidRDefault="00A021DD" w:rsidP="00A021DD">
            <w:pPr>
              <w:pStyle w:val="Sansinterligne"/>
              <w:rPr>
                <w:rFonts w:ascii="Marianne" w:hAnsi="Marianne"/>
                <w:i/>
                <w:iCs/>
                <w:sz w:val="20"/>
                <w:szCs w:val="20"/>
              </w:rPr>
            </w:pPr>
          </w:p>
        </w:tc>
      </w:tr>
      <w:tr w:rsidR="00A021DD" w:rsidRPr="0054726E" w14:paraId="6247B091"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8CE67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pull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72698B" w14:textId="77777777" w:rsidR="00A021DD" w:rsidRPr="0054726E" w:rsidRDefault="00A021DD" w:rsidP="00A021DD">
            <w:pPr>
              <w:pStyle w:val="Sansinterligne"/>
              <w:rPr>
                <w:rFonts w:ascii="Marianne" w:hAnsi="Marianne"/>
                <w:i/>
                <w:iCs/>
                <w:sz w:val="20"/>
                <w:szCs w:val="20"/>
              </w:rPr>
            </w:pPr>
          </w:p>
        </w:tc>
      </w:tr>
      <w:tr w:rsidR="00A021DD" w:rsidRPr="0054726E" w14:paraId="1C402E4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4D97E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CA0C22" w14:textId="77777777" w:rsidR="00A021DD" w:rsidRPr="0054726E" w:rsidRDefault="00A021DD" w:rsidP="00A021DD">
            <w:pPr>
              <w:pStyle w:val="Sansinterligne"/>
              <w:rPr>
                <w:rFonts w:ascii="Marianne" w:hAnsi="Marianne"/>
                <w:sz w:val="20"/>
                <w:szCs w:val="20"/>
              </w:rPr>
            </w:pPr>
          </w:p>
        </w:tc>
      </w:tr>
      <w:tr w:rsidR="00A021DD" w:rsidRPr="0054726E" w14:paraId="655D0C79"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3BF69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renfort utilisés au niveau des coudes et épaules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6EFFED" w14:textId="77777777" w:rsidR="00A021DD" w:rsidRPr="0054726E" w:rsidRDefault="00A021DD" w:rsidP="00A021DD">
            <w:pPr>
              <w:pStyle w:val="Sansinterligne"/>
              <w:rPr>
                <w:rFonts w:ascii="Marianne" w:hAnsi="Marianne"/>
                <w:sz w:val="20"/>
                <w:szCs w:val="20"/>
              </w:rPr>
            </w:pPr>
          </w:p>
        </w:tc>
      </w:tr>
      <w:tr w:rsidR="00A021DD" w:rsidRPr="0054726E" w14:paraId="7B71FF83"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B474F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Part des matières utilisées pour la réalisation du pull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F72C79" w14:textId="77777777" w:rsidR="00A021DD" w:rsidRPr="0054726E" w:rsidRDefault="00A021DD" w:rsidP="00A021DD">
            <w:pPr>
              <w:pStyle w:val="Sansinterligne"/>
              <w:rPr>
                <w:rFonts w:ascii="Marianne" w:hAnsi="Marianne"/>
                <w:sz w:val="20"/>
                <w:szCs w:val="20"/>
              </w:rPr>
            </w:pPr>
          </w:p>
        </w:tc>
      </w:tr>
      <w:tr w:rsidR="00A021DD" w:rsidRPr="0054726E" w14:paraId="69D9975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64317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CA52DC" w14:textId="77777777" w:rsidR="00A021DD" w:rsidRPr="0054726E" w:rsidRDefault="00A021DD" w:rsidP="00A021DD">
            <w:pPr>
              <w:pStyle w:val="Sansinterligne"/>
              <w:rPr>
                <w:rFonts w:ascii="Marianne" w:hAnsi="Marianne"/>
                <w:sz w:val="20"/>
                <w:szCs w:val="20"/>
              </w:rPr>
            </w:pPr>
          </w:p>
        </w:tc>
      </w:tr>
      <w:tr w:rsidR="00A021DD" w:rsidRPr="0054726E" w14:paraId="2C402272"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8FC12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 la broderie DOUANE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F1686E" w14:textId="77777777" w:rsidR="00A021DD" w:rsidRPr="0054726E" w:rsidRDefault="00A021DD" w:rsidP="00A021DD">
            <w:pPr>
              <w:pStyle w:val="Sansinterligne"/>
              <w:rPr>
                <w:rFonts w:ascii="Marianne" w:hAnsi="Marianne"/>
                <w:sz w:val="20"/>
                <w:szCs w:val="20"/>
              </w:rPr>
            </w:pPr>
          </w:p>
        </w:tc>
      </w:tr>
      <w:tr w:rsidR="00D63272" w:rsidRPr="0054726E" w14:paraId="18C54450"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5E88B1" w14:textId="06B98D20"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AEC4EB" w14:textId="77777777" w:rsidR="00D63272" w:rsidRPr="0054726E" w:rsidRDefault="00D63272" w:rsidP="00D63272">
            <w:pPr>
              <w:pStyle w:val="Sansinterligne"/>
              <w:rPr>
                <w:rFonts w:ascii="Marianne" w:hAnsi="Marianne"/>
                <w:sz w:val="20"/>
                <w:szCs w:val="20"/>
              </w:rPr>
            </w:pPr>
          </w:p>
        </w:tc>
      </w:tr>
      <w:tr w:rsidR="00D63272" w:rsidRPr="0054726E" w14:paraId="5C2CF10D"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3764B21"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41B44BF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4328652D"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BE46EF" w14:textId="77777777" w:rsidR="00D63272" w:rsidRPr="0054726E" w:rsidRDefault="00D63272" w:rsidP="00D63272">
            <w:pPr>
              <w:pStyle w:val="Sansinterligne"/>
              <w:rPr>
                <w:rFonts w:ascii="Marianne" w:hAnsi="Marianne"/>
                <w:sz w:val="20"/>
                <w:szCs w:val="20"/>
              </w:rPr>
            </w:pPr>
          </w:p>
        </w:tc>
      </w:tr>
      <w:tr w:rsidR="00D63272" w:rsidRPr="0054726E" w14:paraId="714721D0"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CD40AD8"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B0C375" w14:textId="77777777" w:rsidR="00D63272" w:rsidRPr="0054726E" w:rsidRDefault="00D63272" w:rsidP="00D63272">
            <w:pPr>
              <w:pStyle w:val="Sansinterligne"/>
              <w:rPr>
                <w:rFonts w:ascii="Marianne" w:hAnsi="Marianne"/>
                <w:sz w:val="20"/>
                <w:szCs w:val="20"/>
              </w:rPr>
            </w:pPr>
          </w:p>
        </w:tc>
      </w:tr>
      <w:tr w:rsidR="00D63272" w:rsidRPr="0054726E" w14:paraId="094BBAA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0E91F40"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60A94D" w14:textId="77777777" w:rsidR="00D63272" w:rsidRPr="0054726E" w:rsidRDefault="00D63272" w:rsidP="00D63272">
            <w:pPr>
              <w:pStyle w:val="Sansinterligne"/>
              <w:rPr>
                <w:rFonts w:ascii="Marianne" w:hAnsi="Marianne"/>
                <w:sz w:val="20"/>
                <w:szCs w:val="20"/>
              </w:rPr>
            </w:pPr>
          </w:p>
        </w:tc>
      </w:tr>
      <w:tr w:rsidR="00D63272" w:rsidRPr="0054726E" w14:paraId="0DA37158"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9445DAD"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CA9ADB" w14:textId="77777777" w:rsidR="00D63272" w:rsidRPr="0054726E" w:rsidRDefault="00D63272" w:rsidP="00D63272">
            <w:pPr>
              <w:pStyle w:val="Sansinterligne"/>
              <w:rPr>
                <w:rFonts w:ascii="Marianne" w:hAnsi="Marianne"/>
                <w:sz w:val="20"/>
                <w:szCs w:val="20"/>
              </w:rPr>
            </w:pPr>
          </w:p>
        </w:tc>
      </w:tr>
      <w:tr w:rsidR="00D63272" w:rsidRPr="0054726E" w14:paraId="5D20C75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23FEFC5"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Efficacité thermique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DE383F" w14:textId="77777777" w:rsidR="00D63272" w:rsidRPr="0054726E" w:rsidRDefault="00D63272" w:rsidP="00D63272">
            <w:pPr>
              <w:pStyle w:val="Sansinterligne"/>
              <w:rPr>
                <w:rFonts w:ascii="Marianne" w:hAnsi="Marianne"/>
                <w:sz w:val="20"/>
                <w:szCs w:val="20"/>
              </w:rPr>
            </w:pPr>
          </w:p>
        </w:tc>
      </w:tr>
    </w:tbl>
    <w:p w14:paraId="4D8D2C00" w14:textId="77777777" w:rsidR="00E879C2" w:rsidRPr="0054726E" w:rsidRDefault="00E879C2" w:rsidP="00E879C2">
      <w:pPr>
        <w:pStyle w:val="Standard"/>
        <w:tabs>
          <w:tab w:val="right" w:leader="dot" w:pos="9468"/>
        </w:tabs>
        <w:rPr>
          <w:rFonts w:ascii="Marianne" w:eastAsia="Calibri" w:hAnsi="Marianne"/>
          <w:color w:val="00000A"/>
          <w:sz w:val="20"/>
          <w:szCs w:val="20"/>
        </w:rPr>
      </w:pPr>
    </w:p>
    <w:p w14:paraId="3BDDE773" w14:textId="77777777" w:rsidR="00E879C2" w:rsidRPr="0054726E" w:rsidRDefault="00E879C2" w:rsidP="00E879C2">
      <w:pPr>
        <w:pStyle w:val="Titre3"/>
        <w:numPr>
          <w:ilvl w:val="0"/>
          <w:numId w:val="0"/>
        </w:numPr>
        <w:rPr>
          <w:color w:val="002060"/>
          <w:sz w:val="20"/>
          <w:szCs w:val="20"/>
        </w:rPr>
      </w:pPr>
      <w:bookmarkStart w:id="140" w:name="_Toc214868046"/>
      <w:bookmarkStart w:id="141" w:name="__RefHeading___Toc50096_2787168394"/>
      <w:bookmarkStart w:id="142" w:name="_Toc207276839"/>
      <w:bookmarkStart w:id="143" w:name="_Toc215842576"/>
      <w:bookmarkStart w:id="144" w:name="_Toc216101289"/>
      <w:bookmarkStart w:id="145" w:name="_Toc216360397"/>
      <w:bookmarkStart w:id="146" w:name="_Toc216883285"/>
      <w:r w:rsidRPr="0054726E">
        <w:rPr>
          <w:color w:val="002060"/>
          <w:sz w:val="20"/>
          <w:szCs w:val="20"/>
        </w:rPr>
        <w:t xml:space="preserve">1-04. Pull-over </w:t>
      </w:r>
      <w:bookmarkEnd w:id="140"/>
      <w:bookmarkEnd w:id="141"/>
      <w:bookmarkEnd w:id="142"/>
      <w:r w:rsidRPr="0054726E">
        <w:rPr>
          <w:color w:val="002060"/>
          <w:sz w:val="20"/>
          <w:szCs w:val="20"/>
        </w:rPr>
        <w:t>aéromaritime - unisexe</w:t>
      </w:r>
      <w:bookmarkEnd w:id="143"/>
      <w:bookmarkEnd w:id="144"/>
      <w:bookmarkEnd w:id="145"/>
      <w:bookmarkEnd w:id="146"/>
    </w:p>
    <w:p w14:paraId="4B04EC63" w14:textId="77777777" w:rsidR="00E879C2" w:rsidRPr="0054726E" w:rsidRDefault="00E879C2" w:rsidP="00E879C2">
      <w:pPr>
        <w:pStyle w:val="Standard"/>
        <w:tabs>
          <w:tab w:val="right" w:leader="dot" w:pos="9468"/>
        </w:tabs>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BD5007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6ED61F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AFAFE8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7F17F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C63C1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16B89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03CDF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F019B2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A91A86" w14:textId="77777777" w:rsidR="00E879C2" w:rsidRPr="0054726E" w:rsidRDefault="00E879C2" w:rsidP="00B52833">
            <w:pPr>
              <w:pStyle w:val="Sansinterligne"/>
              <w:rPr>
                <w:rFonts w:ascii="Marianne" w:hAnsi="Marianne"/>
                <w:sz w:val="20"/>
                <w:szCs w:val="20"/>
              </w:rPr>
            </w:pPr>
          </w:p>
        </w:tc>
      </w:tr>
      <w:tr w:rsidR="00E879C2" w:rsidRPr="0054726E" w14:paraId="1ABDDE6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7E59B6" w14:textId="77777777" w:rsidR="00E879C2" w:rsidRPr="0054726E" w:rsidRDefault="00E879C2" w:rsidP="0054726E">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446AB1" w14:textId="77777777" w:rsidR="00E879C2" w:rsidRPr="0054726E" w:rsidRDefault="00E879C2" w:rsidP="00B52833">
            <w:pPr>
              <w:pStyle w:val="Sansinterligne"/>
              <w:rPr>
                <w:rFonts w:ascii="Marianne" w:hAnsi="Marianne"/>
                <w:sz w:val="20"/>
                <w:szCs w:val="20"/>
              </w:rPr>
            </w:pPr>
          </w:p>
        </w:tc>
      </w:tr>
      <w:tr w:rsidR="00E879C2" w:rsidRPr="0054726E" w14:paraId="23531C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099738" w14:textId="77777777" w:rsidR="00E879C2" w:rsidRPr="0054726E" w:rsidRDefault="00E879C2" w:rsidP="0054726E">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FB009B" w14:textId="77777777" w:rsidR="00E879C2" w:rsidRPr="0054726E" w:rsidRDefault="00E879C2" w:rsidP="00B52833">
            <w:pPr>
              <w:pStyle w:val="Sansinterligne"/>
              <w:rPr>
                <w:rFonts w:ascii="Marianne" w:hAnsi="Marianne"/>
                <w:sz w:val="20"/>
                <w:szCs w:val="20"/>
              </w:rPr>
            </w:pPr>
          </w:p>
        </w:tc>
      </w:tr>
      <w:tr w:rsidR="00E879C2" w:rsidRPr="0054726E" w14:paraId="1AD71F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6C651A" w14:textId="77777777" w:rsidR="00E879C2" w:rsidRPr="0054726E" w:rsidRDefault="00E879C2" w:rsidP="0054726E">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6F7B39" w14:textId="77777777" w:rsidR="00E879C2" w:rsidRPr="0054726E" w:rsidRDefault="00E879C2" w:rsidP="00B52833">
            <w:pPr>
              <w:pStyle w:val="Sansinterligne"/>
              <w:rPr>
                <w:rFonts w:ascii="Marianne" w:hAnsi="Marianne"/>
                <w:sz w:val="20"/>
                <w:szCs w:val="20"/>
              </w:rPr>
            </w:pPr>
          </w:p>
        </w:tc>
      </w:tr>
      <w:tr w:rsidR="00E879C2" w:rsidRPr="0054726E" w14:paraId="15D72D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D8FF3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C432A2" w14:textId="77777777" w:rsidR="00E879C2" w:rsidRPr="0054726E" w:rsidRDefault="00E879C2" w:rsidP="00B52833">
            <w:pPr>
              <w:pStyle w:val="Sansinterligne"/>
              <w:rPr>
                <w:rFonts w:ascii="Marianne" w:hAnsi="Marianne"/>
                <w:i/>
                <w:iCs/>
                <w:sz w:val="20"/>
                <w:szCs w:val="20"/>
              </w:rPr>
            </w:pPr>
          </w:p>
        </w:tc>
      </w:tr>
      <w:tr w:rsidR="00A021DD" w:rsidRPr="0054726E" w14:paraId="2EB46A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BE0DB2" w14:textId="0263A612"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20644C" w14:textId="77777777" w:rsidR="00A021DD" w:rsidRPr="0054726E" w:rsidRDefault="00A021DD" w:rsidP="00A021DD">
            <w:pPr>
              <w:pStyle w:val="Sansinterligne"/>
              <w:rPr>
                <w:rFonts w:ascii="Marianne" w:hAnsi="Marianne"/>
                <w:i/>
                <w:iCs/>
                <w:sz w:val="20"/>
                <w:szCs w:val="20"/>
              </w:rPr>
            </w:pPr>
          </w:p>
        </w:tc>
      </w:tr>
      <w:tr w:rsidR="00A021DD" w:rsidRPr="0054726E" w14:paraId="64B2E5E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AECACE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6B7879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2B893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3CE8B1" w14:textId="77777777" w:rsidR="00A021DD" w:rsidRPr="0054726E" w:rsidRDefault="00A021DD" w:rsidP="00A021DD">
            <w:pPr>
              <w:pStyle w:val="Sansinterligne"/>
              <w:rPr>
                <w:rFonts w:ascii="Marianne" w:hAnsi="Marianne"/>
                <w:i/>
                <w:iCs/>
                <w:sz w:val="20"/>
                <w:szCs w:val="20"/>
              </w:rPr>
            </w:pPr>
          </w:p>
        </w:tc>
      </w:tr>
      <w:tr w:rsidR="00A021DD" w:rsidRPr="0054726E" w14:paraId="016BAC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DAB6E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A6A097" w14:textId="77777777" w:rsidR="00A021DD" w:rsidRPr="0054726E" w:rsidRDefault="00A021DD" w:rsidP="00A021DD">
            <w:pPr>
              <w:pStyle w:val="Sansinterligne"/>
              <w:rPr>
                <w:rFonts w:ascii="Marianne" w:hAnsi="Marianne"/>
                <w:i/>
                <w:iCs/>
                <w:sz w:val="20"/>
                <w:szCs w:val="20"/>
              </w:rPr>
            </w:pPr>
          </w:p>
        </w:tc>
      </w:tr>
      <w:tr w:rsidR="00A021DD" w:rsidRPr="0054726E" w14:paraId="4DE5FC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BDF1F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F7A0F1" w14:textId="77777777" w:rsidR="00A021DD" w:rsidRPr="0054726E" w:rsidRDefault="00A021DD" w:rsidP="00A021DD">
            <w:pPr>
              <w:pStyle w:val="Sansinterligne"/>
              <w:rPr>
                <w:rFonts w:ascii="Marianne" w:hAnsi="Marianne"/>
                <w:i/>
                <w:iCs/>
                <w:sz w:val="20"/>
                <w:szCs w:val="20"/>
              </w:rPr>
            </w:pPr>
          </w:p>
        </w:tc>
      </w:tr>
      <w:tr w:rsidR="00A021DD" w:rsidRPr="0054726E" w14:paraId="29CCCF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0A27E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A8CCFD" w14:textId="77777777" w:rsidR="00A021DD" w:rsidRPr="0054726E" w:rsidRDefault="00A021DD" w:rsidP="00A021DD">
            <w:pPr>
              <w:pStyle w:val="Sansinterligne"/>
              <w:rPr>
                <w:rFonts w:ascii="Marianne" w:hAnsi="Marianne"/>
                <w:sz w:val="20"/>
                <w:szCs w:val="20"/>
              </w:rPr>
            </w:pPr>
          </w:p>
        </w:tc>
      </w:tr>
      <w:tr w:rsidR="00A021DD" w:rsidRPr="0054726E" w14:paraId="450E0D5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32772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1126E5" w14:textId="77777777" w:rsidR="00A021DD" w:rsidRPr="0054726E" w:rsidRDefault="00A021DD" w:rsidP="00A021DD">
            <w:pPr>
              <w:pStyle w:val="Sansinterligne"/>
              <w:rPr>
                <w:rFonts w:ascii="Marianne" w:hAnsi="Marianne"/>
                <w:i/>
                <w:iCs/>
                <w:sz w:val="20"/>
                <w:szCs w:val="20"/>
              </w:rPr>
            </w:pPr>
          </w:p>
        </w:tc>
      </w:tr>
      <w:tr w:rsidR="00A021DD" w:rsidRPr="0054726E" w14:paraId="15EF137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2276A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2FD445" w14:textId="77777777" w:rsidR="00A021DD" w:rsidRPr="0054726E" w:rsidRDefault="00A021DD" w:rsidP="00A021DD">
            <w:pPr>
              <w:pStyle w:val="Sansinterligne"/>
              <w:rPr>
                <w:rFonts w:ascii="Marianne" w:hAnsi="Marianne"/>
                <w:i/>
                <w:iCs/>
                <w:sz w:val="20"/>
                <w:szCs w:val="20"/>
              </w:rPr>
            </w:pPr>
          </w:p>
        </w:tc>
      </w:tr>
      <w:tr w:rsidR="00A021DD" w:rsidRPr="0054726E" w14:paraId="6172C9B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CB73A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pull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1FE3CC" w14:textId="77777777" w:rsidR="00A021DD" w:rsidRPr="0054726E" w:rsidRDefault="00A021DD" w:rsidP="00A021DD">
            <w:pPr>
              <w:pStyle w:val="Sansinterligne"/>
              <w:rPr>
                <w:rFonts w:ascii="Marianne" w:hAnsi="Marianne"/>
                <w:i/>
                <w:iCs/>
                <w:sz w:val="20"/>
                <w:szCs w:val="20"/>
              </w:rPr>
            </w:pPr>
          </w:p>
        </w:tc>
      </w:tr>
      <w:tr w:rsidR="00A021DD" w:rsidRPr="0054726E" w14:paraId="198CEE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B0A18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31BF84" w14:textId="77777777" w:rsidR="00A021DD" w:rsidRPr="0054726E" w:rsidRDefault="00A021DD" w:rsidP="00A021DD">
            <w:pPr>
              <w:pStyle w:val="Sansinterligne"/>
              <w:rPr>
                <w:rFonts w:ascii="Marianne" w:hAnsi="Marianne"/>
                <w:sz w:val="20"/>
                <w:szCs w:val="20"/>
              </w:rPr>
            </w:pPr>
          </w:p>
        </w:tc>
      </w:tr>
      <w:tr w:rsidR="00A021DD" w:rsidRPr="0054726E" w14:paraId="0E5EAD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93D8B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renfort utilisés au niveau des coudes et épaules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EE7080" w14:textId="77777777" w:rsidR="00A021DD" w:rsidRPr="0054726E" w:rsidRDefault="00A021DD" w:rsidP="00A021DD">
            <w:pPr>
              <w:pStyle w:val="Sansinterligne"/>
              <w:rPr>
                <w:rFonts w:ascii="Marianne" w:hAnsi="Marianne"/>
                <w:sz w:val="20"/>
                <w:szCs w:val="20"/>
              </w:rPr>
            </w:pPr>
          </w:p>
        </w:tc>
      </w:tr>
      <w:tr w:rsidR="00A021DD" w:rsidRPr="0054726E" w14:paraId="575041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43254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Part des matières utilisées pour la réalisation du pull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F90561" w14:textId="77777777" w:rsidR="00A021DD" w:rsidRPr="0054726E" w:rsidRDefault="00A021DD" w:rsidP="00A021DD">
            <w:pPr>
              <w:pStyle w:val="Sansinterligne"/>
              <w:rPr>
                <w:rFonts w:ascii="Marianne" w:hAnsi="Marianne"/>
                <w:sz w:val="20"/>
                <w:szCs w:val="20"/>
              </w:rPr>
            </w:pPr>
          </w:p>
        </w:tc>
      </w:tr>
      <w:tr w:rsidR="00A021DD" w:rsidRPr="0054726E" w14:paraId="4DC863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DEDE6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082D8D" w14:textId="77777777" w:rsidR="00A021DD" w:rsidRPr="0054726E" w:rsidRDefault="00A021DD" w:rsidP="00A021DD">
            <w:pPr>
              <w:pStyle w:val="Sansinterligne"/>
              <w:rPr>
                <w:rFonts w:ascii="Marianne" w:hAnsi="Marianne"/>
                <w:sz w:val="20"/>
                <w:szCs w:val="20"/>
              </w:rPr>
            </w:pPr>
          </w:p>
        </w:tc>
      </w:tr>
      <w:tr w:rsidR="00A021DD" w:rsidRPr="0054726E" w14:paraId="0376F9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95413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 la broderie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F4553E" w14:textId="77777777" w:rsidR="00A021DD" w:rsidRPr="0054726E" w:rsidRDefault="00A021DD" w:rsidP="00A021DD">
            <w:pPr>
              <w:pStyle w:val="Sansinterligne"/>
              <w:rPr>
                <w:rFonts w:ascii="Marianne" w:hAnsi="Marianne"/>
                <w:sz w:val="20"/>
                <w:szCs w:val="20"/>
              </w:rPr>
            </w:pPr>
          </w:p>
        </w:tc>
      </w:tr>
      <w:tr w:rsidR="00D63272" w:rsidRPr="0054726E" w14:paraId="21E9A3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EC15CF" w14:textId="17E6DF98"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0D9A6A" w14:textId="77777777" w:rsidR="00D63272" w:rsidRPr="0054726E" w:rsidRDefault="00D63272" w:rsidP="00D63272">
            <w:pPr>
              <w:pStyle w:val="Sansinterligne"/>
              <w:rPr>
                <w:rFonts w:ascii="Marianne" w:hAnsi="Marianne"/>
                <w:sz w:val="20"/>
                <w:szCs w:val="20"/>
              </w:rPr>
            </w:pPr>
          </w:p>
        </w:tc>
      </w:tr>
      <w:tr w:rsidR="00D63272" w:rsidRPr="0054726E" w14:paraId="198495D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63E27AC"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5B2F5B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749D2B"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BE221C" w14:textId="77777777" w:rsidR="00D63272" w:rsidRPr="0054726E" w:rsidRDefault="00D63272" w:rsidP="00D63272">
            <w:pPr>
              <w:pStyle w:val="Sansinterligne"/>
              <w:rPr>
                <w:rFonts w:ascii="Marianne" w:hAnsi="Marianne"/>
                <w:sz w:val="20"/>
                <w:szCs w:val="20"/>
              </w:rPr>
            </w:pPr>
          </w:p>
        </w:tc>
      </w:tr>
      <w:tr w:rsidR="00D63272" w:rsidRPr="0054726E" w14:paraId="0D3D65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D404FF"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D089A5" w14:textId="77777777" w:rsidR="00D63272" w:rsidRPr="0054726E" w:rsidRDefault="00D63272" w:rsidP="00D63272">
            <w:pPr>
              <w:pStyle w:val="Sansinterligne"/>
              <w:rPr>
                <w:rFonts w:ascii="Marianne" w:hAnsi="Marianne"/>
                <w:sz w:val="20"/>
                <w:szCs w:val="20"/>
              </w:rPr>
            </w:pPr>
          </w:p>
        </w:tc>
      </w:tr>
      <w:tr w:rsidR="00D63272" w:rsidRPr="0054726E" w14:paraId="2F7798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5B2D1F"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DEBFF9" w14:textId="77777777" w:rsidR="00D63272" w:rsidRPr="0054726E" w:rsidRDefault="00D63272" w:rsidP="00D63272">
            <w:pPr>
              <w:pStyle w:val="Sansinterligne"/>
              <w:rPr>
                <w:rFonts w:ascii="Marianne" w:hAnsi="Marianne"/>
                <w:sz w:val="20"/>
                <w:szCs w:val="20"/>
              </w:rPr>
            </w:pPr>
          </w:p>
        </w:tc>
      </w:tr>
      <w:tr w:rsidR="00D63272" w:rsidRPr="0054726E" w14:paraId="28264D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2C3A7F"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CCE2D2" w14:textId="77777777" w:rsidR="00D63272" w:rsidRPr="0054726E" w:rsidRDefault="00D63272" w:rsidP="00D63272">
            <w:pPr>
              <w:pStyle w:val="Sansinterligne"/>
              <w:rPr>
                <w:rFonts w:ascii="Marianne" w:hAnsi="Marianne"/>
                <w:sz w:val="20"/>
                <w:szCs w:val="20"/>
              </w:rPr>
            </w:pPr>
          </w:p>
        </w:tc>
      </w:tr>
      <w:tr w:rsidR="00D63272" w:rsidRPr="0054726E" w14:paraId="79306C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68F533"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Efficacité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93910D" w14:textId="77777777" w:rsidR="00D63272" w:rsidRPr="0054726E" w:rsidRDefault="00D63272" w:rsidP="00D63272">
            <w:pPr>
              <w:pStyle w:val="Sansinterligne"/>
              <w:rPr>
                <w:rFonts w:ascii="Marianne" w:hAnsi="Marianne"/>
                <w:sz w:val="20"/>
                <w:szCs w:val="20"/>
              </w:rPr>
            </w:pPr>
          </w:p>
        </w:tc>
      </w:tr>
    </w:tbl>
    <w:p w14:paraId="51B791E0" w14:textId="77777777" w:rsidR="00E879C2" w:rsidRPr="0054726E" w:rsidRDefault="00E879C2" w:rsidP="00E879C2">
      <w:pPr>
        <w:pStyle w:val="Standard"/>
        <w:rPr>
          <w:rFonts w:ascii="Marianne" w:hAnsi="Marianne"/>
          <w:sz w:val="20"/>
          <w:szCs w:val="20"/>
        </w:rPr>
      </w:pPr>
    </w:p>
    <w:p w14:paraId="0A64185E" w14:textId="77777777" w:rsidR="00E879C2" w:rsidRPr="0054726E" w:rsidRDefault="00E879C2" w:rsidP="00E879C2">
      <w:pPr>
        <w:pStyle w:val="Titre3"/>
        <w:numPr>
          <w:ilvl w:val="0"/>
          <w:numId w:val="0"/>
        </w:numPr>
        <w:rPr>
          <w:color w:val="002060"/>
          <w:sz w:val="20"/>
          <w:szCs w:val="20"/>
        </w:rPr>
      </w:pPr>
      <w:bookmarkStart w:id="147" w:name="__RefHeading___Toc50098_2787168394"/>
      <w:bookmarkStart w:id="148" w:name="_Toc214868047"/>
      <w:bookmarkStart w:id="149" w:name="_Toc215842577"/>
      <w:bookmarkStart w:id="150" w:name="_Toc216101290"/>
      <w:bookmarkStart w:id="151" w:name="_Toc216360398"/>
      <w:bookmarkStart w:id="152" w:name="_Toc216883286"/>
      <w:r w:rsidRPr="0054726E">
        <w:rPr>
          <w:color w:val="002060"/>
          <w:sz w:val="20"/>
          <w:szCs w:val="20"/>
        </w:rPr>
        <w:t>1-05. Chemise UBAS</w:t>
      </w:r>
      <w:bookmarkEnd w:id="147"/>
      <w:bookmarkEnd w:id="148"/>
      <w:r w:rsidRPr="0054726E">
        <w:rPr>
          <w:color w:val="002060"/>
          <w:sz w:val="20"/>
          <w:szCs w:val="20"/>
        </w:rPr>
        <w:t xml:space="preserve"> terrestre - unisexe</w:t>
      </w:r>
      <w:bookmarkEnd w:id="149"/>
      <w:bookmarkEnd w:id="150"/>
      <w:bookmarkEnd w:id="151"/>
      <w:bookmarkEnd w:id="152"/>
    </w:p>
    <w:p w14:paraId="3D078765" w14:textId="77777777" w:rsidR="00E879C2" w:rsidRPr="0054726E" w:rsidRDefault="00E879C2" w:rsidP="00E879C2">
      <w:pPr>
        <w:pStyle w:val="Standard"/>
        <w:rPr>
          <w:rFonts w:ascii="Marianne" w:hAnsi="Marianne"/>
          <w:sz w:val="20"/>
          <w:szCs w:val="20"/>
        </w:rPr>
      </w:pPr>
    </w:p>
    <w:tbl>
      <w:tblPr>
        <w:tblW w:w="9625" w:type="dxa"/>
        <w:tblInd w:w="16" w:type="dxa"/>
        <w:tblLayout w:type="fixed"/>
        <w:tblCellMar>
          <w:left w:w="10" w:type="dxa"/>
          <w:right w:w="10" w:type="dxa"/>
        </w:tblCellMar>
        <w:tblLook w:val="04A0" w:firstRow="1" w:lastRow="0" w:firstColumn="1" w:lastColumn="0" w:noHBand="0" w:noVBand="1"/>
      </w:tblPr>
      <w:tblGrid>
        <w:gridCol w:w="4363"/>
        <w:gridCol w:w="5262"/>
      </w:tblGrid>
      <w:tr w:rsidR="00E879C2" w:rsidRPr="0054726E" w14:paraId="4CFA4D14" w14:textId="77777777" w:rsidTr="00B52833">
        <w:tc>
          <w:tcPr>
            <w:tcW w:w="962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4E1FED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20295EC" w14:textId="77777777" w:rsidTr="00B52833">
        <w:tc>
          <w:tcPr>
            <w:tcW w:w="436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6BE35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FD49B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608709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83E7CD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048127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F9D25F" w14:textId="77777777" w:rsidR="00E879C2" w:rsidRPr="0054726E" w:rsidRDefault="00E879C2" w:rsidP="00B52833">
            <w:pPr>
              <w:pStyle w:val="Sansinterligne"/>
              <w:rPr>
                <w:rFonts w:ascii="Marianne" w:hAnsi="Marianne"/>
                <w:sz w:val="20"/>
                <w:szCs w:val="20"/>
              </w:rPr>
            </w:pPr>
          </w:p>
        </w:tc>
      </w:tr>
      <w:tr w:rsidR="00E879C2" w:rsidRPr="0054726E" w14:paraId="0D7B695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CD4F24E"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6067D1" w14:textId="77777777" w:rsidR="00E879C2" w:rsidRPr="0054726E" w:rsidRDefault="00E879C2" w:rsidP="00B52833">
            <w:pPr>
              <w:pStyle w:val="Sansinterligne"/>
              <w:rPr>
                <w:rFonts w:ascii="Marianne" w:hAnsi="Marianne"/>
                <w:sz w:val="20"/>
                <w:szCs w:val="20"/>
              </w:rPr>
            </w:pPr>
          </w:p>
        </w:tc>
      </w:tr>
      <w:tr w:rsidR="00E879C2" w:rsidRPr="0054726E" w14:paraId="4E6DA1C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285BD3F"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BA0563" w14:textId="77777777" w:rsidR="00E879C2" w:rsidRPr="0054726E" w:rsidRDefault="00E879C2" w:rsidP="00B52833">
            <w:pPr>
              <w:pStyle w:val="Sansinterligne"/>
              <w:rPr>
                <w:rFonts w:ascii="Marianne" w:hAnsi="Marianne"/>
                <w:sz w:val="20"/>
                <w:szCs w:val="20"/>
              </w:rPr>
            </w:pPr>
          </w:p>
        </w:tc>
      </w:tr>
      <w:tr w:rsidR="00E879C2" w:rsidRPr="0054726E" w14:paraId="562BF2B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EE3F7AE" w14:textId="77777777" w:rsidR="00E879C2" w:rsidRPr="0054726E" w:rsidRDefault="00E879C2" w:rsidP="007D15FA">
            <w:pPr>
              <w:pStyle w:val="TableHeading"/>
              <w:jc w:val="left"/>
            </w:pPr>
            <w:r w:rsidRPr="0054726E">
              <w:t>Possibilité de proposer des tailles exceptionnelles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A1A460" w14:textId="77777777" w:rsidR="00E879C2" w:rsidRPr="0054726E" w:rsidRDefault="00E879C2" w:rsidP="00B52833">
            <w:pPr>
              <w:pStyle w:val="Sansinterligne"/>
              <w:rPr>
                <w:rFonts w:ascii="Marianne" w:hAnsi="Marianne"/>
                <w:sz w:val="20"/>
                <w:szCs w:val="20"/>
              </w:rPr>
            </w:pPr>
          </w:p>
        </w:tc>
      </w:tr>
      <w:tr w:rsidR="00E879C2" w:rsidRPr="0054726E" w14:paraId="3442834E"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F0BD37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BB51EB" w14:textId="77777777" w:rsidR="00E879C2" w:rsidRPr="0054726E" w:rsidRDefault="00E879C2" w:rsidP="00B52833">
            <w:pPr>
              <w:pStyle w:val="Sansinterligne"/>
              <w:rPr>
                <w:rFonts w:ascii="Marianne" w:hAnsi="Marianne"/>
                <w:i/>
                <w:iCs/>
                <w:sz w:val="20"/>
                <w:szCs w:val="20"/>
              </w:rPr>
            </w:pPr>
          </w:p>
        </w:tc>
      </w:tr>
      <w:tr w:rsidR="00A021DD" w:rsidRPr="0054726E" w14:paraId="7BAD653E"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0AA5A07" w14:textId="6D06543D"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4C7EE7" w14:textId="77777777" w:rsidR="00A021DD" w:rsidRPr="0054726E" w:rsidRDefault="00A021DD" w:rsidP="00A021DD">
            <w:pPr>
              <w:pStyle w:val="Sansinterligne"/>
              <w:rPr>
                <w:rFonts w:ascii="Marianne" w:hAnsi="Marianne"/>
                <w:i/>
                <w:iCs/>
                <w:sz w:val="20"/>
                <w:szCs w:val="20"/>
              </w:rPr>
            </w:pPr>
          </w:p>
        </w:tc>
      </w:tr>
      <w:tr w:rsidR="00A021DD" w:rsidRPr="0054726E" w14:paraId="7835A3D6"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6B4267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3BC1846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DB308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E127D2" w14:textId="77777777" w:rsidR="00A021DD" w:rsidRPr="0054726E" w:rsidRDefault="00A021DD" w:rsidP="00A021DD">
            <w:pPr>
              <w:pStyle w:val="Sansinterligne"/>
              <w:rPr>
                <w:rFonts w:ascii="Marianne" w:hAnsi="Marianne"/>
                <w:i/>
                <w:iCs/>
                <w:sz w:val="20"/>
                <w:szCs w:val="20"/>
              </w:rPr>
            </w:pPr>
          </w:p>
        </w:tc>
      </w:tr>
      <w:tr w:rsidR="00A021DD" w:rsidRPr="0054726E" w14:paraId="18D3D8EA"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01001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6E482D" w14:textId="77777777" w:rsidR="00A021DD" w:rsidRPr="0054726E" w:rsidRDefault="00A021DD" w:rsidP="00A021DD">
            <w:pPr>
              <w:pStyle w:val="Sansinterligne"/>
              <w:rPr>
                <w:rFonts w:ascii="Marianne" w:hAnsi="Marianne"/>
                <w:i/>
                <w:iCs/>
                <w:sz w:val="20"/>
                <w:szCs w:val="20"/>
              </w:rPr>
            </w:pPr>
          </w:p>
        </w:tc>
      </w:tr>
      <w:tr w:rsidR="00A021DD" w:rsidRPr="0054726E" w14:paraId="2864DF74"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35586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8E627B" w14:textId="77777777" w:rsidR="00A021DD" w:rsidRPr="0054726E" w:rsidRDefault="00A021DD" w:rsidP="00A021DD">
            <w:pPr>
              <w:pStyle w:val="Sansinterligne"/>
              <w:rPr>
                <w:rFonts w:ascii="Marianne" w:hAnsi="Marianne"/>
                <w:i/>
                <w:iCs/>
                <w:sz w:val="20"/>
                <w:szCs w:val="20"/>
              </w:rPr>
            </w:pPr>
          </w:p>
        </w:tc>
      </w:tr>
      <w:tr w:rsidR="00A021DD" w:rsidRPr="0054726E" w14:paraId="66577FE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DD25A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FA6090" w14:textId="77777777" w:rsidR="00A021DD" w:rsidRPr="0054726E" w:rsidRDefault="00A021DD" w:rsidP="00A021DD">
            <w:pPr>
              <w:pStyle w:val="Sansinterligne"/>
              <w:rPr>
                <w:rFonts w:ascii="Marianne" w:hAnsi="Marianne"/>
                <w:sz w:val="20"/>
                <w:szCs w:val="20"/>
              </w:rPr>
            </w:pPr>
          </w:p>
        </w:tc>
      </w:tr>
      <w:tr w:rsidR="00A021DD" w:rsidRPr="0054726E" w14:paraId="454BAAE4"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D2AA0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D23BC4" w14:textId="77777777" w:rsidR="00A021DD" w:rsidRPr="0054726E" w:rsidRDefault="00A021DD" w:rsidP="00A021DD">
            <w:pPr>
              <w:pStyle w:val="Sansinterligne"/>
              <w:rPr>
                <w:rFonts w:ascii="Marianne" w:hAnsi="Marianne"/>
                <w:i/>
                <w:iCs/>
                <w:sz w:val="20"/>
                <w:szCs w:val="20"/>
              </w:rPr>
            </w:pPr>
          </w:p>
        </w:tc>
      </w:tr>
      <w:tr w:rsidR="00A021DD" w:rsidRPr="0054726E" w14:paraId="4E550386"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E7BAC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F4545C" w14:textId="77777777" w:rsidR="00A021DD" w:rsidRPr="0054726E" w:rsidRDefault="00A021DD" w:rsidP="00A021DD">
            <w:pPr>
              <w:pStyle w:val="Sansinterligne"/>
              <w:rPr>
                <w:rFonts w:ascii="Marianne" w:hAnsi="Marianne"/>
                <w:i/>
                <w:iCs/>
                <w:sz w:val="20"/>
                <w:szCs w:val="20"/>
              </w:rPr>
            </w:pPr>
          </w:p>
        </w:tc>
      </w:tr>
      <w:tr w:rsidR="00A021DD" w:rsidRPr="0054726E" w14:paraId="7DFBE39F"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74FBB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la chemise UBAS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E901EE" w14:textId="77777777" w:rsidR="00A021DD" w:rsidRPr="0054726E" w:rsidRDefault="00A021DD" w:rsidP="00A021DD">
            <w:pPr>
              <w:pStyle w:val="Sansinterligne"/>
              <w:rPr>
                <w:rFonts w:ascii="Marianne" w:hAnsi="Marianne"/>
                <w:i/>
                <w:iCs/>
                <w:sz w:val="20"/>
                <w:szCs w:val="20"/>
              </w:rPr>
            </w:pPr>
          </w:p>
        </w:tc>
      </w:tr>
      <w:tr w:rsidR="00A021DD" w:rsidRPr="0054726E" w14:paraId="48D46043"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5834A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E81E05" w14:textId="77777777" w:rsidR="00A021DD" w:rsidRPr="0054726E" w:rsidRDefault="00A021DD" w:rsidP="00A021DD">
            <w:pPr>
              <w:pStyle w:val="Sansinterligne"/>
              <w:rPr>
                <w:rFonts w:ascii="Marianne" w:hAnsi="Marianne"/>
                <w:sz w:val="20"/>
                <w:szCs w:val="20"/>
              </w:rPr>
            </w:pPr>
          </w:p>
        </w:tc>
      </w:tr>
      <w:tr w:rsidR="00A021DD" w:rsidRPr="0054726E" w14:paraId="779FB4E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7DB7E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Tissu et résistance du tissu utilisé au niveau des manches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047F97" w14:textId="77777777" w:rsidR="00A021DD" w:rsidRPr="0054726E" w:rsidRDefault="00A021DD" w:rsidP="00A021DD">
            <w:pPr>
              <w:pStyle w:val="Sansinterligne"/>
              <w:rPr>
                <w:rFonts w:ascii="Marianne" w:hAnsi="Marianne"/>
                <w:sz w:val="20"/>
                <w:szCs w:val="20"/>
              </w:rPr>
            </w:pPr>
          </w:p>
        </w:tc>
      </w:tr>
      <w:tr w:rsidR="00A021DD" w:rsidRPr="0054726E" w14:paraId="1DE6C8B3"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EC9F5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A8E1AF" w14:textId="77777777" w:rsidR="00A021DD" w:rsidRPr="0054726E" w:rsidRDefault="00A021DD" w:rsidP="00A021DD">
            <w:pPr>
              <w:pStyle w:val="Sansinterligne"/>
              <w:rPr>
                <w:rFonts w:ascii="Marianne" w:hAnsi="Marianne"/>
                <w:sz w:val="20"/>
                <w:szCs w:val="20"/>
              </w:rPr>
            </w:pPr>
          </w:p>
        </w:tc>
      </w:tr>
      <w:tr w:rsidR="00A021DD" w:rsidRPr="0054726E" w14:paraId="2A2BD8CA"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AE318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des tissus des différentes parties de la chemise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ADD75C" w14:textId="77777777" w:rsidR="00A021DD" w:rsidRPr="0054726E" w:rsidRDefault="00A021DD" w:rsidP="00A021DD">
            <w:pPr>
              <w:pStyle w:val="Sansinterligne"/>
              <w:rPr>
                <w:rFonts w:ascii="Marianne" w:hAnsi="Marianne"/>
                <w:sz w:val="20"/>
                <w:szCs w:val="20"/>
              </w:rPr>
            </w:pPr>
          </w:p>
        </w:tc>
      </w:tr>
      <w:tr w:rsidR="00A021DD" w:rsidRPr="0054726E" w14:paraId="5A6C32C3"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28743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FFD3C5" w14:textId="77777777" w:rsidR="00A021DD" w:rsidRPr="0054726E" w:rsidRDefault="00A021DD" w:rsidP="00A021DD">
            <w:pPr>
              <w:pStyle w:val="Sansinterligne"/>
              <w:rPr>
                <w:rFonts w:ascii="Marianne" w:hAnsi="Marianne"/>
                <w:sz w:val="20"/>
                <w:szCs w:val="20"/>
              </w:rPr>
            </w:pPr>
          </w:p>
        </w:tc>
      </w:tr>
      <w:tr w:rsidR="00D63272" w:rsidRPr="0054726E" w14:paraId="292B19D8"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295ACB" w14:textId="4851AF90"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8CFF4D" w14:textId="77777777" w:rsidR="00D63272" w:rsidRPr="0054726E" w:rsidRDefault="00D63272" w:rsidP="00D63272">
            <w:pPr>
              <w:pStyle w:val="Sansinterligne"/>
              <w:rPr>
                <w:rFonts w:ascii="Marianne" w:hAnsi="Marianne"/>
                <w:sz w:val="20"/>
                <w:szCs w:val="20"/>
              </w:rPr>
            </w:pPr>
          </w:p>
        </w:tc>
      </w:tr>
      <w:tr w:rsidR="00D63272" w:rsidRPr="0054726E" w14:paraId="67D01BAC"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3E448F9"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1DDDD34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5C27D90"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57BC42" w14:textId="77777777" w:rsidR="00D63272" w:rsidRPr="0054726E" w:rsidRDefault="00D63272" w:rsidP="00D63272">
            <w:pPr>
              <w:pStyle w:val="Sansinterligne"/>
              <w:rPr>
                <w:rFonts w:ascii="Marianne" w:hAnsi="Marianne"/>
                <w:sz w:val="20"/>
                <w:szCs w:val="20"/>
              </w:rPr>
            </w:pPr>
          </w:p>
        </w:tc>
      </w:tr>
      <w:tr w:rsidR="00D63272" w:rsidRPr="0054726E" w14:paraId="6726DD4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1FEC6BF"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1B7A13" w14:textId="77777777" w:rsidR="00D63272" w:rsidRPr="0054726E" w:rsidRDefault="00D63272" w:rsidP="00D63272">
            <w:pPr>
              <w:pStyle w:val="Sansinterligne"/>
              <w:rPr>
                <w:rFonts w:ascii="Marianne" w:hAnsi="Marianne"/>
                <w:sz w:val="20"/>
                <w:szCs w:val="20"/>
              </w:rPr>
            </w:pPr>
          </w:p>
        </w:tc>
      </w:tr>
      <w:tr w:rsidR="00D63272" w:rsidRPr="0054726E" w14:paraId="5C25A874"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902E2D9"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58FAC" w14:textId="77777777" w:rsidR="00D63272" w:rsidRPr="0054726E" w:rsidRDefault="00D63272" w:rsidP="00D63272">
            <w:pPr>
              <w:pStyle w:val="Sansinterligne"/>
              <w:rPr>
                <w:rFonts w:ascii="Marianne" w:hAnsi="Marianne"/>
                <w:sz w:val="20"/>
                <w:szCs w:val="20"/>
              </w:rPr>
            </w:pPr>
          </w:p>
        </w:tc>
      </w:tr>
      <w:tr w:rsidR="00D63272" w:rsidRPr="0054726E" w14:paraId="717B4D6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BBC445B"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972535" w14:textId="77777777" w:rsidR="00D63272" w:rsidRPr="0054726E" w:rsidRDefault="00D63272" w:rsidP="00D63272">
            <w:pPr>
              <w:pStyle w:val="Sansinterligne"/>
              <w:rPr>
                <w:rFonts w:ascii="Marianne" w:hAnsi="Marianne"/>
                <w:sz w:val="20"/>
                <w:szCs w:val="20"/>
              </w:rPr>
            </w:pPr>
          </w:p>
        </w:tc>
      </w:tr>
    </w:tbl>
    <w:p w14:paraId="225538AB" w14:textId="77777777" w:rsidR="00E879C2" w:rsidRPr="0054726E" w:rsidRDefault="00E879C2" w:rsidP="00E879C2"/>
    <w:p w14:paraId="3A6BC047" w14:textId="77777777" w:rsidR="00E879C2" w:rsidRPr="0054726E" w:rsidRDefault="00E879C2" w:rsidP="00E879C2"/>
    <w:p w14:paraId="52BC3A8F" w14:textId="77777777" w:rsidR="00E879C2" w:rsidRPr="0054726E" w:rsidRDefault="00E879C2" w:rsidP="00E879C2">
      <w:pPr>
        <w:pStyle w:val="Titre3"/>
        <w:numPr>
          <w:ilvl w:val="0"/>
          <w:numId w:val="0"/>
        </w:numPr>
        <w:rPr>
          <w:color w:val="002060"/>
          <w:sz w:val="20"/>
          <w:szCs w:val="20"/>
        </w:rPr>
      </w:pPr>
      <w:bookmarkStart w:id="153" w:name="_Toc207276841"/>
      <w:bookmarkStart w:id="154" w:name="__RefHeading___Toc50100_2787168394"/>
      <w:bookmarkStart w:id="155" w:name="_Toc214868048"/>
      <w:bookmarkStart w:id="156" w:name="_Toc215842578"/>
      <w:bookmarkStart w:id="157" w:name="_Toc216101291"/>
      <w:bookmarkStart w:id="158" w:name="_Toc216360399"/>
      <w:bookmarkStart w:id="159" w:name="_Toc216883287"/>
      <w:r w:rsidRPr="0054726E">
        <w:rPr>
          <w:color w:val="002060"/>
          <w:sz w:val="20"/>
          <w:szCs w:val="20"/>
        </w:rPr>
        <w:t>1-06. Chemise UBAS aéromaritime</w:t>
      </w:r>
      <w:bookmarkEnd w:id="153"/>
      <w:bookmarkEnd w:id="154"/>
      <w:bookmarkEnd w:id="155"/>
      <w:r w:rsidRPr="0054726E">
        <w:rPr>
          <w:color w:val="002060"/>
          <w:sz w:val="20"/>
          <w:szCs w:val="20"/>
        </w:rPr>
        <w:t xml:space="preserve"> - unisexe</w:t>
      </w:r>
      <w:bookmarkEnd w:id="156"/>
      <w:bookmarkEnd w:id="157"/>
      <w:bookmarkEnd w:id="158"/>
      <w:bookmarkEnd w:id="159"/>
    </w:p>
    <w:p w14:paraId="1A1F66D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14E277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1B8958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91FE6BC"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4C4FD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9F44D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955D6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E387D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EDF699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E2DD70" w14:textId="77777777" w:rsidR="00E879C2" w:rsidRPr="0054726E" w:rsidRDefault="00E879C2" w:rsidP="00B52833">
            <w:pPr>
              <w:pStyle w:val="Sansinterligne"/>
              <w:rPr>
                <w:rFonts w:ascii="Marianne" w:hAnsi="Marianne"/>
                <w:sz w:val="20"/>
                <w:szCs w:val="20"/>
              </w:rPr>
            </w:pPr>
          </w:p>
        </w:tc>
      </w:tr>
      <w:tr w:rsidR="00E879C2" w:rsidRPr="0054726E" w14:paraId="5ADAD5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200F6A"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FBFB0D" w14:textId="77777777" w:rsidR="00E879C2" w:rsidRPr="0054726E" w:rsidRDefault="00E879C2" w:rsidP="00B52833">
            <w:pPr>
              <w:pStyle w:val="Sansinterligne"/>
              <w:rPr>
                <w:rFonts w:ascii="Marianne" w:hAnsi="Marianne"/>
                <w:sz w:val="20"/>
                <w:szCs w:val="20"/>
              </w:rPr>
            </w:pPr>
          </w:p>
        </w:tc>
      </w:tr>
      <w:tr w:rsidR="00E879C2" w:rsidRPr="0054726E" w14:paraId="33588D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34B713"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6002CF" w14:textId="77777777" w:rsidR="00E879C2" w:rsidRPr="0054726E" w:rsidRDefault="00E879C2" w:rsidP="00B52833">
            <w:pPr>
              <w:pStyle w:val="Sansinterligne"/>
              <w:rPr>
                <w:rFonts w:ascii="Marianne" w:hAnsi="Marianne"/>
                <w:sz w:val="20"/>
                <w:szCs w:val="20"/>
              </w:rPr>
            </w:pPr>
          </w:p>
        </w:tc>
      </w:tr>
      <w:tr w:rsidR="00E879C2" w:rsidRPr="0054726E" w14:paraId="3AFF0A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44B9B4"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950C20" w14:textId="77777777" w:rsidR="00E879C2" w:rsidRPr="0054726E" w:rsidRDefault="00E879C2" w:rsidP="00B52833">
            <w:pPr>
              <w:pStyle w:val="Sansinterligne"/>
              <w:rPr>
                <w:rFonts w:ascii="Marianne" w:hAnsi="Marianne"/>
                <w:sz w:val="20"/>
                <w:szCs w:val="20"/>
              </w:rPr>
            </w:pPr>
          </w:p>
        </w:tc>
      </w:tr>
      <w:tr w:rsidR="00E879C2" w:rsidRPr="0054726E" w14:paraId="07DB83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53E1483"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A5C74D" w14:textId="77777777" w:rsidR="00E879C2" w:rsidRPr="0054726E" w:rsidRDefault="00E879C2" w:rsidP="00B52833">
            <w:pPr>
              <w:pStyle w:val="Sansinterligne"/>
              <w:rPr>
                <w:rFonts w:ascii="Marianne" w:hAnsi="Marianne"/>
                <w:i/>
                <w:iCs/>
                <w:sz w:val="20"/>
                <w:szCs w:val="20"/>
              </w:rPr>
            </w:pPr>
          </w:p>
        </w:tc>
      </w:tr>
      <w:tr w:rsidR="00A021DD" w:rsidRPr="0054726E" w14:paraId="7795CE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10054C3" w14:textId="5F617AF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C07D5A" w14:textId="77777777" w:rsidR="00A021DD" w:rsidRPr="0054726E" w:rsidRDefault="00A021DD" w:rsidP="00A021DD">
            <w:pPr>
              <w:pStyle w:val="Sansinterligne"/>
              <w:rPr>
                <w:rFonts w:ascii="Marianne" w:hAnsi="Marianne"/>
                <w:i/>
                <w:iCs/>
                <w:sz w:val="20"/>
                <w:szCs w:val="20"/>
              </w:rPr>
            </w:pPr>
          </w:p>
        </w:tc>
      </w:tr>
      <w:tr w:rsidR="00A021DD" w:rsidRPr="0054726E" w14:paraId="1DEECE0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B3F7EC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034EA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632F3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186705" w14:textId="77777777" w:rsidR="00A021DD" w:rsidRPr="0054726E" w:rsidRDefault="00A021DD" w:rsidP="00A021DD">
            <w:pPr>
              <w:pStyle w:val="Sansinterligne"/>
              <w:rPr>
                <w:rFonts w:ascii="Marianne" w:hAnsi="Marianne"/>
                <w:i/>
                <w:iCs/>
                <w:sz w:val="20"/>
                <w:szCs w:val="20"/>
              </w:rPr>
            </w:pPr>
          </w:p>
        </w:tc>
      </w:tr>
      <w:tr w:rsidR="00A021DD" w:rsidRPr="0054726E" w14:paraId="20690B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0CA03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6BA36B" w14:textId="77777777" w:rsidR="00A021DD" w:rsidRPr="0054726E" w:rsidRDefault="00A021DD" w:rsidP="00A021DD">
            <w:pPr>
              <w:pStyle w:val="Sansinterligne"/>
              <w:rPr>
                <w:rFonts w:ascii="Marianne" w:hAnsi="Marianne"/>
                <w:i/>
                <w:iCs/>
                <w:sz w:val="20"/>
                <w:szCs w:val="20"/>
              </w:rPr>
            </w:pPr>
          </w:p>
        </w:tc>
      </w:tr>
      <w:tr w:rsidR="00A021DD" w:rsidRPr="0054726E" w14:paraId="50CA75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E165B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0945DF" w14:textId="77777777" w:rsidR="00A021DD" w:rsidRPr="0054726E" w:rsidRDefault="00A021DD" w:rsidP="00A021DD">
            <w:pPr>
              <w:pStyle w:val="Sansinterligne"/>
              <w:rPr>
                <w:rFonts w:ascii="Marianne" w:hAnsi="Marianne"/>
                <w:i/>
                <w:iCs/>
                <w:sz w:val="20"/>
                <w:szCs w:val="20"/>
              </w:rPr>
            </w:pPr>
          </w:p>
        </w:tc>
      </w:tr>
      <w:tr w:rsidR="00A021DD" w:rsidRPr="0054726E" w14:paraId="4229F7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F8282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28D96D" w14:textId="77777777" w:rsidR="00A021DD" w:rsidRPr="0054726E" w:rsidRDefault="00A021DD" w:rsidP="00A021DD">
            <w:pPr>
              <w:pStyle w:val="Sansinterligne"/>
              <w:rPr>
                <w:rFonts w:ascii="Marianne" w:hAnsi="Marianne"/>
                <w:sz w:val="20"/>
                <w:szCs w:val="20"/>
              </w:rPr>
            </w:pPr>
          </w:p>
        </w:tc>
      </w:tr>
      <w:tr w:rsidR="00A021DD" w:rsidRPr="0054726E" w14:paraId="50280A2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F97C6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259093" w14:textId="77777777" w:rsidR="00A021DD" w:rsidRPr="0054726E" w:rsidRDefault="00A021DD" w:rsidP="00A021DD">
            <w:pPr>
              <w:pStyle w:val="Sansinterligne"/>
              <w:rPr>
                <w:rFonts w:ascii="Marianne" w:hAnsi="Marianne"/>
                <w:i/>
                <w:iCs/>
                <w:sz w:val="20"/>
                <w:szCs w:val="20"/>
              </w:rPr>
            </w:pPr>
          </w:p>
        </w:tc>
      </w:tr>
      <w:tr w:rsidR="00A021DD" w:rsidRPr="0054726E" w14:paraId="11ED17F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196CB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6C11A2" w14:textId="77777777" w:rsidR="00A021DD" w:rsidRPr="0054726E" w:rsidRDefault="00A021DD" w:rsidP="00A021DD">
            <w:pPr>
              <w:pStyle w:val="Sansinterligne"/>
              <w:rPr>
                <w:rFonts w:ascii="Marianne" w:hAnsi="Marianne"/>
                <w:i/>
                <w:iCs/>
                <w:sz w:val="20"/>
                <w:szCs w:val="20"/>
              </w:rPr>
            </w:pPr>
          </w:p>
        </w:tc>
      </w:tr>
      <w:tr w:rsidR="00A021DD" w:rsidRPr="0054726E" w14:paraId="2CA866A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BD4DB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la chemise UBAS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5AA63E" w14:textId="77777777" w:rsidR="00A021DD" w:rsidRPr="0054726E" w:rsidRDefault="00A021DD" w:rsidP="00A021DD">
            <w:pPr>
              <w:pStyle w:val="Sansinterligne"/>
              <w:rPr>
                <w:rFonts w:ascii="Marianne" w:hAnsi="Marianne"/>
                <w:i/>
                <w:iCs/>
                <w:sz w:val="20"/>
                <w:szCs w:val="20"/>
              </w:rPr>
            </w:pPr>
          </w:p>
        </w:tc>
      </w:tr>
      <w:tr w:rsidR="00A021DD" w:rsidRPr="0054726E" w14:paraId="6AF63F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77BFA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FF79F3" w14:textId="77777777" w:rsidR="00A021DD" w:rsidRPr="0054726E" w:rsidRDefault="00A021DD" w:rsidP="00A021DD">
            <w:pPr>
              <w:pStyle w:val="Sansinterligne"/>
              <w:rPr>
                <w:rFonts w:ascii="Marianne" w:hAnsi="Marianne"/>
                <w:sz w:val="20"/>
                <w:szCs w:val="20"/>
              </w:rPr>
            </w:pPr>
          </w:p>
        </w:tc>
      </w:tr>
      <w:tr w:rsidR="00A021DD" w:rsidRPr="0054726E" w14:paraId="6AE08B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F9DA1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Tissu et résistance du tissu utilisé au niveau des manches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2F5BC6" w14:textId="77777777" w:rsidR="00A021DD" w:rsidRPr="0054726E" w:rsidRDefault="00A021DD" w:rsidP="00A021DD">
            <w:pPr>
              <w:pStyle w:val="Sansinterligne"/>
              <w:rPr>
                <w:rFonts w:ascii="Marianne" w:hAnsi="Marianne"/>
                <w:sz w:val="20"/>
                <w:szCs w:val="20"/>
              </w:rPr>
            </w:pPr>
          </w:p>
        </w:tc>
      </w:tr>
      <w:tr w:rsidR="00A021DD" w:rsidRPr="0054726E" w14:paraId="11B781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454BE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7E70BA" w14:textId="77777777" w:rsidR="00A021DD" w:rsidRPr="0054726E" w:rsidRDefault="00A021DD" w:rsidP="00A021DD">
            <w:pPr>
              <w:pStyle w:val="Sansinterligne"/>
              <w:rPr>
                <w:rFonts w:ascii="Marianne" w:hAnsi="Marianne"/>
                <w:sz w:val="20"/>
                <w:szCs w:val="20"/>
              </w:rPr>
            </w:pPr>
          </w:p>
        </w:tc>
      </w:tr>
      <w:tr w:rsidR="00A021DD" w:rsidRPr="0054726E" w14:paraId="5C26A2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E2E9D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des tissus des différentes parties de la chemise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30F4A7" w14:textId="77777777" w:rsidR="00A021DD" w:rsidRPr="0054726E" w:rsidRDefault="00A021DD" w:rsidP="00A021DD">
            <w:pPr>
              <w:pStyle w:val="Sansinterligne"/>
              <w:rPr>
                <w:rFonts w:ascii="Marianne" w:hAnsi="Marianne"/>
                <w:sz w:val="20"/>
                <w:szCs w:val="20"/>
              </w:rPr>
            </w:pPr>
          </w:p>
        </w:tc>
      </w:tr>
      <w:tr w:rsidR="00A021DD" w:rsidRPr="0054726E" w14:paraId="44A094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454C6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90808D" w14:textId="77777777" w:rsidR="00A021DD" w:rsidRPr="0054726E" w:rsidRDefault="00A021DD" w:rsidP="00A021DD">
            <w:pPr>
              <w:pStyle w:val="Sansinterligne"/>
              <w:rPr>
                <w:rFonts w:ascii="Marianne" w:hAnsi="Marianne"/>
                <w:sz w:val="20"/>
                <w:szCs w:val="20"/>
              </w:rPr>
            </w:pPr>
          </w:p>
        </w:tc>
      </w:tr>
      <w:tr w:rsidR="00D63272" w:rsidRPr="0054726E" w14:paraId="7F0F0E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5CA82A" w14:textId="077F4D4D"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AC1784" w14:textId="77777777" w:rsidR="00D63272" w:rsidRPr="0054726E" w:rsidRDefault="00D63272" w:rsidP="00D63272">
            <w:pPr>
              <w:pStyle w:val="Sansinterligne"/>
              <w:rPr>
                <w:rFonts w:ascii="Marianne" w:hAnsi="Marianne"/>
                <w:sz w:val="20"/>
                <w:szCs w:val="20"/>
              </w:rPr>
            </w:pPr>
          </w:p>
        </w:tc>
      </w:tr>
      <w:tr w:rsidR="00D63272" w:rsidRPr="0054726E" w14:paraId="5ADE355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F6C5AA4"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54983C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B257A7"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D968D9" w14:textId="77777777" w:rsidR="00D63272" w:rsidRPr="0054726E" w:rsidRDefault="00D63272" w:rsidP="00D63272">
            <w:pPr>
              <w:pStyle w:val="Sansinterligne"/>
              <w:rPr>
                <w:rFonts w:ascii="Marianne" w:hAnsi="Marianne"/>
                <w:sz w:val="20"/>
                <w:szCs w:val="20"/>
              </w:rPr>
            </w:pPr>
          </w:p>
        </w:tc>
      </w:tr>
      <w:tr w:rsidR="00D63272" w:rsidRPr="0054726E" w14:paraId="7A61F7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46812B"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D632A6" w14:textId="77777777" w:rsidR="00D63272" w:rsidRPr="0054726E" w:rsidRDefault="00D63272" w:rsidP="00D63272">
            <w:pPr>
              <w:pStyle w:val="Sansinterligne"/>
              <w:rPr>
                <w:rFonts w:ascii="Marianne" w:hAnsi="Marianne"/>
                <w:sz w:val="20"/>
                <w:szCs w:val="20"/>
              </w:rPr>
            </w:pPr>
          </w:p>
        </w:tc>
      </w:tr>
      <w:tr w:rsidR="00D63272" w:rsidRPr="0054726E" w14:paraId="283AD52F" w14:textId="77777777" w:rsidTr="00803569">
        <w:tc>
          <w:tcPr>
            <w:tcW w:w="4370" w:type="dxa"/>
            <w:tcBorders>
              <w:left w:val="single" w:sz="2" w:space="0" w:color="000000"/>
              <w:bottom w:val="single" w:sz="4" w:space="0" w:color="auto"/>
            </w:tcBorders>
            <w:shd w:val="clear" w:color="auto" w:fill="auto"/>
            <w:tcMar>
              <w:top w:w="55" w:type="dxa"/>
              <w:left w:w="55" w:type="dxa"/>
              <w:bottom w:w="55" w:type="dxa"/>
              <w:right w:w="55" w:type="dxa"/>
            </w:tcMar>
          </w:tcPr>
          <w:p w14:paraId="1B4E909A"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00E1B52" w14:textId="77777777" w:rsidR="00D63272" w:rsidRPr="0054726E" w:rsidRDefault="00D63272" w:rsidP="00D63272">
            <w:pPr>
              <w:pStyle w:val="Sansinterligne"/>
              <w:rPr>
                <w:rFonts w:ascii="Marianne" w:hAnsi="Marianne"/>
                <w:sz w:val="20"/>
                <w:szCs w:val="20"/>
              </w:rPr>
            </w:pPr>
          </w:p>
        </w:tc>
      </w:tr>
      <w:tr w:rsidR="00D63272" w:rsidRPr="0054726E" w14:paraId="236DA10F" w14:textId="77777777" w:rsidTr="0080356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4112EFB"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2445B41" w14:textId="77777777" w:rsidR="00D63272" w:rsidRPr="0054726E" w:rsidRDefault="00D63272" w:rsidP="00D63272">
            <w:pPr>
              <w:pStyle w:val="Sansinterligne"/>
              <w:rPr>
                <w:rFonts w:ascii="Marianne" w:hAnsi="Marianne"/>
                <w:sz w:val="20"/>
                <w:szCs w:val="20"/>
              </w:rPr>
            </w:pPr>
          </w:p>
        </w:tc>
      </w:tr>
      <w:tr w:rsidR="00803569" w:rsidRPr="0054726E" w14:paraId="50AB5026" w14:textId="77777777" w:rsidTr="0080356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685123A" w14:textId="618E5BF5" w:rsidR="00803569" w:rsidRPr="0054726E" w:rsidRDefault="00803569" w:rsidP="00803569">
            <w:pPr>
              <w:pStyle w:val="Sansinterligne"/>
              <w:rPr>
                <w:rFonts w:ascii="Marianne" w:hAnsi="Marianne"/>
                <w:sz w:val="20"/>
                <w:szCs w:val="20"/>
              </w:rPr>
            </w:pPr>
            <w:r>
              <w:rPr>
                <w:rFonts w:ascii="Marianne" w:hAnsi="Marianne"/>
                <w:sz w:val="20"/>
                <w:szCs w:val="20"/>
              </w:rPr>
              <w:t>Norme anti feu atteinte (ISO 11612 A1 B2 C2 F2)</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191E47" w14:textId="77777777" w:rsidR="00803569" w:rsidRPr="0054726E" w:rsidRDefault="00803569" w:rsidP="00803569">
            <w:pPr>
              <w:pStyle w:val="Sansinterligne"/>
              <w:rPr>
                <w:rFonts w:ascii="Marianne" w:hAnsi="Marianne"/>
                <w:sz w:val="20"/>
                <w:szCs w:val="20"/>
              </w:rPr>
            </w:pPr>
          </w:p>
        </w:tc>
      </w:tr>
    </w:tbl>
    <w:p w14:paraId="3FC88B20" w14:textId="77777777" w:rsidR="00E879C2" w:rsidRPr="0054726E" w:rsidRDefault="00E879C2" w:rsidP="00E879C2">
      <w:pPr>
        <w:pStyle w:val="Standard"/>
        <w:rPr>
          <w:rFonts w:ascii="Marianne" w:hAnsi="Marianne"/>
          <w:sz w:val="20"/>
          <w:szCs w:val="20"/>
        </w:rPr>
      </w:pPr>
    </w:p>
    <w:p w14:paraId="0B8E19D4" w14:textId="77777777" w:rsidR="00E879C2" w:rsidRPr="0054726E" w:rsidRDefault="00E879C2" w:rsidP="00E879C2">
      <w:pPr>
        <w:pStyle w:val="Standard"/>
        <w:rPr>
          <w:rFonts w:ascii="Marianne" w:hAnsi="Marianne"/>
          <w:sz w:val="20"/>
          <w:szCs w:val="20"/>
        </w:rPr>
      </w:pPr>
    </w:p>
    <w:p w14:paraId="65818D44" w14:textId="77777777" w:rsidR="00E879C2" w:rsidRPr="0054726E" w:rsidRDefault="00E879C2" w:rsidP="00E879C2">
      <w:pPr>
        <w:pStyle w:val="Titre3"/>
        <w:numPr>
          <w:ilvl w:val="0"/>
          <w:numId w:val="0"/>
        </w:numPr>
        <w:rPr>
          <w:color w:val="002060"/>
          <w:sz w:val="20"/>
          <w:szCs w:val="20"/>
        </w:rPr>
      </w:pPr>
      <w:bookmarkStart w:id="160" w:name="_Toc214868049"/>
      <w:bookmarkStart w:id="161" w:name="__RefHeading___Toc50102_2787168394"/>
      <w:bookmarkStart w:id="162" w:name="_Toc207276842"/>
      <w:bookmarkStart w:id="163" w:name="_Toc215842579"/>
      <w:bookmarkStart w:id="164" w:name="_Toc216101292"/>
      <w:bookmarkStart w:id="165" w:name="_Toc216360400"/>
      <w:bookmarkStart w:id="166" w:name="_Toc216883288"/>
      <w:r w:rsidRPr="0054726E">
        <w:rPr>
          <w:color w:val="002060"/>
          <w:sz w:val="20"/>
          <w:szCs w:val="20"/>
        </w:rPr>
        <w:t>1-07. Tee-shirt léger</w:t>
      </w:r>
      <w:bookmarkEnd w:id="160"/>
      <w:bookmarkEnd w:id="161"/>
      <w:bookmarkEnd w:id="162"/>
      <w:r w:rsidRPr="0054726E">
        <w:rPr>
          <w:color w:val="002060"/>
          <w:sz w:val="20"/>
          <w:szCs w:val="20"/>
        </w:rPr>
        <w:t xml:space="preserve"> terrestre et opérations commerciales – homme et femme</w:t>
      </w:r>
      <w:bookmarkEnd w:id="163"/>
      <w:bookmarkEnd w:id="164"/>
      <w:bookmarkEnd w:id="165"/>
      <w:bookmarkEnd w:id="166"/>
    </w:p>
    <w:p w14:paraId="36154CD6"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5347E75"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A316D2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1A7F91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E3FE7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A5B1E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74AE2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0BA3F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D9E5F4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B9D5C5" w14:textId="77777777" w:rsidR="00E879C2" w:rsidRPr="0054726E" w:rsidRDefault="00E879C2" w:rsidP="00B52833">
            <w:pPr>
              <w:pStyle w:val="Sansinterligne"/>
              <w:rPr>
                <w:rFonts w:ascii="Marianne" w:hAnsi="Marianne"/>
                <w:sz w:val="20"/>
                <w:szCs w:val="20"/>
              </w:rPr>
            </w:pPr>
          </w:p>
        </w:tc>
      </w:tr>
      <w:tr w:rsidR="00E879C2" w:rsidRPr="0054726E" w14:paraId="5FDB9D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E00CC3"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565A85" w14:textId="77777777" w:rsidR="00E879C2" w:rsidRPr="0054726E" w:rsidRDefault="00E879C2" w:rsidP="00B52833">
            <w:pPr>
              <w:pStyle w:val="Sansinterligne"/>
              <w:rPr>
                <w:rFonts w:ascii="Marianne" w:hAnsi="Marianne"/>
                <w:sz w:val="20"/>
                <w:szCs w:val="20"/>
              </w:rPr>
            </w:pPr>
          </w:p>
        </w:tc>
      </w:tr>
      <w:tr w:rsidR="00E879C2" w:rsidRPr="0054726E" w14:paraId="572A5E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3CA4E8"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8F0E74" w14:textId="77777777" w:rsidR="00E879C2" w:rsidRPr="0054726E" w:rsidRDefault="00E879C2" w:rsidP="00B52833">
            <w:pPr>
              <w:pStyle w:val="Sansinterligne"/>
              <w:rPr>
                <w:rFonts w:ascii="Marianne" w:hAnsi="Marianne"/>
                <w:sz w:val="20"/>
                <w:szCs w:val="20"/>
              </w:rPr>
            </w:pPr>
          </w:p>
        </w:tc>
      </w:tr>
      <w:tr w:rsidR="00E879C2" w:rsidRPr="0054726E" w14:paraId="16B63F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77E643"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C94DB1" w14:textId="77777777" w:rsidR="00E879C2" w:rsidRPr="0054726E" w:rsidRDefault="00E879C2" w:rsidP="00B52833">
            <w:pPr>
              <w:pStyle w:val="Sansinterligne"/>
              <w:rPr>
                <w:rFonts w:ascii="Marianne" w:hAnsi="Marianne"/>
                <w:sz w:val="20"/>
                <w:szCs w:val="20"/>
              </w:rPr>
            </w:pPr>
          </w:p>
        </w:tc>
      </w:tr>
      <w:tr w:rsidR="00E879C2" w:rsidRPr="0054726E" w14:paraId="778153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A9B83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0DD3C0" w14:textId="77777777" w:rsidR="00E879C2" w:rsidRPr="0054726E" w:rsidRDefault="00E879C2" w:rsidP="00B52833">
            <w:pPr>
              <w:pStyle w:val="Sansinterligne"/>
              <w:rPr>
                <w:rFonts w:ascii="Marianne" w:hAnsi="Marianne"/>
                <w:i/>
                <w:iCs/>
                <w:sz w:val="20"/>
                <w:szCs w:val="20"/>
              </w:rPr>
            </w:pPr>
          </w:p>
        </w:tc>
      </w:tr>
      <w:tr w:rsidR="00A021DD" w:rsidRPr="0054726E" w14:paraId="0C0D2D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BBADD7" w14:textId="4EFE4FF8"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08F0DD" w14:textId="77777777" w:rsidR="00A021DD" w:rsidRPr="0054726E" w:rsidRDefault="00A021DD" w:rsidP="00A021DD">
            <w:pPr>
              <w:pStyle w:val="Sansinterligne"/>
              <w:rPr>
                <w:rFonts w:ascii="Marianne" w:hAnsi="Marianne"/>
                <w:i/>
                <w:iCs/>
                <w:sz w:val="20"/>
                <w:szCs w:val="20"/>
              </w:rPr>
            </w:pPr>
          </w:p>
        </w:tc>
      </w:tr>
      <w:tr w:rsidR="00A021DD" w:rsidRPr="0054726E" w14:paraId="3EB1039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76F2A2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31EAB9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E3A78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9DA5B3" w14:textId="77777777" w:rsidR="00A021DD" w:rsidRPr="0054726E" w:rsidRDefault="00A021DD" w:rsidP="00A021DD">
            <w:pPr>
              <w:pStyle w:val="Sansinterligne"/>
              <w:rPr>
                <w:rFonts w:ascii="Marianne" w:hAnsi="Marianne"/>
                <w:i/>
                <w:iCs/>
                <w:sz w:val="20"/>
                <w:szCs w:val="20"/>
              </w:rPr>
            </w:pPr>
          </w:p>
        </w:tc>
      </w:tr>
      <w:tr w:rsidR="00A021DD" w:rsidRPr="0054726E" w14:paraId="6F429C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E74F1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D1AF66" w14:textId="77777777" w:rsidR="00A021DD" w:rsidRPr="0054726E" w:rsidRDefault="00A021DD" w:rsidP="00A021DD">
            <w:pPr>
              <w:pStyle w:val="Sansinterligne"/>
              <w:rPr>
                <w:rFonts w:ascii="Marianne" w:hAnsi="Marianne"/>
                <w:i/>
                <w:iCs/>
                <w:sz w:val="20"/>
                <w:szCs w:val="20"/>
              </w:rPr>
            </w:pPr>
          </w:p>
        </w:tc>
      </w:tr>
      <w:tr w:rsidR="00A021DD" w:rsidRPr="0054726E" w14:paraId="6D92CC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7D4F9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629FA2" w14:textId="77777777" w:rsidR="00A021DD" w:rsidRPr="0054726E" w:rsidRDefault="00A021DD" w:rsidP="00A021DD">
            <w:pPr>
              <w:pStyle w:val="Sansinterligne"/>
              <w:rPr>
                <w:rFonts w:ascii="Marianne" w:hAnsi="Marianne"/>
                <w:i/>
                <w:iCs/>
                <w:sz w:val="20"/>
                <w:szCs w:val="20"/>
              </w:rPr>
            </w:pPr>
          </w:p>
        </w:tc>
      </w:tr>
      <w:tr w:rsidR="00A021DD" w:rsidRPr="0054726E" w14:paraId="37B707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BD96E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542FB6" w14:textId="77777777" w:rsidR="00A021DD" w:rsidRPr="0054726E" w:rsidRDefault="00A021DD" w:rsidP="00A021DD">
            <w:pPr>
              <w:pStyle w:val="Sansinterligne"/>
              <w:rPr>
                <w:rFonts w:ascii="Marianne" w:hAnsi="Marianne"/>
                <w:sz w:val="20"/>
                <w:szCs w:val="20"/>
              </w:rPr>
            </w:pPr>
          </w:p>
        </w:tc>
      </w:tr>
      <w:tr w:rsidR="00A021DD" w:rsidRPr="0054726E" w14:paraId="05B4FC2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9EDE1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A49FC" w14:textId="77777777" w:rsidR="00A021DD" w:rsidRPr="0054726E" w:rsidRDefault="00A021DD" w:rsidP="00A021DD">
            <w:pPr>
              <w:pStyle w:val="Sansinterligne"/>
              <w:rPr>
                <w:rFonts w:ascii="Marianne" w:hAnsi="Marianne"/>
                <w:i/>
                <w:iCs/>
                <w:sz w:val="20"/>
                <w:szCs w:val="20"/>
              </w:rPr>
            </w:pPr>
          </w:p>
        </w:tc>
      </w:tr>
      <w:tr w:rsidR="00A021DD" w:rsidRPr="0054726E" w14:paraId="60DE864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3B039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05BADC" w14:textId="77777777" w:rsidR="00A021DD" w:rsidRPr="0054726E" w:rsidRDefault="00A021DD" w:rsidP="00A021DD">
            <w:pPr>
              <w:pStyle w:val="Sansinterligne"/>
              <w:rPr>
                <w:rFonts w:ascii="Marianne" w:hAnsi="Marianne"/>
                <w:i/>
                <w:iCs/>
                <w:sz w:val="20"/>
                <w:szCs w:val="20"/>
              </w:rPr>
            </w:pPr>
          </w:p>
        </w:tc>
      </w:tr>
      <w:tr w:rsidR="00A021DD" w:rsidRPr="0054726E" w14:paraId="2F9FE43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D26E0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D384F1" w14:textId="77777777" w:rsidR="00A021DD" w:rsidRPr="0054726E" w:rsidRDefault="00A021DD" w:rsidP="00A021DD">
            <w:pPr>
              <w:pStyle w:val="Sansinterligne"/>
              <w:rPr>
                <w:rFonts w:ascii="Marianne" w:hAnsi="Marianne"/>
                <w:i/>
                <w:iCs/>
                <w:sz w:val="20"/>
                <w:szCs w:val="20"/>
              </w:rPr>
            </w:pPr>
          </w:p>
        </w:tc>
      </w:tr>
      <w:tr w:rsidR="00A021DD" w:rsidRPr="0054726E" w14:paraId="2B00E1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02396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617CE4" w14:textId="77777777" w:rsidR="00A021DD" w:rsidRPr="0054726E" w:rsidRDefault="00A021DD" w:rsidP="00A021DD">
            <w:pPr>
              <w:pStyle w:val="Sansinterligne"/>
              <w:rPr>
                <w:rFonts w:ascii="Marianne" w:hAnsi="Marianne"/>
                <w:sz w:val="20"/>
                <w:szCs w:val="20"/>
              </w:rPr>
            </w:pPr>
          </w:p>
        </w:tc>
      </w:tr>
      <w:tr w:rsidR="00A021DD" w:rsidRPr="0054726E" w14:paraId="14DE36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C7F3E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du tee-shirt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E53991" w14:textId="77777777" w:rsidR="00A021DD" w:rsidRPr="0054726E" w:rsidRDefault="00A021DD" w:rsidP="00A021DD">
            <w:pPr>
              <w:pStyle w:val="Sansinterligne"/>
              <w:rPr>
                <w:rFonts w:ascii="Marianne" w:hAnsi="Marianne"/>
                <w:sz w:val="20"/>
                <w:szCs w:val="20"/>
              </w:rPr>
            </w:pPr>
          </w:p>
        </w:tc>
      </w:tr>
      <w:tr w:rsidR="00A021DD" w:rsidRPr="0054726E" w14:paraId="5CD6F6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D17FF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2801BA" w14:textId="77777777" w:rsidR="00A021DD" w:rsidRPr="0054726E" w:rsidRDefault="00A021DD" w:rsidP="00A021DD">
            <w:pPr>
              <w:pStyle w:val="Sansinterligne"/>
              <w:rPr>
                <w:rFonts w:ascii="Marianne" w:hAnsi="Marianne"/>
                <w:sz w:val="20"/>
                <w:szCs w:val="20"/>
              </w:rPr>
            </w:pPr>
          </w:p>
        </w:tc>
      </w:tr>
      <w:tr w:rsidR="00A021DD" w:rsidRPr="0054726E" w14:paraId="27EDCE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C9624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CB8658" w14:textId="77777777" w:rsidR="00A021DD" w:rsidRPr="0054726E" w:rsidRDefault="00A021DD" w:rsidP="00A021DD">
            <w:pPr>
              <w:pStyle w:val="Sansinterligne"/>
              <w:rPr>
                <w:rFonts w:ascii="Marianne" w:hAnsi="Marianne"/>
                <w:sz w:val="20"/>
                <w:szCs w:val="20"/>
              </w:rPr>
            </w:pPr>
          </w:p>
        </w:tc>
      </w:tr>
      <w:tr w:rsidR="00A021DD" w:rsidRPr="0054726E" w14:paraId="54BCF1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0FAB2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des inscriptions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25A879" w14:textId="77777777" w:rsidR="00A021DD" w:rsidRPr="0054726E" w:rsidRDefault="00A021DD" w:rsidP="00A021DD">
            <w:pPr>
              <w:pStyle w:val="Sansinterligne"/>
              <w:rPr>
                <w:rFonts w:ascii="Marianne" w:hAnsi="Marianne"/>
                <w:sz w:val="20"/>
                <w:szCs w:val="20"/>
              </w:rPr>
            </w:pPr>
          </w:p>
        </w:tc>
      </w:tr>
      <w:tr w:rsidR="00D63272" w:rsidRPr="0054726E" w14:paraId="026FBA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FF2C06" w14:textId="20C79B2F"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48D067" w14:textId="77777777" w:rsidR="00D63272" w:rsidRPr="0054726E" w:rsidRDefault="00D63272" w:rsidP="00D63272">
            <w:pPr>
              <w:pStyle w:val="Sansinterligne"/>
              <w:rPr>
                <w:rFonts w:ascii="Marianne" w:hAnsi="Marianne"/>
                <w:sz w:val="20"/>
                <w:szCs w:val="20"/>
              </w:rPr>
            </w:pPr>
          </w:p>
        </w:tc>
      </w:tr>
      <w:tr w:rsidR="00D63272" w:rsidRPr="0054726E" w14:paraId="439462F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F845A98"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5BCC67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A49CC8"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1F6757" w14:textId="77777777" w:rsidR="00D63272" w:rsidRPr="0054726E" w:rsidRDefault="00D63272" w:rsidP="00D63272">
            <w:pPr>
              <w:pStyle w:val="Sansinterligne"/>
              <w:rPr>
                <w:rFonts w:ascii="Marianne" w:hAnsi="Marianne"/>
                <w:sz w:val="20"/>
                <w:szCs w:val="20"/>
              </w:rPr>
            </w:pPr>
          </w:p>
        </w:tc>
      </w:tr>
      <w:tr w:rsidR="00D63272" w:rsidRPr="0054726E" w14:paraId="077222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BB5D173"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30FD4D" w14:textId="77777777" w:rsidR="00D63272" w:rsidRPr="0054726E" w:rsidRDefault="00D63272" w:rsidP="00D63272">
            <w:pPr>
              <w:pStyle w:val="Sansinterligne"/>
              <w:rPr>
                <w:rFonts w:ascii="Marianne" w:hAnsi="Marianne"/>
                <w:sz w:val="20"/>
                <w:szCs w:val="20"/>
              </w:rPr>
            </w:pPr>
          </w:p>
        </w:tc>
      </w:tr>
      <w:tr w:rsidR="00D63272" w:rsidRPr="0054726E" w14:paraId="0589487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98E2B1"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3D7A4A" w14:textId="77777777" w:rsidR="00D63272" w:rsidRPr="0054726E" w:rsidRDefault="00D63272" w:rsidP="00D63272">
            <w:pPr>
              <w:pStyle w:val="Sansinterligne"/>
              <w:rPr>
                <w:rFonts w:ascii="Marianne" w:hAnsi="Marianne"/>
                <w:sz w:val="20"/>
                <w:szCs w:val="20"/>
              </w:rPr>
            </w:pPr>
          </w:p>
        </w:tc>
      </w:tr>
      <w:tr w:rsidR="00D63272" w:rsidRPr="0054726E" w14:paraId="566B30F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AEDAEB"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115EB6" w14:textId="77777777" w:rsidR="00D63272" w:rsidRPr="0054726E" w:rsidRDefault="00D63272" w:rsidP="00D63272">
            <w:pPr>
              <w:pStyle w:val="Sansinterligne"/>
              <w:rPr>
                <w:rFonts w:ascii="Marianne" w:hAnsi="Marianne"/>
                <w:sz w:val="20"/>
                <w:szCs w:val="20"/>
              </w:rPr>
            </w:pPr>
          </w:p>
        </w:tc>
      </w:tr>
      <w:tr w:rsidR="00D63272" w:rsidRPr="0054726E" w14:paraId="5E6448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42BDE3"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Respirabilité niveau de performance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7B89DA" w14:textId="77777777" w:rsidR="00D63272" w:rsidRPr="0054726E" w:rsidRDefault="00D63272" w:rsidP="00D63272">
            <w:pPr>
              <w:pStyle w:val="Sansinterligne"/>
              <w:rPr>
                <w:rFonts w:ascii="Marianne" w:hAnsi="Marianne"/>
                <w:sz w:val="20"/>
                <w:szCs w:val="20"/>
              </w:rPr>
            </w:pPr>
          </w:p>
        </w:tc>
      </w:tr>
      <w:tr w:rsidR="00D63272" w:rsidRPr="0054726E" w14:paraId="3ABAC1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426F66"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Type de confection avec ou sans couture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B87705" w14:textId="77777777" w:rsidR="00D63272" w:rsidRPr="0054726E" w:rsidRDefault="00D63272" w:rsidP="00D63272">
            <w:pPr>
              <w:pStyle w:val="Sansinterligne"/>
              <w:rPr>
                <w:rFonts w:ascii="Marianne" w:hAnsi="Marianne"/>
                <w:sz w:val="20"/>
                <w:szCs w:val="20"/>
              </w:rPr>
            </w:pPr>
          </w:p>
        </w:tc>
      </w:tr>
      <w:tr w:rsidR="00D63272" w:rsidRPr="0054726E" w14:paraId="5FE850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AE6309"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Type de tissu utilisé sous les aisselles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1A241E" w14:textId="77777777" w:rsidR="00D63272" w:rsidRPr="0054726E" w:rsidRDefault="00D63272" w:rsidP="00D63272">
            <w:pPr>
              <w:pStyle w:val="Sansinterligne"/>
              <w:rPr>
                <w:rFonts w:ascii="Marianne" w:hAnsi="Marianne"/>
                <w:sz w:val="20"/>
                <w:szCs w:val="20"/>
              </w:rPr>
            </w:pPr>
          </w:p>
        </w:tc>
      </w:tr>
    </w:tbl>
    <w:p w14:paraId="6E59319A" w14:textId="77777777" w:rsidR="00E879C2" w:rsidRPr="0054726E" w:rsidRDefault="00E879C2" w:rsidP="00E879C2">
      <w:pPr>
        <w:pStyle w:val="Sansinterligne"/>
        <w:tabs>
          <w:tab w:val="right" w:leader="dot" w:pos="9468"/>
        </w:tabs>
        <w:jc w:val="both"/>
        <w:rPr>
          <w:rFonts w:ascii="Marianne" w:hAnsi="Marianne" w:cs="Arial"/>
          <w:sz w:val="20"/>
          <w:szCs w:val="20"/>
        </w:rPr>
      </w:pPr>
    </w:p>
    <w:tbl>
      <w:tblPr>
        <w:tblW w:w="9638" w:type="dxa"/>
        <w:tblLayout w:type="fixed"/>
        <w:tblCellMar>
          <w:left w:w="10" w:type="dxa"/>
          <w:right w:w="10" w:type="dxa"/>
        </w:tblCellMar>
        <w:tblLook w:val="04A0" w:firstRow="1" w:lastRow="0" w:firstColumn="1" w:lastColumn="0" w:noHBand="0" w:noVBand="1"/>
      </w:tblPr>
      <w:tblGrid>
        <w:gridCol w:w="4138"/>
        <w:gridCol w:w="5500"/>
      </w:tblGrid>
      <w:tr w:rsidR="00E879C2" w:rsidRPr="0054726E" w14:paraId="5DDEA60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808080"/>
            <w:tcMar>
              <w:top w:w="55" w:type="dxa"/>
              <w:left w:w="55" w:type="dxa"/>
              <w:bottom w:w="55" w:type="dxa"/>
              <w:right w:w="55" w:type="dxa"/>
            </w:tcMar>
          </w:tcPr>
          <w:p w14:paraId="6ED0DDEC" w14:textId="77777777" w:rsidR="00E879C2" w:rsidRPr="0054726E" w:rsidRDefault="00E879C2" w:rsidP="00B52833">
            <w:pPr>
              <w:pStyle w:val="TableContents"/>
              <w:jc w:val="center"/>
              <w:rPr>
                <w:b/>
                <w:bCs/>
              </w:rPr>
            </w:pPr>
            <w:r w:rsidRPr="0054726E">
              <w:rPr>
                <w:b/>
                <w:bCs/>
              </w:rPr>
              <w:t>Fiche technique-Tee-shirt léger terrestre-Echantillon demandé</w:t>
            </w:r>
          </w:p>
        </w:tc>
      </w:tr>
      <w:tr w:rsidR="00E879C2" w:rsidRPr="0054726E" w14:paraId="3C74A5BF" w14:textId="77777777" w:rsidTr="00B52833">
        <w:tc>
          <w:tcPr>
            <w:tcW w:w="4138"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tcPr>
          <w:p w14:paraId="4194987D" w14:textId="77777777" w:rsidR="00E879C2" w:rsidRPr="0054726E" w:rsidRDefault="00E879C2" w:rsidP="00B52833">
            <w:pPr>
              <w:pStyle w:val="TableContents"/>
              <w:jc w:val="center"/>
              <w:rPr>
                <w:b/>
                <w:bCs/>
              </w:rPr>
            </w:pPr>
            <w:r w:rsidRPr="0054726E">
              <w:rPr>
                <w:b/>
                <w:bCs/>
              </w:rPr>
              <w:t>Exigences</w:t>
            </w:r>
          </w:p>
        </w:tc>
        <w:tc>
          <w:tcPr>
            <w:tcW w:w="5500"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CAAB87E" w14:textId="77777777" w:rsidR="00E879C2" w:rsidRPr="0054726E" w:rsidRDefault="00E879C2" w:rsidP="00B52833">
            <w:pPr>
              <w:pStyle w:val="TableContents"/>
              <w:jc w:val="center"/>
              <w:rPr>
                <w:b/>
                <w:bCs/>
              </w:rPr>
            </w:pPr>
            <w:r w:rsidRPr="0054726E">
              <w:rPr>
                <w:b/>
                <w:bCs/>
              </w:rPr>
              <w:t>Réponse du candidat</w:t>
            </w:r>
          </w:p>
        </w:tc>
      </w:tr>
      <w:tr w:rsidR="00E879C2" w:rsidRPr="0054726E" w14:paraId="2A9800A1"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207607C"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0D558E" w14:textId="77777777" w:rsidR="00E879C2" w:rsidRPr="0054726E" w:rsidRDefault="00E879C2" w:rsidP="00B52833">
            <w:pPr>
              <w:pStyle w:val="TableContents"/>
            </w:pPr>
          </w:p>
        </w:tc>
      </w:tr>
      <w:tr w:rsidR="00E879C2" w:rsidRPr="0054726E" w14:paraId="39B9EADD"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245CE460"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B20015" w14:textId="77777777" w:rsidR="00E879C2" w:rsidRPr="0054726E" w:rsidRDefault="00E879C2" w:rsidP="00B52833">
            <w:pPr>
              <w:pStyle w:val="TableContents"/>
            </w:pPr>
          </w:p>
        </w:tc>
      </w:tr>
      <w:tr w:rsidR="00A021DD" w:rsidRPr="0054726E" w14:paraId="01392352"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119194D" w14:textId="27A77E55" w:rsidR="00A021DD" w:rsidRPr="0054726E" w:rsidRDefault="00A021DD" w:rsidP="00A021DD">
            <w:pPr>
              <w:pStyle w:val="Default"/>
              <w:rPr>
                <w:rFonts w:ascii="Marianne" w:hAnsi="Marianne"/>
                <w:sz w:val="20"/>
                <w:szCs w:val="20"/>
              </w:rPr>
            </w:pPr>
            <w:r w:rsidRPr="00A021DD">
              <w:rPr>
                <w:rFonts w:ascii="Marianne" w:hAnsi="Marianne"/>
                <w:sz w:val="20"/>
                <w:szCs w:val="20"/>
              </w:rPr>
              <w:t>Normes/exigences mises en œuvre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EC95BD" w14:textId="77777777" w:rsidR="00A021DD" w:rsidRPr="0054726E" w:rsidRDefault="00A021DD" w:rsidP="00A021DD">
            <w:pPr>
              <w:pStyle w:val="TableContents"/>
            </w:pPr>
          </w:p>
        </w:tc>
      </w:tr>
      <w:tr w:rsidR="00A021DD" w:rsidRPr="0054726E" w14:paraId="775DFA2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C73F3D5" w14:textId="77777777" w:rsidR="00A021DD" w:rsidRPr="0054726E" w:rsidRDefault="00A021DD" w:rsidP="00A021DD">
            <w:pPr>
              <w:pStyle w:val="TableContents"/>
            </w:pPr>
            <w:r w:rsidRPr="0054726E">
              <w:t>Exigences minimales requises</w:t>
            </w:r>
          </w:p>
        </w:tc>
      </w:tr>
      <w:tr w:rsidR="00A021DD" w:rsidRPr="0054726E" w14:paraId="3BE297C6"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B52D12E" w14:textId="77777777" w:rsidR="00A021DD" w:rsidRPr="0054726E" w:rsidRDefault="00A021DD" w:rsidP="00A021DD">
            <w:pPr>
              <w:pStyle w:val="Standard"/>
              <w:rPr>
                <w:rFonts w:ascii="Marianne" w:hAnsi="Marianne"/>
                <w:sz w:val="20"/>
                <w:szCs w:val="20"/>
              </w:rPr>
            </w:pPr>
            <w:r w:rsidRPr="0054726E">
              <w:rPr>
                <w:rFonts w:ascii="Marianne" w:hAnsi="Marianne"/>
                <w:sz w:val="20"/>
                <w:szCs w:val="20"/>
              </w:rPr>
              <w:t>«</w:t>
            </w:r>
            <w:r w:rsidRPr="0054726E">
              <w:rPr>
                <w:rFonts w:ascii="Calibri" w:hAnsi="Calibri" w:cs="Calibri"/>
                <w:sz w:val="20"/>
                <w:szCs w:val="20"/>
              </w:rPr>
              <w:t> </w:t>
            </w:r>
            <w:r w:rsidRPr="0054726E">
              <w:rPr>
                <w:rFonts w:ascii="Marianne" w:hAnsi="Marianne"/>
                <w:sz w:val="20"/>
                <w:szCs w:val="20"/>
              </w:rPr>
              <w:t>Fines bandes rouges</w:t>
            </w:r>
            <w:r w:rsidRPr="0054726E">
              <w:rPr>
                <w:rFonts w:ascii="Calibri" w:hAnsi="Calibri" w:cs="Calibri"/>
                <w:sz w:val="20"/>
                <w:szCs w:val="20"/>
              </w:rPr>
              <w:t> </w:t>
            </w:r>
            <w:r w:rsidRPr="0054726E">
              <w:rPr>
                <w:rFonts w:ascii="Marianne" w:hAnsi="Marianne"/>
                <w:sz w:val="20"/>
                <w:szCs w:val="20"/>
              </w:rPr>
              <w:t>garance</w:t>
            </w:r>
            <w:r w:rsidRPr="0054726E">
              <w:rPr>
                <w:rFonts w:ascii="Marianne" w:hAnsi="Marianne" w:cs="Marianne"/>
                <w:sz w:val="20"/>
                <w:szCs w:val="20"/>
              </w:rPr>
              <w:t>»</w:t>
            </w:r>
            <w:r w:rsidRPr="0054726E">
              <w:rPr>
                <w:rFonts w:ascii="Marianne" w:hAnsi="Marianne"/>
                <w:sz w:val="20"/>
                <w:szCs w:val="20"/>
              </w:rPr>
              <w:t xml:space="preserve"> positionn</w:t>
            </w:r>
            <w:r w:rsidRPr="0054726E">
              <w:rPr>
                <w:rFonts w:ascii="Marianne" w:hAnsi="Marianne" w:cs="Marianne"/>
                <w:sz w:val="20"/>
                <w:szCs w:val="20"/>
              </w:rPr>
              <w:t>é</w:t>
            </w:r>
            <w:r w:rsidRPr="0054726E">
              <w:rPr>
                <w:rFonts w:ascii="Marianne" w:hAnsi="Marianne"/>
                <w:sz w:val="20"/>
                <w:szCs w:val="20"/>
              </w:rPr>
              <w:t xml:space="preserve"> sur le bas des manches</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2FCD44" w14:textId="77777777" w:rsidR="00A021DD" w:rsidRPr="0054726E" w:rsidRDefault="00A021DD" w:rsidP="00A021DD">
            <w:pPr>
              <w:pStyle w:val="TableContents"/>
              <w:rPr>
                <w:i/>
                <w:iCs/>
              </w:rPr>
            </w:pPr>
            <w:r w:rsidRPr="0054726E">
              <w:rPr>
                <w:i/>
                <w:iCs/>
              </w:rPr>
              <w:t>L’échantillon peut être fourni par le candidat dans un coloris rouge approchant le rouge garance</w:t>
            </w:r>
          </w:p>
        </w:tc>
      </w:tr>
      <w:tr w:rsidR="00A021DD" w:rsidRPr="0054726E" w14:paraId="626BFC23"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7EE55A3F" w14:textId="77777777" w:rsidR="00A021DD" w:rsidRPr="0054726E" w:rsidRDefault="00A021DD" w:rsidP="00A021DD">
            <w:pPr>
              <w:pStyle w:val="Standard"/>
              <w:rPr>
                <w:rFonts w:ascii="Marianne" w:hAnsi="Marianne"/>
                <w:sz w:val="20"/>
                <w:szCs w:val="20"/>
              </w:rPr>
            </w:pPr>
            <w:r w:rsidRPr="0054726E">
              <w:rPr>
                <w:rFonts w:ascii="Marianne" w:hAnsi="Marianne"/>
                <w:sz w:val="20"/>
                <w:szCs w:val="20"/>
              </w:rPr>
              <w:t>col rond (qualité de confection)</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C4227D" w14:textId="77777777" w:rsidR="00A021DD" w:rsidRPr="0054726E" w:rsidRDefault="00A021DD" w:rsidP="00A021DD">
            <w:pPr>
              <w:pStyle w:val="TableContents"/>
              <w:rPr>
                <w:i/>
                <w:iCs/>
              </w:rPr>
            </w:pPr>
          </w:p>
        </w:tc>
      </w:tr>
      <w:tr w:rsidR="00A021DD" w:rsidRPr="0054726E" w14:paraId="7E38CAB9"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3B4A5AD" w14:textId="77777777" w:rsidR="00A021DD" w:rsidRPr="0054726E" w:rsidRDefault="00A021DD" w:rsidP="00A021DD">
            <w:pPr>
              <w:pStyle w:val="Standard"/>
              <w:rPr>
                <w:rFonts w:ascii="Marianne" w:hAnsi="Marianne"/>
                <w:sz w:val="20"/>
                <w:szCs w:val="20"/>
              </w:rPr>
            </w:pPr>
            <w:r w:rsidRPr="0054726E">
              <w:rPr>
                <w:rFonts w:ascii="Marianne" w:hAnsi="Marianne"/>
                <w:sz w:val="20"/>
                <w:szCs w:val="20"/>
              </w:rPr>
              <w:t>Type de manche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44CB52" w14:textId="77777777" w:rsidR="00A021DD" w:rsidRPr="0054726E" w:rsidRDefault="00A021DD" w:rsidP="00A021DD">
            <w:pPr>
              <w:pStyle w:val="TableContents"/>
              <w:rPr>
                <w:i/>
                <w:iCs/>
              </w:rPr>
            </w:pPr>
          </w:p>
        </w:tc>
      </w:tr>
      <w:tr w:rsidR="00A021DD" w:rsidRPr="0054726E" w14:paraId="78F55FEE"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3C6156A" w14:textId="77777777" w:rsidR="00A021DD" w:rsidRPr="0054726E" w:rsidRDefault="00A021DD" w:rsidP="00A021DD">
            <w:pPr>
              <w:pStyle w:val="Standard"/>
              <w:spacing w:before="57"/>
              <w:textAlignment w:val="center"/>
              <w:rPr>
                <w:rFonts w:ascii="Marianne" w:hAnsi="Marianne"/>
                <w:sz w:val="20"/>
                <w:szCs w:val="20"/>
              </w:rPr>
            </w:pPr>
            <w:r w:rsidRPr="0054726E">
              <w:rPr>
                <w:rFonts w:ascii="Marianne" w:hAnsi="Marianne"/>
                <w:sz w:val="20"/>
                <w:szCs w:val="20"/>
              </w:rPr>
              <w:t>Zones d’aération plus élevée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30673D" w14:textId="77777777" w:rsidR="00A021DD" w:rsidRPr="0054726E" w:rsidRDefault="00A021DD" w:rsidP="00A021DD">
            <w:pPr>
              <w:pStyle w:val="TableContents"/>
              <w:rPr>
                <w:i/>
                <w:iCs/>
              </w:rPr>
            </w:pPr>
          </w:p>
        </w:tc>
      </w:tr>
      <w:tr w:rsidR="00A021DD" w:rsidRPr="0054726E" w14:paraId="68F14002"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786E2651" w14:textId="77777777" w:rsidR="00A021DD" w:rsidRPr="0054726E" w:rsidRDefault="00A021DD" w:rsidP="00A021DD">
            <w:pPr>
              <w:pStyle w:val="Paragraphedeliste"/>
              <w:spacing w:before="57"/>
              <w:ind w:left="0"/>
              <w:textAlignment w:val="center"/>
              <w:rPr>
                <w:rFonts w:ascii="Marianne" w:hAnsi="Marianne"/>
                <w:sz w:val="20"/>
                <w:szCs w:val="20"/>
              </w:rPr>
            </w:pPr>
            <w:r w:rsidRPr="0054726E">
              <w:rPr>
                <w:rFonts w:ascii="Marianne" w:hAnsi="Marianne"/>
                <w:sz w:val="20"/>
                <w:szCs w:val="20"/>
              </w:rPr>
              <w:t>qualité du marquage DOUANE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C0F12E" w14:textId="77777777" w:rsidR="00A021DD" w:rsidRPr="0054726E" w:rsidRDefault="00A021DD" w:rsidP="00A021DD">
            <w:pPr>
              <w:pStyle w:val="TableContents"/>
              <w:rPr>
                <w:i/>
                <w:iCs/>
              </w:rPr>
            </w:pPr>
          </w:p>
        </w:tc>
      </w:tr>
      <w:tr w:rsidR="00A021DD" w:rsidRPr="0054726E" w14:paraId="518C32F2"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0A3185D0" w14:textId="77777777" w:rsidR="00A021DD" w:rsidRPr="0054726E" w:rsidRDefault="00A021DD" w:rsidP="00A021DD">
            <w:pPr>
              <w:pStyle w:val="Paragraphedeliste"/>
              <w:ind w:left="0"/>
              <w:rPr>
                <w:rFonts w:ascii="Marianne" w:hAnsi="Marianne"/>
                <w:sz w:val="20"/>
                <w:szCs w:val="20"/>
              </w:rPr>
            </w:pPr>
            <w:r w:rsidRPr="0054726E">
              <w:rPr>
                <w:rFonts w:ascii="Marianne" w:hAnsi="Marianne"/>
                <w:sz w:val="20"/>
                <w:szCs w:val="20"/>
              </w:rPr>
              <w:t>Tailles :</w:t>
            </w:r>
          </w:p>
          <w:p w14:paraId="28E7446C" w14:textId="77777777" w:rsidR="00A021DD" w:rsidRPr="0054726E" w:rsidRDefault="00A021DD" w:rsidP="00A021DD">
            <w:pPr>
              <w:pStyle w:val="Paragraphedeliste"/>
              <w:ind w:left="0"/>
              <w:rPr>
                <w:rFonts w:ascii="Marianne" w:hAnsi="Marianne"/>
                <w:sz w:val="20"/>
                <w:szCs w:val="20"/>
              </w:rPr>
            </w:pPr>
            <w:r w:rsidRPr="0054726E">
              <w:rPr>
                <w:rFonts w:ascii="Marianne" w:hAnsi="Marianne"/>
                <w:sz w:val="20"/>
                <w:szCs w:val="20"/>
              </w:rPr>
              <w:t>du XS au 4XL  pour les hommes a minima</w:t>
            </w:r>
          </w:p>
          <w:p w14:paraId="4B389E21" w14:textId="77777777" w:rsidR="00A021DD" w:rsidRPr="0054726E" w:rsidRDefault="00A021DD" w:rsidP="00A021DD">
            <w:pPr>
              <w:pStyle w:val="Paragraphedeliste"/>
              <w:ind w:left="0"/>
              <w:rPr>
                <w:rFonts w:ascii="Marianne" w:hAnsi="Marianne"/>
                <w:sz w:val="20"/>
                <w:szCs w:val="20"/>
              </w:rPr>
            </w:pPr>
            <w:r w:rsidRPr="0054726E">
              <w:rPr>
                <w:rFonts w:ascii="Marianne" w:hAnsi="Marianne"/>
                <w:sz w:val="20"/>
                <w:szCs w:val="20"/>
              </w:rPr>
              <w:t>du XS au 4XL pour les femmes a minima</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1728FC" w14:textId="77777777" w:rsidR="00A021DD" w:rsidRPr="0054726E" w:rsidRDefault="00A021DD" w:rsidP="00A021DD">
            <w:pPr>
              <w:pStyle w:val="TableContents"/>
            </w:pPr>
          </w:p>
        </w:tc>
      </w:tr>
      <w:tr w:rsidR="00A021DD" w:rsidRPr="0054726E" w14:paraId="201DDCD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A8B613B" w14:textId="77777777" w:rsidR="00A021DD" w:rsidRPr="0054726E" w:rsidRDefault="00A021DD" w:rsidP="00A021DD">
            <w:pPr>
              <w:pStyle w:val="TableContents"/>
            </w:pPr>
            <w:r w:rsidRPr="0054726E">
              <w:t>Qualité des matières premières et de la réalisation</w:t>
            </w:r>
          </w:p>
        </w:tc>
      </w:tr>
      <w:tr w:rsidR="00A021DD" w:rsidRPr="0054726E" w14:paraId="042693BA"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AD033C" w14:textId="77777777" w:rsidR="00A021DD" w:rsidRPr="0054726E" w:rsidRDefault="00A021DD" w:rsidP="00A021DD">
            <w:pPr>
              <w:pStyle w:val="TableContents"/>
            </w:pPr>
            <w:r w:rsidRPr="0054726E">
              <w:t>Grammage du/des tissus</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61EF4F" w14:textId="77777777" w:rsidR="00A021DD" w:rsidRPr="0054726E" w:rsidRDefault="00A021DD" w:rsidP="00A021DD">
            <w:pPr>
              <w:pStyle w:val="TableContents"/>
            </w:pPr>
          </w:p>
        </w:tc>
      </w:tr>
      <w:tr w:rsidR="00A021DD" w:rsidRPr="0054726E" w14:paraId="1B19B2FC"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FDFAF2" w14:textId="77777777" w:rsidR="00A021DD" w:rsidRPr="0054726E" w:rsidRDefault="00A021DD" w:rsidP="00A021DD">
            <w:pPr>
              <w:pStyle w:val="TableContents"/>
            </w:pPr>
            <w:r w:rsidRPr="0054726E">
              <w:t>Qualité des montages et des coutures</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90EE7A" w14:textId="77777777" w:rsidR="00A021DD" w:rsidRPr="0054726E" w:rsidRDefault="00A021DD" w:rsidP="00A021DD">
            <w:pPr>
              <w:pStyle w:val="TableContents"/>
              <w:rPr>
                <w:i/>
                <w:iCs/>
              </w:rPr>
            </w:pPr>
          </w:p>
        </w:tc>
      </w:tr>
      <w:tr w:rsidR="00A021DD" w:rsidRPr="0054726E" w14:paraId="4F1064FE"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F44045" w14:textId="77777777" w:rsidR="00A021DD" w:rsidRPr="0054726E" w:rsidRDefault="00A021DD" w:rsidP="00A021DD">
            <w:pPr>
              <w:pStyle w:val="TableContents"/>
            </w:pPr>
            <w:r w:rsidRPr="0054726E">
              <w:t xml:space="preserve">Résistance de l’inscription DOUANE à l'usure et </w:t>
            </w:r>
            <w:r w:rsidRPr="0054726E">
              <w:rPr>
                <w:rFonts w:cs="Arial"/>
              </w:rPr>
              <w:t>au lavage domestique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525EED" w14:textId="77777777" w:rsidR="00A021DD" w:rsidRPr="0054726E" w:rsidRDefault="00A021DD" w:rsidP="00A021DD">
            <w:pPr>
              <w:pStyle w:val="TableContents"/>
            </w:pPr>
          </w:p>
        </w:tc>
      </w:tr>
      <w:tr w:rsidR="00A021DD" w:rsidRPr="0054726E" w14:paraId="7545EB8B"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FF354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AB7F77" w14:textId="77777777" w:rsidR="00A021DD" w:rsidRPr="0054726E" w:rsidRDefault="00A021DD" w:rsidP="00A021DD">
            <w:pPr>
              <w:pStyle w:val="TableContents"/>
            </w:pPr>
          </w:p>
        </w:tc>
      </w:tr>
      <w:tr w:rsidR="00A021DD" w:rsidRPr="0054726E" w14:paraId="0ADEAAA3"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6A223E" w14:textId="77777777" w:rsidR="00A021DD" w:rsidRPr="0054726E" w:rsidRDefault="00A021DD" w:rsidP="00A021DD">
            <w:pPr>
              <w:pStyle w:val="Standard"/>
              <w:rPr>
                <w:rFonts w:ascii="Marianne" w:hAnsi="Marianne"/>
                <w:sz w:val="20"/>
                <w:szCs w:val="20"/>
              </w:rPr>
            </w:pPr>
            <w:r w:rsidRPr="0054726E">
              <w:rPr>
                <w:rFonts w:ascii="Marianne" w:hAnsi="Marianne"/>
                <w:sz w:val="20"/>
                <w:szCs w:val="20"/>
              </w:rPr>
              <w:t>Résistance aux frottements du gilet pare-balle notamment au niveau des épaules</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069FC" w14:textId="77777777" w:rsidR="00A021DD" w:rsidRPr="0054726E" w:rsidRDefault="00A021DD" w:rsidP="00A021DD">
            <w:pPr>
              <w:pStyle w:val="TableContents"/>
            </w:pPr>
          </w:p>
        </w:tc>
      </w:tr>
      <w:tr w:rsidR="00D63272" w:rsidRPr="0054726E" w14:paraId="7AE2D4C3"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6798B4" w14:textId="19C1B772" w:rsidR="00D63272" w:rsidRPr="0054726E" w:rsidRDefault="00D63272" w:rsidP="00D63272">
            <w:pPr>
              <w:pStyle w:val="Standard"/>
              <w:rPr>
                <w:rFonts w:ascii="Marianne" w:hAnsi="Marianne"/>
                <w:sz w:val="20"/>
                <w:szCs w:val="20"/>
              </w:rPr>
            </w:pPr>
            <w:r w:rsidRPr="00A021DD">
              <w:rPr>
                <w:rFonts w:ascii="Marianne" w:hAnsi="Marianne"/>
                <w:sz w:val="20"/>
                <w:szCs w:val="20"/>
              </w:rPr>
              <w:t>Présence ou non de matières recyclées</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5A28FB" w14:textId="77777777" w:rsidR="00D63272" w:rsidRPr="0054726E" w:rsidRDefault="00D63272" w:rsidP="00D63272">
            <w:pPr>
              <w:pStyle w:val="TableContents"/>
            </w:pPr>
          </w:p>
        </w:tc>
      </w:tr>
      <w:tr w:rsidR="00D63272" w:rsidRPr="0054726E" w14:paraId="3DEA2FC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B44EAA3" w14:textId="77777777" w:rsidR="00D63272" w:rsidRPr="0054726E" w:rsidRDefault="00D63272" w:rsidP="00D63272">
            <w:pPr>
              <w:pStyle w:val="TableContents"/>
            </w:pPr>
            <w:r w:rsidRPr="0054726E">
              <w:t>Confort et adaptation aux conditions d'utilisation</w:t>
            </w:r>
          </w:p>
        </w:tc>
      </w:tr>
      <w:tr w:rsidR="00D63272" w:rsidRPr="0054726E" w14:paraId="5A434C60"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5C374B67"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 et au port du gilet pare-balle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54A4CE" w14:textId="77777777" w:rsidR="00D63272" w:rsidRPr="0054726E" w:rsidRDefault="00D63272" w:rsidP="00D63272">
            <w:pPr>
              <w:pStyle w:val="TableContents"/>
            </w:pPr>
          </w:p>
        </w:tc>
      </w:tr>
      <w:tr w:rsidR="00D63272" w:rsidRPr="0054726E" w14:paraId="6ECAA22A"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2D5DB09" w14:textId="77777777" w:rsidR="00D63272" w:rsidRPr="0054726E" w:rsidRDefault="00D63272" w:rsidP="00D6327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(souplesse du tissu et coupe)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40D225" w14:textId="77777777" w:rsidR="00D63272" w:rsidRPr="0054726E" w:rsidRDefault="00D63272" w:rsidP="00D63272">
            <w:pPr>
              <w:pStyle w:val="TableContents"/>
            </w:pPr>
          </w:p>
        </w:tc>
      </w:tr>
      <w:tr w:rsidR="00D63272" w:rsidRPr="0054726E" w14:paraId="7042F477"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EBC2575" w14:textId="77777777" w:rsidR="00D63272" w:rsidRPr="0054726E" w:rsidRDefault="00D63272" w:rsidP="00D63272">
            <w:pPr>
              <w:pStyle w:val="TableContents"/>
            </w:pPr>
            <w:r w:rsidRPr="0054726E">
              <w:t>Absence de gêne au porté</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F5F19D" w14:textId="77777777" w:rsidR="00D63272" w:rsidRPr="0054726E" w:rsidRDefault="00D63272" w:rsidP="00D63272">
            <w:pPr>
              <w:pStyle w:val="TableContents"/>
            </w:pPr>
          </w:p>
        </w:tc>
      </w:tr>
      <w:tr w:rsidR="00D63272" w:rsidRPr="0054726E" w14:paraId="03343290"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53A970AA" w14:textId="77777777" w:rsidR="00D63272" w:rsidRPr="0054726E" w:rsidRDefault="00D63272" w:rsidP="00D63272">
            <w:pPr>
              <w:pStyle w:val="TableContents"/>
            </w:pPr>
            <w:r w:rsidRPr="0054726E">
              <w:t>Compatibilité avec le port du gilet pare-balles</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541847" w14:textId="77777777" w:rsidR="00D63272" w:rsidRPr="0054726E" w:rsidRDefault="00D63272" w:rsidP="00D63272">
            <w:pPr>
              <w:pStyle w:val="TableContents"/>
            </w:pPr>
          </w:p>
        </w:tc>
      </w:tr>
      <w:tr w:rsidR="00D63272" w:rsidRPr="0054726E" w14:paraId="75661671" w14:textId="77777777" w:rsidTr="00B52833">
        <w:trPr>
          <w:trHeight w:val="500"/>
        </w:trPr>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04847ED4" w14:textId="77777777" w:rsidR="00D63272" w:rsidRPr="0054726E" w:rsidRDefault="00D63272" w:rsidP="00D63272">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Coupe et style soignés, adaptés aux exigences de représentation d’un uniforme</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024D8D" w14:textId="77777777" w:rsidR="00D63272" w:rsidRPr="0054726E" w:rsidRDefault="00D63272" w:rsidP="00D63272">
            <w:pPr>
              <w:pStyle w:val="TableContents"/>
            </w:pPr>
          </w:p>
        </w:tc>
      </w:tr>
      <w:tr w:rsidR="00D63272" w:rsidRPr="0054726E" w14:paraId="211A3B1F" w14:textId="77777777" w:rsidTr="00B52833">
        <w:tc>
          <w:tcPr>
            <w:tcW w:w="4138" w:type="dxa"/>
            <w:tcBorders>
              <w:left w:val="single" w:sz="2" w:space="0" w:color="000000"/>
              <w:bottom w:val="single" w:sz="2" w:space="0" w:color="000000"/>
            </w:tcBorders>
            <w:shd w:val="clear" w:color="auto" w:fill="auto"/>
            <w:tcMar>
              <w:top w:w="55" w:type="dxa"/>
              <w:left w:w="55" w:type="dxa"/>
              <w:bottom w:w="55" w:type="dxa"/>
              <w:right w:w="55" w:type="dxa"/>
            </w:tcMar>
          </w:tcPr>
          <w:p w14:paraId="6877E41C" w14:textId="77777777" w:rsidR="00D63272" w:rsidRPr="0054726E" w:rsidRDefault="00D63272" w:rsidP="00D63272">
            <w:pPr>
              <w:pStyle w:val="TableContents"/>
            </w:pPr>
            <w:r w:rsidRPr="0054726E">
              <w:t>Longueur suffisante pour être porté dans le pantalon</w:t>
            </w:r>
          </w:p>
        </w:tc>
        <w:tc>
          <w:tcPr>
            <w:tcW w:w="550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76F823" w14:textId="77777777" w:rsidR="00D63272" w:rsidRPr="0054726E" w:rsidRDefault="00D63272" w:rsidP="00D63272">
            <w:pPr>
              <w:pStyle w:val="TableContents"/>
            </w:pPr>
          </w:p>
        </w:tc>
      </w:tr>
      <w:tr w:rsidR="00D63272" w:rsidRPr="0054726E" w14:paraId="65F7D4F3" w14:textId="77777777" w:rsidTr="00B52833">
        <w:tc>
          <w:tcPr>
            <w:tcW w:w="9638" w:type="dxa"/>
            <w:gridSpan w:val="2"/>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65AD707" w14:textId="77777777" w:rsidR="00D63272" w:rsidRPr="0054726E" w:rsidRDefault="00D63272" w:rsidP="00D63272">
            <w:pPr>
              <w:pStyle w:val="TableContents"/>
            </w:pPr>
            <w:r w:rsidRPr="0054726E">
              <w:t>Analyses laboratoires</w:t>
            </w:r>
          </w:p>
        </w:tc>
      </w:tr>
      <w:tr w:rsidR="00D63272" w:rsidRPr="0054726E" w14:paraId="2D1A0A46" w14:textId="77777777" w:rsidTr="00B52833">
        <w:tc>
          <w:tcPr>
            <w:tcW w:w="4138" w:type="dxa"/>
            <w:tcBorders>
              <w:left w:val="single" w:sz="2" w:space="0" w:color="000000"/>
              <w:bottom w:val="single" w:sz="2" w:space="0" w:color="000000"/>
            </w:tcBorders>
            <w:shd w:val="clear" w:color="auto" w:fill="EEEEEE"/>
            <w:tcMar>
              <w:top w:w="55" w:type="dxa"/>
              <w:left w:w="55" w:type="dxa"/>
              <w:bottom w:w="55" w:type="dxa"/>
              <w:right w:w="55" w:type="dxa"/>
            </w:tcMar>
          </w:tcPr>
          <w:p w14:paraId="6FB14AF6" w14:textId="77777777" w:rsidR="00D63272" w:rsidRPr="0054726E" w:rsidRDefault="00D63272" w:rsidP="00D63272">
            <w:pPr>
              <w:pStyle w:val="TableContents"/>
            </w:pPr>
            <w:r w:rsidRPr="0054726E">
              <w:t>Respirabilité (résistance évaporative ≤</w:t>
            </w:r>
            <w:r w:rsidRPr="0054726E">
              <w:rPr>
                <w:rFonts w:eastAsia="NSimSun" w:cs="Arial"/>
              </w:rPr>
              <w:t xml:space="preserve"> 6m²Pa/W)</w:t>
            </w:r>
          </w:p>
        </w:tc>
        <w:tc>
          <w:tcPr>
            <w:tcW w:w="550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7F95B3A7" w14:textId="77777777" w:rsidR="00D63272" w:rsidRPr="0054726E" w:rsidRDefault="00D63272" w:rsidP="00D63272">
            <w:pPr>
              <w:pStyle w:val="TableContents"/>
              <w:rPr>
                <w:i/>
                <w:iCs/>
              </w:rPr>
            </w:pPr>
            <w:r w:rsidRPr="0054726E">
              <w:rPr>
                <w:i/>
                <w:iCs/>
              </w:rPr>
              <w:t>Résultats test d’un laboratoire agréé</w:t>
            </w:r>
          </w:p>
        </w:tc>
      </w:tr>
      <w:tr w:rsidR="00D63272" w:rsidRPr="0054726E" w14:paraId="454A191D" w14:textId="77777777" w:rsidTr="00B52833">
        <w:tc>
          <w:tcPr>
            <w:tcW w:w="4138" w:type="dxa"/>
            <w:tcBorders>
              <w:left w:val="single" w:sz="2" w:space="0" w:color="000000"/>
              <w:bottom w:val="single" w:sz="2" w:space="0" w:color="000000"/>
            </w:tcBorders>
            <w:shd w:val="clear" w:color="auto" w:fill="EEEEEE"/>
            <w:tcMar>
              <w:top w:w="55" w:type="dxa"/>
              <w:left w:w="55" w:type="dxa"/>
              <w:bottom w:w="55" w:type="dxa"/>
              <w:right w:w="55" w:type="dxa"/>
            </w:tcMar>
          </w:tcPr>
          <w:p w14:paraId="5B08FBF7" w14:textId="77777777" w:rsidR="00D63272" w:rsidRPr="0054726E" w:rsidRDefault="00D63272" w:rsidP="00D63272">
            <w:pPr>
              <w:pStyle w:val="TableContents"/>
            </w:pPr>
            <w:r w:rsidRPr="0054726E">
              <w:t>Aération (indiqué la classe dans la Norme EN ISO 9237+ niveau de performance )</w:t>
            </w:r>
          </w:p>
        </w:tc>
        <w:tc>
          <w:tcPr>
            <w:tcW w:w="550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02B71916" w14:textId="77777777" w:rsidR="00D63272" w:rsidRPr="0054726E" w:rsidRDefault="00D63272" w:rsidP="00D63272">
            <w:pPr>
              <w:pStyle w:val="TableContents"/>
              <w:rPr>
                <w:i/>
                <w:iCs/>
              </w:rPr>
            </w:pPr>
            <w:r w:rsidRPr="0054726E">
              <w:rPr>
                <w:i/>
                <w:iCs/>
              </w:rPr>
              <w:t>Résultats test d’un laboratoire agréé</w:t>
            </w:r>
          </w:p>
        </w:tc>
      </w:tr>
      <w:tr w:rsidR="00D63272" w:rsidRPr="0054726E" w14:paraId="5F7346D0" w14:textId="77777777" w:rsidTr="00B52833">
        <w:tc>
          <w:tcPr>
            <w:tcW w:w="4138" w:type="dxa"/>
            <w:tcBorders>
              <w:left w:val="single" w:sz="2" w:space="0" w:color="000000"/>
              <w:bottom w:val="single" w:sz="2" w:space="0" w:color="000000"/>
            </w:tcBorders>
            <w:shd w:val="clear" w:color="auto" w:fill="EEEEEE"/>
            <w:tcMar>
              <w:top w:w="55" w:type="dxa"/>
              <w:left w:w="55" w:type="dxa"/>
              <w:bottom w:w="55" w:type="dxa"/>
              <w:right w:w="55" w:type="dxa"/>
            </w:tcMar>
          </w:tcPr>
          <w:p w14:paraId="46B24940" w14:textId="77777777" w:rsidR="00D63272" w:rsidRPr="0054726E" w:rsidRDefault="00D63272" w:rsidP="00D63272">
            <w:pPr>
              <w:pStyle w:val="TableContents"/>
            </w:pPr>
            <w:r w:rsidRPr="0054726E">
              <w:t>Absence de boulochage</w:t>
            </w:r>
          </w:p>
        </w:tc>
        <w:tc>
          <w:tcPr>
            <w:tcW w:w="550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40B0F351" w14:textId="77777777" w:rsidR="00D63272" w:rsidRPr="0054726E" w:rsidRDefault="00D63272" w:rsidP="00D63272">
            <w:pPr>
              <w:pStyle w:val="TableContents"/>
              <w:rPr>
                <w:i/>
                <w:iCs/>
              </w:rPr>
            </w:pPr>
            <w:r w:rsidRPr="0054726E">
              <w:rPr>
                <w:i/>
                <w:iCs/>
              </w:rPr>
              <w:t>Résultats test d’un laboratoire agréé</w:t>
            </w:r>
          </w:p>
        </w:tc>
      </w:tr>
      <w:tr w:rsidR="00D63272" w:rsidRPr="0054726E" w14:paraId="24F157D3" w14:textId="77777777" w:rsidTr="00B52833">
        <w:tc>
          <w:tcPr>
            <w:tcW w:w="4138" w:type="dxa"/>
            <w:tcBorders>
              <w:left w:val="single" w:sz="2" w:space="0" w:color="000000"/>
              <w:bottom w:val="single" w:sz="2" w:space="0" w:color="000000"/>
            </w:tcBorders>
            <w:shd w:val="clear" w:color="auto" w:fill="EEEEEE"/>
            <w:tcMar>
              <w:top w:w="55" w:type="dxa"/>
              <w:left w:w="55" w:type="dxa"/>
              <w:bottom w:w="55" w:type="dxa"/>
              <w:right w:w="55" w:type="dxa"/>
            </w:tcMar>
          </w:tcPr>
          <w:p w14:paraId="647071FA" w14:textId="77777777" w:rsidR="00D63272" w:rsidRPr="0054726E" w:rsidRDefault="00D63272" w:rsidP="00D63272">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50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48D16A8C" w14:textId="77777777" w:rsidR="00D63272" w:rsidRPr="0054726E" w:rsidRDefault="00D63272" w:rsidP="00D63272">
            <w:pPr>
              <w:pStyle w:val="TableContents"/>
              <w:rPr>
                <w:i/>
                <w:iCs/>
              </w:rPr>
            </w:pPr>
            <w:r w:rsidRPr="0054726E">
              <w:rPr>
                <w:i/>
                <w:iCs/>
              </w:rPr>
              <w:t>Résultats test d’un laboratoire agréé</w:t>
            </w:r>
          </w:p>
        </w:tc>
      </w:tr>
      <w:tr w:rsidR="00D63272" w:rsidRPr="0054726E" w14:paraId="25A17824" w14:textId="77777777" w:rsidTr="00B52833">
        <w:tc>
          <w:tcPr>
            <w:tcW w:w="4138" w:type="dxa"/>
            <w:tcBorders>
              <w:left w:val="single" w:sz="2" w:space="0" w:color="000000"/>
              <w:bottom w:val="single" w:sz="2" w:space="0" w:color="000000"/>
            </w:tcBorders>
            <w:shd w:val="clear" w:color="auto" w:fill="EEEEEE"/>
            <w:tcMar>
              <w:top w:w="55" w:type="dxa"/>
              <w:left w:w="55" w:type="dxa"/>
              <w:bottom w:w="55" w:type="dxa"/>
              <w:right w:w="55" w:type="dxa"/>
            </w:tcMar>
          </w:tcPr>
          <w:p w14:paraId="59C300C2" w14:textId="77777777" w:rsidR="00D63272" w:rsidRPr="0054726E" w:rsidRDefault="00D63272" w:rsidP="00D63272">
            <w:pPr>
              <w:pStyle w:val="TableContents"/>
            </w:pPr>
            <w:r w:rsidRPr="0054726E">
              <w:t>Solidité des teintures</w:t>
            </w:r>
          </w:p>
        </w:tc>
        <w:tc>
          <w:tcPr>
            <w:tcW w:w="550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900FAC7" w14:textId="77777777" w:rsidR="00D63272" w:rsidRPr="0054726E" w:rsidRDefault="00D63272" w:rsidP="00D63272">
            <w:pPr>
              <w:pStyle w:val="TableContents"/>
              <w:rPr>
                <w:i/>
                <w:iCs/>
              </w:rPr>
            </w:pPr>
            <w:r w:rsidRPr="0054726E">
              <w:rPr>
                <w:i/>
                <w:iCs/>
              </w:rPr>
              <w:t>Résultats test d’un laboratoire agréé</w:t>
            </w:r>
          </w:p>
        </w:tc>
      </w:tr>
      <w:tr w:rsidR="00D63272" w:rsidRPr="0054726E" w14:paraId="430C320B" w14:textId="77777777" w:rsidTr="00B52833">
        <w:tc>
          <w:tcPr>
            <w:tcW w:w="4138" w:type="dxa"/>
            <w:tcBorders>
              <w:left w:val="single" w:sz="2" w:space="0" w:color="000000"/>
              <w:bottom w:val="single" w:sz="2" w:space="0" w:color="000000"/>
            </w:tcBorders>
            <w:shd w:val="clear" w:color="auto" w:fill="EEEEEE"/>
            <w:tcMar>
              <w:top w:w="55" w:type="dxa"/>
              <w:left w:w="55" w:type="dxa"/>
              <w:bottom w:w="55" w:type="dxa"/>
              <w:right w:w="55" w:type="dxa"/>
            </w:tcMar>
          </w:tcPr>
          <w:p w14:paraId="3E8ABA5F" w14:textId="77777777" w:rsidR="00D63272" w:rsidRPr="0054726E" w:rsidRDefault="00D63272" w:rsidP="00D63272">
            <w:pPr>
              <w:pStyle w:val="TableContents"/>
            </w:pPr>
            <w:r w:rsidRPr="0054726E">
              <w:t>Stabilité dimensionnelle</w:t>
            </w:r>
          </w:p>
        </w:tc>
        <w:tc>
          <w:tcPr>
            <w:tcW w:w="550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6B1C9850" w14:textId="77777777" w:rsidR="00D63272" w:rsidRPr="0054726E" w:rsidRDefault="00D63272" w:rsidP="00D63272">
            <w:pPr>
              <w:pStyle w:val="TableContents"/>
              <w:rPr>
                <w:i/>
                <w:iCs/>
              </w:rPr>
            </w:pPr>
            <w:r w:rsidRPr="0054726E">
              <w:rPr>
                <w:i/>
                <w:iCs/>
              </w:rPr>
              <w:t>Résultats test d’un laboratoire agréé</w:t>
            </w:r>
          </w:p>
        </w:tc>
      </w:tr>
    </w:tbl>
    <w:p w14:paraId="45E8A8F0" w14:textId="77777777" w:rsidR="00E879C2" w:rsidRPr="0054726E" w:rsidRDefault="00E879C2" w:rsidP="00E879C2">
      <w:pPr>
        <w:pStyle w:val="Textbody"/>
        <w:rPr>
          <w:rFonts w:ascii="Marianne" w:hAnsi="Marianne"/>
          <w:sz w:val="20"/>
          <w:szCs w:val="20"/>
        </w:rPr>
      </w:pPr>
    </w:p>
    <w:tbl>
      <w:tblPr>
        <w:tblStyle w:val="Grilledutableau"/>
        <w:tblW w:w="9638" w:type="dxa"/>
        <w:tblLayout w:type="fixed"/>
        <w:tblLook w:val="04A0" w:firstRow="1" w:lastRow="0" w:firstColumn="1" w:lastColumn="0" w:noHBand="0" w:noVBand="1"/>
      </w:tblPr>
      <w:tblGrid>
        <w:gridCol w:w="3114"/>
        <w:gridCol w:w="3260"/>
        <w:gridCol w:w="3264"/>
      </w:tblGrid>
      <w:tr w:rsidR="00E879C2" w:rsidRPr="0054726E" w14:paraId="3841ED36" w14:textId="77777777" w:rsidTr="00B52833">
        <w:tc>
          <w:tcPr>
            <w:tcW w:w="9638" w:type="dxa"/>
            <w:gridSpan w:val="3"/>
            <w:shd w:val="clear" w:color="auto" w:fill="767171" w:themeFill="background2" w:themeFillShade="80"/>
          </w:tcPr>
          <w:p w14:paraId="09A5C9F8" w14:textId="77777777" w:rsidR="00E879C2" w:rsidRPr="0054726E" w:rsidRDefault="00E879C2" w:rsidP="00B52833">
            <w:pPr>
              <w:pStyle w:val="TableContents"/>
              <w:jc w:val="center"/>
            </w:pPr>
            <w:r w:rsidRPr="0054726E">
              <w:t>Quantité et qualité des échantillons demandés</w:t>
            </w:r>
          </w:p>
        </w:tc>
      </w:tr>
      <w:tr w:rsidR="00E879C2" w:rsidRPr="0054726E" w14:paraId="08BE7C4B" w14:textId="77777777" w:rsidTr="00B52833">
        <w:tc>
          <w:tcPr>
            <w:tcW w:w="3114" w:type="dxa"/>
            <w:shd w:val="clear" w:color="auto" w:fill="AEAAAA" w:themeFill="background2" w:themeFillShade="BF"/>
          </w:tcPr>
          <w:p w14:paraId="5435FA59" w14:textId="77777777" w:rsidR="00E879C2" w:rsidRPr="0054726E" w:rsidRDefault="00E879C2" w:rsidP="00B52833">
            <w:pPr>
              <w:pStyle w:val="TableContents"/>
              <w:jc w:val="center"/>
            </w:pPr>
            <w:r w:rsidRPr="0054726E">
              <w:t>Modèle</w:t>
            </w:r>
          </w:p>
        </w:tc>
        <w:tc>
          <w:tcPr>
            <w:tcW w:w="3260" w:type="dxa"/>
            <w:shd w:val="clear" w:color="auto" w:fill="AEAAAA" w:themeFill="background2" w:themeFillShade="BF"/>
          </w:tcPr>
          <w:p w14:paraId="35D1F7FB" w14:textId="77777777" w:rsidR="00E879C2" w:rsidRPr="0054726E" w:rsidRDefault="00E879C2" w:rsidP="00B52833">
            <w:pPr>
              <w:pStyle w:val="TableContents"/>
              <w:jc w:val="center"/>
            </w:pPr>
            <w:r w:rsidRPr="0054726E">
              <w:t>Tailles</w:t>
            </w:r>
          </w:p>
        </w:tc>
        <w:tc>
          <w:tcPr>
            <w:tcW w:w="3264" w:type="dxa"/>
            <w:shd w:val="clear" w:color="auto" w:fill="AEAAAA" w:themeFill="background2" w:themeFillShade="BF"/>
          </w:tcPr>
          <w:p w14:paraId="5323353E" w14:textId="77777777" w:rsidR="00E879C2" w:rsidRPr="0054726E" w:rsidRDefault="00E879C2" w:rsidP="00B52833">
            <w:pPr>
              <w:pStyle w:val="TableContents"/>
              <w:jc w:val="center"/>
            </w:pPr>
            <w:r w:rsidRPr="0054726E">
              <w:t>Nombres  d’échantillons</w:t>
            </w:r>
          </w:p>
        </w:tc>
      </w:tr>
      <w:tr w:rsidR="00E879C2" w:rsidRPr="0054726E" w14:paraId="5CEEE989" w14:textId="77777777" w:rsidTr="00B52833">
        <w:tc>
          <w:tcPr>
            <w:tcW w:w="3114" w:type="dxa"/>
          </w:tcPr>
          <w:p w14:paraId="0EB30AE3" w14:textId="77777777" w:rsidR="00E879C2" w:rsidRPr="0054726E" w:rsidRDefault="00E879C2" w:rsidP="00B52833">
            <w:pPr>
              <w:pStyle w:val="TableContents"/>
            </w:pPr>
            <w:r w:rsidRPr="0054726E">
              <w:t>Femme</w:t>
            </w:r>
          </w:p>
        </w:tc>
        <w:tc>
          <w:tcPr>
            <w:tcW w:w="3260" w:type="dxa"/>
          </w:tcPr>
          <w:p w14:paraId="05B55E71" w14:textId="77777777" w:rsidR="00E879C2" w:rsidRPr="0054726E" w:rsidRDefault="00E879C2" w:rsidP="00B52833">
            <w:pPr>
              <w:pStyle w:val="TableContents"/>
            </w:pPr>
            <w:r w:rsidRPr="0054726E">
              <w:t>M</w:t>
            </w:r>
          </w:p>
        </w:tc>
        <w:tc>
          <w:tcPr>
            <w:tcW w:w="3264" w:type="dxa"/>
          </w:tcPr>
          <w:p w14:paraId="19F4BC77" w14:textId="77777777" w:rsidR="00E879C2" w:rsidRPr="0054726E" w:rsidRDefault="00E879C2" w:rsidP="00B52833">
            <w:pPr>
              <w:pStyle w:val="TableContents"/>
            </w:pPr>
            <w:r w:rsidRPr="0054726E">
              <w:t>3</w:t>
            </w:r>
          </w:p>
        </w:tc>
      </w:tr>
      <w:tr w:rsidR="00E879C2" w:rsidRPr="0054726E" w14:paraId="32AEAA0D" w14:textId="77777777" w:rsidTr="00B52833">
        <w:tc>
          <w:tcPr>
            <w:tcW w:w="3114" w:type="dxa"/>
          </w:tcPr>
          <w:p w14:paraId="54821179" w14:textId="77777777" w:rsidR="00E879C2" w:rsidRPr="0054726E" w:rsidRDefault="00E879C2" w:rsidP="00B52833">
            <w:pPr>
              <w:pStyle w:val="TableContents"/>
            </w:pPr>
            <w:r w:rsidRPr="0054726E">
              <w:t>Femme</w:t>
            </w:r>
          </w:p>
        </w:tc>
        <w:tc>
          <w:tcPr>
            <w:tcW w:w="3260" w:type="dxa"/>
          </w:tcPr>
          <w:p w14:paraId="1CE52D98" w14:textId="77777777" w:rsidR="00E879C2" w:rsidRPr="0054726E" w:rsidRDefault="00E879C2" w:rsidP="00B52833">
            <w:pPr>
              <w:pStyle w:val="TableContents"/>
            </w:pPr>
            <w:r w:rsidRPr="0054726E">
              <w:t>L</w:t>
            </w:r>
          </w:p>
        </w:tc>
        <w:tc>
          <w:tcPr>
            <w:tcW w:w="3264" w:type="dxa"/>
          </w:tcPr>
          <w:p w14:paraId="1F12E382" w14:textId="77777777" w:rsidR="00E879C2" w:rsidRPr="0054726E" w:rsidRDefault="00E879C2" w:rsidP="00B52833">
            <w:pPr>
              <w:pStyle w:val="TableContents"/>
            </w:pPr>
            <w:r w:rsidRPr="0054726E">
              <w:t>3</w:t>
            </w:r>
          </w:p>
        </w:tc>
      </w:tr>
      <w:tr w:rsidR="00E879C2" w:rsidRPr="0054726E" w14:paraId="3688ADED" w14:textId="77777777" w:rsidTr="00B52833">
        <w:tc>
          <w:tcPr>
            <w:tcW w:w="3114" w:type="dxa"/>
          </w:tcPr>
          <w:p w14:paraId="71BE748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328A88D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w:t>
            </w:r>
          </w:p>
        </w:tc>
        <w:tc>
          <w:tcPr>
            <w:tcW w:w="3264" w:type="dxa"/>
          </w:tcPr>
          <w:p w14:paraId="07B143F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r w:rsidR="00E879C2" w:rsidRPr="0054726E" w14:paraId="5EB72DE2" w14:textId="77777777" w:rsidTr="00B52833">
        <w:tc>
          <w:tcPr>
            <w:tcW w:w="3114" w:type="dxa"/>
          </w:tcPr>
          <w:p w14:paraId="34851F1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72074FF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L</w:t>
            </w:r>
          </w:p>
        </w:tc>
        <w:tc>
          <w:tcPr>
            <w:tcW w:w="3264" w:type="dxa"/>
          </w:tcPr>
          <w:p w14:paraId="1D94561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bl>
    <w:p w14:paraId="3468112B" w14:textId="77777777" w:rsidR="00E879C2" w:rsidRPr="0054726E" w:rsidRDefault="00E879C2" w:rsidP="00E879C2">
      <w:pPr>
        <w:pStyle w:val="Standard"/>
        <w:rPr>
          <w:rFonts w:ascii="Marianne" w:hAnsi="Marianne"/>
          <w:sz w:val="20"/>
          <w:szCs w:val="20"/>
        </w:rPr>
      </w:pPr>
    </w:p>
    <w:p w14:paraId="17675ED6" w14:textId="77777777" w:rsidR="00E879C2" w:rsidRPr="0054726E" w:rsidRDefault="00E879C2" w:rsidP="00E879C2">
      <w:pPr>
        <w:pStyle w:val="Titre3"/>
        <w:numPr>
          <w:ilvl w:val="0"/>
          <w:numId w:val="0"/>
        </w:numPr>
        <w:rPr>
          <w:color w:val="002060"/>
          <w:sz w:val="20"/>
          <w:szCs w:val="20"/>
        </w:rPr>
      </w:pPr>
      <w:bookmarkStart w:id="167" w:name="_Toc207276843"/>
      <w:bookmarkStart w:id="168" w:name="__RefHeading___Toc50104_2787168394"/>
      <w:bookmarkStart w:id="169" w:name="_Toc214868050"/>
      <w:bookmarkStart w:id="170" w:name="_Toc215842580"/>
      <w:bookmarkStart w:id="171" w:name="_Toc216101293"/>
      <w:bookmarkStart w:id="172" w:name="_Toc216360401"/>
      <w:bookmarkStart w:id="173" w:name="_Toc216883289"/>
      <w:r w:rsidRPr="0054726E">
        <w:rPr>
          <w:color w:val="002060"/>
          <w:sz w:val="20"/>
          <w:szCs w:val="20"/>
        </w:rPr>
        <w:t>1-08. Tee-shirt anti-transpirant terrestre</w:t>
      </w:r>
      <w:bookmarkEnd w:id="167"/>
      <w:bookmarkEnd w:id="168"/>
      <w:bookmarkEnd w:id="169"/>
      <w:r w:rsidRPr="0054726E">
        <w:rPr>
          <w:color w:val="002060"/>
          <w:sz w:val="20"/>
          <w:szCs w:val="20"/>
        </w:rPr>
        <w:t xml:space="preserve"> – homme et femme</w:t>
      </w:r>
      <w:bookmarkEnd w:id="170"/>
      <w:bookmarkEnd w:id="171"/>
      <w:bookmarkEnd w:id="172"/>
      <w:bookmarkEnd w:id="173"/>
    </w:p>
    <w:p w14:paraId="73AE04C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A9DA0A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5F9C8E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7F5B10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2848C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7D0A0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5073A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959CF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1B3320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940EC4" w14:textId="77777777" w:rsidR="00E879C2" w:rsidRPr="0054726E" w:rsidRDefault="00E879C2" w:rsidP="00B52833">
            <w:pPr>
              <w:pStyle w:val="Sansinterligne"/>
              <w:rPr>
                <w:rFonts w:ascii="Marianne" w:hAnsi="Marianne"/>
                <w:sz w:val="20"/>
                <w:szCs w:val="20"/>
              </w:rPr>
            </w:pPr>
          </w:p>
        </w:tc>
      </w:tr>
      <w:tr w:rsidR="00E879C2" w:rsidRPr="0054726E" w14:paraId="6A4446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510E9F"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AABDE9" w14:textId="77777777" w:rsidR="00E879C2" w:rsidRPr="0054726E" w:rsidRDefault="00E879C2" w:rsidP="00B52833">
            <w:pPr>
              <w:pStyle w:val="Sansinterligne"/>
              <w:rPr>
                <w:rFonts w:ascii="Marianne" w:hAnsi="Marianne"/>
                <w:sz w:val="20"/>
                <w:szCs w:val="20"/>
              </w:rPr>
            </w:pPr>
          </w:p>
        </w:tc>
      </w:tr>
      <w:tr w:rsidR="00E879C2" w:rsidRPr="0054726E" w14:paraId="35F105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4F6319"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998E32" w14:textId="77777777" w:rsidR="00E879C2" w:rsidRPr="0054726E" w:rsidRDefault="00E879C2" w:rsidP="00B52833">
            <w:pPr>
              <w:pStyle w:val="Sansinterligne"/>
              <w:rPr>
                <w:rFonts w:ascii="Marianne" w:hAnsi="Marianne"/>
                <w:sz w:val="20"/>
                <w:szCs w:val="20"/>
              </w:rPr>
            </w:pPr>
          </w:p>
        </w:tc>
      </w:tr>
      <w:tr w:rsidR="00E879C2" w:rsidRPr="0054726E" w14:paraId="47EDD2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6845C2"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49166C" w14:textId="77777777" w:rsidR="00E879C2" w:rsidRPr="0054726E" w:rsidRDefault="00E879C2" w:rsidP="00B52833">
            <w:pPr>
              <w:pStyle w:val="Sansinterligne"/>
              <w:rPr>
                <w:rFonts w:ascii="Marianne" w:hAnsi="Marianne"/>
                <w:sz w:val="20"/>
                <w:szCs w:val="20"/>
              </w:rPr>
            </w:pPr>
          </w:p>
        </w:tc>
      </w:tr>
      <w:tr w:rsidR="00E879C2" w:rsidRPr="0054726E" w14:paraId="748929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C18F9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AE3DE3" w14:textId="77777777" w:rsidR="00E879C2" w:rsidRPr="0054726E" w:rsidRDefault="00E879C2" w:rsidP="00B52833">
            <w:pPr>
              <w:pStyle w:val="Sansinterligne"/>
              <w:rPr>
                <w:rFonts w:ascii="Marianne" w:hAnsi="Marianne"/>
                <w:i/>
                <w:iCs/>
                <w:sz w:val="20"/>
                <w:szCs w:val="20"/>
              </w:rPr>
            </w:pPr>
          </w:p>
        </w:tc>
      </w:tr>
      <w:tr w:rsidR="00A021DD" w:rsidRPr="0054726E" w14:paraId="0800B9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3865A8" w14:textId="2BB1E550"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A091A9" w14:textId="77777777" w:rsidR="00A021DD" w:rsidRPr="0054726E" w:rsidRDefault="00A021DD" w:rsidP="00A021DD">
            <w:pPr>
              <w:pStyle w:val="Sansinterligne"/>
              <w:rPr>
                <w:rFonts w:ascii="Marianne" w:hAnsi="Marianne"/>
                <w:i/>
                <w:iCs/>
                <w:sz w:val="20"/>
                <w:szCs w:val="20"/>
              </w:rPr>
            </w:pPr>
          </w:p>
        </w:tc>
      </w:tr>
      <w:tr w:rsidR="00A021DD" w:rsidRPr="0054726E" w14:paraId="0DCE8EC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D17316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0A0BCC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489D7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CDE661" w14:textId="77777777" w:rsidR="00A021DD" w:rsidRPr="0054726E" w:rsidRDefault="00A021DD" w:rsidP="00A021DD">
            <w:pPr>
              <w:pStyle w:val="Sansinterligne"/>
              <w:rPr>
                <w:rFonts w:ascii="Marianne" w:hAnsi="Marianne"/>
                <w:i/>
                <w:iCs/>
                <w:sz w:val="20"/>
                <w:szCs w:val="20"/>
              </w:rPr>
            </w:pPr>
          </w:p>
        </w:tc>
      </w:tr>
      <w:tr w:rsidR="00A021DD" w:rsidRPr="0054726E" w14:paraId="2CDEBD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A8FD7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0F8143" w14:textId="77777777" w:rsidR="00A021DD" w:rsidRPr="0054726E" w:rsidRDefault="00A021DD" w:rsidP="00A021DD">
            <w:pPr>
              <w:pStyle w:val="Sansinterligne"/>
              <w:rPr>
                <w:rFonts w:ascii="Marianne" w:hAnsi="Marianne"/>
                <w:i/>
                <w:iCs/>
                <w:sz w:val="20"/>
                <w:szCs w:val="20"/>
              </w:rPr>
            </w:pPr>
          </w:p>
        </w:tc>
      </w:tr>
      <w:tr w:rsidR="00A021DD" w:rsidRPr="0054726E" w14:paraId="618A90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16254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A24DAD" w14:textId="77777777" w:rsidR="00A021DD" w:rsidRPr="0054726E" w:rsidRDefault="00A021DD" w:rsidP="00A021DD">
            <w:pPr>
              <w:pStyle w:val="Sansinterligne"/>
              <w:rPr>
                <w:rFonts w:ascii="Marianne" w:hAnsi="Marianne"/>
                <w:i/>
                <w:iCs/>
                <w:sz w:val="20"/>
                <w:szCs w:val="20"/>
              </w:rPr>
            </w:pPr>
          </w:p>
        </w:tc>
      </w:tr>
      <w:tr w:rsidR="00A021DD" w:rsidRPr="0054726E" w14:paraId="4A7FBA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DB65D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DE3AB9" w14:textId="77777777" w:rsidR="00A021DD" w:rsidRPr="0054726E" w:rsidRDefault="00A021DD" w:rsidP="00A021DD">
            <w:pPr>
              <w:pStyle w:val="Sansinterligne"/>
              <w:rPr>
                <w:rFonts w:ascii="Marianne" w:hAnsi="Marianne"/>
                <w:sz w:val="20"/>
                <w:szCs w:val="20"/>
              </w:rPr>
            </w:pPr>
          </w:p>
        </w:tc>
      </w:tr>
      <w:tr w:rsidR="00A021DD" w:rsidRPr="0054726E" w14:paraId="55A75F6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2A49A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5889B2" w14:textId="77777777" w:rsidR="00A021DD" w:rsidRPr="0054726E" w:rsidRDefault="00A021DD" w:rsidP="00A021DD">
            <w:pPr>
              <w:pStyle w:val="Sansinterligne"/>
              <w:rPr>
                <w:rFonts w:ascii="Marianne" w:hAnsi="Marianne"/>
                <w:i/>
                <w:iCs/>
                <w:sz w:val="20"/>
                <w:szCs w:val="20"/>
              </w:rPr>
            </w:pPr>
          </w:p>
        </w:tc>
      </w:tr>
      <w:tr w:rsidR="00A021DD" w:rsidRPr="0054726E" w14:paraId="58533CF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05033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58F8F3" w14:textId="77777777" w:rsidR="00A021DD" w:rsidRPr="0054726E" w:rsidRDefault="00A021DD" w:rsidP="00A021DD">
            <w:pPr>
              <w:pStyle w:val="Sansinterligne"/>
              <w:rPr>
                <w:rFonts w:ascii="Marianne" w:hAnsi="Marianne"/>
                <w:i/>
                <w:iCs/>
                <w:sz w:val="20"/>
                <w:szCs w:val="20"/>
              </w:rPr>
            </w:pPr>
          </w:p>
        </w:tc>
      </w:tr>
      <w:tr w:rsidR="00A021DD" w:rsidRPr="0054726E" w14:paraId="287D23D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55F26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3FF3E9" w14:textId="77777777" w:rsidR="00A021DD" w:rsidRPr="0054726E" w:rsidRDefault="00A021DD" w:rsidP="00A021DD">
            <w:pPr>
              <w:pStyle w:val="Sansinterligne"/>
              <w:rPr>
                <w:rFonts w:ascii="Marianne" w:hAnsi="Marianne"/>
                <w:i/>
                <w:iCs/>
                <w:sz w:val="20"/>
                <w:szCs w:val="20"/>
              </w:rPr>
            </w:pPr>
          </w:p>
        </w:tc>
      </w:tr>
      <w:tr w:rsidR="00A021DD" w:rsidRPr="0054726E" w14:paraId="48AD26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D49BB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658BB2" w14:textId="77777777" w:rsidR="00A021DD" w:rsidRPr="0054726E" w:rsidRDefault="00A021DD" w:rsidP="00A021DD">
            <w:pPr>
              <w:pStyle w:val="Sansinterligne"/>
              <w:rPr>
                <w:rFonts w:ascii="Marianne" w:hAnsi="Marianne"/>
                <w:sz w:val="20"/>
                <w:szCs w:val="20"/>
              </w:rPr>
            </w:pPr>
          </w:p>
        </w:tc>
      </w:tr>
      <w:tr w:rsidR="00A021DD" w:rsidRPr="0054726E" w14:paraId="306843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BAFDE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du tee-shirt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AC7744" w14:textId="77777777" w:rsidR="00A021DD" w:rsidRPr="0054726E" w:rsidRDefault="00A021DD" w:rsidP="00A021DD">
            <w:pPr>
              <w:pStyle w:val="Sansinterligne"/>
              <w:rPr>
                <w:rFonts w:ascii="Marianne" w:hAnsi="Marianne"/>
                <w:sz w:val="20"/>
                <w:szCs w:val="20"/>
              </w:rPr>
            </w:pPr>
          </w:p>
        </w:tc>
      </w:tr>
      <w:tr w:rsidR="00A021DD" w:rsidRPr="0054726E" w14:paraId="37C369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F03AC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0C3112" w14:textId="77777777" w:rsidR="00A021DD" w:rsidRPr="0054726E" w:rsidRDefault="00A021DD" w:rsidP="00A021DD">
            <w:pPr>
              <w:pStyle w:val="Sansinterligne"/>
              <w:rPr>
                <w:rFonts w:ascii="Marianne" w:hAnsi="Marianne"/>
                <w:sz w:val="20"/>
                <w:szCs w:val="20"/>
              </w:rPr>
            </w:pPr>
          </w:p>
        </w:tc>
      </w:tr>
      <w:tr w:rsidR="00A021DD" w:rsidRPr="0054726E" w14:paraId="0D74BE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B873D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41194E" w14:textId="77777777" w:rsidR="00A021DD" w:rsidRPr="0054726E" w:rsidRDefault="00A021DD" w:rsidP="00A021DD">
            <w:pPr>
              <w:pStyle w:val="Sansinterligne"/>
              <w:rPr>
                <w:rFonts w:ascii="Marianne" w:hAnsi="Marianne"/>
                <w:sz w:val="20"/>
                <w:szCs w:val="20"/>
              </w:rPr>
            </w:pPr>
          </w:p>
        </w:tc>
      </w:tr>
      <w:tr w:rsidR="00D63272" w:rsidRPr="0054726E" w14:paraId="0DD33F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8E35CF" w14:textId="758EBB80"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B304FE" w14:textId="77777777" w:rsidR="00D63272" w:rsidRPr="0054726E" w:rsidRDefault="00D63272" w:rsidP="00D63272">
            <w:pPr>
              <w:pStyle w:val="Sansinterligne"/>
              <w:rPr>
                <w:rFonts w:ascii="Marianne" w:hAnsi="Marianne"/>
                <w:sz w:val="20"/>
                <w:szCs w:val="20"/>
              </w:rPr>
            </w:pPr>
          </w:p>
        </w:tc>
      </w:tr>
      <w:tr w:rsidR="00D63272" w:rsidRPr="0054726E" w14:paraId="3275A68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2BCDCF6"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4BC79C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81743C"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5505AE" w14:textId="77777777" w:rsidR="00D63272" w:rsidRPr="0054726E" w:rsidRDefault="00D63272" w:rsidP="00D63272">
            <w:pPr>
              <w:pStyle w:val="Sansinterligne"/>
              <w:rPr>
                <w:rFonts w:ascii="Marianne" w:hAnsi="Marianne"/>
                <w:sz w:val="20"/>
                <w:szCs w:val="20"/>
              </w:rPr>
            </w:pPr>
          </w:p>
        </w:tc>
      </w:tr>
      <w:tr w:rsidR="00D63272" w:rsidRPr="0054726E" w14:paraId="5C050F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CDE434"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B878F4" w14:textId="77777777" w:rsidR="00D63272" w:rsidRPr="0054726E" w:rsidRDefault="00D63272" w:rsidP="00D63272">
            <w:pPr>
              <w:pStyle w:val="Sansinterligne"/>
              <w:rPr>
                <w:rFonts w:ascii="Marianne" w:hAnsi="Marianne"/>
                <w:sz w:val="20"/>
                <w:szCs w:val="20"/>
              </w:rPr>
            </w:pPr>
          </w:p>
        </w:tc>
      </w:tr>
      <w:tr w:rsidR="00D63272" w:rsidRPr="0054726E" w14:paraId="0C44A2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25A45F"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1F9FDC" w14:textId="77777777" w:rsidR="00D63272" w:rsidRPr="0054726E" w:rsidRDefault="00D63272" w:rsidP="00D63272">
            <w:pPr>
              <w:pStyle w:val="Sansinterligne"/>
              <w:rPr>
                <w:rFonts w:ascii="Marianne" w:hAnsi="Marianne"/>
                <w:sz w:val="20"/>
                <w:szCs w:val="20"/>
              </w:rPr>
            </w:pPr>
          </w:p>
        </w:tc>
      </w:tr>
      <w:tr w:rsidR="00D63272" w:rsidRPr="0054726E" w14:paraId="4402D0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19D6D8"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Respirabilité niveau de performance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5402F9" w14:textId="77777777" w:rsidR="00D63272" w:rsidRPr="0054726E" w:rsidRDefault="00D63272" w:rsidP="00D63272">
            <w:pPr>
              <w:pStyle w:val="Sansinterligne"/>
              <w:rPr>
                <w:rFonts w:ascii="Marianne" w:hAnsi="Marianne"/>
                <w:sz w:val="20"/>
                <w:szCs w:val="20"/>
              </w:rPr>
            </w:pPr>
          </w:p>
        </w:tc>
      </w:tr>
      <w:tr w:rsidR="00D63272" w:rsidRPr="0054726E" w14:paraId="40885B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062B6D"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Type de confection avec ou sans couture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BCB568" w14:textId="77777777" w:rsidR="00D63272" w:rsidRPr="0054726E" w:rsidRDefault="00D63272" w:rsidP="00D63272">
            <w:pPr>
              <w:pStyle w:val="Sansinterligne"/>
              <w:rPr>
                <w:rFonts w:ascii="Marianne" w:hAnsi="Marianne"/>
                <w:sz w:val="20"/>
                <w:szCs w:val="20"/>
              </w:rPr>
            </w:pPr>
          </w:p>
        </w:tc>
      </w:tr>
    </w:tbl>
    <w:p w14:paraId="3C7607F1" w14:textId="77777777" w:rsidR="00E879C2" w:rsidRPr="0054726E" w:rsidRDefault="00E879C2" w:rsidP="00E879C2">
      <w:pPr>
        <w:pStyle w:val="Standard"/>
        <w:rPr>
          <w:rFonts w:ascii="Marianne" w:hAnsi="Marianne"/>
          <w:sz w:val="20"/>
          <w:szCs w:val="20"/>
        </w:rPr>
      </w:pPr>
    </w:p>
    <w:p w14:paraId="171B7D99" w14:textId="77777777" w:rsidR="00E879C2" w:rsidRPr="0054726E" w:rsidRDefault="00E879C2" w:rsidP="00E879C2">
      <w:pPr>
        <w:pStyle w:val="Standard"/>
        <w:rPr>
          <w:rFonts w:ascii="Marianne" w:hAnsi="Marianne"/>
          <w:sz w:val="20"/>
          <w:szCs w:val="20"/>
        </w:rPr>
      </w:pPr>
    </w:p>
    <w:p w14:paraId="14AE1048" w14:textId="77777777" w:rsidR="00E879C2" w:rsidRPr="0054726E" w:rsidRDefault="00E879C2" w:rsidP="00E879C2">
      <w:pPr>
        <w:pStyle w:val="Titre3"/>
        <w:numPr>
          <w:ilvl w:val="0"/>
          <w:numId w:val="0"/>
        </w:numPr>
        <w:rPr>
          <w:color w:val="002060"/>
          <w:sz w:val="20"/>
          <w:szCs w:val="20"/>
        </w:rPr>
      </w:pPr>
      <w:bookmarkStart w:id="174" w:name="_Toc214868051"/>
      <w:bookmarkStart w:id="175" w:name="__RefHeading___Toc50106_2787168394"/>
      <w:bookmarkStart w:id="176" w:name="_Toc207276844"/>
      <w:bookmarkStart w:id="177" w:name="_Toc215842581"/>
      <w:bookmarkStart w:id="178" w:name="_Toc216101294"/>
      <w:bookmarkStart w:id="179" w:name="_Toc216360402"/>
      <w:bookmarkStart w:id="180" w:name="_Toc216883290"/>
      <w:r w:rsidRPr="0054726E">
        <w:rPr>
          <w:color w:val="002060"/>
          <w:sz w:val="20"/>
          <w:szCs w:val="20"/>
        </w:rPr>
        <w:t>1-09. Tee-shirt anti-transpirant aéromaritime</w:t>
      </w:r>
      <w:bookmarkStart w:id="181" w:name="_Toc207276844_Copie_1"/>
      <w:bookmarkStart w:id="182" w:name="_Toc214868051_Copie_1"/>
      <w:bookmarkEnd w:id="174"/>
      <w:bookmarkEnd w:id="175"/>
      <w:bookmarkEnd w:id="176"/>
      <w:bookmarkEnd w:id="181"/>
      <w:bookmarkEnd w:id="182"/>
      <w:r w:rsidRPr="0054726E">
        <w:rPr>
          <w:color w:val="002060"/>
          <w:sz w:val="20"/>
          <w:szCs w:val="20"/>
        </w:rPr>
        <w:t xml:space="preserve"> – homme et femme</w:t>
      </w:r>
      <w:bookmarkEnd w:id="177"/>
      <w:bookmarkEnd w:id="178"/>
      <w:bookmarkEnd w:id="179"/>
      <w:bookmarkEnd w:id="180"/>
    </w:p>
    <w:p w14:paraId="74B3486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58A26B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CECDA9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E83808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FC619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37FA2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31F83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5E6B24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E51411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pantalon.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3A7176" w14:textId="77777777" w:rsidR="00E879C2" w:rsidRPr="0054726E" w:rsidRDefault="00E879C2" w:rsidP="00B52833">
            <w:pPr>
              <w:pStyle w:val="Sansinterligne"/>
              <w:rPr>
                <w:rFonts w:ascii="Marianne" w:hAnsi="Marianne"/>
                <w:sz w:val="20"/>
                <w:szCs w:val="20"/>
              </w:rPr>
            </w:pPr>
          </w:p>
        </w:tc>
      </w:tr>
      <w:tr w:rsidR="00E879C2" w:rsidRPr="0054726E" w14:paraId="04CBBF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0771BA"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A29F73" w14:textId="77777777" w:rsidR="00E879C2" w:rsidRPr="0054726E" w:rsidRDefault="00E879C2" w:rsidP="00B52833">
            <w:pPr>
              <w:pStyle w:val="Sansinterligne"/>
              <w:rPr>
                <w:rFonts w:ascii="Marianne" w:hAnsi="Marianne"/>
                <w:sz w:val="20"/>
                <w:szCs w:val="20"/>
              </w:rPr>
            </w:pPr>
          </w:p>
        </w:tc>
      </w:tr>
      <w:tr w:rsidR="00E879C2" w:rsidRPr="0054726E" w14:paraId="3CF711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6DC32C"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E53A36" w14:textId="77777777" w:rsidR="00E879C2" w:rsidRPr="0054726E" w:rsidRDefault="00E879C2" w:rsidP="00B52833">
            <w:pPr>
              <w:pStyle w:val="Sansinterligne"/>
              <w:rPr>
                <w:rFonts w:ascii="Marianne" w:hAnsi="Marianne"/>
                <w:sz w:val="20"/>
                <w:szCs w:val="20"/>
              </w:rPr>
            </w:pPr>
          </w:p>
        </w:tc>
      </w:tr>
      <w:tr w:rsidR="00E879C2" w:rsidRPr="0054726E" w14:paraId="432D9B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68D8DC"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54682E" w14:textId="77777777" w:rsidR="00E879C2" w:rsidRPr="0054726E" w:rsidRDefault="00E879C2" w:rsidP="00B52833">
            <w:pPr>
              <w:pStyle w:val="Sansinterligne"/>
              <w:rPr>
                <w:rFonts w:ascii="Marianne" w:hAnsi="Marianne"/>
                <w:sz w:val="20"/>
                <w:szCs w:val="20"/>
              </w:rPr>
            </w:pPr>
          </w:p>
        </w:tc>
      </w:tr>
      <w:tr w:rsidR="00E879C2" w:rsidRPr="0054726E" w14:paraId="4113DB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A33D7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79A09F" w14:textId="77777777" w:rsidR="00E879C2" w:rsidRPr="0054726E" w:rsidRDefault="00E879C2" w:rsidP="00B52833">
            <w:pPr>
              <w:pStyle w:val="Sansinterligne"/>
              <w:rPr>
                <w:rFonts w:ascii="Marianne" w:hAnsi="Marianne"/>
                <w:i/>
                <w:iCs/>
                <w:sz w:val="20"/>
                <w:szCs w:val="20"/>
              </w:rPr>
            </w:pPr>
          </w:p>
        </w:tc>
      </w:tr>
      <w:tr w:rsidR="00A021DD" w:rsidRPr="0054726E" w14:paraId="28C1AD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F9CD7F" w14:textId="781F99CB"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4D6251" w14:textId="77777777" w:rsidR="00A021DD" w:rsidRPr="0054726E" w:rsidRDefault="00A021DD" w:rsidP="00A021DD">
            <w:pPr>
              <w:pStyle w:val="Sansinterligne"/>
              <w:rPr>
                <w:rFonts w:ascii="Marianne" w:hAnsi="Marianne"/>
                <w:i/>
                <w:iCs/>
                <w:sz w:val="20"/>
                <w:szCs w:val="20"/>
              </w:rPr>
            </w:pPr>
          </w:p>
        </w:tc>
      </w:tr>
      <w:tr w:rsidR="00A021DD" w:rsidRPr="0054726E" w14:paraId="3B9AADE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1E865E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04A64F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0E665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78CEE8" w14:textId="77777777" w:rsidR="00A021DD" w:rsidRPr="0054726E" w:rsidRDefault="00A021DD" w:rsidP="00A021DD">
            <w:pPr>
              <w:pStyle w:val="Sansinterligne"/>
              <w:rPr>
                <w:rFonts w:ascii="Marianne" w:hAnsi="Marianne"/>
                <w:i/>
                <w:iCs/>
                <w:sz w:val="20"/>
                <w:szCs w:val="20"/>
              </w:rPr>
            </w:pPr>
          </w:p>
        </w:tc>
      </w:tr>
      <w:tr w:rsidR="00A021DD" w:rsidRPr="0054726E" w14:paraId="5ED275B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4C99C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B4955A" w14:textId="77777777" w:rsidR="00A021DD" w:rsidRPr="0054726E" w:rsidRDefault="00A021DD" w:rsidP="00A021DD">
            <w:pPr>
              <w:pStyle w:val="Sansinterligne"/>
              <w:rPr>
                <w:rFonts w:ascii="Marianne" w:hAnsi="Marianne"/>
                <w:i/>
                <w:iCs/>
                <w:sz w:val="20"/>
                <w:szCs w:val="20"/>
              </w:rPr>
            </w:pPr>
          </w:p>
        </w:tc>
      </w:tr>
      <w:tr w:rsidR="00A021DD" w:rsidRPr="0054726E" w14:paraId="407014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FB978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F19F11" w14:textId="77777777" w:rsidR="00A021DD" w:rsidRPr="0054726E" w:rsidRDefault="00A021DD" w:rsidP="00A021DD">
            <w:pPr>
              <w:pStyle w:val="Sansinterligne"/>
              <w:rPr>
                <w:rFonts w:ascii="Marianne" w:hAnsi="Marianne"/>
                <w:i/>
                <w:iCs/>
                <w:sz w:val="20"/>
                <w:szCs w:val="20"/>
              </w:rPr>
            </w:pPr>
          </w:p>
        </w:tc>
      </w:tr>
      <w:tr w:rsidR="00A021DD" w:rsidRPr="0054726E" w14:paraId="2BBB00E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CBD3B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84F514" w14:textId="77777777" w:rsidR="00A021DD" w:rsidRPr="0054726E" w:rsidRDefault="00A021DD" w:rsidP="00A021DD">
            <w:pPr>
              <w:pStyle w:val="Sansinterligne"/>
              <w:rPr>
                <w:rFonts w:ascii="Marianne" w:hAnsi="Marianne"/>
                <w:sz w:val="20"/>
                <w:szCs w:val="20"/>
              </w:rPr>
            </w:pPr>
          </w:p>
        </w:tc>
      </w:tr>
      <w:tr w:rsidR="00A021DD" w:rsidRPr="0054726E" w14:paraId="4E2A490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1F0C9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31DE50" w14:textId="77777777" w:rsidR="00A021DD" w:rsidRPr="0054726E" w:rsidRDefault="00A021DD" w:rsidP="00A021DD">
            <w:pPr>
              <w:pStyle w:val="Sansinterligne"/>
              <w:rPr>
                <w:rFonts w:ascii="Marianne" w:hAnsi="Marianne"/>
                <w:i/>
                <w:iCs/>
                <w:sz w:val="20"/>
                <w:szCs w:val="20"/>
              </w:rPr>
            </w:pPr>
          </w:p>
        </w:tc>
      </w:tr>
      <w:tr w:rsidR="00A021DD" w:rsidRPr="0054726E" w14:paraId="6E24D01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41551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6A03E9" w14:textId="77777777" w:rsidR="00A021DD" w:rsidRPr="0054726E" w:rsidRDefault="00A021DD" w:rsidP="00A021DD">
            <w:pPr>
              <w:pStyle w:val="Sansinterligne"/>
              <w:rPr>
                <w:rFonts w:ascii="Marianne" w:hAnsi="Marianne"/>
                <w:i/>
                <w:iCs/>
                <w:sz w:val="20"/>
                <w:szCs w:val="20"/>
              </w:rPr>
            </w:pPr>
          </w:p>
        </w:tc>
      </w:tr>
      <w:tr w:rsidR="00A021DD" w:rsidRPr="0054726E" w14:paraId="0A4885F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50096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848E01" w14:textId="77777777" w:rsidR="00A021DD" w:rsidRPr="0054726E" w:rsidRDefault="00A021DD" w:rsidP="00A021DD">
            <w:pPr>
              <w:pStyle w:val="Sansinterligne"/>
              <w:rPr>
                <w:rFonts w:ascii="Marianne" w:hAnsi="Marianne"/>
                <w:i/>
                <w:iCs/>
                <w:sz w:val="20"/>
                <w:szCs w:val="20"/>
              </w:rPr>
            </w:pPr>
          </w:p>
        </w:tc>
      </w:tr>
      <w:tr w:rsidR="00A021DD" w:rsidRPr="0054726E" w14:paraId="301CCE9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4756A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D31D6E" w14:textId="77777777" w:rsidR="00A021DD" w:rsidRPr="0054726E" w:rsidRDefault="00A021DD" w:rsidP="00A021DD">
            <w:pPr>
              <w:pStyle w:val="Sansinterligne"/>
              <w:rPr>
                <w:rFonts w:ascii="Marianne" w:hAnsi="Marianne"/>
                <w:sz w:val="20"/>
                <w:szCs w:val="20"/>
              </w:rPr>
            </w:pPr>
          </w:p>
        </w:tc>
      </w:tr>
      <w:tr w:rsidR="00A021DD" w:rsidRPr="0054726E" w14:paraId="4B6111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2F4C1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du tee-shirt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867C73" w14:textId="77777777" w:rsidR="00A021DD" w:rsidRPr="0054726E" w:rsidRDefault="00A021DD" w:rsidP="00A021DD">
            <w:pPr>
              <w:pStyle w:val="Sansinterligne"/>
              <w:rPr>
                <w:rFonts w:ascii="Marianne" w:hAnsi="Marianne"/>
                <w:sz w:val="20"/>
                <w:szCs w:val="20"/>
              </w:rPr>
            </w:pPr>
          </w:p>
        </w:tc>
      </w:tr>
      <w:tr w:rsidR="00A021DD" w:rsidRPr="0054726E" w14:paraId="16AA38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F4F75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C25101" w14:textId="77777777" w:rsidR="00A021DD" w:rsidRPr="0054726E" w:rsidRDefault="00A021DD" w:rsidP="00A021DD">
            <w:pPr>
              <w:pStyle w:val="Sansinterligne"/>
              <w:rPr>
                <w:rFonts w:ascii="Marianne" w:hAnsi="Marianne"/>
                <w:sz w:val="20"/>
                <w:szCs w:val="20"/>
              </w:rPr>
            </w:pPr>
          </w:p>
        </w:tc>
      </w:tr>
      <w:tr w:rsidR="00A021DD" w:rsidRPr="0054726E" w14:paraId="640DC8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55CFD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130E06" w14:textId="77777777" w:rsidR="00A021DD" w:rsidRPr="0054726E" w:rsidRDefault="00A021DD" w:rsidP="00A021DD">
            <w:pPr>
              <w:pStyle w:val="Sansinterligne"/>
              <w:rPr>
                <w:rFonts w:ascii="Marianne" w:hAnsi="Marianne"/>
                <w:sz w:val="20"/>
                <w:szCs w:val="20"/>
              </w:rPr>
            </w:pPr>
          </w:p>
        </w:tc>
      </w:tr>
      <w:tr w:rsidR="00D63272" w:rsidRPr="0054726E" w14:paraId="08FEC4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9A3510" w14:textId="287160CD" w:rsidR="00D63272" w:rsidRPr="0054726E" w:rsidRDefault="00D63272" w:rsidP="00D6327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F28C58" w14:textId="77777777" w:rsidR="00D63272" w:rsidRPr="0054726E" w:rsidRDefault="00D63272" w:rsidP="00D63272">
            <w:pPr>
              <w:pStyle w:val="Sansinterligne"/>
              <w:rPr>
                <w:rFonts w:ascii="Marianne" w:hAnsi="Marianne"/>
                <w:sz w:val="20"/>
                <w:szCs w:val="20"/>
              </w:rPr>
            </w:pPr>
          </w:p>
        </w:tc>
      </w:tr>
      <w:tr w:rsidR="00D63272" w:rsidRPr="0054726E" w14:paraId="7C5EFFB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FCD2706"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D63272" w:rsidRPr="0054726E" w14:paraId="59527C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844CDE" w14:textId="77777777" w:rsidR="00D63272" w:rsidRPr="0054726E" w:rsidRDefault="00D63272" w:rsidP="00D6327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85CE91" w14:textId="77777777" w:rsidR="00D63272" w:rsidRPr="0054726E" w:rsidRDefault="00D63272" w:rsidP="00D63272">
            <w:pPr>
              <w:pStyle w:val="Sansinterligne"/>
              <w:rPr>
                <w:rFonts w:ascii="Marianne" w:hAnsi="Marianne"/>
                <w:sz w:val="20"/>
                <w:szCs w:val="20"/>
              </w:rPr>
            </w:pPr>
          </w:p>
        </w:tc>
      </w:tr>
      <w:tr w:rsidR="00D63272" w:rsidRPr="0054726E" w14:paraId="070B50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7C1CB7"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667E62" w14:textId="77777777" w:rsidR="00D63272" w:rsidRPr="0054726E" w:rsidRDefault="00D63272" w:rsidP="00D63272">
            <w:pPr>
              <w:pStyle w:val="Sansinterligne"/>
              <w:rPr>
                <w:rFonts w:ascii="Marianne" w:hAnsi="Marianne"/>
                <w:sz w:val="20"/>
                <w:szCs w:val="20"/>
              </w:rPr>
            </w:pPr>
          </w:p>
        </w:tc>
      </w:tr>
      <w:tr w:rsidR="00D63272" w:rsidRPr="0054726E" w14:paraId="4A5E14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2171A7" w14:textId="77777777" w:rsidR="00D63272" w:rsidRPr="0054726E" w:rsidRDefault="00D63272" w:rsidP="00D6327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11F7DA" w14:textId="77777777" w:rsidR="00D63272" w:rsidRPr="0054726E" w:rsidRDefault="00D63272" w:rsidP="00D63272">
            <w:pPr>
              <w:pStyle w:val="Sansinterligne"/>
              <w:rPr>
                <w:rFonts w:ascii="Marianne" w:hAnsi="Marianne"/>
                <w:sz w:val="20"/>
                <w:szCs w:val="20"/>
              </w:rPr>
            </w:pPr>
          </w:p>
        </w:tc>
      </w:tr>
      <w:tr w:rsidR="00D63272" w:rsidRPr="0054726E" w14:paraId="0F7A9C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3416DC"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Respirabilité niveau de performance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5DAB1E" w14:textId="77777777" w:rsidR="00D63272" w:rsidRPr="0054726E" w:rsidRDefault="00D63272" w:rsidP="00D63272">
            <w:pPr>
              <w:pStyle w:val="Sansinterligne"/>
              <w:rPr>
                <w:rFonts w:ascii="Marianne" w:hAnsi="Marianne"/>
                <w:sz w:val="20"/>
                <w:szCs w:val="20"/>
              </w:rPr>
            </w:pPr>
          </w:p>
        </w:tc>
      </w:tr>
      <w:tr w:rsidR="00D63272" w:rsidRPr="0054726E" w14:paraId="3B26FE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DC5F71" w14:textId="77777777" w:rsidR="00D63272" w:rsidRPr="0054726E" w:rsidRDefault="00D63272" w:rsidP="00D63272">
            <w:pPr>
              <w:pStyle w:val="Sansinterligne"/>
              <w:rPr>
                <w:rFonts w:ascii="Marianne" w:hAnsi="Marianne"/>
                <w:sz w:val="20"/>
                <w:szCs w:val="20"/>
              </w:rPr>
            </w:pPr>
            <w:r w:rsidRPr="0054726E">
              <w:rPr>
                <w:rFonts w:ascii="Marianne" w:hAnsi="Marianne"/>
                <w:sz w:val="20"/>
                <w:szCs w:val="20"/>
              </w:rPr>
              <w:t>Type de confection avec ou sans couture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466F42" w14:textId="77777777" w:rsidR="00D63272" w:rsidRPr="0054726E" w:rsidRDefault="00D63272" w:rsidP="00D63272">
            <w:pPr>
              <w:pStyle w:val="Sansinterligne"/>
              <w:rPr>
                <w:rFonts w:ascii="Marianne" w:hAnsi="Marianne"/>
                <w:sz w:val="20"/>
                <w:szCs w:val="20"/>
              </w:rPr>
            </w:pPr>
          </w:p>
        </w:tc>
      </w:tr>
      <w:tr w:rsidR="00D63272" w:rsidRPr="0054726E" w14:paraId="069A66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1FF9327" w14:textId="24239D9B" w:rsidR="00D63272" w:rsidRPr="0054726E" w:rsidRDefault="00D63272" w:rsidP="00D63272">
            <w:pPr>
              <w:pStyle w:val="Sansinterligne"/>
              <w:rPr>
                <w:rFonts w:ascii="Marianne" w:hAnsi="Marianne"/>
                <w:sz w:val="20"/>
                <w:szCs w:val="20"/>
              </w:rPr>
            </w:pPr>
            <w:r w:rsidRPr="0054726E">
              <w:rPr>
                <w:rFonts w:ascii="Marianne" w:hAnsi="Marianne"/>
                <w:sz w:val="20"/>
                <w:szCs w:val="20"/>
              </w:rPr>
              <w:t>Norme anti feu atteinte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BD20A7" w14:textId="2765CC9D" w:rsidR="00D63272" w:rsidRPr="0054726E" w:rsidRDefault="00D63272" w:rsidP="00D63272">
            <w:pPr>
              <w:pStyle w:val="Sansinterligne"/>
              <w:rPr>
                <w:rFonts w:ascii="Marianne" w:hAnsi="Marianne"/>
                <w:sz w:val="20"/>
                <w:szCs w:val="20"/>
              </w:rPr>
            </w:pPr>
          </w:p>
        </w:tc>
      </w:tr>
    </w:tbl>
    <w:p w14:paraId="6C4FDA4A" w14:textId="77777777" w:rsidR="00E879C2" w:rsidRPr="0054726E" w:rsidRDefault="00E879C2" w:rsidP="00E879C2">
      <w:pPr>
        <w:pStyle w:val="Standard"/>
        <w:rPr>
          <w:rFonts w:ascii="Marianne" w:hAnsi="Marianne"/>
          <w:sz w:val="20"/>
          <w:szCs w:val="20"/>
        </w:rPr>
      </w:pPr>
    </w:p>
    <w:p w14:paraId="4E763D52" w14:textId="77777777" w:rsidR="00E879C2" w:rsidRPr="0054726E" w:rsidRDefault="00E879C2" w:rsidP="00E879C2">
      <w:pPr>
        <w:pStyle w:val="Titre3"/>
        <w:numPr>
          <w:ilvl w:val="0"/>
          <w:numId w:val="0"/>
        </w:numPr>
        <w:rPr>
          <w:color w:val="002060"/>
          <w:sz w:val="20"/>
          <w:szCs w:val="20"/>
        </w:rPr>
      </w:pPr>
      <w:bookmarkStart w:id="183" w:name="_Toc214868052"/>
      <w:bookmarkStart w:id="184" w:name="__RefHeading___Toc50108_2787168394"/>
      <w:bookmarkStart w:id="185" w:name="_Toc207276845"/>
      <w:bookmarkStart w:id="186" w:name="_Toc215842582"/>
      <w:bookmarkStart w:id="187" w:name="_Toc216101295"/>
      <w:bookmarkStart w:id="188" w:name="_Toc216360403"/>
      <w:bookmarkStart w:id="189" w:name="_Toc216883291"/>
      <w:r w:rsidRPr="0054726E">
        <w:rPr>
          <w:color w:val="002060"/>
          <w:sz w:val="20"/>
          <w:szCs w:val="20"/>
        </w:rPr>
        <w:t>1-10. Tee-shirt coton aéromaritime</w:t>
      </w:r>
      <w:bookmarkEnd w:id="183"/>
      <w:bookmarkEnd w:id="184"/>
      <w:bookmarkEnd w:id="185"/>
      <w:r w:rsidRPr="0054726E">
        <w:rPr>
          <w:color w:val="002060"/>
          <w:sz w:val="20"/>
          <w:szCs w:val="20"/>
        </w:rPr>
        <w:t xml:space="preserve"> – homme et femme</w:t>
      </w:r>
      <w:bookmarkEnd w:id="186"/>
      <w:bookmarkEnd w:id="187"/>
      <w:bookmarkEnd w:id="188"/>
      <w:bookmarkEnd w:id="189"/>
    </w:p>
    <w:p w14:paraId="291B571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3777CF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8E9FC0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642B90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025F2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086CC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57201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C1497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A2C20B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pantalon.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F0C994" w14:textId="77777777" w:rsidR="00E879C2" w:rsidRPr="0054726E" w:rsidRDefault="00E879C2" w:rsidP="00B52833">
            <w:pPr>
              <w:pStyle w:val="Sansinterligne"/>
              <w:rPr>
                <w:rFonts w:ascii="Marianne" w:hAnsi="Marianne"/>
                <w:sz w:val="20"/>
                <w:szCs w:val="20"/>
              </w:rPr>
            </w:pPr>
          </w:p>
        </w:tc>
      </w:tr>
      <w:tr w:rsidR="00E879C2" w:rsidRPr="0054726E" w14:paraId="2DB1F3E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A57BA3"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850230" w14:textId="77777777" w:rsidR="00E879C2" w:rsidRPr="0054726E" w:rsidRDefault="00E879C2" w:rsidP="00B52833">
            <w:pPr>
              <w:pStyle w:val="Sansinterligne"/>
              <w:rPr>
                <w:rFonts w:ascii="Marianne" w:hAnsi="Marianne"/>
                <w:sz w:val="20"/>
                <w:szCs w:val="20"/>
              </w:rPr>
            </w:pPr>
          </w:p>
        </w:tc>
      </w:tr>
      <w:tr w:rsidR="00E879C2" w:rsidRPr="0054726E" w14:paraId="7BFBD5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E5F61A"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1F047B" w14:textId="77777777" w:rsidR="00E879C2" w:rsidRPr="0054726E" w:rsidRDefault="00E879C2" w:rsidP="00B52833">
            <w:pPr>
              <w:pStyle w:val="Sansinterligne"/>
              <w:rPr>
                <w:rFonts w:ascii="Marianne" w:hAnsi="Marianne"/>
                <w:sz w:val="20"/>
                <w:szCs w:val="20"/>
              </w:rPr>
            </w:pPr>
          </w:p>
        </w:tc>
      </w:tr>
      <w:tr w:rsidR="00E879C2" w:rsidRPr="0054726E" w14:paraId="677668E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4D8676"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2C02DB" w14:textId="77777777" w:rsidR="00E879C2" w:rsidRPr="0054726E" w:rsidRDefault="00E879C2" w:rsidP="00B52833">
            <w:pPr>
              <w:pStyle w:val="Sansinterligne"/>
              <w:rPr>
                <w:rFonts w:ascii="Marianne" w:hAnsi="Marianne"/>
                <w:sz w:val="20"/>
                <w:szCs w:val="20"/>
              </w:rPr>
            </w:pPr>
          </w:p>
        </w:tc>
      </w:tr>
      <w:tr w:rsidR="00E879C2" w:rsidRPr="0054726E" w14:paraId="50C9A0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A3E5A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ADE8D2" w14:textId="77777777" w:rsidR="00E879C2" w:rsidRPr="0054726E" w:rsidRDefault="00E879C2" w:rsidP="00B52833">
            <w:pPr>
              <w:pStyle w:val="Sansinterligne"/>
              <w:rPr>
                <w:rFonts w:ascii="Marianne" w:hAnsi="Marianne"/>
                <w:i/>
                <w:iCs/>
                <w:sz w:val="20"/>
                <w:szCs w:val="20"/>
              </w:rPr>
            </w:pPr>
          </w:p>
        </w:tc>
      </w:tr>
      <w:tr w:rsidR="00A021DD" w:rsidRPr="0054726E" w14:paraId="52931A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93C12C" w14:textId="747B2390"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6695F1" w14:textId="77777777" w:rsidR="00A021DD" w:rsidRPr="0054726E" w:rsidRDefault="00A021DD" w:rsidP="00A021DD">
            <w:pPr>
              <w:pStyle w:val="Sansinterligne"/>
              <w:rPr>
                <w:rFonts w:ascii="Marianne" w:hAnsi="Marianne"/>
                <w:i/>
                <w:iCs/>
                <w:sz w:val="20"/>
                <w:szCs w:val="20"/>
              </w:rPr>
            </w:pPr>
          </w:p>
        </w:tc>
      </w:tr>
      <w:tr w:rsidR="00A021DD" w:rsidRPr="0054726E" w14:paraId="3489050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10AB5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892CA1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93167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D1B829" w14:textId="77777777" w:rsidR="00A021DD" w:rsidRPr="0054726E" w:rsidRDefault="00A021DD" w:rsidP="00A021DD">
            <w:pPr>
              <w:pStyle w:val="Sansinterligne"/>
              <w:rPr>
                <w:rFonts w:ascii="Marianne" w:hAnsi="Marianne"/>
                <w:i/>
                <w:iCs/>
                <w:sz w:val="20"/>
                <w:szCs w:val="20"/>
              </w:rPr>
            </w:pPr>
          </w:p>
        </w:tc>
      </w:tr>
      <w:tr w:rsidR="00A021DD" w:rsidRPr="0054726E" w14:paraId="08643AE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5EF1D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700B08" w14:textId="77777777" w:rsidR="00A021DD" w:rsidRPr="0054726E" w:rsidRDefault="00A021DD" w:rsidP="00A021DD">
            <w:pPr>
              <w:pStyle w:val="Sansinterligne"/>
              <w:rPr>
                <w:rFonts w:ascii="Marianne" w:hAnsi="Marianne"/>
                <w:i/>
                <w:iCs/>
                <w:sz w:val="20"/>
                <w:szCs w:val="20"/>
              </w:rPr>
            </w:pPr>
          </w:p>
        </w:tc>
      </w:tr>
      <w:tr w:rsidR="00A021DD" w:rsidRPr="0054726E" w14:paraId="663CBD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337EB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90F611" w14:textId="77777777" w:rsidR="00A021DD" w:rsidRPr="0054726E" w:rsidRDefault="00A021DD" w:rsidP="00A021DD">
            <w:pPr>
              <w:pStyle w:val="Sansinterligne"/>
              <w:rPr>
                <w:rFonts w:ascii="Marianne" w:hAnsi="Marianne"/>
                <w:i/>
                <w:iCs/>
                <w:sz w:val="20"/>
                <w:szCs w:val="20"/>
              </w:rPr>
            </w:pPr>
          </w:p>
        </w:tc>
      </w:tr>
      <w:tr w:rsidR="00A021DD" w:rsidRPr="0054726E" w14:paraId="7F5A7F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4CE9B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AF7CFA" w14:textId="77777777" w:rsidR="00A021DD" w:rsidRPr="0054726E" w:rsidRDefault="00A021DD" w:rsidP="00A021DD">
            <w:pPr>
              <w:pStyle w:val="Sansinterligne"/>
              <w:rPr>
                <w:rFonts w:ascii="Marianne" w:hAnsi="Marianne"/>
                <w:sz w:val="20"/>
                <w:szCs w:val="20"/>
              </w:rPr>
            </w:pPr>
          </w:p>
        </w:tc>
      </w:tr>
      <w:tr w:rsidR="00A021DD" w:rsidRPr="0054726E" w14:paraId="7D03939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C8F5D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8CAE32" w14:textId="77777777" w:rsidR="00A021DD" w:rsidRPr="0054726E" w:rsidRDefault="00A021DD" w:rsidP="00A021DD">
            <w:pPr>
              <w:pStyle w:val="Sansinterligne"/>
              <w:rPr>
                <w:rFonts w:ascii="Marianne" w:hAnsi="Marianne"/>
                <w:i/>
                <w:iCs/>
                <w:sz w:val="20"/>
                <w:szCs w:val="20"/>
              </w:rPr>
            </w:pPr>
          </w:p>
        </w:tc>
      </w:tr>
      <w:tr w:rsidR="00A021DD" w:rsidRPr="0054726E" w14:paraId="1C6128B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43245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D5CE88" w14:textId="77777777" w:rsidR="00A021DD" w:rsidRPr="0054726E" w:rsidRDefault="00A021DD" w:rsidP="00A021DD">
            <w:pPr>
              <w:pStyle w:val="Sansinterligne"/>
              <w:rPr>
                <w:rFonts w:ascii="Marianne" w:hAnsi="Marianne"/>
                <w:i/>
                <w:iCs/>
                <w:sz w:val="20"/>
                <w:szCs w:val="20"/>
              </w:rPr>
            </w:pPr>
          </w:p>
        </w:tc>
      </w:tr>
      <w:tr w:rsidR="00A021DD" w:rsidRPr="0054726E" w14:paraId="6CC6D94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63271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DF121E" w14:textId="77777777" w:rsidR="00A021DD" w:rsidRPr="0054726E" w:rsidRDefault="00A021DD" w:rsidP="00A021DD">
            <w:pPr>
              <w:pStyle w:val="Sansinterligne"/>
              <w:rPr>
                <w:rFonts w:ascii="Marianne" w:hAnsi="Marianne"/>
                <w:i/>
                <w:iCs/>
                <w:sz w:val="20"/>
                <w:szCs w:val="20"/>
              </w:rPr>
            </w:pPr>
          </w:p>
        </w:tc>
      </w:tr>
      <w:tr w:rsidR="00A021DD" w:rsidRPr="0054726E" w14:paraId="756AD7B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8B0EA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BCFE0C" w14:textId="77777777" w:rsidR="00A021DD" w:rsidRPr="0054726E" w:rsidRDefault="00A021DD" w:rsidP="00A021DD">
            <w:pPr>
              <w:pStyle w:val="Sansinterligne"/>
              <w:rPr>
                <w:rFonts w:ascii="Marianne" w:hAnsi="Marianne"/>
                <w:sz w:val="20"/>
                <w:szCs w:val="20"/>
              </w:rPr>
            </w:pPr>
          </w:p>
        </w:tc>
      </w:tr>
      <w:tr w:rsidR="00A021DD" w:rsidRPr="0054726E" w14:paraId="377609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E3758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du tee-shirt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1FBBD8" w14:textId="77777777" w:rsidR="00A021DD" w:rsidRPr="0054726E" w:rsidRDefault="00A021DD" w:rsidP="00A021DD">
            <w:pPr>
              <w:pStyle w:val="Sansinterligne"/>
              <w:rPr>
                <w:rFonts w:ascii="Marianne" w:hAnsi="Marianne"/>
                <w:sz w:val="20"/>
                <w:szCs w:val="20"/>
              </w:rPr>
            </w:pPr>
          </w:p>
        </w:tc>
      </w:tr>
      <w:tr w:rsidR="00A021DD" w:rsidRPr="0054726E" w14:paraId="232C76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48677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B70AF6" w14:textId="77777777" w:rsidR="00A021DD" w:rsidRPr="0054726E" w:rsidRDefault="00A021DD" w:rsidP="00A021DD">
            <w:pPr>
              <w:pStyle w:val="Sansinterligne"/>
              <w:rPr>
                <w:rFonts w:ascii="Marianne" w:hAnsi="Marianne"/>
                <w:sz w:val="20"/>
                <w:szCs w:val="20"/>
              </w:rPr>
            </w:pPr>
          </w:p>
        </w:tc>
      </w:tr>
      <w:tr w:rsidR="00A021DD" w:rsidRPr="0054726E" w14:paraId="34AD90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C8257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5309D8" w14:textId="77777777" w:rsidR="00A021DD" w:rsidRPr="0054726E" w:rsidRDefault="00A021DD" w:rsidP="00A021DD">
            <w:pPr>
              <w:pStyle w:val="Sansinterligne"/>
              <w:rPr>
                <w:rFonts w:ascii="Marianne" w:hAnsi="Marianne"/>
                <w:sz w:val="20"/>
                <w:szCs w:val="20"/>
              </w:rPr>
            </w:pPr>
          </w:p>
        </w:tc>
      </w:tr>
      <w:tr w:rsidR="00083E92" w:rsidRPr="0054726E" w14:paraId="367E48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740AB8" w14:textId="1B0324A1"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CC1CEB" w14:textId="77777777" w:rsidR="00083E92" w:rsidRPr="0054726E" w:rsidRDefault="00083E92" w:rsidP="00083E92">
            <w:pPr>
              <w:pStyle w:val="Sansinterligne"/>
              <w:rPr>
                <w:rFonts w:ascii="Marianne" w:hAnsi="Marianne"/>
                <w:sz w:val="20"/>
                <w:szCs w:val="20"/>
              </w:rPr>
            </w:pPr>
          </w:p>
        </w:tc>
      </w:tr>
      <w:tr w:rsidR="00083E92" w:rsidRPr="0054726E" w14:paraId="5003CE7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1986FC0"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4E44BB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14DADD"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1D2C98" w14:textId="77777777" w:rsidR="00083E92" w:rsidRPr="0054726E" w:rsidRDefault="00083E92" w:rsidP="00083E92">
            <w:pPr>
              <w:pStyle w:val="Sansinterligne"/>
              <w:rPr>
                <w:rFonts w:ascii="Marianne" w:hAnsi="Marianne"/>
                <w:sz w:val="20"/>
                <w:szCs w:val="20"/>
              </w:rPr>
            </w:pPr>
          </w:p>
        </w:tc>
      </w:tr>
      <w:tr w:rsidR="00083E92" w:rsidRPr="0054726E" w14:paraId="46D256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C7E664"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DE64EB" w14:textId="77777777" w:rsidR="00083E92" w:rsidRPr="0054726E" w:rsidRDefault="00083E92" w:rsidP="00083E92">
            <w:pPr>
              <w:pStyle w:val="Sansinterligne"/>
              <w:rPr>
                <w:rFonts w:ascii="Marianne" w:hAnsi="Marianne"/>
                <w:sz w:val="20"/>
                <w:szCs w:val="20"/>
              </w:rPr>
            </w:pPr>
          </w:p>
        </w:tc>
      </w:tr>
      <w:tr w:rsidR="00083E92" w:rsidRPr="0054726E" w14:paraId="6D59CC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3A148C"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32EA77" w14:textId="77777777" w:rsidR="00083E92" w:rsidRPr="0054726E" w:rsidRDefault="00083E92" w:rsidP="00083E92">
            <w:pPr>
              <w:pStyle w:val="Sansinterligne"/>
              <w:rPr>
                <w:rFonts w:ascii="Marianne" w:hAnsi="Marianne"/>
                <w:sz w:val="20"/>
                <w:szCs w:val="20"/>
              </w:rPr>
            </w:pPr>
          </w:p>
        </w:tc>
      </w:tr>
      <w:tr w:rsidR="00083E92" w:rsidRPr="0054726E" w14:paraId="0C346B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06E1E1"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Respirabilité niveau de performance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1441FE" w14:textId="77777777" w:rsidR="00083E92" w:rsidRPr="0054726E" w:rsidRDefault="00083E92" w:rsidP="00083E92">
            <w:pPr>
              <w:pStyle w:val="Sansinterligne"/>
              <w:rPr>
                <w:rFonts w:ascii="Marianne" w:hAnsi="Marianne"/>
                <w:sz w:val="20"/>
                <w:szCs w:val="20"/>
              </w:rPr>
            </w:pPr>
          </w:p>
        </w:tc>
      </w:tr>
      <w:tr w:rsidR="00083E92" w:rsidRPr="0054726E" w14:paraId="0778AB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000572"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confection avec ou sans couture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DDC26D" w14:textId="77777777" w:rsidR="00083E92" w:rsidRPr="0054726E" w:rsidRDefault="00083E92" w:rsidP="00083E92">
            <w:pPr>
              <w:pStyle w:val="Sansinterligne"/>
              <w:rPr>
                <w:rFonts w:ascii="Marianne" w:hAnsi="Marianne"/>
                <w:sz w:val="20"/>
                <w:szCs w:val="20"/>
              </w:rPr>
            </w:pPr>
          </w:p>
        </w:tc>
      </w:tr>
      <w:tr w:rsidR="00083E92" w:rsidRPr="0054726E" w14:paraId="0390D0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597BBD"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anti feu atteinte (ISO 11612 (A 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ECDABF" w14:textId="0562101D" w:rsidR="00083E92" w:rsidRPr="0054726E" w:rsidRDefault="00083E92" w:rsidP="00083E92">
            <w:pPr>
              <w:pStyle w:val="Sansinterligne"/>
              <w:rPr>
                <w:rFonts w:ascii="Marianne" w:hAnsi="Marianne"/>
                <w:sz w:val="20"/>
                <w:szCs w:val="20"/>
              </w:rPr>
            </w:pPr>
          </w:p>
        </w:tc>
      </w:tr>
      <w:tr w:rsidR="00083E92" w:rsidRPr="0054726E" w14:paraId="2DBB988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59A417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9237 niveau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CE6312" w14:textId="1E10E2FB" w:rsidR="00083E92" w:rsidRPr="0054726E" w:rsidRDefault="00083E92" w:rsidP="00083E92">
            <w:pPr>
              <w:pStyle w:val="Sansinterligne"/>
              <w:rPr>
                <w:rFonts w:ascii="Marianne" w:hAnsi="Marianne"/>
                <w:sz w:val="20"/>
                <w:szCs w:val="20"/>
              </w:rPr>
            </w:pPr>
          </w:p>
        </w:tc>
      </w:tr>
      <w:tr w:rsidR="00083E92" w:rsidRPr="0054726E" w14:paraId="307DED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D68D72"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Protection solaire UPF 50 ISO 13758-2 niveau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FCF634" w14:textId="08E084BD" w:rsidR="00083E92" w:rsidRPr="0054726E" w:rsidRDefault="00083E92" w:rsidP="00083E92">
            <w:pPr>
              <w:pStyle w:val="Sansinterligne"/>
              <w:rPr>
                <w:rFonts w:ascii="Marianne" w:hAnsi="Marianne"/>
                <w:sz w:val="20"/>
                <w:szCs w:val="20"/>
              </w:rPr>
            </w:pPr>
          </w:p>
        </w:tc>
      </w:tr>
    </w:tbl>
    <w:p w14:paraId="1603856D" w14:textId="77777777" w:rsidR="00E879C2" w:rsidRPr="0054726E" w:rsidRDefault="00E879C2" w:rsidP="00E879C2">
      <w:pPr>
        <w:pStyle w:val="Standard"/>
        <w:rPr>
          <w:rFonts w:ascii="Marianne" w:hAnsi="Marianne"/>
          <w:sz w:val="20"/>
          <w:szCs w:val="20"/>
        </w:rPr>
      </w:pPr>
    </w:p>
    <w:p w14:paraId="20225847" w14:textId="77777777" w:rsidR="00E879C2" w:rsidRPr="0054726E" w:rsidRDefault="00E879C2" w:rsidP="00E879C2">
      <w:pPr>
        <w:pStyle w:val="Titre3"/>
        <w:numPr>
          <w:ilvl w:val="0"/>
          <w:numId w:val="0"/>
        </w:numPr>
        <w:rPr>
          <w:color w:val="002060"/>
          <w:sz w:val="20"/>
          <w:szCs w:val="20"/>
        </w:rPr>
      </w:pPr>
      <w:bookmarkStart w:id="190" w:name="__RefHeading___Toc50110_2787168394"/>
      <w:bookmarkStart w:id="191" w:name="_Toc214868053"/>
      <w:bookmarkStart w:id="192" w:name="_Toc215842583"/>
      <w:bookmarkStart w:id="193" w:name="_Toc216101296"/>
      <w:bookmarkStart w:id="194" w:name="_Toc216360404"/>
      <w:bookmarkStart w:id="195" w:name="_Toc216883292"/>
      <w:r w:rsidRPr="0054726E">
        <w:rPr>
          <w:color w:val="002060"/>
          <w:sz w:val="20"/>
          <w:szCs w:val="20"/>
        </w:rPr>
        <w:t xml:space="preserve">1-11. Tee-shirt léger </w:t>
      </w:r>
      <w:bookmarkEnd w:id="190"/>
      <w:bookmarkEnd w:id="191"/>
      <w:r w:rsidRPr="0054726E">
        <w:rPr>
          <w:color w:val="002060"/>
          <w:sz w:val="20"/>
          <w:szCs w:val="20"/>
        </w:rPr>
        <w:t>personnel navigant (PN) et personnel navigant technique (PNT) – homme et femme</w:t>
      </w:r>
      <w:bookmarkEnd w:id="192"/>
      <w:bookmarkEnd w:id="193"/>
      <w:bookmarkEnd w:id="194"/>
      <w:bookmarkEnd w:id="195"/>
    </w:p>
    <w:p w14:paraId="60A15FAD"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FB9511B"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9E05F6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E4A406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694C5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A306D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9B1ED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9537D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48AE73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pantalon.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D56C8C" w14:textId="77777777" w:rsidR="00E879C2" w:rsidRPr="0054726E" w:rsidRDefault="00E879C2" w:rsidP="00B52833">
            <w:pPr>
              <w:pStyle w:val="Sansinterligne"/>
              <w:rPr>
                <w:rFonts w:ascii="Marianne" w:hAnsi="Marianne"/>
                <w:sz w:val="20"/>
                <w:szCs w:val="20"/>
              </w:rPr>
            </w:pPr>
          </w:p>
        </w:tc>
      </w:tr>
      <w:tr w:rsidR="00E879C2" w:rsidRPr="0054726E" w14:paraId="43B9C8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F6313A"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CB3B96" w14:textId="77777777" w:rsidR="00E879C2" w:rsidRPr="0054726E" w:rsidRDefault="00E879C2" w:rsidP="00B52833">
            <w:pPr>
              <w:pStyle w:val="Sansinterligne"/>
              <w:rPr>
                <w:rFonts w:ascii="Marianne" w:hAnsi="Marianne"/>
                <w:sz w:val="20"/>
                <w:szCs w:val="20"/>
              </w:rPr>
            </w:pPr>
          </w:p>
        </w:tc>
      </w:tr>
      <w:tr w:rsidR="00E879C2" w:rsidRPr="0054726E" w14:paraId="1AD7D1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423D25"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308E82" w14:textId="77777777" w:rsidR="00E879C2" w:rsidRPr="0054726E" w:rsidRDefault="00E879C2" w:rsidP="00B52833">
            <w:pPr>
              <w:pStyle w:val="Sansinterligne"/>
              <w:rPr>
                <w:rFonts w:ascii="Marianne" w:hAnsi="Marianne"/>
                <w:sz w:val="20"/>
                <w:szCs w:val="20"/>
              </w:rPr>
            </w:pPr>
          </w:p>
        </w:tc>
      </w:tr>
      <w:tr w:rsidR="00E879C2" w:rsidRPr="0054726E" w14:paraId="2F19F5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8AA913"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85339E" w14:textId="77777777" w:rsidR="00E879C2" w:rsidRPr="0054726E" w:rsidRDefault="00E879C2" w:rsidP="00B52833">
            <w:pPr>
              <w:pStyle w:val="Sansinterligne"/>
              <w:rPr>
                <w:rFonts w:ascii="Marianne" w:hAnsi="Marianne"/>
                <w:sz w:val="20"/>
                <w:szCs w:val="20"/>
              </w:rPr>
            </w:pPr>
          </w:p>
        </w:tc>
      </w:tr>
      <w:tr w:rsidR="00E879C2" w:rsidRPr="0054726E" w14:paraId="780318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1EF566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D1ADBE" w14:textId="77777777" w:rsidR="00E879C2" w:rsidRPr="0054726E" w:rsidRDefault="00E879C2" w:rsidP="00B52833">
            <w:pPr>
              <w:pStyle w:val="Sansinterligne"/>
              <w:rPr>
                <w:rFonts w:ascii="Marianne" w:hAnsi="Marianne"/>
                <w:i/>
                <w:iCs/>
                <w:sz w:val="20"/>
                <w:szCs w:val="20"/>
              </w:rPr>
            </w:pPr>
          </w:p>
        </w:tc>
      </w:tr>
      <w:tr w:rsidR="00A021DD" w:rsidRPr="0054726E" w14:paraId="135DB1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E5DDEB" w14:textId="1613641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7F72A2" w14:textId="77777777" w:rsidR="00A021DD" w:rsidRPr="0054726E" w:rsidRDefault="00A021DD" w:rsidP="00A021DD">
            <w:pPr>
              <w:pStyle w:val="Sansinterligne"/>
              <w:rPr>
                <w:rFonts w:ascii="Marianne" w:hAnsi="Marianne"/>
                <w:i/>
                <w:iCs/>
                <w:sz w:val="20"/>
                <w:szCs w:val="20"/>
              </w:rPr>
            </w:pPr>
          </w:p>
        </w:tc>
      </w:tr>
      <w:tr w:rsidR="00A021DD" w:rsidRPr="0054726E" w14:paraId="39F9F36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9BFB11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16DB7D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FBC92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5FC37E" w14:textId="77777777" w:rsidR="00A021DD" w:rsidRPr="0054726E" w:rsidRDefault="00A021DD" w:rsidP="00A021DD">
            <w:pPr>
              <w:pStyle w:val="Sansinterligne"/>
              <w:rPr>
                <w:rFonts w:ascii="Marianne" w:hAnsi="Marianne"/>
                <w:i/>
                <w:iCs/>
                <w:sz w:val="20"/>
                <w:szCs w:val="20"/>
              </w:rPr>
            </w:pPr>
          </w:p>
        </w:tc>
      </w:tr>
      <w:tr w:rsidR="00A021DD" w:rsidRPr="0054726E" w14:paraId="6E3D58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7266C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DE2BA6" w14:textId="77777777" w:rsidR="00A021DD" w:rsidRPr="0054726E" w:rsidRDefault="00A021DD" w:rsidP="00A021DD">
            <w:pPr>
              <w:pStyle w:val="Sansinterligne"/>
              <w:rPr>
                <w:rFonts w:ascii="Marianne" w:hAnsi="Marianne"/>
                <w:i/>
                <w:iCs/>
                <w:sz w:val="20"/>
                <w:szCs w:val="20"/>
              </w:rPr>
            </w:pPr>
          </w:p>
        </w:tc>
      </w:tr>
      <w:tr w:rsidR="00A021DD" w:rsidRPr="0054726E" w14:paraId="78F5DE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6F33A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1DE563" w14:textId="77777777" w:rsidR="00A021DD" w:rsidRPr="0054726E" w:rsidRDefault="00A021DD" w:rsidP="00A021DD">
            <w:pPr>
              <w:pStyle w:val="Sansinterligne"/>
              <w:rPr>
                <w:rFonts w:ascii="Marianne" w:hAnsi="Marianne"/>
                <w:i/>
                <w:iCs/>
                <w:sz w:val="20"/>
                <w:szCs w:val="20"/>
              </w:rPr>
            </w:pPr>
          </w:p>
        </w:tc>
      </w:tr>
      <w:tr w:rsidR="00A021DD" w:rsidRPr="0054726E" w14:paraId="5CC359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6AB44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9225DD" w14:textId="77777777" w:rsidR="00A021DD" w:rsidRPr="0054726E" w:rsidRDefault="00A021DD" w:rsidP="00A021DD">
            <w:pPr>
              <w:pStyle w:val="Sansinterligne"/>
              <w:rPr>
                <w:rFonts w:ascii="Marianne" w:hAnsi="Marianne"/>
                <w:sz w:val="20"/>
                <w:szCs w:val="20"/>
              </w:rPr>
            </w:pPr>
          </w:p>
        </w:tc>
      </w:tr>
      <w:tr w:rsidR="00A021DD" w:rsidRPr="0054726E" w14:paraId="4ACA6F4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51BD1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F17A1" w14:textId="77777777" w:rsidR="00A021DD" w:rsidRPr="0054726E" w:rsidRDefault="00A021DD" w:rsidP="00A021DD">
            <w:pPr>
              <w:pStyle w:val="Sansinterligne"/>
              <w:rPr>
                <w:rFonts w:ascii="Marianne" w:hAnsi="Marianne"/>
                <w:i/>
                <w:iCs/>
                <w:sz w:val="20"/>
                <w:szCs w:val="20"/>
              </w:rPr>
            </w:pPr>
          </w:p>
        </w:tc>
      </w:tr>
      <w:tr w:rsidR="00A021DD" w:rsidRPr="0054726E" w14:paraId="182AEC6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1ADC7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87ADFF" w14:textId="77777777" w:rsidR="00A021DD" w:rsidRPr="0054726E" w:rsidRDefault="00A021DD" w:rsidP="00A021DD">
            <w:pPr>
              <w:pStyle w:val="Sansinterligne"/>
              <w:rPr>
                <w:rFonts w:ascii="Marianne" w:hAnsi="Marianne"/>
                <w:i/>
                <w:iCs/>
                <w:sz w:val="20"/>
                <w:szCs w:val="20"/>
              </w:rPr>
            </w:pPr>
          </w:p>
        </w:tc>
      </w:tr>
      <w:tr w:rsidR="00A021DD" w:rsidRPr="0054726E" w14:paraId="7D9952E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BBD9F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A51166" w14:textId="77777777" w:rsidR="00A021DD" w:rsidRPr="0054726E" w:rsidRDefault="00A021DD" w:rsidP="00A021DD">
            <w:pPr>
              <w:pStyle w:val="Sansinterligne"/>
              <w:rPr>
                <w:rFonts w:ascii="Marianne" w:hAnsi="Marianne"/>
                <w:i/>
                <w:iCs/>
                <w:sz w:val="20"/>
                <w:szCs w:val="20"/>
              </w:rPr>
            </w:pPr>
          </w:p>
        </w:tc>
      </w:tr>
      <w:tr w:rsidR="00A021DD" w:rsidRPr="0054726E" w14:paraId="2A47FB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0DD0B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0BE473" w14:textId="77777777" w:rsidR="00A021DD" w:rsidRPr="0054726E" w:rsidRDefault="00A021DD" w:rsidP="00A021DD">
            <w:pPr>
              <w:pStyle w:val="Sansinterligne"/>
              <w:rPr>
                <w:rFonts w:ascii="Marianne" w:hAnsi="Marianne"/>
                <w:sz w:val="20"/>
                <w:szCs w:val="20"/>
              </w:rPr>
            </w:pPr>
          </w:p>
        </w:tc>
      </w:tr>
      <w:tr w:rsidR="00A021DD" w:rsidRPr="0054726E" w14:paraId="38C154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75062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Composition du tee-shirt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79766E" w14:textId="77777777" w:rsidR="00A021DD" w:rsidRPr="0054726E" w:rsidRDefault="00A021DD" w:rsidP="00A021DD">
            <w:pPr>
              <w:pStyle w:val="Sansinterligne"/>
              <w:rPr>
                <w:rFonts w:ascii="Marianne" w:hAnsi="Marianne"/>
                <w:sz w:val="20"/>
                <w:szCs w:val="20"/>
              </w:rPr>
            </w:pPr>
          </w:p>
        </w:tc>
      </w:tr>
      <w:tr w:rsidR="00A021DD" w:rsidRPr="0054726E" w14:paraId="433A09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D8189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traitement contre les odeurs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339DD0" w14:textId="77777777" w:rsidR="00A021DD" w:rsidRPr="0054726E" w:rsidRDefault="00A021DD" w:rsidP="00A021DD">
            <w:pPr>
              <w:pStyle w:val="Sansinterligne"/>
              <w:rPr>
                <w:rFonts w:ascii="Marianne" w:hAnsi="Marianne"/>
                <w:sz w:val="20"/>
                <w:szCs w:val="20"/>
              </w:rPr>
            </w:pPr>
          </w:p>
        </w:tc>
      </w:tr>
      <w:tr w:rsidR="00A021DD" w:rsidRPr="0054726E" w14:paraId="542FAD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83DFE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30C62D" w14:textId="77777777" w:rsidR="00A021DD" w:rsidRPr="0054726E" w:rsidRDefault="00A021DD" w:rsidP="00A021DD">
            <w:pPr>
              <w:pStyle w:val="Sansinterligne"/>
              <w:rPr>
                <w:rFonts w:ascii="Marianne" w:hAnsi="Marianne"/>
                <w:sz w:val="20"/>
                <w:szCs w:val="20"/>
              </w:rPr>
            </w:pPr>
          </w:p>
        </w:tc>
      </w:tr>
      <w:tr w:rsidR="00083E92" w:rsidRPr="0054726E" w14:paraId="2DBFDC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4D5207" w14:textId="0F882D9D"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50970F" w14:textId="77777777" w:rsidR="00083E92" w:rsidRPr="0054726E" w:rsidRDefault="00083E92" w:rsidP="00083E92">
            <w:pPr>
              <w:pStyle w:val="Sansinterligne"/>
              <w:rPr>
                <w:rFonts w:ascii="Marianne" w:hAnsi="Marianne"/>
                <w:sz w:val="20"/>
                <w:szCs w:val="20"/>
              </w:rPr>
            </w:pPr>
          </w:p>
        </w:tc>
      </w:tr>
      <w:tr w:rsidR="00083E92" w:rsidRPr="0054726E" w14:paraId="728728B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42C4CB2"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33D990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3215CD"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7B362A" w14:textId="77777777" w:rsidR="00083E92" w:rsidRPr="0054726E" w:rsidRDefault="00083E92" w:rsidP="00083E92">
            <w:pPr>
              <w:pStyle w:val="Sansinterligne"/>
              <w:rPr>
                <w:rFonts w:ascii="Marianne" w:hAnsi="Marianne"/>
                <w:sz w:val="20"/>
                <w:szCs w:val="20"/>
              </w:rPr>
            </w:pPr>
          </w:p>
        </w:tc>
      </w:tr>
      <w:tr w:rsidR="00083E92" w:rsidRPr="0054726E" w14:paraId="4E6E5B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959E88"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EFA3DE" w14:textId="77777777" w:rsidR="00083E92" w:rsidRPr="0054726E" w:rsidRDefault="00083E92" w:rsidP="00083E92">
            <w:pPr>
              <w:pStyle w:val="Sansinterligne"/>
              <w:rPr>
                <w:rFonts w:ascii="Marianne" w:hAnsi="Marianne"/>
                <w:sz w:val="20"/>
                <w:szCs w:val="20"/>
              </w:rPr>
            </w:pPr>
          </w:p>
        </w:tc>
      </w:tr>
      <w:tr w:rsidR="00083E92" w:rsidRPr="0054726E" w14:paraId="5734BE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A72482"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3090ED" w14:textId="77777777" w:rsidR="00083E92" w:rsidRPr="0054726E" w:rsidRDefault="00083E92" w:rsidP="00083E92">
            <w:pPr>
              <w:pStyle w:val="Sansinterligne"/>
              <w:rPr>
                <w:rFonts w:ascii="Marianne" w:hAnsi="Marianne"/>
                <w:sz w:val="20"/>
                <w:szCs w:val="20"/>
              </w:rPr>
            </w:pPr>
          </w:p>
        </w:tc>
      </w:tr>
      <w:tr w:rsidR="00083E92" w:rsidRPr="0054726E" w14:paraId="059236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6E8601"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Respirabilité niveau de performance atteint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178691" w14:textId="77777777" w:rsidR="00083E92" w:rsidRPr="0054726E" w:rsidRDefault="00083E92" w:rsidP="00083E92">
            <w:pPr>
              <w:pStyle w:val="Sansinterligne"/>
              <w:rPr>
                <w:rFonts w:ascii="Marianne" w:hAnsi="Marianne"/>
                <w:sz w:val="20"/>
                <w:szCs w:val="20"/>
              </w:rPr>
            </w:pPr>
          </w:p>
        </w:tc>
      </w:tr>
      <w:tr w:rsidR="00083E92" w:rsidRPr="0054726E" w14:paraId="3CE368F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53E78A"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confection avec ou sans couture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E6875B" w14:textId="77777777" w:rsidR="00083E92" w:rsidRPr="0054726E" w:rsidRDefault="00083E92" w:rsidP="00083E92">
            <w:pPr>
              <w:pStyle w:val="Sansinterligne"/>
              <w:rPr>
                <w:rFonts w:ascii="Marianne" w:hAnsi="Marianne"/>
                <w:sz w:val="20"/>
                <w:szCs w:val="20"/>
              </w:rPr>
            </w:pPr>
          </w:p>
        </w:tc>
      </w:tr>
      <w:tr w:rsidR="00083E92" w:rsidRPr="0054726E" w14:paraId="413F2F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3E29A3"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anti feu atteinte (ISO 11612 -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D0399E" w14:textId="2850FA10" w:rsidR="00083E92" w:rsidRPr="0054726E" w:rsidRDefault="00083E92" w:rsidP="00083E92">
            <w:pPr>
              <w:pStyle w:val="Sansinterligne"/>
              <w:rPr>
                <w:rFonts w:ascii="Marianne" w:hAnsi="Marianne"/>
                <w:sz w:val="20"/>
                <w:szCs w:val="20"/>
              </w:rPr>
            </w:pPr>
          </w:p>
        </w:tc>
      </w:tr>
      <w:tr w:rsidR="00083E92" w:rsidRPr="0054726E" w14:paraId="4E7A2D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085814"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9237</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27BC93" w14:textId="45960284" w:rsidR="00083E92" w:rsidRPr="0054726E" w:rsidRDefault="00083E92" w:rsidP="00083E92">
            <w:pPr>
              <w:pStyle w:val="Sansinterligne"/>
              <w:rPr>
                <w:rFonts w:ascii="Marianne" w:hAnsi="Marianne"/>
                <w:sz w:val="20"/>
                <w:szCs w:val="20"/>
              </w:rPr>
            </w:pPr>
          </w:p>
        </w:tc>
      </w:tr>
      <w:tr w:rsidR="00083E92" w:rsidRPr="0054726E" w14:paraId="21B15F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405408"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Protection solaire UPF 50 ISO 13758-2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E49191" w14:textId="26EB5F77" w:rsidR="00083E92" w:rsidRPr="0054726E" w:rsidRDefault="00083E92" w:rsidP="00083E92">
            <w:pPr>
              <w:pStyle w:val="Sansinterligne"/>
              <w:rPr>
                <w:rFonts w:ascii="Marianne" w:hAnsi="Marianne"/>
                <w:sz w:val="20"/>
                <w:szCs w:val="20"/>
              </w:rPr>
            </w:pPr>
          </w:p>
        </w:tc>
      </w:tr>
    </w:tbl>
    <w:p w14:paraId="2CAEC2B6" w14:textId="77777777" w:rsidR="00E879C2" w:rsidRPr="0054726E" w:rsidRDefault="00E879C2" w:rsidP="00E879C2">
      <w:pPr>
        <w:pStyle w:val="Standard"/>
        <w:rPr>
          <w:rFonts w:ascii="Marianne" w:hAnsi="Marianne"/>
          <w:sz w:val="20"/>
          <w:szCs w:val="20"/>
        </w:rPr>
      </w:pPr>
    </w:p>
    <w:p w14:paraId="4770996E" w14:textId="77777777" w:rsidR="00E879C2" w:rsidRPr="0054726E" w:rsidRDefault="00E879C2" w:rsidP="00E879C2">
      <w:pPr>
        <w:pStyle w:val="Standard"/>
        <w:rPr>
          <w:rFonts w:ascii="Marianne" w:hAnsi="Marianne"/>
          <w:sz w:val="20"/>
          <w:szCs w:val="20"/>
        </w:rPr>
      </w:pPr>
    </w:p>
    <w:p w14:paraId="45BAFE95" w14:textId="764A9EE6" w:rsidR="00E879C2" w:rsidRDefault="00E879C2" w:rsidP="00E879C2">
      <w:pPr>
        <w:pStyle w:val="Standard"/>
        <w:rPr>
          <w:rFonts w:ascii="Marianne" w:hAnsi="Marianne"/>
          <w:sz w:val="20"/>
          <w:szCs w:val="20"/>
        </w:rPr>
      </w:pPr>
    </w:p>
    <w:p w14:paraId="27BEC69B" w14:textId="5CD5F542" w:rsidR="00083E92" w:rsidRDefault="00083E92" w:rsidP="00E879C2">
      <w:pPr>
        <w:pStyle w:val="Standard"/>
        <w:rPr>
          <w:rFonts w:ascii="Marianne" w:hAnsi="Marianne"/>
          <w:sz w:val="20"/>
          <w:szCs w:val="20"/>
        </w:rPr>
      </w:pPr>
    </w:p>
    <w:p w14:paraId="172ED3B9" w14:textId="7998A640" w:rsidR="00083E92" w:rsidRDefault="00083E92" w:rsidP="00E879C2">
      <w:pPr>
        <w:pStyle w:val="Standard"/>
        <w:rPr>
          <w:rFonts w:ascii="Marianne" w:hAnsi="Marianne"/>
          <w:sz w:val="20"/>
          <w:szCs w:val="20"/>
        </w:rPr>
      </w:pPr>
    </w:p>
    <w:p w14:paraId="702EE646" w14:textId="39CD7CC0" w:rsidR="00083E92" w:rsidRDefault="00083E92" w:rsidP="00E879C2">
      <w:pPr>
        <w:pStyle w:val="Standard"/>
        <w:rPr>
          <w:rFonts w:ascii="Marianne" w:hAnsi="Marianne"/>
          <w:sz w:val="20"/>
          <w:szCs w:val="20"/>
        </w:rPr>
      </w:pPr>
    </w:p>
    <w:p w14:paraId="1B3799C2" w14:textId="77777777" w:rsidR="00083E92" w:rsidRPr="0054726E" w:rsidRDefault="00083E92" w:rsidP="00E879C2">
      <w:pPr>
        <w:pStyle w:val="Standard"/>
        <w:rPr>
          <w:rFonts w:ascii="Marianne" w:hAnsi="Marianne"/>
          <w:sz w:val="20"/>
          <w:szCs w:val="20"/>
        </w:rPr>
      </w:pPr>
    </w:p>
    <w:p w14:paraId="31C56A01" w14:textId="77777777" w:rsidR="00E879C2" w:rsidRPr="0054726E" w:rsidRDefault="00E879C2" w:rsidP="00E879C2">
      <w:pPr>
        <w:pStyle w:val="Titre3"/>
        <w:numPr>
          <w:ilvl w:val="0"/>
          <w:numId w:val="0"/>
        </w:numPr>
        <w:rPr>
          <w:color w:val="002060"/>
          <w:sz w:val="20"/>
          <w:szCs w:val="20"/>
        </w:rPr>
      </w:pPr>
      <w:bookmarkStart w:id="196" w:name="__RefHeading___Toc50112_2787168394"/>
      <w:bookmarkStart w:id="197" w:name="_Toc214868054"/>
      <w:bookmarkStart w:id="198" w:name="_Toc215842584"/>
      <w:bookmarkStart w:id="199" w:name="_Toc216101297"/>
      <w:bookmarkStart w:id="200" w:name="_Toc216360405"/>
      <w:bookmarkStart w:id="201" w:name="_Toc216883293"/>
      <w:r w:rsidRPr="0054726E">
        <w:rPr>
          <w:color w:val="002060"/>
          <w:sz w:val="20"/>
          <w:szCs w:val="20"/>
        </w:rPr>
        <w:t xml:space="preserve">1-12. Polo </w:t>
      </w:r>
      <w:bookmarkEnd w:id="196"/>
      <w:bookmarkEnd w:id="197"/>
      <w:r w:rsidRPr="0054726E">
        <w:rPr>
          <w:color w:val="002060"/>
          <w:sz w:val="20"/>
          <w:szCs w:val="20"/>
        </w:rPr>
        <w:t>ATEX opérations commerciales à manches longues - unisexe</w:t>
      </w:r>
      <w:bookmarkEnd w:id="198"/>
      <w:bookmarkEnd w:id="199"/>
      <w:bookmarkEnd w:id="200"/>
      <w:bookmarkEnd w:id="201"/>
    </w:p>
    <w:p w14:paraId="43EDAF2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DA0E01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064947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2CA41D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C1AF0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6506F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D2001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4CFA2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82649B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E7DD41" w14:textId="77777777" w:rsidR="00E879C2" w:rsidRPr="0054726E" w:rsidRDefault="00E879C2" w:rsidP="00B52833">
            <w:pPr>
              <w:pStyle w:val="Sansinterligne"/>
              <w:rPr>
                <w:rFonts w:ascii="Marianne" w:hAnsi="Marianne"/>
                <w:sz w:val="20"/>
                <w:szCs w:val="20"/>
              </w:rPr>
            </w:pPr>
          </w:p>
        </w:tc>
      </w:tr>
      <w:tr w:rsidR="00E879C2" w:rsidRPr="0054726E" w14:paraId="3061BB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FEBFAAC"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FC6955" w14:textId="77777777" w:rsidR="00E879C2" w:rsidRPr="0054726E" w:rsidRDefault="00E879C2" w:rsidP="00B52833">
            <w:pPr>
              <w:pStyle w:val="Sansinterligne"/>
              <w:rPr>
                <w:rFonts w:ascii="Marianne" w:hAnsi="Marianne"/>
                <w:sz w:val="20"/>
                <w:szCs w:val="20"/>
              </w:rPr>
            </w:pPr>
          </w:p>
        </w:tc>
      </w:tr>
      <w:tr w:rsidR="00E879C2" w:rsidRPr="0054726E" w14:paraId="6AE815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5CF42A"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0FB6E3" w14:textId="77777777" w:rsidR="00E879C2" w:rsidRPr="0054726E" w:rsidRDefault="00E879C2" w:rsidP="00B52833">
            <w:pPr>
              <w:pStyle w:val="Sansinterligne"/>
              <w:rPr>
                <w:rFonts w:ascii="Marianne" w:hAnsi="Marianne"/>
                <w:sz w:val="20"/>
                <w:szCs w:val="20"/>
              </w:rPr>
            </w:pPr>
          </w:p>
        </w:tc>
      </w:tr>
      <w:tr w:rsidR="00E879C2" w:rsidRPr="0054726E" w14:paraId="7B5D663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816325"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C56FC3" w14:textId="77777777" w:rsidR="00E879C2" w:rsidRPr="0054726E" w:rsidRDefault="00E879C2" w:rsidP="00B52833">
            <w:pPr>
              <w:pStyle w:val="Sansinterligne"/>
              <w:rPr>
                <w:rFonts w:ascii="Marianne" w:hAnsi="Marianne"/>
                <w:sz w:val="20"/>
                <w:szCs w:val="20"/>
              </w:rPr>
            </w:pPr>
          </w:p>
        </w:tc>
      </w:tr>
      <w:tr w:rsidR="00E879C2" w:rsidRPr="0054726E" w14:paraId="43F339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26B4F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F9BDCC" w14:textId="77777777" w:rsidR="00E879C2" w:rsidRPr="0054726E" w:rsidRDefault="00E879C2" w:rsidP="00B52833">
            <w:pPr>
              <w:pStyle w:val="Sansinterligne"/>
              <w:rPr>
                <w:rFonts w:ascii="Marianne" w:hAnsi="Marianne"/>
                <w:i/>
                <w:iCs/>
                <w:sz w:val="20"/>
                <w:szCs w:val="20"/>
              </w:rPr>
            </w:pPr>
          </w:p>
        </w:tc>
      </w:tr>
      <w:tr w:rsidR="00E879C2" w:rsidRPr="0054726E" w14:paraId="7A276EA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E9A13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DB03A3" w14:textId="77777777" w:rsidR="00E879C2" w:rsidRPr="0054726E" w:rsidRDefault="00E879C2" w:rsidP="00B52833">
            <w:pPr>
              <w:pStyle w:val="Sansinterligne"/>
              <w:rPr>
                <w:rFonts w:ascii="Marianne" w:hAnsi="Marianne"/>
                <w:i/>
                <w:iCs/>
                <w:sz w:val="20"/>
                <w:szCs w:val="20"/>
              </w:rPr>
            </w:pPr>
          </w:p>
        </w:tc>
      </w:tr>
      <w:tr w:rsidR="00A021DD" w:rsidRPr="0054726E" w14:paraId="16E7F1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EF8E51" w14:textId="66C25BB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33BD09" w14:textId="77777777" w:rsidR="00A021DD" w:rsidRPr="0054726E" w:rsidRDefault="00A021DD" w:rsidP="00A021DD">
            <w:pPr>
              <w:pStyle w:val="Sansinterligne"/>
              <w:rPr>
                <w:rFonts w:ascii="Marianne" w:hAnsi="Marianne"/>
                <w:i/>
                <w:iCs/>
                <w:sz w:val="20"/>
                <w:szCs w:val="20"/>
              </w:rPr>
            </w:pPr>
          </w:p>
        </w:tc>
      </w:tr>
      <w:tr w:rsidR="00A021DD" w:rsidRPr="0054726E" w14:paraId="62B26F8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5CE341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2AFF7C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6DD8A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1D3822" w14:textId="77777777" w:rsidR="00A021DD" w:rsidRPr="0054726E" w:rsidRDefault="00A021DD" w:rsidP="00A021DD">
            <w:pPr>
              <w:pStyle w:val="Sansinterligne"/>
              <w:rPr>
                <w:rFonts w:ascii="Marianne" w:hAnsi="Marianne"/>
                <w:i/>
                <w:iCs/>
                <w:sz w:val="20"/>
                <w:szCs w:val="20"/>
              </w:rPr>
            </w:pPr>
          </w:p>
        </w:tc>
      </w:tr>
      <w:tr w:rsidR="00A021DD" w:rsidRPr="0054726E" w14:paraId="354D29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65342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8D784F" w14:textId="77777777" w:rsidR="00A021DD" w:rsidRPr="0054726E" w:rsidRDefault="00A021DD" w:rsidP="00A021DD">
            <w:pPr>
              <w:pStyle w:val="Sansinterligne"/>
              <w:rPr>
                <w:rFonts w:ascii="Marianne" w:hAnsi="Marianne"/>
                <w:i/>
                <w:iCs/>
                <w:sz w:val="20"/>
                <w:szCs w:val="20"/>
              </w:rPr>
            </w:pPr>
          </w:p>
        </w:tc>
      </w:tr>
      <w:tr w:rsidR="00A021DD" w:rsidRPr="0054726E" w14:paraId="2DAFC2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3E9D5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27247E" w14:textId="77777777" w:rsidR="00A021DD" w:rsidRPr="0054726E" w:rsidRDefault="00A021DD" w:rsidP="00A021DD">
            <w:pPr>
              <w:pStyle w:val="Sansinterligne"/>
              <w:rPr>
                <w:rFonts w:ascii="Marianne" w:hAnsi="Marianne"/>
                <w:i/>
                <w:iCs/>
                <w:sz w:val="20"/>
                <w:szCs w:val="20"/>
              </w:rPr>
            </w:pPr>
          </w:p>
        </w:tc>
      </w:tr>
      <w:tr w:rsidR="00A021DD" w:rsidRPr="0054726E" w14:paraId="4ABECD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C2A27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DFAB63" w14:textId="77777777" w:rsidR="00A021DD" w:rsidRPr="0054726E" w:rsidRDefault="00A021DD" w:rsidP="00A021DD">
            <w:pPr>
              <w:pStyle w:val="Sansinterligne"/>
              <w:rPr>
                <w:rFonts w:ascii="Marianne" w:hAnsi="Marianne"/>
                <w:sz w:val="20"/>
                <w:szCs w:val="20"/>
              </w:rPr>
            </w:pPr>
          </w:p>
        </w:tc>
      </w:tr>
      <w:tr w:rsidR="00A021DD" w:rsidRPr="0054726E" w14:paraId="54FAC36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F0E7E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FE75D1" w14:textId="77777777" w:rsidR="00A021DD" w:rsidRPr="0054726E" w:rsidRDefault="00A021DD" w:rsidP="00A021DD">
            <w:pPr>
              <w:pStyle w:val="Sansinterligne"/>
              <w:rPr>
                <w:rFonts w:ascii="Marianne" w:hAnsi="Marianne"/>
                <w:i/>
                <w:iCs/>
                <w:sz w:val="20"/>
                <w:szCs w:val="20"/>
              </w:rPr>
            </w:pPr>
          </w:p>
        </w:tc>
      </w:tr>
      <w:tr w:rsidR="00A021DD" w:rsidRPr="0054726E" w14:paraId="3DE4C28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26C5E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82B19D" w14:textId="77777777" w:rsidR="00A021DD" w:rsidRPr="0054726E" w:rsidRDefault="00A021DD" w:rsidP="00A021DD">
            <w:pPr>
              <w:pStyle w:val="Sansinterligne"/>
              <w:rPr>
                <w:rFonts w:ascii="Marianne" w:hAnsi="Marianne"/>
                <w:i/>
                <w:iCs/>
                <w:sz w:val="20"/>
                <w:szCs w:val="20"/>
              </w:rPr>
            </w:pPr>
          </w:p>
        </w:tc>
      </w:tr>
      <w:tr w:rsidR="00A021DD" w:rsidRPr="0054726E" w14:paraId="7FA882D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08986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CC7B71" w14:textId="77777777" w:rsidR="00A021DD" w:rsidRPr="0054726E" w:rsidRDefault="00A021DD" w:rsidP="00A021DD">
            <w:pPr>
              <w:pStyle w:val="Sansinterligne"/>
              <w:rPr>
                <w:rFonts w:ascii="Marianne" w:hAnsi="Marianne"/>
                <w:i/>
                <w:iCs/>
                <w:sz w:val="20"/>
                <w:szCs w:val="20"/>
              </w:rPr>
            </w:pPr>
          </w:p>
        </w:tc>
      </w:tr>
      <w:tr w:rsidR="00A021DD" w:rsidRPr="0054726E" w14:paraId="549370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AFE49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E266ED" w14:textId="77777777" w:rsidR="00A021DD" w:rsidRPr="0054726E" w:rsidRDefault="00A021DD" w:rsidP="00A021DD">
            <w:pPr>
              <w:pStyle w:val="Sansinterligne"/>
              <w:rPr>
                <w:rFonts w:ascii="Marianne" w:hAnsi="Marianne"/>
                <w:sz w:val="20"/>
                <w:szCs w:val="20"/>
              </w:rPr>
            </w:pPr>
          </w:p>
        </w:tc>
      </w:tr>
      <w:tr w:rsidR="00A021DD" w:rsidRPr="0054726E" w14:paraId="3345E4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589F9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tissu utilisé au niveau des épaules pour frottements du gilet multi-poche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EEF550" w14:textId="77777777" w:rsidR="00A021DD" w:rsidRPr="0054726E" w:rsidRDefault="00A021DD" w:rsidP="00A021DD">
            <w:pPr>
              <w:pStyle w:val="Sansinterligne"/>
              <w:rPr>
                <w:rFonts w:ascii="Marianne" w:hAnsi="Marianne"/>
                <w:sz w:val="20"/>
                <w:szCs w:val="20"/>
              </w:rPr>
            </w:pPr>
          </w:p>
        </w:tc>
      </w:tr>
      <w:tr w:rsidR="00A021DD" w:rsidRPr="0054726E" w14:paraId="4ECB9C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52D54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BDC34" w14:textId="77777777" w:rsidR="00A021DD" w:rsidRPr="0054726E" w:rsidRDefault="00A021DD" w:rsidP="00A021DD">
            <w:pPr>
              <w:pStyle w:val="Sansinterligne"/>
              <w:rPr>
                <w:rFonts w:ascii="Marianne" w:hAnsi="Marianne"/>
                <w:sz w:val="20"/>
                <w:szCs w:val="20"/>
              </w:rPr>
            </w:pPr>
          </w:p>
        </w:tc>
      </w:tr>
      <w:tr w:rsidR="00A021DD" w:rsidRPr="0054726E" w14:paraId="0073A7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42532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thermocollage sérigraphie Douane (résistance lavages et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7D996D" w14:textId="77777777" w:rsidR="00A021DD" w:rsidRPr="0054726E" w:rsidRDefault="00A021DD" w:rsidP="00A021DD">
            <w:pPr>
              <w:pStyle w:val="Sansinterligne"/>
              <w:rPr>
                <w:rFonts w:ascii="Marianne" w:hAnsi="Marianne"/>
                <w:sz w:val="20"/>
                <w:szCs w:val="20"/>
              </w:rPr>
            </w:pPr>
          </w:p>
        </w:tc>
      </w:tr>
      <w:tr w:rsidR="00083E92" w:rsidRPr="0054726E" w14:paraId="756216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788011" w14:textId="2FD1EC3E"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D5D53C" w14:textId="77777777" w:rsidR="00083E92" w:rsidRPr="0054726E" w:rsidRDefault="00083E92" w:rsidP="00083E92">
            <w:pPr>
              <w:pStyle w:val="Sansinterligne"/>
              <w:rPr>
                <w:rFonts w:ascii="Marianne" w:hAnsi="Marianne"/>
                <w:sz w:val="20"/>
                <w:szCs w:val="20"/>
              </w:rPr>
            </w:pPr>
          </w:p>
        </w:tc>
      </w:tr>
      <w:tr w:rsidR="00083E92" w:rsidRPr="0054726E" w14:paraId="4597FB3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FE88089"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4A8FC6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28E0EBA"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D7DEEB" w14:textId="77777777" w:rsidR="00083E92" w:rsidRPr="0054726E" w:rsidRDefault="00083E92" w:rsidP="00083E92">
            <w:pPr>
              <w:pStyle w:val="Sansinterligne"/>
              <w:rPr>
                <w:rFonts w:ascii="Marianne" w:hAnsi="Marianne"/>
                <w:sz w:val="20"/>
                <w:szCs w:val="20"/>
              </w:rPr>
            </w:pPr>
          </w:p>
        </w:tc>
      </w:tr>
      <w:tr w:rsidR="00083E92" w:rsidRPr="0054726E" w14:paraId="2F3EA8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B34A6D"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3AFE67" w14:textId="77777777" w:rsidR="00083E92" w:rsidRPr="0054726E" w:rsidRDefault="00083E92" w:rsidP="00083E92">
            <w:pPr>
              <w:pStyle w:val="Sansinterligne"/>
              <w:rPr>
                <w:rFonts w:ascii="Marianne" w:hAnsi="Marianne"/>
                <w:sz w:val="20"/>
                <w:szCs w:val="20"/>
              </w:rPr>
            </w:pPr>
          </w:p>
        </w:tc>
      </w:tr>
      <w:tr w:rsidR="00083E92" w:rsidRPr="0054726E" w14:paraId="17FBEB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1C7DD96"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8C7F49" w14:textId="77777777" w:rsidR="00083E92" w:rsidRPr="0054726E" w:rsidRDefault="00083E92" w:rsidP="00083E92">
            <w:pPr>
              <w:pStyle w:val="Sansinterligne"/>
              <w:rPr>
                <w:rFonts w:ascii="Marianne" w:hAnsi="Marianne"/>
                <w:sz w:val="20"/>
                <w:szCs w:val="20"/>
              </w:rPr>
            </w:pPr>
          </w:p>
        </w:tc>
      </w:tr>
      <w:tr w:rsidR="00083E92" w:rsidRPr="0054726E" w14:paraId="3C9C99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82F775"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Compatibilité avec les équipements individuels, notamment le gilet multi-poche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5C14F3" w14:textId="77777777" w:rsidR="00083E92" w:rsidRPr="0054726E" w:rsidRDefault="00083E92" w:rsidP="00083E92">
            <w:pPr>
              <w:pStyle w:val="Sansinterligne"/>
              <w:rPr>
                <w:rFonts w:ascii="Marianne" w:hAnsi="Marianne"/>
                <w:sz w:val="20"/>
                <w:szCs w:val="20"/>
              </w:rPr>
            </w:pPr>
          </w:p>
        </w:tc>
      </w:tr>
      <w:tr w:rsidR="00083E92" w:rsidRPr="0054726E" w14:paraId="54F872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AB3B36"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11612:2008 /A1 B1 C1 F1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0B779B" w14:textId="2EBA2615" w:rsidR="00083E92" w:rsidRPr="0054726E" w:rsidRDefault="00083E92" w:rsidP="00083E92">
            <w:pPr>
              <w:pStyle w:val="Sansinterligne"/>
              <w:rPr>
                <w:rFonts w:ascii="Marianne" w:hAnsi="Marianne"/>
                <w:sz w:val="20"/>
                <w:szCs w:val="20"/>
              </w:rPr>
            </w:pPr>
          </w:p>
        </w:tc>
      </w:tr>
      <w:tr w:rsidR="00083E92" w:rsidRPr="0054726E" w14:paraId="08B116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4279F3"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14116:2008 / Index 3/5H/40</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4D548A" w14:textId="3653C2E7" w:rsidR="00083E92" w:rsidRPr="0054726E" w:rsidRDefault="00083E92" w:rsidP="00083E92">
            <w:pPr>
              <w:pStyle w:val="Sansinterligne"/>
              <w:rPr>
                <w:rFonts w:ascii="Marianne" w:hAnsi="Marianne"/>
                <w:sz w:val="20"/>
                <w:szCs w:val="20"/>
              </w:rPr>
            </w:pPr>
          </w:p>
        </w:tc>
      </w:tr>
      <w:tr w:rsidR="00083E92" w:rsidRPr="0054726E" w14:paraId="210EEB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AEEF6A"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EN 1149-5:2008</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237366" w14:textId="4668F880" w:rsidR="00083E92" w:rsidRPr="0054726E" w:rsidRDefault="00083E92" w:rsidP="00083E92">
            <w:pPr>
              <w:pStyle w:val="Sansinterligne"/>
              <w:rPr>
                <w:rFonts w:ascii="Marianne" w:hAnsi="Marianne"/>
                <w:sz w:val="20"/>
                <w:szCs w:val="20"/>
              </w:rPr>
            </w:pPr>
          </w:p>
        </w:tc>
      </w:tr>
      <w:tr w:rsidR="00083E92" w:rsidRPr="0054726E" w14:paraId="614F58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638589"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EN 340:2003</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06B4B6" w14:textId="44122582" w:rsidR="00083E92" w:rsidRPr="0054726E" w:rsidRDefault="00083E92" w:rsidP="00083E92">
            <w:pPr>
              <w:pStyle w:val="Sansinterligne"/>
              <w:rPr>
                <w:rFonts w:ascii="Marianne" w:hAnsi="Marianne"/>
                <w:sz w:val="20"/>
                <w:szCs w:val="20"/>
              </w:rPr>
            </w:pPr>
          </w:p>
        </w:tc>
      </w:tr>
      <w:tr w:rsidR="00083E92" w:rsidRPr="0054726E" w14:paraId="2BC072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0B8A4C"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Normes 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C55E54" w14:textId="0735D25C" w:rsidR="00083E92" w:rsidRPr="0054726E" w:rsidRDefault="00083E92" w:rsidP="00083E92">
            <w:pPr>
              <w:pStyle w:val="Sansinterligne"/>
              <w:rPr>
                <w:rFonts w:ascii="Marianne" w:hAnsi="Marianne"/>
                <w:sz w:val="20"/>
                <w:szCs w:val="20"/>
              </w:rPr>
            </w:pPr>
          </w:p>
        </w:tc>
      </w:tr>
    </w:tbl>
    <w:p w14:paraId="69B9C5E9" w14:textId="77777777" w:rsidR="007D15FA" w:rsidRDefault="007D15FA" w:rsidP="00E879C2">
      <w:pPr>
        <w:pStyle w:val="Titre2"/>
        <w:numPr>
          <w:ilvl w:val="0"/>
          <w:numId w:val="0"/>
        </w:numPr>
        <w:rPr>
          <w:sz w:val="20"/>
          <w:szCs w:val="20"/>
        </w:rPr>
      </w:pPr>
      <w:bookmarkStart w:id="202" w:name="__RefHeading___Toc50114_2787168394"/>
      <w:bookmarkStart w:id="203" w:name="_Toc215842585"/>
      <w:bookmarkStart w:id="204" w:name="_Toc216101298"/>
      <w:bookmarkStart w:id="205" w:name="_Toc216360406"/>
    </w:p>
    <w:p w14:paraId="10F130CF" w14:textId="2577385B" w:rsidR="00E879C2" w:rsidRPr="007D15FA" w:rsidRDefault="00E879C2" w:rsidP="00E879C2">
      <w:pPr>
        <w:pStyle w:val="Titre2"/>
        <w:numPr>
          <w:ilvl w:val="0"/>
          <w:numId w:val="0"/>
        </w:numPr>
        <w:rPr>
          <w:sz w:val="20"/>
          <w:szCs w:val="20"/>
        </w:rPr>
      </w:pPr>
      <w:bookmarkStart w:id="206" w:name="_Toc216883294"/>
      <w:r w:rsidRPr="0054726E">
        <w:rPr>
          <w:sz w:val="20"/>
          <w:szCs w:val="20"/>
        </w:rPr>
        <w:t>Groupe 2</w:t>
      </w:r>
      <w:r w:rsidRPr="0054726E">
        <w:rPr>
          <w:rFonts w:ascii="Calibri" w:hAnsi="Calibri" w:cs="Calibri"/>
          <w:sz w:val="20"/>
          <w:szCs w:val="20"/>
        </w:rPr>
        <w:t> </w:t>
      </w:r>
      <w:r w:rsidRPr="0054726E">
        <w:rPr>
          <w:sz w:val="20"/>
          <w:szCs w:val="20"/>
        </w:rPr>
        <w:t>: G</w:t>
      </w:r>
      <w:bookmarkEnd w:id="202"/>
      <w:r w:rsidRPr="0054726E">
        <w:rPr>
          <w:sz w:val="20"/>
          <w:szCs w:val="20"/>
        </w:rPr>
        <w:t>ants</w:t>
      </w:r>
      <w:bookmarkEnd w:id="203"/>
      <w:bookmarkEnd w:id="204"/>
      <w:bookmarkEnd w:id="205"/>
      <w:bookmarkEnd w:id="206"/>
    </w:p>
    <w:p w14:paraId="0FEA3DCF" w14:textId="77777777" w:rsidR="00E879C2" w:rsidRPr="0054726E" w:rsidRDefault="00E879C2" w:rsidP="00E879C2">
      <w:pPr>
        <w:pStyle w:val="Titre3"/>
        <w:numPr>
          <w:ilvl w:val="0"/>
          <w:numId w:val="0"/>
        </w:numPr>
        <w:rPr>
          <w:color w:val="002060"/>
          <w:sz w:val="20"/>
          <w:szCs w:val="20"/>
        </w:rPr>
      </w:pPr>
      <w:bookmarkStart w:id="207" w:name="_Toc214868057"/>
      <w:bookmarkStart w:id="208" w:name="__RefHeading___Toc50116_2787168394"/>
      <w:bookmarkStart w:id="209" w:name="_Toc207276848"/>
      <w:bookmarkStart w:id="210" w:name="_Toc215842586"/>
      <w:bookmarkStart w:id="211" w:name="_Toc216101299"/>
      <w:bookmarkStart w:id="212" w:name="_Toc216360407"/>
      <w:bookmarkStart w:id="213" w:name="_Toc216883295"/>
      <w:r w:rsidRPr="0054726E">
        <w:rPr>
          <w:color w:val="002060"/>
          <w:sz w:val="20"/>
          <w:szCs w:val="20"/>
        </w:rPr>
        <w:t>2-01. Gants de service terrestre</w:t>
      </w:r>
      <w:bookmarkEnd w:id="207"/>
      <w:bookmarkEnd w:id="208"/>
      <w:bookmarkEnd w:id="209"/>
      <w:r w:rsidRPr="0054726E">
        <w:rPr>
          <w:color w:val="002060"/>
          <w:sz w:val="20"/>
          <w:szCs w:val="20"/>
        </w:rPr>
        <w:t xml:space="preserve"> - unisexe</w:t>
      </w:r>
      <w:bookmarkEnd w:id="210"/>
      <w:bookmarkEnd w:id="211"/>
      <w:bookmarkEnd w:id="212"/>
      <w:bookmarkEnd w:id="213"/>
    </w:p>
    <w:p w14:paraId="2851E20D"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A2E882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859DAD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D7A3CB3"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2A5CF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3E5CC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8923C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7762E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01A743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veste.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E92737" w14:textId="77777777" w:rsidR="00E879C2" w:rsidRPr="0054726E" w:rsidRDefault="00E879C2" w:rsidP="00B52833">
            <w:pPr>
              <w:pStyle w:val="Sansinterligne"/>
              <w:rPr>
                <w:rFonts w:ascii="Marianne" w:hAnsi="Marianne"/>
                <w:sz w:val="20"/>
                <w:szCs w:val="20"/>
              </w:rPr>
            </w:pPr>
          </w:p>
        </w:tc>
      </w:tr>
      <w:tr w:rsidR="00E879C2" w:rsidRPr="0054726E" w14:paraId="3B4848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28CED4"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934EF0" w14:textId="77777777" w:rsidR="00E879C2" w:rsidRPr="0054726E" w:rsidRDefault="00E879C2" w:rsidP="00B52833">
            <w:pPr>
              <w:pStyle w:val="Sansinterligne"/>
              <w:rPr>
                <w:rFonts w:ascii="Marianne" w:hAnsi="Marianne"/>
                <w:sz w:val="20"/>
                <w:szCs w:val="20"/>
              </w:rPr>
            </w:pPr>
          </w:p>
        </w:tc>
      </w:tr>
      <w:tr w:rsidR="00E879C2" w:rsidRPr="0054726E" w14:paraId="24B121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18AF25"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041547" w14:textId="77777777" w:rsidR="00E879C2" w:rsidRPr="0054726E" w:rsidRDefault="00E879C2" w:rsidP="00B52833">
            <w:pPr>
              <w:pStyle w:val="Sansinterligne"/>
              <w:rPr>
                <w:rFonts w:ascii="Marianne" w:hAnsi="Marianne"/>
                <w:sz w:val="20"/>
                <w:szCs w:val="20"/>
              </w:rPr>
            </w:pPr>
          </w:p>
        </w:tc>
      </w:tr>
      <w:tr w:rsidR="00E879C2" w:rsidRPr="0054726E" w14:paraId="4F9C8D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69B918"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EE937B" w14:textId="77777777" w:rsidR="00E879C2" w:rsidRPr="0054726E" w:rsidRDefault="00E879C2" w:rsidP="00B52833">
            <w:pPr>
              <w:pStyle w:val="Sansinterligne"/>
              <w:rPr>
                <w:rFonts w:ascii="Marianne" w:hAnsi="Marianne"/>
                <w:sz w:val="20"/>
                <w:szCs w:val="20"/>
              </w:rPr>
            </w:pPr>
          </w:p>
        </w:tc>
      </w:tr>
      <w:tr w:rsidR="00E879C2" w:rsidRPr="0054726E" w14:paraId="5D942C8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E4D47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tactiles pour utilisation smartphone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B7430D" w14:textId="77777777" w:rsidR="00E879C2" w:rsidRPr="0054726E" w:rsidRDefault="00E879C2" w:rsidP="00B52833">
            <w:pPr>
              <w:pStyle w:val="Sansinterligne"/>
              <w:rPr>
                <w:rFonts w:ascii="Marianne" w:hAnsi="Marianne"/>
                <w:i/>
                <w:iCs/>
                <w:sz w:val="20"/>
                <w:szCs w:val="20"/>
              </w:rPr>
            </w:pPr>
          </w:p>
        </w:tc>
      </w:tr>
      <w:tr w:rsidR="00E879C2" w:rsidRPr="0054726E" w14:paraId="015005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7E0D7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déperlants ou imperméables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D76BD1" w14:textId="77777777" w:rsidR="00E879C2" w:rsidRPr="0054726E" w:rsidRDefault="00E879C2" w:rsidP="00B52833">
            <w:pPr>
              <w:pStyle w:val="Sansinterligne"/>
              <w:rPr>
                <w:rFonts w:ascii="Marianne" w:hAnsi="Marianne"/>
                <w:i/>
                <w:iCs/>
                <w:sz w:val="20"/>
                <w:szCs w:val="20"/>
              </w:rPr>
            </w:pPr>
          </w:p>
        </w:tc>
      </w:tr>
      <w:tr w:rsidR="00E879C2" w:rsidRPr="0054726E" w14:paraId="17B99F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F93B8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anti coupure et anti-piqûres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6DFE17" w14:textId="77777777" w:rsidR="00E879C2" w:rsidRPr="0054726E" w:rsidRDefault="00E879C2" w:rsidP="00B52833">
            <w:pPr>
              <w:pStyle w:val="Sansinterligne"/>
              <w:rPr>
                <w:rFonts w:ascii="Marianne" w:hAnsi="Marianne"/>
                <w:i/>
                <w:iCs/>
                <w:sz w:val="20"/>
                <w:szCs w:val="20"/>
              </w:rPr>
            </w:pPr>
          </w:p>
        </w:tc>
      </w:tr>
      <w:tr w:rsidR="00E879C2" w:rsidRPr="0054726E" w14:paraId="50F7B42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24432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30ECC2" w14:textId="77777777" w:rsidR="00E879C2" w:rsidRPr="0054726E" w:rsidRDefault="00E879C2" w:rsidP="00B52833">
            <w:pPr>
              <w:pStyle w:val="Sansinterligne"/>
              <w:rPr>
                <w:rFonts w:ascii="Marianne" w:hAnsi="Marianne"/>
                <w:i/>
                <w:iCs/>
                <w:sz w:val="20"/>
                <w:szCs w:val="20"/>
              </w:rPr>
            </w:pPr>
          </w:p>
        </w:tc>
      </w:tr>
      <w:tr w:rsidR="00A021DD" w:rsidRPr="0054726E" w14:paraId="2D1DB0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6E6D8B" w14:textId="4FA8A591"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6D2B2A" w14:textId="77777777" w:rsidR="00A021DD" w:rsidRPr="0054726E" w:rsidRDefault="00A021DD" w:rsidP="00A021DD">
            <w:pPr>
              <w:pStyle w:val="Sansinterligne"/>
              <w:rPr>
                <w:rFonts w:ascii="Marianne" w:hAnsi="Marianne"/>
                <w:i/>
                <w:iCs/>
                <w:sz w:val="20"/>
                <w:szCs w:val="20"/>
              </w:rPr>
            </w:pPr>
          </w:p>
        </w:tc>
      </w:tr>
      <w:tr w:rsidR="00A021DD" w:rsidRPr="0054726E" w14:paraId="786FDC3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9C728A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596F4F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5F4D3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223C47" w14:textId="77777777" w:rsidR="00A021DD" w:rsidRPr="0054726E" w:rsidRDefault="00A021DD" w:rsidP="00A021DD">
            <w:pPr>
              <w:pStyle w:val="Sansinterligne"/>
              <w:rPr>
                <w:rFonts w:ascii="Marianne" w:hAnsi="Marianne"/>
                <w:i/>
                <w:iCs/>
                <w:sz w:val="20"/>
                <w:szCs w:val="20"/>
              </w:rPr>
            </w:pPr>
          </w:p>
        </w:tc>
      </w:tr>
      <w:tr w:rsidR="00A021DD" w:rsidRPr="0054726E" w14:paraId="3CDCCA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37943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3DBF32" w14:textId="77777777" w:rsidR="00A021DD" w:rsidRPr="0054726E" w:rsidRDefault="00A021DD" w:rsidP="00A021DD">
            <w:pPr>
              <w:pStyle w:val="Sansinterligne"/>
              <w:rPr>
                <w:rFonts w:ascii="Marianne" w:hAnsi="Marianne"/>
                <w:i/>
                <w:iCs/>
                <w:sz w:val="20"/>
                <w:szCs w:val="20"/>
              </w:rPr>
            </w:pPr>
          </w:p>
        </w:tc>
      </w:tr>
      <w:tr w:rsidR="00A021DD" w:rsidRPr="0054726E" w14:paraId="4A84E4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4C2C8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54E93E" w14:textId="77777777" w:rsidR="00A021DD" w:rsidRPr="0054726E" w:rsidRDefault="00A021DD" w:rsidP="00A021DD">
            <w:pPr>
              <w:pStyle w:val="Sansinterligne"/>
              <w:rPr>
                <w:rFonts w:ascii="Marianne" w:hAnsi="Marianne"/>
                <w:i/>
                <w:iCs/>
                <w:sz w:val="20"/>
                <w:szCs w:val="20"/>
              </w:rPr>
            </w:pPr>
          </w:p>
        </w:tc>
      </w:tr>
      <w:tr w:rsidR="00A021DD" w:rsidRPr="0054726E" w14:paraId="6D54054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3897F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2B1868" w14:textId="77777777" w:rsidR="00A021DD" w:rsidRPr="0054726E" w:rsidRDefault="00A021DD" w:rsidP="00A021DD">
            <w:pPr>
              <w:pStyle w:val="Sansinterligne"/>
              <w:rPr>
                <w:rFonts w:ascii="Marianne" w:hAnsi="Marianne"/>
                <w:sz w:val="20"/>
                <w:szCs w:val="20"/>
              </w:rPr>
            </w:pPr>
          </w:p>
        </w:tc>
      </w:tr>
      <w:tr w:rsidR="00A021DD" w:rsidRPr="0054726E" w14:paraId="6F0668E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5C4BA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CFA555" w14:textId="77777777" w:rsidR="00A021DD" w:rsidRPr="0054726E" w:rsidRDefault="00A021DD" w:rsidP="00A021DD">
            <w:pPr>
              <w:pStyle w:val="Sansinterligne"/>
              <w:rPr>
                <w:rFonts w:ascii="Marianne" w:hAnsi="Marianne"/>
                <w:i/>
                <w:iCs/>
                <w:sz w:val="20"/>
                <w:szCs w:val="20"/>
              </w:rPr>
            </w:pPr>
          </w:p>
        </w:tc>
      </w:tr>
      <w:tr w:rsidR="00A021DD" w:rsidRPr="0054726E" w14:paraId="4C7BBEB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F404A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63F35B" w14:textId="77777777" w:rsidR="00A021DD" w:rsidRPr="0054726E" w:rsidRDefault="00A021DD" w:rsidP="00A021DD">
            <w:pPr>
              <w:pStyle w:val="Sansinterligne"/>
              <w:rPr>
                <w:rFonts w:ascii="Marianne" w:hAnsi="Marianne"/>
                <w:i/>
                <w:iCs/>
                <w:sz w:val="20"/>
                <w:szCs w:val="20"/>
              </w:rPr>
            </w:pPr>
          </w:p>
        </w:tc>
      </w:tr>
      <w:tr w:rsidR="00083E92" w:rsidRPr="0054726E" w14:paraId="1F8CE04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5CDCA8" w14:textId="1AD547CA"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8A091F" w14:textId="77777777" w:rsidR="00083E92" w:rsidRPr="0054726E" w:rsidRDefault="00083E92" w:rsidP="00083E92">
            <w:pPr>
              <w:pStyle w:val="Sansinterligne"/>
              <w:rPr>
                <w:rFonts w:ascii="Marianne" w:hAnsi="Marianne"/>
                <w:i/>
                <w:iCs/>
                <w:sz w:val="20"/>
                <w:szCs w:val="20"/>
              </w:rPr>
            </w:pPr>
          </w:p>
        </w:tc>
      </w:tr>
      <w:tr w:rsidR="00083E92" w:rsidRPr="0054726E" w14:paraId="3041A00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250C926"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1891306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A4211A"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96BB03" w14:textId="77777777" w:rsidR="00083E92" w:rsidRPr="0054726E" w:rsidRDefault="00083E92" w:rsidP="00083E92">
            <w:pPr>
              <w:pStyle w:val="Sansinterligne"/>
              <w:rPr>
                <w:rFonts w:ascii="Marianne" w:hAnsi="Marianne"/>
                <w:sz w:val="20"/>
                <w:szCs w:val="20"/>
              </w:rPr>
            </w:pPr>
          </w:p>
        </w:tc>
      </w:tr>
      <w:tr w:rsidR="00083E92" w:rsidRPr="0054726E" w14:paraId="591718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FA3F0D"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519D94" w14:textId="77777777" w:rsidR="00083E92" w:rsidRPr="0054726E" w:rsidRDefault="00083E92" w:rsidP="00083E92">
            <w:pPr>
              <w:pStyle w:val="Sansinterligne"/>
              <w:rPr>
                <w:rFonts w:ascii="Marianne" w:hAnsi="Marianne"/>
                <w:sz w:val="20"/>
                <w:szCs w:val="20"/>
              </w:rPr>
            </w:pPr>
          </w:p>
        </w:tc>
      </w:tr>
      <w:tr w:rsidR="00083E92" w:rsidRPr="0054726E" w14:paraId="52DDAA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016F2D"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12F8BF" w14:textId="77777777" w:rsidR="00083E92" w:rsidRPr="0054726E" w:rsidRDefault="00083E92" w:rsidP="00083E92">
            <w:pPr>
              <w:pStyle w:val="Sansinterligne"/>
              <w:rPr>
                <w:rFonts w:ascii="Marianne" w:hAnsi="Marianne"/>
                <w:sz w:val="20"/>
                <w:szCs w:val="20"/>
              </w:rPr>
            </w:pPr>
          </w:p>
        </w:tc>
      </w:tr>
      <w:tr w:rsidR="00083E92" w:rsidRPr="0054726E" w14:paraId="5A1EE6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EA83C6"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renforts utilisés sur zones de frottement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CE083C" w14:textId="77777777" w:rsidR="00083E92" w:rsidRPr="0054726E" w:rsidRDefault="00083E92" w:rsidP="00083E92">
            <w:pPr>
              <w:pStyle w:val="Sansinterligne"/>
              <w:rPr>
                <w:rFonts w:ascii="Marianne" w:hAnsi="Marianne"/>
                <w:sz w:val="20"/>
                <w:szCs w:val="20"/>
              </w:rPr>
            </w:pPr>
          </w:p>
        </w:tc>
      </w:tr>
      <w:tr w:rsidR="00083E92" w:rsidRPr="0054726E" w14:paraId="6C268B9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843E81"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Capacité de préhension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5EDBE3" w14:textId="77777777" w:rsidR="00083E92" w:rsidRPr="0054726E" w:rsidRDefault="00083E92" w:rsidP="00083E92">
            <w:pPr>
              <w:pStyle w:val="Sansinterligne"/>
              <w:rPr>
                <w:rFonts w:ascii="Marianne" w:hAnsi="Marianne"/>
                <w:sz w:val="20"/>
                <w:szCs w:val="20"/>
              </w:rPr>
            </w:pPr>
          </w:p>
        </w:tc>
      </w:tr>
      <w:tr w:rsidR="00083E92" w:rsidRPr="0054726E" w14:paraId="6C109F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C566C3"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21420</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041118" w14:textId="36D3B6A4" w:rsidR="00083E92" w:rsidRPr="0054726E" w:rsidRDefault="00083E92" w:rsidP="00083E92">
            <w:pPr>
              <w:pStyle w:val="Sansinterligne"/>
              <w:rPr>
                <w:rFonts w:ascii="Marianne" w:hAnsi="Marianne"/>
                <w:sz w:val="20"/>
                <w:szCs w:val="20"/>
              </w:rPr>
            </w:pPr>
          </w:p>
        </w:tc>
      </w:tr>
      <w:tr w:rsidR="00083E92" w:rsidRPr="0054726E" w14:paraId="2FECE1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CEA23B"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388</w:t>
            </w:r>
            <w:r w:rsidRPr="0054726E">
              <w:rPr>
                <w:rFonts w:cs="Calibri"/>
                <w:sz w:val="20"/>
                <w:szCs w:val="20"/>
              </w:rPr>
              <w:t> </w:t>
            </w:r>
            <w:r w:rsidRPr="0054726E">
              <w:rPr>
                <w:rFonts w:ascii="Marianne" w:hAnsi="Marianne"/>
                <w:sz w:val="20"/>
                <w:szCs w:val="20"/>
              </w:rPr>
              <w:t>: 2X43 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32A4E7" w14:textId="7312734A" w:rsidR="00083E92" w:rsidRPr="0054726E" w:rsidRDefault="00083E92" w:rsidP="00083E92">
            <w:pPr>
              <w:pStyle w:val="Sansinterligne"/>
              <w:rPr>
                <w:rFonts w:ascii="Marianne" w:hAnsi="Marianne"/>
                <w:sz w:val="20"/>
                <w:szCs w:val="20"/>
              </w:rPr>
            </w:pPr>
          </w:p>
        </w:tc>
      </w:tr>
      <w:tr w:rsidR="00083E92" w:rsidRPr="0054726E" w14:paraId="0C40E5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A20B71"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13997</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9DC950" w14:textId="25DDC330" w:rsidR="00083E92" w:rsidRPr="0054726E" w:rsidRDefault="00083E92" w:rsidP="00083E92">
            <w:pPr>
              <w:pStyle w:val="Sansinterligne"/>
              <w:rPr>
                <w:rFonts w:ascii="Marianne" w:hAnsi="Marianne"/>
                <w:sz w:val="20"/>
                <w:szCs w:val="20"/>
              </w:rPr>
            </w:pPr>
          </w:p>
        </w:tc>
      </w:tr>
    </w:tbl>
    <w:p w14:paraId="309FAED0" w14:textId="77777777" w:rsidR="00E879C2" w:rsidRPr="0054726E" w:rsidRDefault="00E879C2" w:rsidP="00E879C2">
      <w:pPr>
        <w:pStyle w:val="Standard"/>
        <w:rPr>
          <w:rFonts w:ascii="Marianne" w:hAnsi="Marianne"/>
          <w:sz w:val="20"/>
          <w:szCs w:val="20"/>
        </w:rPr>
      </w:pPr>
    </w:p>
    <w:p w14:paraId="650137D9" w14:textId="77777777" w:rsidR="00E879C2" w:rsidRPr="0054726E" w:rsidRDefault="00E879C2" w:rsidP="00E879C2">
      <w:pPr>
        <w:pStyle w:val="Standard"/>
        <w:rPr>
          <w:rFonts w:ascii="Marianne" w:hAnsi="Marianne"/>
          <w:sz w:val="20"/>
          <w:szCs w:val="20"/>
        </w:rPr>
      </w:pPr>
    </w:p>
    <w:p w14:paraId="7AC86A74" w14:textId="77777777" w:rsidR="00E879C2" w:rsidRPr="0054726E" w:rsidRDefault="00E879C2" w:rsidP="00E879C2">
      <w:pPr>
        <w:pStyle w:val="Titre3"/>
        <w:numPr>
          <w:ilvl w:val="0"/>
          <w:numId w:val="0"/>
        </w:numPr>
        <w:rPr>
          <w:color w:val="002060"/>
          <w:sz w:val="20"/>
          <w:szCs w:val="20"/>
        </w:rPr>
      </w:pPr>
      <w:bookmarkStart w:id="214" w:name="_Toc214868058"/>
      <w:bookmarkStart w:id="215" w:name="__RefHeading___Toc50118_2787168394"/>
      <w:bookmarkStart w:id="216" w:name="_Toc207276849"/>
      <w:bookmarkStart w:id="217" w:name="_Toc215842587"/>
      <w:bookmarkStart w:id="218" w:name="_Toc216101300"/>
      <w:bookmarkStart w:id="219" w:name="_Toc216360408"/>
      <w:bookmarkStart w:id="220" w:name="_Toc216883296"/>
      <w:r w:rsidRPr="0054726E">
        <w:rPr>
          <w:color w:val="002060"/>
          <w:sz w:val="20"/>
          <w:szCs w:val="20"/>
        </w:rPr>
        <w:t>2-02. Gants de service aéromaritime</w:t>
      </w:r>
      <w:bookmarkEnd w:id="214"/>
      <w:bookmarkEnd w:id="215"/>
      <w:bookmarkEnd w:id="216"/>
      <w:r w:rsidRPr="0054726E">
        <w:rPr>
          <w:color w:val="002060"/>
          <w:sz w:val="20"/>
          <w:szCs w:val="20"/>
        </w:rPr>
        <w:t xml:space="preserve"> - unisexe</w:t>
      </w:r>
      <w:bookmarkEnd w:id="217"/>
      <w:bookmarkEnd w:id="218"/>
      <w:bookmarkEnd w:id="219"/>
      <w:bookmarkEnd w:id="220"/>
    </w:p>
    <w:p w14:paraId="75A8D02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DB5493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847989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B51AB9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C5DE6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F2DE9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0C5B0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30487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2591F8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veste.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1B4226" w14:textId="77777777" w:rsidR="00E879C2" w:rsidRPr="0054726E" w:rsidRDefault="00E879C2" w:rsidP="00B52833">
            <w:pPr>
              <w:pStyle w:val="Sansinterligne"/>
              <w:rPr>
                <w:rFonts w:ascii="Marianne" w:hAnsi="Marianne"/>
                <w:sz w:val="20"/>
                <w:szCs w:val="20"/>
              </w:rPr>
            </w:pPr>
          </w:p>
        </w:tc>
      </w:tr>
      <w:tr w:rsidR="00E879C2" w:rsidRPr="0054726E" w14:paraId="420F03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087308"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31A837" w14:textId="77777777" w:rsidR="00E879C2" w:rsidRPr="0054726E" w:rsidRDefault="00E879C2" w:rsidP="00B52833">
            <w:pPr>
              <w:pStyle w:val="Sansinterligne"/>
              <w:rPr>
                <w:rFonts w:ascii="Marianne" w:hAnsi="Marianne"/>
                <w:sz w:val="20"/>
                <w:szCs w:val="20"/>
              </w:rPr>
            </w:pPr>
          </w:p>
        </w:tc>
      </w:tr>
      <w:tr w:rsidR="00E879C2" w:rsidRPr="0054726E" w14:paraId="178B3D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FA7E5D"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CE9086" w14:textId="77777777" w:rsidR="00E879C2" w:rsidRPr="0054726E" w:rsidRDefault="00E879C2" w:rsidP="00B52833">
            <w:pPr>
              <w:pStyle w:val="Sansinterligne"/>
              <w:rPr>
                <w:rFonts w:ascii="Marianne" w:hAnsi="Marianne"/>
                <w:sz w:val="20"/>
                <w:szCs w:val="20"/>
              </w:rPr>
            </w:pPr>
          </w:p>
        </w:tc>
      </w:tr>
      <w:tr w:rsidR="00E879C2" w:rsidRPr="0054726E" w14:paraId="204B08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B96830"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DECC29" w14:textId="77777777" w:rsidR="00E879C2" w:rsidRPr="0054726E" w:rsidRDefault="00E879C2" w:rsidP="00B52833">
            <w:pPr>
              <w:pStyle w:val="Sansinterligne"/>
              <w:rPr>
                <w:rFonts w:ascii="Marianne" w:hAnsi="Marianne"/>
                <w:sz w:val="20"/>
                <w:szCs w:val="20"/>
              </w:rPr>
            </w:pPr>
          </w:p>
        </w:tc>
      </w:tr>
      <w:tr w:rsidR="00E879C2" w:rsidRPr="0054726E" w14:paraId="65F070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9B8F0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tactiles pour utilisation smartphone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CA10B9" w14:textId="77777777" w:rsidR="00E879C2" w:rsidRPr="0054726E" w:rsidRDefault="00E879C2" w:rsidP="00B52833">
            <w:pPr>
              <w:pStyle w:val="Sansinterligne"/>
              <w:rPr>
                <w:rFonts w:ascii="Marianne" w:hAnsi="Marianne"/>
                <w:i/>
                <w:iCs/>
                <w:sz w:val="20"/>
                <w:szCs w:val="20"/>
              </w:rPr>
            </w:pPr>
          </w:p>
        </w:tc>
      </w:tr>
      <w:tr w:rsidR="00E879C2" w:rsidRPr="0054726E" w14:paraId="2C658FB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1FBD7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déperlants ou imperméables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B57565" w14:textId="77777777" w:rsidR="00E879C2" w:rsidRPr="0054726E" w:rsidRDefault="00E879C2" w:rsidP="00B52833">
            <w:pPr>
              <w:pStyle w:val="Sansinterligne"/>
              <w:rPr>
                <w:rFonts w:ascii="Marianne" w:hAnsi="Marianne"/>
                <w:i/>
                <w:iCs/>
                <w:sz w:val="20"/>
                <w:szCs w:val="20"/>
              </w:rPr>
            </w:pPr>
          </w:p>
        </w:tc>
      </w:tr>
      <w:tr w:rsidR="00E879C2" w:rsidRPr="0054726E" w14:paraId="76C310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F481CA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anti coupure et anti-piqûres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800817" w14:textId="77777777" w:rsidR="00E879C2" w:rsidRPr="0054726E" w:rsidRDefault="00E879C2" w:rsidP="00B52833">
            <w:pPr>
              <w:pStyle w:val="Sansinterligne"/>
              <w:rPr>
                <w:rFonts w:ascii="Marianne" w:hAnsi="Marianne"/>
                <w:i/>
                <w:iCs/>
                <w:sz w:val="20"/>
                <w:szCs w:val="20"/>
              </w:rPr>
            </w:pPr>
          </w:p>
        </w:tc>
      </w:tr>
      <w:tr w:rsidR="00E879C2" w:rsidRPr="0054726E" w14:paraId="641AEF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5DF16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028E54" w14:textId="77777777" w:rsidR="00E879C2" w:rsidRPr="0054726E" w:rsidRDefault="00E879C2" w:rsidP="00B52833">
            <w:pPr>
              <w:pStyle w:val="Sansinterligne"/>
              <w:rPr>
                <w:rFonts w:ascii="Marianne" w:hAnsi="Marianne"/>
                <w:i/>
                <w:iCs/>
                <w:sz w:val="20"/>
                <w:szCs w:val="20"/>
              </w:rPr>
            </w:pPr>
          </w:p>
        </w:tc>
      </w:tr>
      <w:tr w:rsidR="00A021DD" w:rsidRPr="0054726E" w14:paraId="047034F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7AB57C" w14:textId="689E8C7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914E27" w14:textId="77777777" w:rsidR="00A021DD" w:rsidRPr="0054726E" w:rsidRDefault="00A021DD" w:rsidP="00A021DD">
            <w:pPr>
              <w:pStyle w:val="Sansinterligne"/>
              <w:rPr>
                <w:rFonts w:ascii="Marianne" w:hAnsi="Marianne"/>
                <w:i/>
                <w:iCs/>
                <w:sz w:val="20"/>
                <w:szCs w:val="20"/>
              </w:rPr>
            </w:pPr>
          </w:p>
        </w:tc>
      </w:tr>
      <w:tr w:rsidR="00A021DD" w:rsidRPr="0054726E" w14:paraId="3ED8383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86E69A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2FA900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F2265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B5E1EC" w14:textId="77777777" w:rsidR="00A021DD" w:rsidRPr="0054726E" w:rsidRDefault="00A021DD" w:rsidP="00A021DD">
            <w:pPr>
              <w:pStyle w:val="Sansinterligne"/>
              <w:rPr>
                <w:rFonts w:ascii="Marianne" w:hAnsi="Marianne"/>
                <w:i/>
                <w:iCs/>
                <w:sz w:val="20"/>
                <w:szCs w:val="20"/>
              </w:rPr>
            </w:pPr>
          </w:p>
        </w:tc>
      </w:tr>
      <w:tr w:rsidR="00A021DD" w:rsidRPr="0054726E" w14:paraId="3415C46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81A8B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3255E3" w14:textId="77777777" w:rsidR="00A021DD" w:rsidRPr="0054726E" w:rsidRDefault="00A021DD" w:rsidP="00A021DD">
            <w:pPr>
              <w:pStyle w:val="Sansinterligne"/>
              <w:rPr>
                <w:rFonts w:ascii="Marianne" w:hAnsi="Marianne"/>
                <w:i/>
                <w:iCs/>
                <w:sz w:val="20"/>
                <w:szCs w:val="20"/>
              </w:rPr>
            </w:pPr>
          </w:p>
        </w:tc>
      </w:tr>
      <w:tr w:rsidR="00A021DD" w:rsidRPr="0054726E" w14:paraId="75B37F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1C67A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C243E5" w14:textId="77777777" w:rsidR="00A021DD" w:rsidRPr="0054726E" w:rsidRDefault="00A021DD" w:rsidP="00A021DD">
            <w:pPr>
              <w:pStyle w:val="Sansinterligne"/>
              <w:rPr>
                <w:rFonts w:ascii="Marianne" w:hAnsi="Marianne"/>
                <w:i/>
                <w:iCs/>
                <w:sz w:val="20"/>
                <w:szCs w:val="20"/>
              </w:rPr>
            </w:pPr>
          </w:p>
        </w:tc>
      </w:tr>
      <w:tr w:rsidR="00A021DD" w:rsidRPr="0054726E" w14:paraId="6F891E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23037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49D550" w14:textId="77777777" w:rsidR="00A021DD" w:rsidRPr="0054726E" w:rsidRDefault="00A021DD" w:rsidP="00A021DD">
            <w:pPr>
              <w:pStyle w:val="Sansinterligne"/>
              <w:rPr>
                <w:rFonts w:ascii="Marianne" w:hAnsi="Marianne"/>
                <w:sz w:val="20"/>
                <w:szCs w:val="20"/>
              </w:rPr>
            </w:pPr>
          </w:p>
        </w:tc>
      </w:tr>
      <w:tr w:rsidR="00A021DD" w:rsidRPr="0054726E" w14:paraId="6B85B1A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52CE3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BDC043" w14:textId="77777777" w:rsidR="00A021DD" w:rsidRPr="0054726E" w:rsidRDefault="00A021DD" w:rsidP="00A021DD">
            <w:pPr>
              <w:pStyle w:val="Sansinterligne"/>
              <w:rPr>
                <w:rFonts w:ascii="Marianne" w:hAnsi="Marianne"/>
                <w:i/>
                <w:iCs/>
                <w:sz w:val="20"/>
                <w:szCs w:val="20"/>
              </w:rPr>
            </w:pPr>
          </w:p>
        </w:tc>
      </w:tr>
      <w:tr w:rsidR="00A021DD" w:rsidRPr="0054726E" w14:paraId="23A584B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FDB31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CCDF76" w14:textId="77777777" w:rsidR="00A021DD" w:rsidRPr="0054726E" w:rsidRDefault="00A021DD" w:rsidP="00A021DD">
            <w:pPr>
              <w:pStyle w:val="Sansinterligne"/>
              <w:rPr>
                <w:rFonts w:ascii="Marianne" w:hAnsi="Marianne"/>
                <w:i/>
                <w:iCs/>
                <w:sz w:val="20"/>
                <w:szCs w:val="20"/>
              </w:rPr>
            </w:pPr>
          </w:p>
        </w:tc>
      </w:tr>
      <w:tr w:rsidR="00083E92" w:rsidRPr="0054726E" w14:paraId="3CED5679"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E1472E" w14:textId="4062B29B"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748A60" w14:textId="77777777" w:rsidR="00083E92" w:rsidRPr="0054726E" w:rsidRDefault="00083E92" w:rsidP="00083E92">
            <w:pPr>
              <w:pStyle w:val="Sansinterligne"/>
              <w:rPr>
                <w:rFonts w:ascii="Marianne" w:hAnsi="Marianne"/>
                <w:i/>
                <w:iCs/>
                <w:sz w:val="20"/>
                <w:szCs w:val="20"/>
              </w:rPr>
            </w:pPr>
          </w:p>
        </w:tc>
      </w:tr>
      <w:tr w:rsidR="00083E92" w:rsidRPr="0054726E" w14:paraId="43DCDF7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FE23375"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7FF92F8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7537B7"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E72167" w14:textId="77777777" w:rsidR="00083E92" w:rsidRPr="0054726E" w:rsidRDefault="00083E92" w:rsidP="00083E92">
            <w:pPr>
              <w:pStyle w:val="Sansinterligne"/>
              <w:rPr>
                <w:rFonts w:ascii="Marianne" w:hAnsi="Marianne"/>
                <w:sz w:val="20"/>
                <w:szCs w:val="20"/>
              </w:rPr>
            </w:pPr>
          </w:p>
        </w:tc>
      </w:tr>
      <w:tr w:rsidR="00083E92" w:rsidRPr="0054726E" w14:paraId="2E051D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A22AD6"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521BE7" w14:textId="77777777" w:rsidR="00083E92" w:rsidRPr="0054726E" w:rsidRDefault="00083E92" w:rsidP="00083E92">
            <w:pPr>
              <w:pStyle w:val="Sansinterligne"/>
              <w:rPr>
                <w:rFonts w:ascii="Marianne" w:hAnsi="Marianne"/>
                <w:sz w:val="20"/>
                <w:szCs w:val="20"/>
              </w:rPr>
            </w:pPr>
          </w:p>
        </w:tc>
      </w:tr>
      <w:tr w:rsidR="00083E92" w:rsidRPr="0054726E" w14:paraId="259BED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42B9AB"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D997A8" w14:textId="77777777" w:rsidR="00083E92" w:rsidRPr="0054726E" w:rsidRDefault="00083E92" w:rsidP="00083E92">
            <w:pPr>
              <w:pStyle w:val="Sansinterligne"/>
              <w:rPr>
                <w:rFonts w:ascii="Marianne" w:hAnsi="Marianne"/>
                <w:sz w:val="20"/>
                <w:szCs w:val="20"/>
              </w:rPr>
            </w:pPr>
          </w:p>
        </w:tc>
      </w:tr>
      <w:tr w:rsidR="00083E92" w:rsidRPr="0054726E" w14:paraId="6ECB7B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E9E606"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renforts utilisés sur zones de frottement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2A6758" w14:textId="77777777" w:rsidR="00083E92" w:rsidRPr="0054726E" w:rsidRDefault="00083E92" w:rsidP="00083E92">
            <w:pPr>
              <w:pStyle w:val="Sansinterligne"/>
              <w:rPr>
                <w:rFonts w:ascii="Marianne" w:hAnsi="Marianne"/>
                <w:sz w:val="20"/>
                <w:szCs w:val="20"/>
              </w:rPr>
            </w:pPr>
          </w:p>
        </w:tc>
      </w:tr>
      <w:tr w:rsidR="00083E92" w:rsidRPr="0054726E" w14:paraId="20C13E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584ED9"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Capacité de préhension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D58E4F" w14:textId="77777777" w:rsidR="00083E92" w:rsidRPr="0054726E" w:rsidRDefault="00083E92" w:rsidP="00083E92">
            <w:pPr>
              <w:pStyle w:val="Sansinterligne"/>
              <w:rPr>
                <w:rFonts w:ascii="Marianne" w:hAnsi="Marianne"/>
                <w:sz w:val="20"/>
                <w:szCs w:val="20"/>
              </w:rPr>
            </w:pPr>
          </w:p>
        </w:tc>
      </w:tr>
      <w:tr w:rsidR="00083E92" w:rsidRPr="0054726E" w14:paraId="2D4F46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829BE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21420</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A3BB25" w14:textId="4795D218" w:rsidR="00083E92" w:rsidRPr="0054726E" w:rsidRDefault="00083E92" w:rsidP="00083E92">
            <w:pPr>
              <w:pStyle w:val="Sansinterligne"/>
              <w:rPr>
                <w:rFonts w:ascii="Marianne" w:hAnsi="Marianne"/>
                <w:sz w:val="20"/>
                <w:szCs w:val="20"/>
              </w:rPr>
            </w:pPr>
          </w:p>
        </w:tc>
      </w:tr>
      <w:tr w:rsidR="00083E92" w:rsidRPr="0054726E" w14:paraId="1DDF3A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44B824"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388</w:t>
            </w:r>
            <w:r w:rsidRPr="0054726E">
              <w:rPr>
                <w:rFonts w:cs="Calibri"/>
                <w:sz w:val="20"/>
                <w:szCs w:val="20"/>
              </w:rPr>
              <w:t> </w:t>
            </w:r>
            <w:r w:rsidRPr="0054726E">
              <w:rPr>
                <w:rFonts w:ascii="Marianne" w:hAnsi="Marianne"/>
                <w:sz w:val="20"/>
                <w:szCs w:val="20"/>
              </w:rPr>
              <w:t>: 2X43 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591DF6" w14:textId="59A9AB66" w:rsidR="00083E92" w:rsidRPr="0054726E" w:rsidRDefault="00083E92" w:rsidP="00083E92">
            <w:pPr>
              <w:pStyle w:val="Sansinterligne"/>
              <w:rPr>
                <w:rFonts w:ascii="Marianne" w:hAnsi="Marianne"/>
                <w:sz w:val="20"/>
                <w:szCs w:val="20"/>
              </w:rPr>
            </w:pPr>
          </w:p>
        </w:tc>
      </w:tr>
      <w:tr w:rsidR="00083E92" w:rsidRPr="0054726E" w14:paraId="5337A6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E2EC1C"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13997</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88B93F" w14:textId="5D21493C" w:rsidR="00083E92" w:rsidRPr="0054726E" w:rsidRDefault="00083E92" w:rsidP="00083E92">
            <w:pPr>
              <w:pStyle w:val="Sansinterligne"/>
              <w:rPr>
                <w:rFonts w:ascii="Marianne" w:hAnsi="Marianne"/>
                <w:sz w:val="20"/>
                <w:szCs w:val="20"/>
              </w:rPr>
            </w:pPr>
          </w:p>
        </w:tc>
      </w:tr>
      <w:tr w:rsidR="00083E92" w:rsidRPr="0054726E" w14:paraId="5DD97C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F151D9"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EN 407 (43224X)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DDA395" w14:textId="61037330" w:rsidR="00083E92" w:rsidRPr="0054726E" w:rsidRDefault="00083E92" w:rsidP="00083E92">
            <w:pPr>
              <w:pStyle w:val="Sansinterligne"/>
              <w:rPr>
                <w:rFonts w:ascii="Marianne" w:hAnsi="Marianne"/>
                <w:sz w:val="20"/>
                <w:szCs w:val="20"/>
              </w:rPr>
            </w:pPr>
          </w:p>
        </w:tc>
      </w:tr>
    </w:tbl>
    <w:p w14:paraId="7B84277D" w14:textId="77777777" w:rsidR="00E879C2" w:rsidRPr="0054726E" w:rsidRDefault="00E879C2" w:rsidP="00E879C2">
      <w:pPr>
        <w:pStyle w:val="Standard"/>
        <w:rPr>
          <w:rFonts w:ascii="Marianne" w:hAnsi="Marianne"/>
          <w:sz w:val="20"/>
          <w:szCs w:val="20"/>
        </w:rPr>
      </w:pPr>
    </w:p>
    <w:p w14:paraId="1E23C490" w14:textId="77777777" w:rsidR="00E879C2" w:rsidRPr="0054726E" w:rsidRDefault="00E879C2" w:rsidP="00E879C2">
      <w:pPr>
        <w:pStyle w:val="Standard"/>
        <w:rPr>
          <w:rFonts w:ascii="Marianne" w:hAnsi="Marianne"/>
          <w:sz w:val="20"/>
          <w:szCs w:val="20"/>
        </w:rPr>
      </w:pPr>
    </w:p>
    <w:p w14:paraId="5D3877F7" w14:textId="77777777" w:rsidR="00E879C2" w:rsidRPr="0054726E" w:rsidRDefault="00E879C2" w:rsidP="00E879C2">
      <w:pPr>
        <w:pStyle w:val="Standard"/>
        <w:rPr>
          <w:rFonts w:ascii="Marianne" w:hAnsi="Marianne"/>
          <w:sz w:val="20"/>
          <w:szCs w:val="20"/>
        </w:rPr>
      </w:pPr>
    </w:p>
    <w:p w14:paraId="5A5F2CA6" w14:textId="77777777" w:rsidR="00E879C2" w:rsidRPr="0054726E" w:rsidRDefault="00E879C2" w:rsidP="00E879C2">
      <w:pPr>
        <w:pStyle w:val="Titre3"/>
        <w:numPr>
          <w:ilvl w:val="0"/>
          <w:numId w:val="0"/>
        </w:numPr>
        <w:rPr>
          <w:color w:val="002060"/>
          <w:sz w:val="20"/>
          <w:szCs w:val="20"/>
        </w:rPr>
      </w:pPr>
      <w:bookmarkStart w:id="221" w:name="_Toc214868059"/>
      <w:bookmarkStart w:id="222" w:name="__RefHeading___Toc50120_2787168394"/>
      <w:bookmarkStart w:id="223" w:name="_Toc207276850"/>
      <w:bookmarkStart w:id="224" w:name="_Toc215842588"/>
      <w:bookmarkStart w:id="225" w:name="_Toc216101301"/>
      <w:bookmarkStart w:id="226" w:name="_Toc216360409"/>
      <w:bookmarkStart w:id="227" w:name="_Toc216883297"/>
      <w:r w:rsidRPr="0054726E">
        <w:rPr>
          <w:color w:val="002060"/>
          <w:sz w:val="20"/>
          <w:szCs w:val="20"/>
        </w:rPr>
        <w:t>2-03. Gants thermiques</w:t>
      </w:r>
      <w:bookmarkEnd w:id="221"/>
      <w:bookmarkEnd w:id="222"/>
      <w:bookmarkEnd w:id="223"/>
      <w:r w:rsidRPr="0054726E">
        <w:rPr>
          <w:color w:val="002060"/>
          <w:sz w:val="20"/>
          <w:szCs w:val="20"/>
        </w:rPr>
        <w:t xml:space="preserve"> - unisexe</w:t>
      </w:r>
      <w:bookmarkEnd w:id="224"/>
      <w:bookmarkEnd w:id="225"/>
      <w:bookmarkEnd w:id="226"/>
      <w:bookmarkEnd w:id="227"/>
    </w:p>
    <w:p w14:paraId="1040C80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174BCC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0477C3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8A917C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7B92C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BAF72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F6705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01B0D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DE90A0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avec veste.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31BE87" w14:textId="77777777" w:rsidR="00E879C2" w:rsidRPr="0054726E" w:rsidRDefault="00E879C2" w:rsidP="00B52833">
            <w:pPr>
              <w:pStyle w:val="Sansinterligne"/>
              <w:rPr>
                <w:rFonts w:ascii="Marianne" w:hAnsi="Marianne"/>
                <w:sz w:val="20"/>
                <w:szCs w:val="20"/>
              </w:rPr>
            </w:pPr>
          </w:p>
        </w:tc>
      </w:tr>
      <w:tr w:rsidR="00E879C2" w:rsidRPr="0054726E" w14:paraId="7B1D88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51A660"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687357" w14:textId="77777777" w:rsidR="00E879C2" w:rsidRPr="0054726E" w:rsidRDefault="00E879C2" w:rsidP="00B52833">
            <w:pPr>
              <w:pStyle w:val="Sansinterligne"/>
              <w:rPr>
                <w:rFonts w:ascii="Marianne" w:hAnsi="Marianne"/>
                <w:sz w:val="20"/>
                <w:szCs w:val="20"/>
              </w:rPr>
            </w:pPr>
          </w:p>
        </w:tc>
      </w:tr>
      <w:tr w:rsidR="00E879C2" w:rsidRPr="0054726E" w14:paraId="68D993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0A83AC"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6A29FD" w14:textId="77777777" w:rsidR="00E879C2" w:rsidRPr="0054726E" w:rsidRDefault="00E879C2" w:rsidP="00B52833">
            <w:pPr>
              <w:pStyle w:val="Sansinterligne"/>
              <w:rPr>
                <w:rFonts w:ascii="Marianne" w:hAnsi="Marianne"/>
                <w:sz w:val="20"/>
                <w:szCs w:val="20"/>
              </w:rPr>
            </w:pPr>
          </w:p>
        </w:tc>
      </w:tr>
      <w:tr w:rsidR="00E879C2" w:rsidRPr="0054726E" w14:paraId="6C581E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09A380"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D26421" w14:textId="77777777" w:rsidR="00E879C2" w:rsidRPr="0054726E" w:rsidRDefault="00E879C2" w:rsidP="00B52833">
            <w:pPr>
              <w:pStyle w:val="Sansinterligne"/>
              <w:rPr>
                <w:rFonts w:ascii="Marianne" w:hAnsi="Marianne"/>
                <w:sz w:val="20"/>
                <w:szCs w:val="20"/>
              </w:rPr>
            </w:pPr>
          </w:p>
        </w:tc>
      </w:tr>
      <w:tr w:rsidR="00E879C2" w:rsidRPr="0054726E" w14:paraId="50F178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A75B3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tactiles pour utilisation smartphone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6417CA" w14:textId="77777777" w:rsidR="00E879C2" w:rsidRPr="0054726E" w:rsidRDefault="00E879C2" w:rsidP="00B52833">
            <w:pPr>
              <w:pStyle w:val="Sansinterligne"/>
              <w:rPr>
                <w:rFonts w:ascii="Marianne" w:hAnsi="Marianne"/>
                <w:i/>
                <w:iCs/>
                <w:sz w:val="20"/>
                <w:szCs w:val="20"/>
              </w:rPr>
            </w:pPr>
          </w:p>
        </w:tc>
      </w:tr>
      <w:tr w:rsidR="00E879C2" w:rsidRPr="0054726E" w14:paraId="1BB710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97522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imperméables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3699CC" w14:textId="77777777" w:rsidR="00E879C2" w:rsidRPr="0054726E" w:rsidRDefault="00E879C2" w:rsidP="00B52833">
            <w:pPr>
              <w:pStyle w:val="Sansinterligne"/>
              <w:rPr>
                <w:rFonts w:ascii="Marianne" w:hAnsi="Marianne"/>
                <w:i/>
                <w:iCs/>
                <w:sz w:val="20"/>
                <w:szCs w:val="20"/>
              </w:rPr>
            </w:pPr>
          </w:p>
        </w:tc>
      </w:tr>
      <w:tr w:rsidR="00E879C2" w:rsidRPr="0054726E" w14:paraId="2F3FED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0DA09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Niveau de résistance au froid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D7435B" w14:textId="77777777" w:rsidR="00E879C2" w:rsidRPr="0054726E" w:rsidRDefault="00E879C2" w:rsidP="00B52833">
            <w:pPr>
              <w:pStyle w:val="Sansinterligne"/>
              <w:rPr>
                <w:rFonts w:ascii="Marianne" w:hAnsi="Marianne"/>
                <w:i/>
                <w:iCs/>
                <w:sz w:val="20"/>
                <w:szCs w:val="20"/>
              </w:rPr>
            </w:pPr>
          </w:p>
        </w:tc>
      </w:tr>
      <w:tr w:rsidR="00E879C2" w:rsidRPr="0054726E" w14:paraId="57925D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7C849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F76960" w14:textId="77777777" w:rsidR="00E879C2" w:rsidRPr="0054726E" w:rsidRDefault="00E879C2" w:rsidP="00B52833">
            <w:pPr>
              <w:pStyle w:val="Sansinterligne"/>
              <w:rPr>
                <w:rFonts w:ascii="Marianne" w:hAnsi="Marianne"/>
                <w:i/>
                <w:iCs/>
                <w:sz w:val="20"/>
                <w:szCs w:val="20"/>
              </w:rPr>
            </w:pPr>
          </w:p>
        </w:tc>
      </w:tr>
      <w:tr w:rsidR="00A021DD" w:rsidRPr="0054726E" w14:paraId="06470F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F9E83C" w14:textId="212F7E7C"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4F178B" w14:textId="77777777" w:rsidR="00A021DD" w:rsidRPr="0054726E" w:rsidRDefault="00A021DD" w:rsidP="00A021DD">
            <w:pPr>
              <w:pStyle w:val="Sansinterligne"/>
              <w:rPr>
                <w:rFonts w:ascii="Marianne" w:hAnsi="Marianne"/>
                <w:i/>
                <w:iCs/>
                <w:sz w:val="20"/>
                <w:szCs w:val="20"/>
              </w:rPr>
            </w:pPr>
          </w:p>
        </w:tc>
      </w:tr>
      <w:tr w:rsidR="00A021DD" w:rsidRPr="0054726E" w14:paraId="050936A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51A826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AA62C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8390D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579970" w14:textId="77777777" w:rsidR="00A021DD" w:rsidRPr="0054726E" w:rsidRDefault="00A021DD" w:rsidP="00A021DD">
            <w:pPr>
              <w:pStyle w:val="Sansinterligne"/>
              <w:rPr>
                <w:rFonts w:ascii="Marianne" w:hAnsi="Marianne"/>
                <w:i/>
                <w:iCs/>
                <w:sz w:val="20"/>
                <w:szCs w:val="20"/>
              </w:rPr>
            </w:pPr>
          </w:p>
        </w:tc>
      </w:tr>
      <w:tr w:rsidR="00A021DD" w:rsidRPr="0054726E" w14:paraId="50DC3B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0C3A7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2BD6CC" w14:textId="77777777" w:rsidR="00A021DD" w:rsidRPr="0054726E" w:rsidRDefault="00A021DD" w:rsidP="00A021DD">
            <w:pPr>
              <w:pStyle w:val="Sansinterligne"/>
              <w:rPr>
                <w:rFonts w:ascii="Marianne" w:hAnsi="Marianne"/>
                <w:i/>
                <w:iCs/>
                <w:sz w:val="20"/>
                <w:szCs w:val="20"/>
              </w:rPr>
            </w:pPr>
          </w:p>
        </w:tc>
      </w:tr>
      <w:tr w:rsidR="00A021DD" w:rsidRPr="0054726E" w14:paraId="702F25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EB624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26EBC2" w14:textId="77777777" w:rsidR="00A021DD" w:rsidRPr="0054726E" w:rsidRDefault="00A021DD" w:rsidP="00A021DD">
            <w:pPr>
              <w:pStyle w:val="Sansinterligne"/>
              <w:rPr>
                <w:rFonts w:ascii="Marianne" w:hAnsi="Marianne"/>
                <w:i/>
                <w:iCs/>
                <w:sz w:val="20"/>
                <w:szCs w:val="20"/>
              </w:rPr>
            </w:pPr>
          </w:p>
        </w:tc>
      </w:tr>
      <w:tr w:rsidR="00A021DD" w:rsidRPr="0054726E" w14:paraId="57055C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BAB58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D33E2F" w14:textId="77777777" w:rsidR="00A021DD" w:rsidRPr="0054726E" w:rsidRDefault="00A021DD" w:rsidP="00A021DD">
            <w:pPr>
              <w:pStyle w:val="Sansinterligne"/>
              <w:rPr>
                <w:rFonts w:ascii="Marianne" w:hAnsi="Marianne"/>
                <w:sz w:val="20"/>
                <w:szCs w:val="20"/>
              </w:rPr>
            </w:pPr>
          </w:p>
        </w:tc>
      </w:tr>
      <w:tr w:rsidR="00A021DD" w:rsidRPr="0054726E" w14:paraId="6C55EBD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C41D2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9E1345" w14:textId="77777777" w:rsidR="00A021DD" w:rsidRPr="0054726E" w:rsidRDefault="00A021DD" w:rsidP="00A021DD">
            <w:pPr>
              <w:pStyle w:val="Sansinterligne"/>
              <w:rPr>
                <w:rFonts w:ascii="Marianne" w:hAnsi="Marianne"/>
                <w:i/>
                <w:iCs/>
                <w:sz w:val="20"/>
                <w:szCs w:val="20"/>
              </w:rPr>
            </w:pPr>
          </w:p>
        </w:tc>
      </w:tr>
      <w:tr w:rsidR="00A021DD" w:rsidRPr="0054726E" w14:paraId="377E7BA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45BCF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706279" w14:textId="77777777" w:rsidR="00A021DD" w:rsidRPr="0054726E" w:rsidRDefault="00A021DD" w:rsidP="00A021DD">
            <w:pPr>
              <w:pStyle w:val="Sansinterligne"/>
              <w:rPr>
                <w:rFonts w:ascii="Marianne" w:hAnsi="Marianne"/>
                <w:i/>
                <w:iCs/>
                <w:sz w:val="20"/>
                <w:szCs w:val="20"/>
              </w:rPr>
            </w:pPr>
          </w:p>
        </w:tc>
      </w:tr>
      <w:tr w:rsidR="00083E92" w:rsidRPr="0054726E" w14:paraId="2B8E473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5842A8" w14:textId="1B8A50E1"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021FE4" w14:textId="77777777" w:rsidR="00083E92" w:rsidRPr="0054726E" w:rsidRDefault="00083E92" w:rsidP="00083E92">
            <w:pPr>
              <w:pStyle w:val="Sansinterligne"/>
              <w:rPr>
                <w:rFonts w:ascii="Marianne" w:hAnsi="Marianne"/>
                <w:i/>
                <w:iCs/>
                <w:sz w:val="20"/>
                <w:szCs w:val="20"/>
              </w:rPr>
            </w:pPr>
          </w:p>
        </w:tc>
      </w:tr>
      <w:tr w:rsidR="00083E92" w:rsidRPr="0054726E" w14:paraId="46056A3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A5A51EB"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1CCD3C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C831D1"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2C1278" w14:textId="77777777" w:rsidR="00083E92" w:rsidRPr="0054726E" w:rsidRDefault="00083E92" w:rsidP="00083E92">
            <w:pPr>
              <w:pStyle w:val="Sansinterligne"/>
              <w:rPr>
                <w:rFonts w:ascii="Marianne" w:hAnsi="Marianne"/>
                <w:sz w:val="20"/>
                <w:szCs w:val="20"/>
              </w:rPr>
            </w:pPr>
          </w:p>
        </w:tc>
      </w:tr>
      <w:tr w:rsidR="00083E92" w:rsidRPr="0054726E" w14:paraId="3451D2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977344"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2DACFA" w14:textId="77777777" w:rsidR="00083E92" w:rsidRPr="0054726E" w:rsidRDefault="00083E92" w:rsidP="00083E92">
            <w:pPr>
              <w:pStyle w:val="Sansinterligne"/>
              <w:rPr>
                <w:rFonts w:ascii="Marianne" w:hAnsi="Marianne"/>
                <w:sz w:val="20"/>
                <w:szCs w:val="20"/>
              </w:rPr>
            </w:pPr>
          </w:p>
        </w:tc>
      </w:tr>
      <w:tr w:rsidR="00083E92" w:rsidRPr="0054726E" w14:paraId="5650C2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FCD75E"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DF085E" w14:textId="77777777" w:rsidR="00083E92" w:rsidRPr="0054726E" w:rsidRDefault="00083E92" w:rsidP="00083E92">
            <w:pPr>
              <w:pStyle w:val="Sansinterligne"/>
              <w:rPr>
                <w:rFonts w:ascii="Marianne" w:hAnsi="Marianne"/>
                <w:sz w:val="20"/>
                <w:szCs w:val="20"/>
              </w:rPr>
            </w:pPr>
          </w:p>
        </w:tc>
      </w:tr>
      <w:tr w:rsidR="00083E92" w:rsidRPr="0054726E" w14:paraId="4CFAA0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337C58"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renforts utilisés sur zones de frottement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362373" w14:textId="77777777" w:rsidR="00083E92" w:rsidRPr="0054726E" w:rsidRDefault="00083E92" w:rsidP="00083E92">
            <w:pPr>
              <w:pStyle w:val="Sansinterligne"/>
              <w:rPr>
                <w:rFonts w:ascii="Marianne" w:hAnsi="Marianne"/>
                <w:sz w:val="20"/>
                <w:szCs w:val="20"/>
              </w:rPr>
            </w:pPr>
          </w:p>
        </w:tc>
      </w:tr>
      <w:tr w:rsidR="00083E92" w:rsidRPr="0054726E" w14:paraId="3B47D3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E8A75F"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Capacité de préhension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69CF71" w14:textId="77777777" w:rsidR="00083E92" w:rsidRPr="0054726E" w:rsidRDefault="00083E92" w:rsidP="00083E92">
            <w:pPr>
              <w:pStyle w:val="Sansinterligne"/>
              <w:rPr>
                <w:rFonts w:ascii="Marianne" w:hAnsi="Marianne"/>
                <w:sz w:val="20"/>
                <w:szCs w:val="20"/>
              </w:rPr>
            </w:pPr>
          </w:p>
        </w:tc>
      </w:tr>
    </w:tbl>
    <w:p w14:paraId="4D7891FB" w14:textId="77777777" w:rsidR="00E879C2" w:rsidRPr="0054726E" w:rsidRDefault="00E879C2" w:rsidP="00E879C2"/>
    <w:p w14:paraId="2585387B" w14:textId="77777777" w:rsidR="00E879C2" w:rsidRPr="0054726E" w:rsidRDefault="00E879C2" w:rsidP="00E879C2">
      <w:pPr>
        <w:pStyle w:val="Titre3"/>
        <w:numPr>
          <w:ilvl w:val="0"/>
          <w:numId w:val="0"/>
        </w:numPr>
        <w:rPr>
          <w:color w:val="002060"/>
          <w:sz w:val="20"/>
          <w:szCs w:val="20"/>
        </w:rPr>
      </w:pPr>
      <w:bookmarkStart w:id="228" w:name="_Toc207276851"/>
      <w:bookmarkStart w:id="229" w:name="_Toc214868060"/>
      <w:bookmarkStart w:id="230" w:name="__RefHeading___Toc50122_2787168394"/>
      <w:bookmarkStart w:id="231" w:name="_Toc215842589"/>
      <w:bookmarkStart w:id="232" w:name="_Toc216101302"/>
      <w:bookmarkStart w:id="233" w:name="_Toc216360410"/>
      <w:bookmarkStart w:id="234" w:name="_Toc216883298"/>
      <w:r w:rsidRPr="0054726E">
        <w:rPr>
          <w:color w:val="002060"/>
          <w:sz w:val="20"/>
          <w:szCs w:val="20"/>
        </w:rPr>
        <w:t>2-04. Sous-gants</w:t>
      </w:r>
      <w:bookmarkEnd w:id="228"/>
      <w:bookmarkEnd w:id="229"/>
      <w:bookmarkEnd w:id="230"/>
      <w:r w:rsidRPr="0054726E">
        <w:rPr>
          <w:color w:val="002060"/>
          <w:sz w:val="20"/>
          <w:szCs w:val="20"/>
        </w:rPr>
        <w:t xml:space="preserve"> - unisexe</w:t>
      </w:r>
      <w:bookmarkEnd w:id="231"/>
      <w:bookmarkEnd w:id="232"/>
      <w:bookmarkEnd w:id="233"/>
      <w:bookmarkEnd w:id="234"/>
    </w:p>
    <w:p w14:paraId="02D4888D"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33F2714"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E872FB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1C8539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CAE45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A6885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75944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3B51E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7C1A51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sur une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67D15" w14:textId="77777777" w:rsidR="00E879C2" w:rsidRPr="0054726E" w:rsidRDefault="00E879C2" w:rsidP="00B52833">
            <w:pPr>
              <w:pStyle w:val="Sansinterligne"/>
              <w:rPr>
                <w:rFonts w:ascii="Marianne" w:hAnsi="Marianne"/>
                <w:sz w:val="20"/>
                <w:szCs w:val="20"/>
              </w:rPr>
            </w:pPr>
          </w:p>
        </w:tc>
      </w:tr>
      <w:tr w:rsidR="00E879C2" w:rsidRPr="0054726E" w14:paraId="1D0F54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A2F379"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6335AE" w14:textId="77777777" w:rsidR="00E879C2" w:rsidRPr="0054726E" w:rsidRDefault="00E879C2" w:rsidP="00B52833">
            <w:pPr>
              <w:pStyle w:val="Sansinterligne"/>
              <w:rPr>
                <w:rFonts w:ascii="Marianne" w:hAnsi="Marianne"/>
                <w:sz w:val="20"/>
                <w:szCs w:val="20"/>
              </w:rPr>
            </w:pPr>
          </w:p>
        </w:tc>
      </w:tr>
      <w:tr w:rsidR="00E879C2" w:rsidRPr="0054726E" w14:paraId="5B111B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263841"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48F5FA" w14:textId="77777777" w:rsidR="00E879C2" w:rsidRPr="0054726E" w:rsidRDefault="00E879C2" w:rsidP="00B52833">
            <w:pPr>
              <w:pStyle w:val="Sansinterligne"/>
              <w:rPr>
                <w:rFonts w:ascii="Marianne" w:hAnsi="Marianne"/>
                <w:sz w:val="20"/>
                <w:szCs w:val="20"/>
              </w:rPr>
            </w:pPr>
          </w:p>
        </w:tc>
      </w:tr>
      <w:tr w:rsidR="00E879C2" w:rsidRPr="0054726E" w14:paraId="18F949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60EF2F"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49E4A" w14:textId="77777777" w:rsidR="00E879C2" w:rsidRPr="0054726E" w:rsidRDefault="00E879C2" w:rsidP="00B52833">
            <w:pPr>
              <w:pStyle w:val="Sansinterligne"/>
              <w:rPr>
                <w:rFonts w:ascii="Marianne" w:hAnsi="Marianne"/>
                <w:sz w:val="20"/>
                <w:szCs w:val="20"/>
              </w:rPr>
            </w:pPr>
          </w:p>
        </w:tc>
      </w:tr>
      <w:tr w:rsidR="00E879C2" w:rsidRPr="0054726E" w14:paraId="114DE2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953EF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tactiles pour utilisation smartphone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9E7DD3" w14:textId="77777777" w:rsidR="00E879C2" w:rsidRPr="0054726E" w:rsidRDefault="00E879C2" w:rsidP="00B52833">
            <w:pPr>
              <w:pStyle w:val="Sansinterligne"/>
              <w:rPr>
                <w:rFonts w:ascii="Marianne" w:hAnsi="Marianne"/>
                <w:i/>
                <w:iCs/>
                <w:sz w:val="20"/>
                <w:szCs w:val="20"/>
              </w:rPr>
            </w:pPr>
          </w:p>
        </w:tc>
      </w:tr>
      <w:tr w:rsidR="00E879C2" w:rsidRPr="0054726E" w14:paraId="75E375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F8AEA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sans couture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506946" w14:textId="77777777" w:rsidR="00E879C2" w:rsidRPr="0054726E" w:rsidRDefault="00E879C2" w:rsidP="00B52833">
            <w:pPr>
              <w:pStyle w:val="Sansinterligne"/>
              <w:rPr>
                <w:rFonts w:ascii="Marianne" w:hAnsi="Marianne"/>
                <w:i/>
                <w:iCs/>
                <w:sz w:val="20"/>
                <w:szCs w:val="20"/>
              </w:rPr>
            </w:pPr>
          </w:p>
        </w:tc>
      </w:tr>
      <w:tr w:rsidR="00E879C2" w:rsidRPr="0054726E" w14:paraId="708EFF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31BF9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Type de traitement anti dérapant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905162" w14:textId="77777777" w:rsidR="00E879C2" w:rsidRPr="0054726E" w:rsidRDefault="00E879C2" w:rsidP="00B52833">
            <w:pPr>
              <w:pStyle w:val="Sansinterligne"/>
              <w:rPr>
                <w:rFonts w:ascii="Marianne" w:hAnsi="Marianne"/>
                <w:i/>
                <w:iCs/>
                <w:sz w:val="20"/>
                <w:szCs w:val="20"/>
              </w:rPr>
            </w:pPr>
          </w:p>
        </w:tc>
      </w:tr>
      <w:tr w:rsidR="00E879C2" w:rsidRPr="0054726E" w14:paraId="3A50BC9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F2AED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295939" w14:textId="77777777" w:rsidR="00E879C2" w:rsidRPr="0054726E" w:rsidRDefault="00E879C2" w:rsidP="00B52833">
            <w:pPr>
              <w:pStyle w:val="Sansinterligne"/>
              <w:rPr>
                <w:rFonts w:ascii="Marianne" w:hAnsi="Marianne"/>
                <w:i/>
                <w:iCs/>
                <w:sz w:val="20"/>
                <w:szCs w:val="20"/>
              </w:rPr>
            </w:pPr>
          </w:p>
        </w:tc>
      </w:tr>
      <w:tr w:rsidR="00A021DD" w:rsidRPr="0054726E" w14:paraId="3BC6D8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56B5D0" w14:textId="71664DA5"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89C13C" w14:textId="77777777" w:rsidR="00A021DD" w:rsidRPr="0054726E" w:rsidRDefault="00A021DD" w:rsidP="00A021DD">
            <w:pPr>
              <w:pStyle w:val="Sansinterligne"/>
              <w:rPr>
                <w:rFonts w:ascii="Marianne" w:hAnsi="Marianne"/>
                <w:i/>
                <w:iCs/>
                <w:sz w:val="20"/>
                <w:szCs w:val="20"/>
              </w:rPr>
            </w:pPr>
          </w:p>
        </w:tc>
      </w:tr>
      <w:tr w:rsidR="00A021DD" w:rsidRPr="0054726E" w14:paraId="0CED8D5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660DC3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3E342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5313A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259C1F" w14:textId="77777777" w:rsidR="00A021DD" w:rsidRPr="0054726E" w:rsidRDefault="00A021DD" w:rsidP="00A021DD">
            <w:pPr>
              <w:pStyle w:val="Sansinterligne"/>
              <w:rPr>
                <w:rFonts w:ascii="Marianne" w:hAnsi="Marianne"/>
                <w:i/>
                <w:iCs/>
                <w:sz w:val="20"/>
                <w:szCs w:val="20"/>
              </w:rPr>
            </w:pPr>
          </w:p>
        </w:tc>
      </w:tr>
      <w:tr w:rsidR="00A021DD" w:rsidRPr="0054726E" w14:paraId="13EA63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85AD4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544BBD" w14:textId="77777777" w:rsidR="00A021DD" w:rsidRPr="0054726E" w:rsidRDefault="00A021DD" w:rsidP="00A021DD">
            <w:pPr>
              <w:pStyle w:val="Sansinterligne"/>
              <w:rPr>
                <w:rFonts w:ascii="Marianne" w:hAnsi="Marianne"/>
                <w:i/>
                <w:iCs/>
                <w:sz w:val="20"/>
                <w:szCs w:val="20"/>
              </w:rPr>
            </w:pPr>
          </w:p>
        </w:tc>
      </w:tr>
      <w:tr w:rsidR="00A021DD" w:rsidRPr="0054726E" w14:paraId="0A268E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EBCD8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388A82" w14:textId="77777777" w:rsidR="00A021DD" w:rsidRPr="0054726E" w:rsidRDefault="00A021DD" w:rsidP="00A021DD">
            <w:pPr>
              <w:pStyle w:val="Sansinterligne"/>
              <w:rPr>
                <w:rFonts w:ascii="Marianne" w:hAnsi="Marianne"/>
                <w:sz w:val="20"/>
                <w:szCs w:val="20"/>
              </w:rPr>
            </w:pPr>
          </w:p>
        </w:tc>
      </w:tr>
      <w:tr w:rsidR="00A021DD" w:rsidRPr="0054726E" w14:paraId="7ED6A07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39305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FF57C3" w14:textId="77777777" w:rsidR="00A021DD" w:rsidRPr="0054726E" w:rsidRDefault="00A021DD" w:rsidP="00A021DD">
            <w:pPr>
              <w:pStyle w:val="Sansinterligne"/>
              <w:rPr>
                <w:rFonts w:ascii="Marianne" w:hAnsi="Marianne"/>
                <w:i/>
                <w:iCs/>
                <w:sz w:val="20"/>
                <w:szCs w:val="20"/>
              </w:rPr>
            </w:pPr>
          </w:p>
        </w:tc>
      </w:tr>
      <w:tr w:rsidR="00A021DD" w:rsidRPr="0054726E" w14:paraId="12072C0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D7D4A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0593E3" w14:textId="77777777" w:rsidR="00A021DD" w:rsidRPr="0054726E" w:rsidRDefault="00A021DD" w:rsidP="00A021DD">
            <w:pPr>
              <w:pStyle w:val="Sansinterligne"/>
              <w:rPr>
                <w:rFonts w:ascii="Marianne" w:hAnsi="Marianne"/>
                <w:i/>
                <w:iCs/>
                <w:sz w:val="20"/>
                <w:szCs w:val="20"/>
              </w:rPr>
            </w:pPr>
          </w:p>
        </w:tc>
      </w:tr>
      <w:tr w:rsidR="00083E92" w:rsidRPr="0054726E" w14:paraId="2759EAF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43BC2E" w14:textId="0B454348"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971051" w14:textId="77777777" w:rsidR="00083E92" w:rsidRPr="0054726E" w:rsidRDefault="00083E92" w:rsidP="00083E92">
            <w:pPr>
              <w:pStyle w:val="Sansinterligne"/>
              <w:rPr>
                <w:rFonts w:ascii="Marianne" w:hAnsi="Marianne"/>
                <w:i/>
                <w:iCs/>
                <w:sz w:val="20"/>
                <w:szCs w:val="20"/>
              </w:rPr>
            </w:pPr>
          </w:p>
        </w:tc>
      </w:tr>
      <w:tr w:rsidR="00083E92" w:rsidRPr="0054726E" w14:paraId="6C3527F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831DE9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7F6532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4AF1CA"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2AC21A" w14:textId="77777777" w:rsidR="00083E92" w:rsidRPr="0054726E" w:rsidRDefault="00083E92" w:rsidP="00083E92">
            <w:pPr>
              <w:pStyle w:val="Sansinterligne"/>
              <w:rPr>
                <w:rFonts w:ascii="Marianne" w:hAnsi="Marianne"/>
                <w:sz w:val="20"/>
                <w:szCs w:val="20"/>
              </w:rPr>
            </w:pPr>
          </w:p>
        </w:tc>
      </w:tr>
      <w:tr w:rsidR="00083E92" w:rsidRPr="0054726E" w14:paraId="658E5F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53A2B3"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959BFE" w14:textId="77777777" w:rsidR="00083E92" w:rsidRPr="0054726E" w:rsidRDefault="00083E92" w:rsidP="00083E92">
            <w:pPr>
              <w:pStyle w:val="Sansinterligne"/>
              <w:rPr>
                <w:rFonts w:ascii="Marianne" w:hAnsi="Marianne"/>
                <w:sz w:val="20"/>
                <w:szCs w:val="20"/>
              </w:rPr>
            </w:pPr>
          </w:p>
        </w:tc>
      </w:tr>
      <w:tr w:rsidR="00083E92" w:rsidRPr="0054726E" w14:paraId="0697FA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FFFC59"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80A71D" w14:textId="77777777" w:rsidR="00083E92" w:rsidRPr="0054726E" w:rsidRDefault="00083E92" w:rsidP="00083E92">
            <w:pPr>
              <w:pStyle w:val="Sansinterligne"/>
              <w:rPr>
                <w:rFonts w:ascii="Marianne" w:hAnsi="Marianne"/>
                <w:sz w:val="20"/>
                <w:szCs w:val="20"/>
              </w:rPr>
            </w:pPr>
          </w:p>
        </w:tc>
      </w:tr>
      <w:tr w:rsidR="00083E92" w:rsidRPr="0054726E" w14:paraId="6C5DA5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5E8C39"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fibre utilisé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361F5B" w14:textId="77777777" w:rsidR="00083E92" w:rsidRPr="0054726E" w:rsidRDefault="00083E92" w:rsidP="00083E92">
            <w:pPr>
              <w:pStyle w:val="Sansinterligne"/>
              <w:rPr>
                <w:rFonts w:ascii="Marianne" w:hAnsi="Marianne"/>
                <w:sz w:val="20"/>
                <w:szCs w:val="20"/>
              </w:rPr>
            </w:pPr>
          </w:p>
        </w:tc>
      </w:tr>
      <w:tr w:rsidR="00083E92" w:rsidRPr="0054726E" w14:paraId="28C864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AF593B"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Capacité de préhension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FF14A8" w14:textId="77777777" w:rsidR="00083E92" w:rsidRPr="0054726E" w:rsidRDefault="00083E92" w:rsidP="00083E92">
            <w:pPr>
              <w:pStyle w:val="Sansinterligne"/>
              <w:rPr>
                <w:rFonts w:ascii="Marianne" w:hAnsi="Marianne"/>
                <w:sz w:val="20"/>
                <w:szCs w:val="20"/>
              </w:rPr>
            </w:pPr>
          </w:p>
        </w:tc>
      </w:tr>
    </w:tbl>
    <w:p w14:paraId="2ABB92D8" w14:textId="77777777" w:rsidR="00E879C2" w:rsidRPr="0054726E" w:rsidRDefault="00E879C2" w:rsidP="00E879C2">
      <w:pPr>
        <w:pStyle w:val="Standard"/>
        <w:rPr>
          <w:rFonts w:ascii="Marianne" w:hAnsi="Marianne"/>
          <w:sz w:val="20"/>
          <w:szCs w:val="20"/>
        </w:rPr>
      </w:pPr>
    </w:p>
    <w:p w14:paraId="78FD31E5" w14:textId="77777777" w:rsidR="00E879C2" w:rsidRPr="0054726E" w:rsidRDefault="00E879C2" w:rsidP="00E879C2">
      <w:pPr>
        <w:pStyle w:val="Titre3"/>
        <w:numPr>
          <w:ilvl w:val="0"/>
          <w:numId w:val="0"/>
        </w:numPr>
        <w:rPr>
          <w:color w:val="002060"/>
          <w:sz w:val="20"/>
          <w:szCs w:val="20"/>
        </w:rPr>
      </w:pPr>
      <w:bookmarkStart w:id="235" w:name="_Toc214868061"/>
      <w:bookmarkStart w:id="236" w:name="__RefHeading___Toc50124_2787168394"/>
      <w:bookmarkStart w:id="237" w:name="_Toc207276852"/>
      <w:bookmarkStart w:id="238" w:name="_Toc215842590"/>
      <w:bookmarkStart w:id="239" w:name="_Toc216101303"/>
      <w:bookmarkStart w:id="240" w:name="_Toc216360411"/>
      <w:bookmarkStart w:id="241" w:name="_Toc216883299"/>
      <w:r w:rsidRPr="0054726E">
        <w:rPr>
          <w:color w:val="002060"/>
          <w:sz w:val="20"/>
          <w:szCs w:val="20"/>
        </w:rPr>
        <w:t>2-05. Gants pour télépilotes</w:t>
      </w:r>
      <w:bookmarkEnd w:id="235"/>
      <w:bookmarkEnd w:id="236"/>
      <w:bookmarkEnd w:id="237"/>
      <w:r w:rsidRPr="0054726E">
        <w:rPr>
          <w:color w:val="002060"/>
          <w:sz w:val="20"/>
          <w:szCs w:val="20"/>
        </w:rPr>
        <w:t xml:space="preserve"> - unisexe</w:t>
      </w:r>
      <w:bookmarkEnd w:id="238"/>
      <w:bookmarkEnd w:id="239"/>
      <w:bookmarkEnd w:id="240"/>
      <w:bookmarkEnd w:id="241"/>
    </w:p>
    <w:p w14:paraId="24701EB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7C4829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C5659E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1E6FB4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D3666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0D2F9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FF5BC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42F40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498F94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sur une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9FE3DE" w14:textId="77777777" w:rsidR="00E879C2" w:rsidRPr="0054726E" w:rsidRDefault="00E879C2" w:rsidP="00B52833">
            <w:pPr>
              <w:pStyle w:val="Sansinterligne"/>
              <w:rPr>
                <w:rFonts w:ascii="Marianne" w:hAnsi="Marianne"/>
                <w:sz w:val="20"/>
                <w:szCs w:val="20"/>
              </w:rPr>
            </w:pPr>
          </w:p>
        </w:tc>
      </w:tr>
      <w:tr w:rsidR="00E879C2" w:rsidRPr="0054726E" w14:paraId="124941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3A2BAF"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AAB0B1" w14:textId="77777777" w:rsidR="00E879C2" w:rsidRPr="0054726E" w:rsidRDefault="00E879C2" w:rsidP="00B52833">
            <w:pPr>
              <w:pStyle w:val="Sansinterligne"/>
              <w:rPr>
                <w:rFonts w:ascii="Marianne" w:hAnsi="Marianne"/>
                <w:sz w:val="20"/>
                <w:szCs w:val="20"/>
              </w:rPr>
            </w:pPr>
          </w:p>
        </w:tc>
      </w:tr>
      <w:tr w:rsidR="00E879C2" w:rsidRPr="0054726E" w14:paraId="224543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55609E"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685302" w14:textId="77777777" w:rsidR="00E879C2" w:rsidRPr="0054726E" w:rsidRDefault="00E879C2" w:rsidP="00B52833">
            <w:pPr>
              <w:pStyle w:val="Sansinterligne"/>
              <w:rPr>
                <w:rFonts w:ascii="Marianne" w:hAnsi="Marianne"/>
                <w:sz w:val="20"/>
                <w:szCs w:val="20"/>
              </w:rPr>
            </w:pPr>
          </w:p>
        </w:tc>
      </w:tr>
      <w:tr w:rsidR="00E879C2" w:rsidRPr="0054726E" w14:paraId="3096FC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44F64A"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A9510C" w14:textId="77777777" w:rsidR="00E879C2" w:rsidRPr="0054726E" w:rsidRDefault="00E879C2" w:rsidP="00B52833">
            <w:pPr>
              <w:pStyle w:val="Sansinterligne"/>
              <w:rPr>
                <w:rFonts w:ascii="Marianne" w:hAnsi="Marianne"/>
                <w:sz w:val="20"/>
                <w:szCs w:val="20"/>
              </w:rPr>
            </w:pPr>
          </w:p>
        </w:tc>
      </w:tr>
      <w:tr w:rsidR="00E879C2" w:rsidRPr="0054726E" w14:paraId="305417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6FC3B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Niveau de résistance au froid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B5037F" w14:textId="77777777" w:rsidR="00E879C2" w:rsidRPr="0054726E" w:rsidRDefault="00E879C2" w:rsidP="00B52833">
            <w:pPr>
              <w:pStyle w:val="Sansinterligne"/>
              <w:rPr>
                <w:rFonts w:ascii="Marianne" w:hAnsi="Marianne"/>
                <w:i/>
                <w:iCs/>
                <w:sz w:val="20"/>
                <w:szCs w:val="20"/>
              </w:rPr>
            </w:pPr>
          </w:p>
        </w:tc>
      </w:tr>
      <w:tr w:rsidR="00E879C2" w:rsidRPr="0054726E" w14:paraId="5E117DF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09CC8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F80CD8" w14:textId="77777777" w:rsidR="00E879C2" w:rsidRPr="0054726E" w:rsidRDefault="00E879C2" w:rsidP="00B52833">
            <w:pPr>
              <w:pStyle w:val="Sansinterligne"/>
              <w:rPr>
                <w:rFonts w:ascii="Marianne" w:hAnsi="Marianne"/>
                <w:i/>
                <w:iCs/>
                <w:sz w:val="20"/>
                <w:szCs w:val="20"/>
              </w:rPr>
            </w:pPr>
          </w:p>
        </w:tc>
      </w:tr>
      <w:tr w:rsidR="00E879C2" w:rsidRPr="0054726E" w14:paraId="02AA7C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1AD2E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étanche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1A0E7D" w14:textId="77777777" w:rsidR="00E879C2" w:rsidRPr="0054726E" w:rsidRDefault="00E879C2" w:rsidP="00B52833">
            <w:pPr>
              <w:pStyle w:val="Sansinterligne"/>
              <w:rPr>
                <w:rFonts w:ascii="Marianne" w:hAnsi="Marianne"/>
                <w:i/>
                <w:iCs/>
                <w:sz w:val="20"/>
                <w:szCs w:val="20"/>
              </w:rPr>
            </w:pPr>
          </w:p>
        </w:tc>
      </w:tr>
      <w:tr w:rsidR="00E879C2" w:rsidRPr="0054726E" w14:paraId="61157A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17F783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347265" w14:textId="77777777" w:rsidR="00E879C2" w:rsidRPr="0054726E" w:rsidRDefault="00E879C2" w:rsidP="00B52833">
            <w:pPr>
              <w:pStyle w:val="Sansinterligne"/>
              <w:rPr>
                <w:rFonts w:ascii="Marianne" w:hAnsi="Marianne"/>
                <w:i/>
                <w:iCs/>
                <w:sz w:val="20"/>
                <w:szCs w:val="20"/>
              </w:rPr>
            </w:pPr>
          </w:p>
        </w:tc>
      </w:tr>
      <w:tr w:rsidR="00A021DD" w:rsidRPr="0054726E" w14:paraId="743044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A3201C" w14:textId="3819F020"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13BC6C" w14:textId="77777777" w:rsidR="00A021DD" w:rsidRPr="0054726E" w:rsidRDefault="00A021DD" w:rsidP="00A021DD">
            <w:pPr>
              <w:pStyle w:val="Sansinterligne"/>
              <w:rPr>
                <w:rFonts w:ascii="Marianne" w:hAnsi="Marianne"/>
                <w:i/>
                <w:iCs/>
                <w:sz w:val="20"/>
                <w:szCs w:val="20"/>
              </w:rPr>
            </w:pPr>
          </w:p>
        </w:tc>
      </w:tr>
      <w:tr w:rsidR="00A021DD" w:rsidRPr="0054726E" w14:paraId="71966B1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FF97F5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E2CD75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98412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094F1D" w14:textId="77777777" w:rsidR="00A021DD" w:rsidRPr="0054726E" w:rsidRDefault="00A021DD" w:rsidP="00A021DD">
            <w:pPr>
              <w:pStyle w:val="Sansinterligne"/>
              <w:rPr>
                <w:rFonts w:ascii="Marianne" w:hAnsi="Marianne"/>
                <w:i/>
                <w:iCs/>
                <w:sz w:val="20"/>
                <w:szCs w:val="20"/>
              </w:rPr>
            </w:pPr>
          </w:p>
        </w:tc>
      </w:tr>
      <w:tr w:rsidR="00A021DD" w:rsidRPr="0054726E" w14:paraId="05A500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4EDDB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9D2BC6" w14:textId="77777777" w:rsidR="00A021DD" w:rsidRPr="0054726E" w:rsidRDefault="00A021DD" w:rsidP="00A021DD">
            <w:pPr>
              <w:pStyle w:val="Sansinterligne"/>
              <w:rPr>
                <w:rFonts w:ascii="Marianne" w:hAnsi="Marianne"/>
                <w:i/>
                <w:iCs/>
                <w:sz w:val="20"/>
                <w:szCs w:val="20"/>
              </w:rPr>
            </w:pPr>
          </w:p>
        </w:tc>
      </w:tr>
      <w:tr w:rsidR="00A021DD" w:rsidRPr="0054726E" w14:paraId="43A4F7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0E49F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384B14" w14:textId="77777777" w:rsidR="00A021DD" w:rsidRPr="0054726E" w:rsidRDefault="00A021DD" w:rsidP="00A021DD">
            <w:pPr>
              <w:pStyle w:val="Sansinterligne"/>
              <w:rPr>
                <w:rFonts w:ascii="Marianne" w:hAnsi="Marianne"/>
                <w:sz w:val="20"/>
                <w:szCs w:val="20"/>
              </w:rPr>
            </w:pPr>
          </w:p>
        </w:tc>
      </w:tr>
      <w:tr w:rsidR="00A021DD" w:rsidRPr="0054726E" w14:paraId="5F43FB4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AE1E3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C907FA" w14:textId="77777777" w:rsidR="00A021DD" w:rsidRPr="0054726E" w:rsidRDefault="00A021DD" w:rsidP="00A021DD">
            <w:pPr>
              <w:pStyle w:val="Sansinterligne"/>
              <w:rPr>
                <w:rFonts w:ascii="Marianne" w:hAnsi="Marianne"/>
                <w:i/>
                <w:iCs/>
                <w:sz w:val="20"/>
                <w:szCs w:val="20"/>
              </w:rPr>
            </w:pPr>
          </w:p>
        </w:tc>
      </w:tr>
      <w:tr w:rsidR="00A021DD" w:rsidRPr="0054726E" w14:paraId="0C7A2D5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0BBD9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74374C" w14:textId="77777777" w:rsidR="00A021DD" w:rsidRPr="0054726E" w:rsidRDefault="00A021DD" w:rsidP="00A021DD">
            <w:pPr>
              <w:pStyle w:val="Sansinterligne"/>
              <w:rPr>
                <w:rFonts w:ascii="Marianne" w:hAnsi="Marianne"/>
                <w:i/>
                <w:iCs/>
                <w:sz w:val="20"/>
                <w:szCs w:val="20"/>
              </w:rPr>
            </w:pPr>
          </w:p>
        </w:tc>
      </w:tr>
      <w:tr w:rsidR="00083E92" w:rsidRPr="0054726E" w14:paraId="703FEC8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1D6122" w14:textId="419474D4"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2400D0" w14:textId="77777777" w:rsidR="00083E92" w:rsidRPr="0054726E" w:rsidRDefault="00083E92" w:rsidP="00083E92">
            <w:pPr>
              <w:pStyle w:val="Sansinterligne"/>
              <w:rPr>
                <w:rFonts w:ascii="Marianne" w:hAnsi="Marianne"/>
                <w:i/>
                <w:iCs/>
                <w:sz w:val="20"/>
                <w:szCs w:val="20"/>
              </w:rPr>
            </w:pPr>
          </w:p>
        </w:tc>
      </w:tr>
      <w:tr w:rsidR="00083E92" w:rsidRPr="0054726E" w14:paraId="798F8E5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62AF89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6201FD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354CFD7"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B626F9" w14:textId="77777777" w:rsidR="00083E92" w:rsidRPr="0054726E" w:rsidRDefault="00083E92" w:rsidP="00083E92">
            <w:pPr>
              <w:pStyle w:val="Sansinterligne"/>
              <w:rPr>
                <w:rFonts w:ascii="Marianne" w:hAnsi="Marianne"/>
                <w:sz w:val="20"/>
                <w:szCs w:val="20"/>
              </w:rPr>
            </w:pPr>
          </w:p>
        </w:tc>
      </w:tr>
      <w:tr w:rsidR="00083E92" w:rsidRPr="0054726E" w14:paraId="5DCF72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5FE49F"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D25338" w14:textId="77777777" w:rsidR="00083E92" w:rsidRPr="0054726E" w:rsidRDefault="00083E92" w:rsidP="00083E92">
            <w:pPr>
              <w:pStyle w:val="Sansinterligne"/>
              <w:rPr>
                <w:rFonts w:ascii="Marianne" w:hAnsi="Marianne"/>
                <w:sz w:val="20"/>
                <w:szCs w:val="20"/>
              </w:rPr>
            </w:pPr>
          </w:p>
        </w:tc>
      </w:tr>
      <w:tr w:rsidR="00083E92" w:rsidRPr="0054726E" w14:paraId="05C19B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6F01EE"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A9F250" w14:textId="77777777" w:rsidR="00083E92" w:rsidRPr="0054726E" w:rsidRDefault="00083E92" w:rsidP="00083E92">
            <w:pPr>
              <w:pStyle w:val="Sansinterligne"/>
              <w:rPr>
                <w:rFonts w:ascii="Marianne" w:hAnsi="Marianne"/>
                <w:sz w:val="20"/>
                <w:szCs w:val="20"/>
              </w:rPr>
            </w:pPr>
          </w:p>
        </w:tc>
      </w:tr>
      <w:tr w:rsidR="00083E92" w:rsidRPr="0054726E" w14:paraId="3302D2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74F040"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système de fixation choisi</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31BBE9" w14:textId="77777777" w:rsidR="00083E92" w:rsidRPr="0054726E" w:rsidRDefault="00083E92" w:rsidP="00083E92">
            <w:pPr>
              <w:pStyle w:val="Sansinterligne"/>
              <w:rPr>
                <w:rFonts w:ascii="Marianne" w:hAnsi="Marianne"/>
                <w:sz w:val="20"/>
                <w:szCs w:val="20"/>
              </w:rPr>
            </w:pPr>
          </w:p>
        </w:tc>
      </w:tr>
      <w:tr w:rsidR="00083E92" w:rsidRPr="0054726E" w14:paraId="0188FB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5DF7BD"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Capacité de préhension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F5CB67" w14:textId="77777777" w:rsidR="00083E92" w:rsidRPr="0054726E" w:rsidRDefault="00083E92" w:rsidP="00083E92">
            <w:pPr>
              <w:pStyle w:val="Sansinterligne"/>
              <w:rPr>
                <w:rFonts w:ascii="Marianne" w:hAnsi="Marianne"/>
                <w:sz w:val="20"/>
                <w:szCs w:val="20"/>
              </w:rPr>
            </w:pPr>
          </w:p>
        </w:tc>
      </w:tr>
    </w:tbl>
    <w:p w14:paraId="7F2BB35F" w14:textId="7752BAC2" w:rsidR="00E879C2" w:rsidRDefault="00E879C2" w:rsidP="00E879C2">
      <w:pPr>
        <w:pStyle w:val="Standard"/>
        <w:rPr>
          <w:rFonts w:ascii="Marianne" w:hAnsi="Marianne"/>
          <w:sz w:val="20"/>
          <w:szCs w:val="20"/>
        </w:rPr>
      </w:pPr>
    </w:p>
    <w:p w14:paraId="3BD3AB33" w14:textId="425B8DC8" w:rsidR="00083E92" w:rsidRDefault="00083E92" w:rsidP="00E879C2">
      <w:pPr>
        <w:pStyle w:val="Standard"/>
        <w:rPr>
          <w:rFonts w:ascii="Marianne" w:hAnsi="Marianne"/>
          <w:sz w:val="20"/>
          <w:szCs w:val="20"/>
        </w:rPr>
      </w:pPr>
    </w:p>
    <w:p w14:paraId="4D5B0BB8" w14:textId="71819DB0" w:rsidR="00083E92" w:rsidRDefault="00083E92" w:rsidP="00E879C2">
      <w:pPr>
        <w:pStyle w:val="Standard"/>
        <w:rPr>
          <w:rFonts w:ascii="Marianne" w:hAnsi="Marianne"/>
          <w:sz w:val="20"/>
          <w:szCs w:val="20"/>
        </w:rPr>
      </w:pPr>
    </w:p>
    <w:p w14:paraId="148B507E" w14:textId="1F302A60" w:rsidR="00083E92" w:rsidRDefault="00083E92" w:rsidP="00E879C2">
      <w:pPr>
        <w:pStyle w:val="Standard"/>
        <w:rPr>
          <w:rFonts w:ascii="Marianne" w:hAnsi="Marianne"/>
          <w:sz w:val="20"/>
          <w:szCs w:val="20"/>
        </w:rPr>
      </w:pPr>
    </w:p>
    <w:p w14:paraId="15D67919" w14:textId="63D62DF7" w:rsidR="00083E92" w:rsidRDefault="00083E92" w:rsidP="00E879C2">
      <w:pPr>
        <w:pStyle w:val="Standard"/>
        <w:rPr>
          <w:rFonts w:ascii="Marianne" w:hAnsi="Marianne"/>
          <w:sz w:val="20"/>
          <w:szCs w:val="20"/>
        </w:rPr>
      </w:pPr>
    </w:p>
    <w:p w14:paraId="2AAE4A6D" w14:textId="028B6257" w:rsidR="00083E92" w:rsidRDefault="00083E92" w:rsidP="00E879C2">
      <w:pPr>
        <w:pStyle w:val="Standard"/>
        <w:rPr>
          <w:rFonts w:ascii="Marianne" w:hAnsi="Marianne"/>
          <w:sz w:val="20"/>
          <w:szCs w:val="20"/>
        </w:rPr>
      </w:pPr>
    </w:p>
    <w:p w14:paraId="38484A6B" w14:textId="0BFFDD0B" w:rsidR="00083E92" w:rsidRDefault="00083E92" w:rsidP="00E879C2">
      <w:pPr>
        <w:pStyle w:val="Standard"/>
        <w:rPr>
          <w:rFonts w:ascii="Marianne" w:hAnsi="Marianne"/>
          <w:sz w:val="20"/>
          <w:szCs w:val="20"/>
        </w:rPr>
      </w:pPr>
    </w:p>
    <w:p w14:paraId="71CFA8EA" w14:textId="77777777" w:rsidR="00083E92" w:rsidRPr="0054726E" w:rsidRDefault="00083E92" w:rsidP="00E879C2">
      <w:pPr>
        <w:pStyle w:val="Standard"/>
        <w:rPr>
          <w:rFonts w:ascii="Marianne" w:hAnsi="Marianne"/>
          <w:sz w:val="20"/>
          <w:szCs w:val="20"/>
        </w:rPr>
      </w:pPr>
    </w:p>
    <w:p w14:paraId="4A8D4510" w14:textId="77777777" w:rsidR="00E879C2" w:rsidRPr="0054726E" w:rsidRDefault="00E879C2" w:rsidP="00E879C2">
      <w:pPr>
        <w:pStyle w:val="Titre3"/>
        <w:numPr>
          <w:ilvl w:val="0"/>
          <w:numId w:val="0"/>
        </w:numPr>
        <w:rPr>
          <w:color w:val="002060"/>
          <w:sz w:val="20"/>
          <w:szCs w:val="20"/>
        </w:rPr>
      </w:pPr>
      <w:bookmarkStart w:id="242" w:name="_Toc214868062"/>
      <w:bookmarkStart w:id="243" w:name="_Hlk205468373"/>
      <w:bookmarkStart w:id="244" w:name="__RefHeading___Toc50126_2787168394"/>
      <w:bookmarkStart w:id="245" w:name="_Toc207276853"/>
      <w:bookmarkStart w:id="246" w:name="_Toc215842591"/>
      <w:bookmarkStart w:id="247" w:name="_Toc216101304"/>
      <w:bookmarkStart w:id="248" w:name="_Toc216360412"/>
      <w:bookmarkStart w:id="249" w:name="_Toc216883300"/>
      <w:r w:rsidRPr="0054726E">
        <w:rPr>
          <w:color w:val="002060"/>
          <w:sz w:val="20"/>
          <w:szCs w:val="20"/>
        </w:rPr>
        <w:t>2-06. Gants de cérémonie</w:t>
      </w:r>
      <w:bookmarkEnd w:id="242"/>
      <w:bookmarkEnd w:id="243"/>
      <w:bookmarkEnd w:id="244"/>
      <w:bookmarkEnd w:id="245"/>
      <w:r w:rsidRPr="0054726E">
        <w:rPr>
          <w:color w:val="002060"/>
          <w:sz w:val="20"/>
          <w:szCs w:val="20"/>
        </w:rPr>
        <w:t xml:space="preserve"> - unisexe</w:t>
      </w:r>
      <w:bookmarkEnd w:id="246"/>
      <w:bookmarkEnd w:id="247"/>
      <w:bookmarkEnd w:id="248"/>
      <w:bookmarkEnd w:id="249"/>
    </w:p>
    <w:p w14:paraId="289F5E7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BAB46E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4F6D08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A165A6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CAEC2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D323E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533D5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96B4F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EA99DF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sur une main avec la tenue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1D9041" w14:textId="77777777" w:rsidR="00E879C2" w:rsidRPr="0054726E" w:rsidRDefault="00E879C2" w:rsidP="00B52833">
            <w:pPr>
              <w:pStyle w:val="Sansinterligne"/>
              <w:rPr>
                <w:rFonts w:ascii="Marianne" w:hAnsi="Marianne"/>
                <w:sz w:val="20"/>
                <w:szCs w:val="20"/>
              </w:rPr>
            </w:pPr>
          </w:p>
        </w:tc>
      </w:tr>
      <w:tr w:rsidR="00E879C2" w:rsidRPr="0054726E" w14:paraId="23F920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99DD77"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D1E2DE" w14:textId="77777777" w:rsidR="00E879C2" w:rsidRPr="0054726E" w:rsidRDefault="00E879C2" w:rsidP="00B52833">
            <w:pPr>
              <w:pStyle w:val="Sansinterligne"/>
              <w:rPr>
                <w:rFonts w:ascii="Marianne" w:hAnsi="Marianne"/>
                <w:sz w:val="20"/>
                <w:szCs w:val="20"/>
              </w:rPr>
            </w:pPr>
          </w:p>
        </w:tc>
      </w:tr>
      <w:tr w:rsidR="00E879C2" w:rsidRPr="0054726E" w14:paraId="1700FDF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6C8DF3"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8E7A93" w14:textId="77777777" w:rsidR="00E879C2" w:rsidRPr="0054726E" w:rsidRDefault="00E879C2" w:rsidP="00B52833">
            <w:pPr>
              <w:pStyle w:val="Sansinterligne"/>
              <w:rPr>
                <w:rFonts w:ascii="Marianne" w:hAnsi="Marianne"/>
                <w:sz w:val="20"/>
                <w:szCs w:val="20"/>
              </w:rPr>
            </w:pPr>
          </w:p>
        </w:tc>
      </w:tr>
      <w:tr w:rsidR="00E879C2" w:rsidRPr="0054726E" w14:paraId="3462EB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1BDF26"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4C764A" w14:textId="77777777" w:rsidR="00E879C2" w:rsidRPr="0054726E" w:rsidRDefault="00E879C2" w:rsidP="00B52833">
            <w:pPr>
              <w:pStyle w:val="Sansinterligne"/>
              <w:rPr>
                <w:rFonts w:ascii="Marianne" w:hAnsi="Marianne"/>
                <w:sz w:val="20"/>
                <w:szCs w:val="20"/>
              </w:rPr>
            </w:pPr>
          </w:p>
        </w:tc>
      </w:tr>
      <w:tr w:rsidR="00E879C2" w:rsidRPr="0054726E" w14:paraId="036E25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F6EF09" w14:textId="77777777" w:rsidR="00E879C2" w:rsidRPr="0054726E" w:rsidRDefault="00E879C2" w:rsidP="007D15FA">
            <w:pPr>
              <w:pStyle w:val="Standard"/>
              <w:rPr>
                <w:rFonts w:ascii="Marianne" w:hAnsi="Marianne"/>
                <w:sz w:val="20"/>
                <w:szCs w:val="20"/>
              </w:rPr>
            </w:pPr>
            <w:r w:rsidRPr="0054726E">
              <w:rPr>
                <w:rFonts w:ascii="Marianne" w:hAnsi="Marianne"/>
                <w:sz w:val="20"/>
                <w:szCs w:val="20"/>
              </w:rPr>
              <w:t>Qualité de la finition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3CFACC" w14:textId="77777777" w:rsidR="00E879C2" w:rsidRPr="0054726E" w:rsidRDefault="00E879C2" w:rsidP="00B52833">
            <w:pPr>
              <w:pStyle w:val="Sansinterligne"/>
              <w:rPr>
                <w:rFonts w:ascii="Marianne" w:hAnsi="Marianne"/>
                <w:i/>
                <w:iCs/>
                <w:sz w:val="20"/>
                <w:szCs w:val="20"/>
              </w:rPr>
            </w:pPr>
          </w:p>
        </w:tc>
      </w:tr>
      <w:tr w:rsidR="00E879C2" w:rsidRPr="0054726E" w14:paraId="413C86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9C8F5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Type et style de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34EB88" w14:textId="77777777" w:rsidR="00E879C2" w:rsidRPr="0054726E" w:rsidRDefault="00E879C2" w:rsidP="00B52833">
            <w:pPr>
              <w:pStyle w:val="Sansinterligne"/>
              <w:rPr>
                <w:rFonts w:ascii="Marianne" w:hAnsi="Marianne"/>
                <w:i/>
                <w:iCs/>
                <w:sz w:val="20"/>
                <w:szCs w:val="20"/>
              </w:rPr>
            </w:pPr>
          </w:p>
        </w:tc>
      </w:tr>
      <w:tr w:rsidR="00E879C2" w:rsidRPr="0054726E" w14:paraId="349552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0DB60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0E09A9" w14:textId="77777777" w:rsidR="00E879C2" w:rsidRPr="0054726E" w:rsidRDefault="00E879C2" w:rsidP="00B52833">
            <w:pPr>
              <w:pStyle w:val="Sansinterligne"/>
              <w:rPr>
                <w:rFonts w:ascii="Marianne" w:hAnsi="Marianne"/>
                <w:i/>
                <w:iCs/>
                <w:sz w:val="20"/>
                <w:szCs w:val="20"/>
              </w:rPr>
            </w:pPr>
          </w:p>
        </w:tc>
      </w:tr>
      <w:tr w:rsidR="00A021DD" w:rsidRPr="0054726E" w14:paraId="451C76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4B2088" w14:textId="629AB30D"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2BD878" w14:textId="77777777" w:rsidR="00A021DD" w:rsidRPr="0054726E" w:rsidRDefault="00A021DD" w:rsidP="00A021DD">
            <w:pPr>
              <w:pStyle w:val="Sansinterligne"/>
              <w:rPr>
                <w:rFonts w:ascii="Marianne" w:hAnsi="Marianne"/>
                <w:i/>
                <w:iCs/>
                <w:sz w:val="20"/>
                <w:szCs w:val="20"/>
              </w:rPr>
            </w:pPr>
          </w:p>
        </w:tc>
      </w:tr>
      <w:tr w:rsidR="00A021DD" w:rsidRPr="0054726E" w14:paraId="5A19548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F83B08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323770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CDE06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26527E" w14:textId="77777777" w:rsidR="00A021DD" w:rsidRPr="0054726E" w:rsidRDefault="00A021DD" w:rsidP="00A021DD">
            <w:pPr>
              <w:pStyle w:val="Sansinterligne"/>
              <w:rPr>
                <w:rFonts w:ascii="Marianne" w:hAnsi="Marianne"/>
                <w:i/>
                <w:iCs/>
                <w:sz w:val="20"/>
                <w:szCs w:val="20"/>
              </w:rPr>
            </w:pPr>
          </w:p>
        </w:tc>
      </w:tr>
      <w:tr w:rsidR="00A021DD" w:rsidRPr="0054726E" w14:paraId="08AFD6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E02E4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5D4F17" w14:textId="77777777" w:rsidR="00A021DD" w:rsidRPr="0054726E" w:rsidRDefault="00A021DD" w:rsidP="00A021DD">
            <w:pPr>
              <w:pStyle w:val="Sansinterligne"/>
              <w:rPr>
                <w:rFonts w:ascii="Marianne" w:hAnsi="Marianne"/>
                <w:i/>
                <w:iCs/>
                <w:sz w:val="20"/>
                <w:szCs w:val="20"/>
              </w:rPr>
            </w:pPr>
          </w:p>
        </w:tc>
      </w:tr>
      <w:tr w:rsidR="00A021DD" w:rsidRPr="0054726E" w14:paraId="266F38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BC797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8BFCD4" w14:textId="77777777" w:rsidR="00A021DD" w:rsidRPr="0054726E" w:rsidRDefault="00A021DD" w:rsidP="00A021DD">
            <w:pPr>
              <w:pStyle w:val="Sansinterligne"/>
              <w:rPr>
                <w:rFonts w:ascii="Marianne" w:hAnsi="Marianne"/>
                <w:sz w:val="20"/>
                <w:szCs w:val="20"/>
              </w:rPr>
            </w:pPr>
          </w:p>
        </w:tc>
      </w:tr>
      <w:tr w:rsidR="00A021DD" w:rsidRPr="0054726E" w14:paraId="6F13BFC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E56D0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953B60" w14:textId="77777777" w:rsidR="00A021DD" w:rsidRPr="0054726E" w:rsidRDefault="00A021DD" w:rsidP="00A021DD">
            <w:pPr>
              <w:pStyle w:val="Sansinterligne"/>
              <w:rPr>
                <w:rFonts w:ascii="Marianne" w:hAnsi="Marianne"/>
                <w:i/>
                <w:iCs/>
                <w:sz w:val="20"/>
                <w:szCs w:val="20"/>
              </w:rPr>
            </w:pPr>
          </w:p>
        </w:tc>
      </w:tr>
      <w:tr w:rsidR="00A021DD" w:rsidRPr="0054726E" w14:paraId="6F75444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B1BA7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4C5568" w14:textId="77777777" w:rsidR="00A021DD" w:rsidRPr="0054726E" w:rsidRDefault="00A021DD" w:rsidP="00A021DD">
            <w:pPr>
              <w:pStyle w:val="Sansinterligne"/>
              <w:rPr>
                <w:rFonts w:ascii="Marianne" w:hAnsi="Marianne"/>
                <w:i/>
                <w:iCs/>
                <w:sz w:val="20"/>
                <w:szCs w:val="20"/>
              </w:rPr>
            </w:pPr>
          </w:p>
        </w:tc>
      </w:tr>
      <w:tr w:rsidR="00083E92" w:rsidRPr="0054726E" w14:paraId="0626599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7EB50E" w14:textId="4EF6C7F2"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F4A338" w14:textId="77777777" w:rsidR="00083E92" w:rsidRPr="0054726E" w:rsidRDefault="00083E92" w:rsidP="00083E92">
            <w:pPr>
              <w:pStyle w:val="Sansinterligne"/>
              <w:rPr>
                <w:rFonts w:ascii="Marianne" w:hAnsi="Marianne"/>
                <w:i/>
                <w:iCs/>
                <w:sz w:val="20"/>
                <w:szCs w:val="20"/>
              </w:rPr>
            </w:pPr>
          </w:p>
        </w:tc>
      </w:tr>
      <w:tr w:rsidR="00083E92" w:rsidRPr="0054726E" w14:paraId="23B4FCD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0C86AC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3A5AC9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54351E"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86BF04" w14:textId="77777777" w:rsidR="00083E92" w:rsidRPr="0054726E" w:rsidRDefault="00083E92" w:rsidP="00083E92">
            <w:pPr>
              <w:pStyle w:val="Sansinterligne"/>
              <w:rPr>
                <w:rFonts w:ascii="Marianne" w:hAnsi="Marianne"/>
                <w:sz w:val="20"/>
                <w:szCs w:val="20"/>
              </w:rPr>
            </w:pPr>
          </w:p>
        </w:tc>
      </w:tr>
      <w:tr w:rsidR="00083E92" w:rsidRPr="0054726E" w14:paraId="50B7DF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E1E3AE"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E86001" w14:textId="77777777" w:rsidR="00083E92" w:rsidRPr="0054726E" w:rsidRDefault="00083E92" w:rsidP="00083E92">
            <w:pPr>
              <w:pStyle w:val="Sansinterligne"/>
              <w:rPr>
                <w:rFonts w:ascii="Marianne" w:hAnsi="Marianne"/>
                <w:sz w:val="20"/>
                <w:szCs w:val="20"/>
              </w:rPr>
            </w:pPr>
          </w:p>
        </w:tc>
      </w:tr>
      <w:tr w:rsidR="00083E92" w:rsidRPr="0054726E" w14:paraId="2781CA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015DFC"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7F6CE9" w14:textId="77777777" w:rsidR="00083E92" w:rsidRPr="0054726E" w:rsidRDefault="00083E92" w:rsidP="00083E92">
            <w:pPr>
              <w:pStyle w:val="Sansinterligne"/>
              <w:rPr>
                <w:rFonts w:ascii="Marianne" w:hAnsi="Marianne"/>
                <w:sz w:val="20"/>
                <w:szCs w:val="20"/>
              </w:rPr>
            </w:pPr>
          </w:p>
        </w:tc>
      </w:tr>
    </w:tbl>
    <w:p w14:paraId="393E0418" w14:textId="77777777" w:rsidR="00E879C2" w:rsidRPr="0054726E" w:rsidRDefault="00E879C2" w:rsidP="00E879C2">
      <w:pPr>
        <w:pStyle w:val="Standard"/>
        <w:rPr>
          <w:rFonts w:ascii="Marianne" w:hAnsi="Marianne"/>
          <w:sz w:val="20"/>
          <w:szCs w:val="20"/>
        </w:rPr>
      </w:pPr>
    </w:p>
    <w:p w14:paraId="1B2FD52D" w14:textId="77777777" w:rsidR="00E879C2" w:rsidRPr="0054726E" w:rsidRDefault="00E879C2" w:rsidP="00E879C2"/>
    <w:p w14:paraId="1511EBA1" w14:textId="77777777" w:rsidR="00E879C2" w:rsidRPr="0054726E" w:rsidRDefault="00E879C2" w:rsidP="00E879C2">
      <w:pPr>
        <w:pStyle w:val="Titre3"/>
        <w:numPr>
          <w:ilvl w:val="0"/>
          <w:numId w:val="0"/>
        </w:numPr>
        <w:rPr>
          <w:color w:val="002060"/>
          <w:sz w:val="20"/>
          <w:szCs w:val="20"/>
        </w:rPr>
      </w:pPr>
      <w:bookmarkStart w:id="250" w:name="_Toc214868063"/>
      <w:bookmarkStart w:id="251" w:name="__RefHeading___Toc50128_2787168394"/>
      <w:bookmarkStart w:id="252" w:name="_Toc207276854"/>
      <w:bookmarkStart w:id="253" w:name="_Toc215842592"/>
      <w:bookmarkStart w:id="254" w:name="_Toc216101305"/>
      <w:bookmarkStart w:id="255" w:name="_Toc216360413"/>
      <w:bookmarkStart w:id="256" w:name="_Toc216883301"/>
      <w:r w:rsidRPr="0054726E">
        <w:rPr>
          <w:color w:val="002060"/>
          <w:sz w:val="20"/>
          <w:szCs w:val="20"/>
        </w:rPr>
        <w:t>2-07. Moufles grand froid</w:t>
      </w:r>
      <w:bookmarkEnd w:id="250"/>
      <w:bookmarkEnd w:id="251"/>
      <w:bookmarkEnd w:id="252"/>
      <w:r w:rsidRPr="0054726E">
        <w:rPr>
          <w:color w:val="002060"/>
          <w:sz w:val="20"/>
          <w:szCs w:val="20"/>
        </w:rPr>
        <w:t xml:space="preserve"> terrestre - unisexe</w:t>
      </w:r>
      <w:bookmarkEnd w:id="253"/>
      <w:bookmarkEnd w:id="254"/>
      <w:bookmarkEnd w:id="255"/>
      <w:bookmarkEnd w:id="256"/>
    </w:p>
    <w:p w14:paraId="6B892F8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7CFE4D7"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8F0C55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54F81F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8AC91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51986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DBD21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3A2B4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09A823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sur une main avec la veste de service hiver.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81EF11" w14:textId="77777777" w:rsidR="00E879C2" w:rsidRPr="0054726E" w:rsidRDefault="00E879C2" w:rsidP="00B52833">
            <w:pPr>
              <w:pStyle w:val="Sansinterligne"/>
              <w:rPr>
                <w:rFonts w:ascii="Marianne" w:hAnsi="Marianne"/>
                <w:sz w:val="20"/>
                <w:szCs w:val="20"/>
              </w:rPr>
            </w:pPr>
          </w:p>
        </w:tc>
      </w:tr>
      <w:tr w:rsidR="00E879C2" w:rsidRPr="0054726E" w14:paraId="5ECFC8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B7A8DC"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D5F974" w14:textId="77777777" w:rsidR="00E879C2" w:rsidRPr="0054726E" w:rsidRDefault="00E879C2" w:rsidP="00B52833">
            <w:pPr>
              <w:pStyle w:val="Sansinterligne"/>
              <w:rPr>
                <w:rFonts w:ascii="Marianne" w:hAnsi="Marianne"/>
                <w:sz w:val="20"/>
                <w:szCs w:val="20"/>
              </w:rPr>
            </w:pPr>
          </w:p>
        </w:tc>
      </w:tr>
      <w:tr w:rsidR="00E879C2" w:rsidRPr="0054726E" w14:paraId="34C509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5D3578"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D92DF5" w14:textId="77777777" w:rsidR="00E879C2" w:rsidRPr="0054726E" w:rsidRDefault="00E879C2" w:rsidP="00B52833">
            <w:pPr>
              <w:pStyle w:val="Sansinterligne"/>
              <w:rPr>
                <w:rFonts w:ascii="Marianne" w:hAnsi="Marianne"/>
                <w:sz w:val="20"/>
                <w:szCs w:val="20"/>
              </w:rPr>
            </w:pPr>
          </w:p>
        </w:tc>
      </w:tr>
      <w:tr w:rsidR="00E879C2" w:rsidRPr="0054726E" w14:paraId="7E3E72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05FEB3"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08C370" w14:textId="77777777" w:rsidR="00E879C2" w:rsidRPr="0054726E" w:rsidRDefault="00E879C2" w:rsidP="00B52833">
            <w:pPr>
              <w:pStyle w:val="Sansinterligne"/>
              <w:rPr>
                <w:rFonts w:ascii="Marianne" w:hAnsi="Marianne"/>
                <w:sz w:val="20"/>
                <w:szCs w:val="20"/>
              </w:rPr>
            </w:pPr>
          </w:p>
        </w:tc>
      </w:tr>
      <w:tr w:rsidR="00E879C2" w:rsidRPr="0054726E" w14:paraId="57655F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AF4E6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Niveau de résistance au grand froid – 20 ° (minimum)</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5F1996" w14:textId="77777777" w:rsidR="00E879C2" w:rsidRPr="0054726E" w:rsidRDefault="00E879C2" w:rsidP="00B52833">
            <w:pPr>
              <w:pStyle w:val="Sansinterligne"/>
              <w:rPr>
                <w:rFonts w:ascii="Marianne" w:hAnsi="Marianne"/>
                <w:i/>
                <w:iCs/>
                <w:sz w:val="20"/>
                <w:szCs w:val="20"/>
              </w:rPr>
            </w:pPr>
          </w:p>
        </w:tc>
      </w:tr>
      <w:tr w:rsidR="00E879C2" w:rsidRPr="0054726E" w14:paraId="5BDC07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0864C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 si possible au niveau pouce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0DFE27" w14:textId="77777777" w:rsidR="00E879C2" w:rsidRPr="0054726E" w:rsidRDefault="00E879C2" w:rsidP="00B52833">
            <w:pPr>
              <w:pStyle w:val="Sansinterligne"/>
              <w:rPr>
                <w:rFonts w:ascii="Marianne" w:hAnsi="Marianne"/>
                <w:i/>
                <w:iCs/>
                <w:sz w:val="20"/>
                <w:szCs w:val="20"/>
              </w:rPr>
            </w:pPr>
          </w:p>
        </w:tc>
      </w:tr>
      <w:tr w:rsidR="00E879C2" w:rsidRPr="0054726E" w14:paraId="1DB08D0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109C0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imperméable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3E2224" w14:textId="77777777" w:rsidR="00E879C2" w:rsidRPr="0054726E" w:rsidRDefault="00E879C2" w:rsidP="00B52833">
            <w:pPr>
              <w:pStyle w:val="Sansinterligne"/>
              <w:rPr>
                <w:rFonts w:ascii="Marianne" w:hAnsi="Marianne"/>
                <w:i/>
                <w:iCs/>
                <w:sz w:val="20"/>
                <w:szCs w:val="20"/>
              </w:rPr>
            </w:pPr>
          </w:p>
        </w:tc>
      </w:tr>
      <w:tr w:rsidR="00E879C2" w:rsidRPr="0054726E" w14:paraId="6362FF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1E359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FB57C5" w14:textId="77777777" w:rsidR="00E879C2" w:rsidRPr="0054726E" w:rsidRDefault="00E879C2" w:rsidP="00B52833">
            <w:pPr>
              <w:pStyle w:val="Sansinterligne"/>
              <w:rPr>
                <w:rFonts w:ascii="Marianne" w:hAnsi="Marianne"/>
                <w:i/>
                <w:iCs/>
                <w:sz w:val="20"/>
                <w:szCs w:val="20"/>
              </w:rPr>
            </w:pPr>
          </w:p>
        </w:tc>
      </w:tr>
      <w:tr w:rsidR="00A021DD" w:rsidRPr="0054726E" w14:paraId="25070C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F5E9C5" w14:textId="032688A2"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160D3F" w14:textId="77777777" w:rsidR="00A021DD" w:rsidRPr="0054726E" w:rsidRDefault="00A021DD" w:rsidP="00A021DD">
            <w:pPr>
              <w:pStyle w:val="Sansinterligne"/>
              <w:rPr>
                <w:rFonts w:ascii="Marianne" w:hAnsi="Marianne"/>
                <w:i/>
                <w:iCs/>
                <w:sz w:val="20"/>
                <w:szCs w:val="20"/>
              </w:rPr>
            </w:pPr>
          </w:p>
        </w:tc>
      </w:tr>
      <w:tr w:rsidR="00A021DD" w:rsidRPr="0054726E" w14:paraId="2D5C8C7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801EFE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18217E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848EA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60D6E9" w14:textId="77777777" w:rsidR="00A021DD" w:rsidRPr="0054726E" w:rsidRDefault="00A021DD" w:rsidP="00A021DD">
            <w:pPr>
              <w:pStyle w:val="Sansinterligne"/>
              <w:rPr>
                <w:rFonts w:ascii="Marianne" w:hAnsi="Marianne"/>
                <w:i/>
                <w:iCs/>
                <w:sz w:val="20"/>
                <w:szCs w:val="20"/>
              </w:rPr>
            </w:pPr>
          </w:p>
        </w:tc>
      </w:tr>
      <w:tr w:rsidR="00A021DD" w:rsidRPr="0054726E" w14:paraId="23946C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F987D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DCCC40" w14:textId="77777777" w:rsidR="00A021DD" w:rsidRPr="0054726E" w:rsidRDefault="00A021DD" w:rsidP="00A021DD">
            <w:pPr>
              <w:pStyle w:val="Sansinterligne"/>
              <w:rPr>
                <w:rFonts w:ascii="Marianne" w:hAnsi="Marianne"/>
                <w:i/>
                <w:iCs/>
                <w:sz w:val="20"/>
                <w:szCs w:val="20"/>
              </w:rPr>
            </w:pPr>
          </w:p>
        </w:tc>
      </w:tr>
      <w:tr w:rsidR="00A021DD" w:rsidRPr="0054726E" w14:paraId="6A143D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2174A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8471F2" w14:textId="77777777" w:rsidR="00A021DD" w:rsidRPr="0054726E" w:rsidRDefault="00A021DD" w:rsidP="00A021DD">
            <w:pPr>
              <w:pStyle w:val="Sansinterligne"/>
              <w:rPr>
                <w:rFonts w:ascii="Marianne" w:hAnsi="Marianne"/>
                <w:sz w:val="20"/>
                <w:szCs w:val="20"/>
              </w:rPr>
            </w:pPr>
          </w:p>
        </w:tc>
      </w:tr>
      <w:tr w:rsidR="00A021DD" w:rsidRPr="0054726E" w14:paraId="189C90D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95FEF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62D546" w14:textId="77777777" w:rsidR="00A021DD" w:rsidRPr="0054726E" w:rsidRDefault="00A021DD" w:rsidP="00A021DD">
            <w:pPr>
              <w:pStyle w:val="Sansinterligne"/>
              <w:rPr>
                <w:rFonts w:ascii="Marianne" w:hAnsi="Marianne"/>
                <w:i/>
                <w:iCs/>
                <w:sz w:val="20"/>
                <w:szCs w:val="20"/>
              </w:rPr>
            </w:pPr>
          </w:p>
        </w:tc>
      </w:tr>
      <w:tr w:rsidR="00A021DD" w:rsidRPr="0054726E" w14:paraId="1744F24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6E04C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B99990" w14:textId="77777777" w:rsidR="00A021DD" w:rsidRPr="0054726E" w:rsidRDefault="00A021DD" w:rsidP="00A021DD">
            <w:pPr>
              <w:pStyle w:val="Sansinterligne"/>
              <w:rPr>
                <w:rFonts w:ascii="Marianne" w:hAnsi="Marianne"/>
                <w:i/>
                <w:iCs/>
                <w:sz w:val="20"/>
                <w:szCs w:val="20"/>
              </w:rPr>
            </w:pPr>
          </w:p>
        </w:tc>
      </w:tr>
      <w:tr w:rsidR="00083E92" w:rsidRPr="0054726E" w14:paraId="04EEF44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BFE5BA" w14:textId="098C90F2"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DCD547" w14:textId="77777777" w:rsidR="00083E92" w:rsidRPr="0054726E" w:rsidRDefault="00083E92" w:rsidP="00083E92">
            <w:pPr>
              <w:pStyle w:val="Sansinterligne"/>
              <w:rPr>
                <w:rFonts w:ascii="Marianne" w:hAnsi="Marianne"/>
                <w:i/>
                <w:iCs/>
                <w:sz w:val="20"/>
                <w:szCs w:val="20"/>
              </w:rPr>
            </w:pPr>
          </w:p>
        </w:tc>
      </w:tr>
      <w:tr w:rsidR="00083E92" w:rsidRPr="0054726E" w14:paraId="3F8DC01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B0FFDF0"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0031B6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0F45BD"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F34884" w14:textId="77777777" w:rsidR="00083E92" w:rsidRPr="0054726E" w:rsidRDefault="00083E92" w:rsidP="00083E92">
            <w:pPr>
              <w:pStyle w:val="Sansinterligne"/>
              <w:rPr>
                <w:rFonts w:ascii="Marianne" w:hAnsi="Marianne"/>
                <w:sz w:val="20"/>
                <w:szCs w:val="20"/>
              </w:rPr>
            </w:pPr>
          </w:p>
        </w:tc>
      </w:tr>
      <w:tr w:rsidR="00083E92" w:rsidRPr="0054726E" w14:paraId="3303BD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26244E"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4B7CE8" w14:textId="77777777" w:rsidR="00083E92" w:rsidRPr="0054726E" w:rsidRDefault="00083E92" w:rsidP="00083E92">
            <w:pPr>
              <w:pStyle w:val="Sansinterligne"/>
              <w:rPr>
                <w:rFonts w:ascii="Marianne" w:hAnsi="Marianne"/>
                <w:sz w:val="20"/>
                <w:szCs w:val="20"/>
              </w:rPr>
            </w:pPr>
          </w:p>
        </w:tc>
      </w:tr>
      <w:tr w:rsidR="00083E92" w:rsidRPr="0054726E" w14:paraId="3BD9B1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957EF9"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34E8F4" w14:textId="77777777" w:rsidR="00083E92" w:rsidRPr="0054726E" w:rsidRDefault="00083E92" w:rsidP="00083E92">
            <w:pPr>
              <w:pStyle w:val="Sansinterligne"/>
              <w:rPr>
                <w:rFonts w:ascii="Marianne" w:hAnsi="Marianne"/>
                <w:sz w:val="20"/>
                <w:szCs w:val="20"/>
              </w:rPr>
            </w:pPr>
          </w:p>
        </w:tc>
      </w:tr>
      <w:tr w:rsidR="00083E92" w:rsidRPr="0054726E" w14:paraId="5D289E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8CCB43"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d’attache pour relier les 2 gants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5E9937" w14:textId="77777777" w:rsidR="00083E92" w:rsidRPr="0054726E" w:rsidRDefault="00083E92" w:rsidP="00083E92">
            <w:pPr>
              <w:pStyle w:val="Sansinterligne"/>
              <w:rPr>
                <w:rFonts w:ascii="Marianne" w:hAnsi="Marianne"/>
                <w:sz w:val="20"/>
                <w:szCs w:val="20"/>
              </w:rPr>
            </w:pPr>
          </w:p>
        </w:tc>
      </w:tr>
      <w:tr w:rsidR="00083E92" w:rsidRPr="0054726E" w14:paraId="456F25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589E88"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d’attache magnétique à rabat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C6B088" w14:textId="77777777" w:rsidR="00083E92" w:rsidRPr="0054726E" w:rsidRDefault="00083E92" w:rsidP="00083E92">
            <w:pPr>
              <w:pStyle w:val="Sansinterligne"/>
              <w:rPr>
                <w:rFonts w:ascii="Marianne" w:hAnsi="Marianne"/>
                <w:sz w:val="20"/>
                <w:szCs w:val="20"/>
              </w:rPr>
            </w:pPr>
          </w:p>
        </w:tc>
      </w:tr>
      <w:tr w:rsidR="00083E92" w:rsidRPr="0054726E" w14:paraId="1C363B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F4EBE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Longueur de la manchette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AED15" w14:textId="77777777" w:rsidR="00083E92" w:rsidRPr="0054726E" w:rsidRDefault="00083E92" w:rsidP="00083E92">
            <w:pPr>
              <w:pStyle w:val="Sansinterligne"/>
              <w:rPr>
                <w:rFonts w:ascii="Marianne" w:hAnsi="Marianne"/>
                <w:sz w:val="20"/>
                <w:szCs w:val="20"/>
              </w:rPr>
            </w:pPr>
          </w:p>
        </w:tc>
      </w:tr>
    </w:tbl>
    <w:p w14:paraId="6799A89C" w14:textId="77777777" w:rsidR="00E879C2" w:rsidRPr="0054726E" w:rsidRDefault="00E879C2" w:rsidP="00E879C2">
      <w:pPr>
        <w:pStyle w:val="Standard"/>
        <w:rPr>
          <w:rFonts w:ascii="Marianne" w:hAnsi="Marianne"/>
          <w:sz w:val="20"/>
          <w:szCs w:val="20"/>
        </w:rPr>
      </w:pPr>
    </w:p>
    <w:p w14:paraId="0CE659D1" w14:textId="77777777" w:rsidR="00E879C2" w:rsidRPr="0054726E" w:rsidRDefault="00E879C2" w:rsidP="00E879C2">
      <w:pPr>
        <w:pStyle w:val="Titre3"/>
        <w:numPr>
          <w:ilvl w:val="0"/>
          <w:numId w:val="0"/>
        </w:numPr>
        <w:rPr>
          <w:color w:val="002060"/>
          <w:sz w:val="20"/>
          <w:szCs w:val="20"/>
        </w:rPr>
      </w:pPr>
      <w:bookmarkStart w:id="257" w:name="_Toc214868064"/>
      <w:bookmarkStart w:id="258" w:name="__RefHeading___Toc50130_2787168394"/>
      <w:bookmarkStart w:id="259" w:name="_Toc207276855"/>
      <w:bookmarkStart w:id="260" w:name="_Toc215842593"/>
      <w:bookmarkStart w:id="261" w:name="_Toc216101306"/>
      <w:bookmarkStart w:id="262" w:name="_Toc216360414"/>
      <w:bookmarkStart w:id="263" w:name="_Toc216883302"/>
      <w:r w:rsidRPr="0054726E">
        <w:rPr>
          <w:color w:val="002060"/>
          <w:sz w:val="20"/>
          <w:szCs w:val="20"/>
        </w:rPr>
        <w:t xml:space="preserve">2-08. Gants </w:t>
      </w:r>
      <w:bookmarkEnd w:id="257"/>
      <w:bookmarkEnd w:id="258"/>
      <w:bookmarkEnd w:id="259"/>
      <w:r w:rsidRPr="0054726E">
        <w:rPr>
          <w:color w:val="002060"/>
          <w:sz w:val="20"/>
          <w:szCs w:val="20"/>
        </w:rPr>
        <w:t>PN et PNT - unisexe</w:t>
      </w:r>
      <w:bookmarkEnd w:id="260"/>
      <w:bookmarkEnd w:id="261"/>
      <w:bookmarkEnd w:id="262"/>
      <w:bookmarkEnd w:id="263"/>
    </w:p>
    <w:p w14:paraId="7C10650A"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2514F37"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C0120B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CA426D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58F46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A5045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972FC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71F60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EF7EC6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0"/>
                <w:sz w:val="20"/>
                <w:szCs w:val="20"/>
              </w:rPr>
              <w:t>Visuel de l’effet au porté sur une main avec la combinaison de vol.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358D1A" w14:textId="77777777" w:rsidR="00E879C2" w:rsidRPr="0054726E" w:rsidRDefault="00E879C2" w:rsidP="00B52833">
            <w:pPr>
              <w:pStyle w:val="Sansinterligne"/>
              <w:rPr>
                <w:rFonts w:ascii="Marianne" w:hAnsi="Marianne"/>
                <w:sz w:val="20"/>
                <w:szCs w:val="20"/>
              </w:rPr>
            </w:pPr>
          </w:p>
        </w:tc>
      </w:tr>
      <w:tr w:rsidR="00E879C2" w:rsidRPr="0054726E" w14:paraId="431627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B415377"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2BE5A8" w14:textId="77777777" w:rsidR="00E879C2" w:rsidRPr="0054726E" w:rsidRDefault="00E879C2" w:rsidP="00B52833">
            <w:pPr>
              <w:pStyle w:val="Sansinterligne"/>
              <w:rPr>
                <w:rFonts w:ascii="Marianne" w:hAnsi="Marianne"/>
                <w:sz w:val="20"/>
                <w:szCs w:val="20"/>
              </w:rPr>
            </w:pPr>
          </w:p>
        </w:tc>
      </w:tr>
      <w:tr w:rsidR="00E879C2" w:rsidRPr="0054726E" w14:paraId="292E4E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EEF444"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1DA421" w14:textId="77777777" w:rsidR="00E879C2" w:rsidRPr="0054726E" w:rsidRDefault="00E879C2" w:rsidP="00B52833">
            <w:pPr>
              <w:pStyle w:val="Sansinterligne"/>
              <w:rPr>
                <w:rFonts w:ascii="Marianne" w:hAnsi="Marianne"/>
                <w:sz w:val="20"/>
                <w:szCs w:val="20"/>
              </w:rPr>
            </w:pPr>
          </w:p>
        </w:tc>
      </w:tr>
      <w:tr w:rsidR="00E879C2" w:rsidRPr="0054726E" w14:paraId="4054CAF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78B835"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3FB021" w14:textId="77777777" w:rsidR="00E879C2" w:rsidRPr="0054726E" w:rsidRDefault="00E879C2" w:rsidP="00B52833">
            <w:pPr>
              <w:pStyle w:val="Sansinterligne"/>
              <w:rPr>
                <w:rFonts w:ascii="Marianne" w:hAnsi="Marianne"/>
                <w:sz w:val="20"/>
                <w:szCs w:val="20"/>
              </w:rPr>
            </w:pPr>
          </w:p>
        </w:tc>
      </w:tr>
      <w:tr w:rsidR="00E879C2" w:rsidRPr="0054726E" w14:paraId="2485CFB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FB2B9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Niveau de résistance au froid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C3183E" w14:textId="77777777" w:rsidR="00E879C2" w:rsidRPr="0054726E" w:rsidRDefault="00E879C2" w:rsidP="00B52833">
            <w:pPr>
              <w:pStyle w:val="Sansinterligne"/>
              <w:rPr>
                <w:rFonts w:ascii="Marianne" w:hAnsi="Marianne"/>
                <w:i/>
                <w:iCs/>
                <w:sz w:val="20"/>
                <w:szCs w:val="20"/>
              </w:rPr>
            </w:pPr>
          </w:p>
        </w:tc>
      </w:tr>
      <w:tr w:rsidR="00E879C2" w:rsidRPr="0054726E" w14:paraId="70393F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7DE35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 pouces et index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86535F" w14:textId="77777777" w:rsidR="00E879C2" w:rsidRPr="0054726E" w:rsidRDefault="00E879C2" w:rsidP="00B52833">
            <w:pPr>
              <w:pStyle w:val="Sansinterligne"/>
              <w:rPr>
                <w:rFonts w:ascii="Marianne" w:hAnsi="Marianne"/>
                <w:i/>
                <w:iCs/>
                <w:sz w:val="20"/>
                <w:szCs w:val="20"/>
              </w:rPr>
            </w:pPr>
          </w:p>
        </w:tc>
      </w:tr>
      <w:tr w:rsidR="00E879C2" w:rsidRPr="0054726E" w14:paraId="579502F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387443"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Absence de coutures sur pouces et index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D11811" w14:textId="77777777" w:rsidR="00E879C2" w:rsidRPr="0054726E" w:rsidRDefault="00E879C2" w:rsidP="00B52833">
            <w:pPr>
              <w:pStyle w:val="Sansinterligne"/>
              <w:rPr>
                <w:rFonts w:ascii="Marianne" w:hAnsi="Marianne"/>
                <w:i/>
                <w:iCs/>
                <w:sz w:val="20"/>
                <w:szCs w:val="20"/>
              </w:rPr>
            </w:pPr>
          </w:p>
        </w:tc>
      </w:tr>
      <w:tr w:rsidR="00E879C2" w:rsidRPr="0054726E" w14:paraId="5238D8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A9F9FD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C2BF7D" w14:textId="77777777" w:rsidR="00E879C2" w:rsidRPr="0054726E" w:rsidRDefault="00E879C2" w:rsidP="00B52833">
            <w:pPr>
              <w:pStyle w:val="Sansinterligne"/>
              <w:rPr>
                <w:rFonts w:ascii="Marianne" w:hAnsi="Marianne"/>
                <w:i/>
                <w:iCs/>
                <w:sz w:val="20"/>
                <w:szCs w:val="20"/>
              </w:rPr>
            </w:pPr>
          </w:p>
        </w:tc>
      </w:tr>
      <w:tr w:rsidR="00A021DD" w:rsidRPr="0054726E" w14:paraId="6D98A6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44928F" w14:textId="4BBF625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B75084" w14:textId="77777777" w:rsidR="00A021DD" w:rsidRPr="0054726E" w:rsidRDefault="00A021DD" w:rsidP="00A021DD">
            <w:pPr>
              <w:pStyle w:val="Sansinterligne"/>
              <w:rPr>
                <w:rFonts w:ascii="Marianne" w:hAnsi="Marianne"/>
                <w:i/>
                <w:iCs/>
                <w:sz w:val="20"/>
                <w:szCs w:val="20"/>
              </w:rPr>
            </w:pPr>
          </w:p>
        </w:tc>
      </w:tr>
      <w:tr w:rsidR="00A021DD" w:rsidRPr="0054726E" w14:paraId="46F7557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9D5B7C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489F7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973EE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54067E" w14:textId="77777777" w:rsidR="00A021DD" w:rsidRPr="0054726E" w:rsidRDefault="00A021DD" w:rsidP="00A021DD">
            <w:pPr>
              <w:pStyle w:val="Sansinterligne"/>
              <w:rPr>
                <w:rFonts w:ascii="Marianne" w:hAnsi="Marianne"/>
                <w:i/>
                <w:iCs/>
                <w:sz w:val="20"/>
                <w:szCs w:val="20"/>
              </w:rPr>
            </w:pPr>
          </w:p>
        </w:tc>
      </w:tr>
      <w:tr w:rsidR="00A021DD" w:rsidRPr="0054726E" w14:paraId="69B84A6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F9050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41E343" w14:textId="77777777" w:rsidR="00A021DD" w:rsidRPr="0054726E" w:rsidRDefault="00A021DD" w:rsidP="00A021DD">
            <w:pPr>
              <w:pStyle w:val="Sansinterligne"/>
              <w:rPr>
                <w:rFonts w:ascii="Marianne" w:hAnsi="Marianne"/>
                <w:i/>
                <w:iCs/>
                <w:sz w:val="20"/>
                <w:szCs w:val="20"/>
              </w:rPr>
            </w:pPr>
          </w:p>
        </w:tc>
      </w:tr>
      <w:tr w:rsidR="00A021DD" w:rsidRPr="0054726E" w14:paraId="5A26C6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0AE25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9A727B" w14:textId="77777777" w:rsidR="00A021DD" w:rsidRPr="0054726E" w:rsidRDefault="00A021DD" w:rsidP="00A021DD">
            <w:pPr>
              <w:pStyle w:val="Sansinterligne"/>
              <w:rPr>
                <w:rFonts w:ascii="Marianne" w:hAnsi="Marianne"/>
                <w:sz w:val="20"/>
                <w:szCs w:val="20"/>
              </w:rPr>
            </w:pPr>
          </w:p>
        </w:tc>
      </w:tr>
      <w:tr w:rsidR="00A021DD" w:rsidRPr="0054726E" w14:paraId="1DA72D2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89CE9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C79B8C" w14:textId="77777777" w:rsidR="00A021DD" w:rsidRPr="0054726E" w:rsidRDefault="00A021DD" w:rsidP="00A021DD">
            <w:pPr>
              <w:pStyle w:val="Sansinterligne"/>
              <w:rPr>
                <w:rFonts w:ascii="Marianne" w:hAnsi="Marianne"/>
                <w:i/>
                <w:iCs/>
                <w:sz w:val="20"/>
                <w:szCs w:val="20"/>
              </w:rPr>
            </w:pPr>
          </w:p>
        </w:tc>
      </w:tr>
      <w:tr w:rsidR="00A021DD" w:rsidRPr="0054726E" w14:paraId="5CB3A989"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7B8B7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A2B982" w14:textId="77777777" w:rsidR="00A021DD" w:rsidRPr="0054726E" w:rsidRDefault="00A021DD" w:rsidP="00A021DD">
            <w:pPr>
              <w:pStyle w:val="Sansinterligne"/>
              <w:rPr>
                <w:rFonts w:ascii="Marianne" w:hAnsi="Marianne"/>
                <w:i/>
                <w:iCs/>
                <w:sz w:val="20"/>
                <w:szCs w:val="20"/>
              </w:rPr>
            </w:pPr>
          </w:p>
        </w:tc>
      </w:tr>
      <w:tr w:rsidR="00083E92" w:rsidRPr="0054726E" w14:paraId="4D6125D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4EE3F5" w14:textId="30DBC79E"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8BEF1F" w14:textId="77777777" w:rsidR="00083E92" w:rsidRPr="0054726E" w:rsidRDefault="00083E92" w:rsidP="00083E92">
            <w:pPr>
              <w:pStyle w:val="Sansinterligne"/>
              <w:rPr>
                <w:rFonts w:ascii="Marianne" w:hAnsi="Marianne"/>
                <w:i/>
                <w:iCs/>
                <w:sz w:val="20"/>
                <w:szCs w:val="20"/>
              </w:rPr>
            </w:pPr>
          </w:p>
        </w:tc>
      </w:tr>
      <w:tr w:rsidR="00083E92" w:rsidRPr="0054726E" w14:paraId="6EF21B2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37BC99A"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5C7B92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093522"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484493" w14:textId="77777777" w:rsidR="00083E92" w:rsidRPr="0054726E" w:rsidRDefault="00083E92" w:rsidP="00083E92">
            <w:pPr>
              <w:pStyle w:val="Sansinterligne"/>
              <w:rPr>
                <w:rFonts w:ascii="Marianne" w:hAnsi="Marianne"/>
                <w:sz w:val="20"/>
                <w:szCs w:val="20"/>
              </w:rPr>
            </w:pPr>
          </w:p>
        </w:tc>
      </w:tr>
      <w:tr w:rsidR="00083E92" w:rsidRPr="0054726E" w14:paraId="2141FE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AEE1FC"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 niveau d’élasticité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203299" w14:textId="77777777" w:rsidR="00083E92" w:rsidRPr="0054726E" w:rsidRDefault="00083E92" w:rsidP="00083E92">
            <w:pPr>
              <w:pStyle w:val="Sansinterligne"/>
              <w:rPr>
                <w:rFonts w:ascii="Marianne" w:hAnsi="Marianne"/>
                <w:sz w:val="20"/>
                <w:szCs w:val="20"/>
              </w:rPr>
            </w:pPr>
          </w:p>
        </w:tc>
      </w:tr>
      <w:tr w:rsidR="00083E92" w:rsidRPr="0054726E" w14:paraId="445D35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C5F7A9"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BAFBDD" w14:textId="77777777" w:rsidR="00083E92" w:rsidRPr="0054726E" w:rsidRDefault="00083E92" w:rsidP="00083E92">
            <w:pPr>
              <w:pStyle w:val="Sansinterligne"/>
              <w:rPr>
                <w:rFonts w:ascii="Marianne" w:hAnsi="Marianne"/>
                <w:sz w:val="20"/>
                <w:szCs w:val="20"/>
              </w:rPr>
            </w:pPr>
          </w:p>
        </w:tc>
      </w:tr>
      <w:tr w:rsidR="00083E92" w:rsidRPr="0054726E" w14:paraId="200B30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E06F48"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serrage au niveau du poignet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1A03A9" w14:textId="77777777" w:rsidR="00083E92" w:rsidRPr="0054726E" w:rsidRDefault="00083E92" w:rsidP="00083E92">
            <w:pPr>
              <w:pStyle w:val="Sansinterligne"/>
              <w:rPr>
                <w:rFonts w:ascii="Marianne" w:hAnsi="Marianne"/>
                <w:sz w:val="20"/>
                <w:szCs w:val="20"/>
              </w:rPr>
            </w:pPr>
          </w:p>
        </w:tc>
      </w:tr>
      <w:tr w:rsidR="00083E92" w:rsidRPr="0054726E" w14:paraId="6A75BB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4EA59C"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Coloris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3438DA" w14:textId="77777777" w:rsidR="00083E92" w:rsidRPr="0054726E" w:rsidRDefault="00083E92" w:rsidP="00083E92">
            <w:pPr>
              <w:pStyle w:val="Sansinterligne"/>
              <w:rPr>
                <w:rFonts w:ascii="Marianne" w:hAnsi="Marianne"/>
                <w:sz w:val="20"/>
                <w:szCs w:val="20"/>
              </w:rPr>
            </w:pPr>
          </w:p>
        </w:tc>
      </w:tr>
      <w:tr w:rsidR="00083E92" w:rsidRPr="0054726E" w14:paraId="4A2349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9D0E44"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21420</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393140" w14:textId="5C66E3F5" w:rsidR="00083E92" w:rsidRPr="0054726E" w:rsidRDefault="00083E92" w:rsidP="00083E92">
            <w:pPr>
              <w:pStyle w:val="Sansinterligne"/>
              <w:rPr>
                <w:rFonts w:ascii="Marianne" w:hAnsi="Marianne"/>
                <w:sz w:val="20"/>
                <w:szCs w:val="20"/>
              </w:rPr>
            </w:pPr>
          </w:p>
        </w:tc>
      </w:tr>
      <w:tr w:rsidR="00083E92" w:rsidRPr="0054726E" w14:paraId="010B68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C0F6A1"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ISO 11612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C25387" w14:textId="3AB0AFD1" w:rsidR="00083E92" w:rsidRPr="0054726E" w:rsidRDefault="00083E92" w:rsidP="00083E92">
            <w:pPr>
              <w:pStyle w:val="Sansinterligne"/>
              <w:rPr>
                <w:rFonts w:ascii="Marianne" w:hAnsi="Marianne"/>
                <w:sz w:val="20"/>
                <w:szCs w:val="20"/>
              </w:rPr>
            </w:pPr>
          </w:p>
        </w:tc>
      </w:tr>
      <w:tr w:rsidR="00083E92" w:rsidRPr="0054726E" w14:paraId="1C5F3E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B371FA"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Norme EN 407 3XXXX (niveau 3)</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284801" w14:textId="2755BEEB" w:rsidR="00083E92" w:rsidRPr="0054726E" w:rsidRDefault="00083E92" w:rsidP="00083E92">
            <w:pPr>
              <w:pStyle w:val="Sansinterligne"/>
              <w:rPr>
                <w:rFonts w:ascii="Marianne" w:hAnsi="Marianne"/>
                <w:sz w:val="20"/>
                <w:szCs w:val="20"/>
              </w:rPr>
            </w:pPr>
          </w:p>
        </w:tc>
      </w:tr>
    </w:tbl>
    <w:p w14:paraId="0CFE8D5A" w14:textId="77777777" w:rsidR="00E879C2" w:rsidRPr="0054726E" w:rsidRDefault="00E879C2" w:rsidP="00E879C2">
      <w:pPr>
        <w:pStyle w:val="Standard"/>
        <w:rPr>
          <w:rFonts w:ascii="Marianne" w:hAnsi="Marianne"/>
          <w:b/>
          <w:bCs/>
          <w:sz w:val="20"/>
          <w:szCs w:val="20"/>
        </w:rPr>
      </w:pPr>
    </w:p>
    <w:p w14:paraId="1C817B75" w14:textId="77777777" w:rsidR="00E879C2" w:rsidRPr="0054726E" w:rsidRDefault="00E879C2" w:rsidP="00E879C2">
      <w:pPr>
        <w:pStyle w:val="Standard"/>
        <w:rPr>
          <w:rFonts w:ascii="Marianne" w:hAnsi="Marianne"/>
          <w:b/>
          <w:bCs/>
          <w:sz w:val="20"/>
          <w:szCs w:val="20"/>
        </w:rPr>
      </w:pPr>
    </w:p>
    <w:p w14:paraId="2E69EF1A" w14:textId="77777777" w:rsidR="00E879C2" w:rsidRPr="0054726E" w:rsidRDefault="00E879C2" w:rsidP="00E879C2">
      <w:pPr>
        <w:pStyle w:val="Titre3"/>
        <w:numPr>
          <w:ilvl w:val="0"/>
          <w:numId w:val="0"/>
        </w:numPr>
        <w:rPr>
          <w:color w:val="002060"/>
          <w:sz w:val="20"/>
          <w:szCs w:val="20"/>
        </w:rPr>
      </w:pPr>
      <w:bookmarkStart w:id="264" w:name="_Toc214868064_Copie_1"/>
      <w:bookmarkStart w:id="265" w:name="_Toc207276855_Copie_1"/>
      <w:bookmarkStart w:id="266" w:name="_Toc216360415"/>
      <w:bookmarkStart w:id="267" w:name="_Toc216883303"/>
      <w:r w:rsidRPr="0054726E">
        <w:rPr>
          <w:color w:val="002060"/>
          <w:sz w:val="20"/>
          <w:szCs w:val="20"/>
        </w:rPr>
        <w:t xml:space="preserve">2-09. Gants </w:t>
      </w:r>
      <w:bookmarkEnd w:id="264"/>
      <w:bookmarkEnd w:id="265"/>
      <w:r w:rsidRPr="0054726E">
        <w:rPr>
          <w:color w:val="002060"/>
          <w:sz w:val="20"/>
          <w:szCs w:val="20"/>
        </w:rPr>
        <w:t>motocyclistes – unisexe</w:t>
      </w:r>
      <w:bookmarkEnd w:id="266"/>
      <w:bookmarkEnd w:id="267"/>
    </w:p>
    <w:p w14:paraId="310689BE" w14:textId="77777777" w:rsidR="00E879C2" w:rsidRPr="0054726E" w:rsidRDefault="00E879C2" w:rsidP="00E879C2">
      <w:pPr>
        <w:pStyle w:val="Contents3"/>
        <w:rPr>
          <w:rFonts w:ascii="Marianne" w:hAnsi="Marianne"/>
          <w:color w:val="002060"/>
          <w:sz w:val="20"/>
          <w:u w:val="single" w:color="FF0000"/>
        </w:rPr>
      </w:pPr>
    </w:p>
    <w:p w14:paraId="62DF1AEF" w14:textId="77777777" w:rsidR="00E879C2" w:rsidRPr="0054726E" w:rsidRDefault="00E879C2" w:rsidP="00E879C2">
      <w:pPr>
        <w:pStyle w:val="Contents3"/>
        <w:rPr>
          <w:rFonts w:ascii="Marianne" w:hAnsi="Marianne"/>
          <w:color w:val="002060"/>
          <w:sz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3C667E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41925A8" w14:textId="77777777" w:rsidR="00E879C2" w:rsidRPr="0054726E" w:rsidRDefault="00E879C2" w:rsidP="00B52833">
            <w:pPr>
              <w:pStyle w:val="TableContents"/>
              <w:jc w:val="center"/>
              <w:rPr>
                <w:b/>
                <w:bCs/>
              </w:rPr>
            </w:pPr>
            <w:r w:rsidRPr="0054726E">
              <w:rPr>
                <w:b/>
                <w:bCs/>
              </w:rPr>
              <w:t>Fiche technique</w:t>
            </w:r>
          </w:p>
        </w:tc>
      </w:tr>
      <w:tr w:rsidR="00E879C2" w:rsidRPr="0054726E" w14:paraId="2904EFA4"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8D333B" w14:textId="77777777" w:rsidR="00E879C2" w:rsidRPr="0054726E" w:rsidRDefault="00E879C2" w:rsidP="00B52833">
            <w:pPr>
              <w:pStyle w:val="TableContents"/>
              <w:jc w:val="center"/>
              <w:rPr>
                <w:b/>
                <w:bCs/>
              </w:rPr>
            </w:pPr>
            <w:r w:rsidRPr="0054726E">
              <w:rPr>
                <w:b/>
                <w:bCs/>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F33354" w14:textId="77777777" w:rsidR="00E879C2" w:rsidRPr="0054726E" w:rsidRDefault="00E879C2" w:rsidP="00B52833">
            <w:pPr>
              <w:pStyle w:val="TableContents"/>
              <w:jc w:val="center"/>
              <w:rPr>
                <w:b/>
                <w:bCs/>
              </w:rPr>
            </w:pPr>
            <w:r w:rsidRPr="0054726E">
              <w:rPr>
                <w:b/>
                <w:bCs/>
              </w:rPr>
              <w:t>Réponse du candidat</w:t>
            </w:r>
          </w:p>
        </w:tc>
      </w:tr>
      <w:tr w:rsidR="00E879C2" w:rsidRPr="0054726E" w14:paraId="131135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6A1D0D"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ou tout autre support visuel  (les joindre au format .jpeg ou .pdf)</w:t>
            </w:r>
          </w:p>
          <w:p w14:paraId="2AE95796" w14:textId="77777777" w:rsidR="00E879C2" w:rsidRPr="0054726E" w:rsidRDefault="00E879C2" w:rsidP="00B52833">
            <w:pPr>
              <w:pStyle w:val="Sansinterligne"/>
              <w:tabs>
                <w:tab w:val="right" w:leader="dot" w:pos="9468"/>
              </w:tabs>
              <w:jc w:val="both"/>
              <w:rPr>
                <w:rFonts w:ascii="Marianne" w:hAnsi="Marianne" w:cs="Arial"/>
                <w:color w:val="000000"/>
                <w:sz w:val="20"/>
                <w:szCs w:val="20"/>
              </w:rPr>
            </w:pPr>
            <w:r w:rsidRPr="0054726E">
              <w:rPr>
                <w:rFonts w:ascii="Marianne" w:hAnsi="Marianne" w:cs="Arial"/>
                <w:color w:val="000000"/>
                <w:sz w:val="20"/>
                <w:szCs w:val="20"/>
              </w:rPr>
              <w:t>Visuel de l’effet au porté sur une main avec la tenue de motocycliste.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D1E37E" w14:textId="77777777" w:rsidR="00E879C2" w:rsidRPr="0054726E" w:rsidRDefault="00E879C2" w:rsidP="00B52833">
            <w:pPr>
              <w:pStyle w:val="TableContents"/>
            </w:pPr>
          </w:p>
        </w:tc>
      </w:tr>
      <w:tr w:rsidR="00E879C2" w:rsidRPr="0054726E" w14:paraId="4CDEF9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50DCE4"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36D039" w14:textId="77777777" w:rsidR="00E879C2" w:rsidRPr="0054726E" w:rsidRDefault="00E879C2" w:rsidP="00B52833">
            <w:pPr>
              <w:pStyle w:val="TableContents"/>
            </w:pPr>
          </w:p>
        </w:tc>
      </w:tr>
      <w:tr w:rsidR="00E879C2" w:rsidRPr="0054726E" w14:paraId="0BD750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21A77B"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22DF25" w14:textId="77777777" w:rsidR="00E879C2" w:rsidRPr="0054726E" w:rsidRDefault="00E879C2" w:rsidP="00B52833">
            <w:pPr>
              <w:pStyle w:val="TableContents"/>
            </w:pPr>
          </w:p>
        </w:tc>
      </w:tr>
      <w:tr w:rsidR="00E879C2" w:rsidRPr="0054726E" w14:paraId="18B334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392CD3"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797610" w14:textId="77777777" w:rsidR="00E879C2" w:rsidRPr="0054726E" w:rsidRDefault="00E879C2" w:rsidP="00B52833">
            <w:pPr>
              <w:pStyle w:val="TableContents"/>
            </w:pPr>
          </w:p>
        </w:tc>
      </w:tr>
      <w:tr w:rsidR="00E879C2" w:rsidRPr="0054726E" w14:paraId="7D4CC6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FAB98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Niveau de résistance au froid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AB8653" w14:textId="77777777" w:rsidR="00E879C2" w:rsidRPr="0054726E" w:rsidRDefault="00E879C2" w:rsidP="00B52833">
            <w:pPr>
              <w:pStyle w:val="TableContents"/>
              <w:rPr>
                <w:i/>
                <w:iCs/>
              </w:rPr>
            </w:pPr>
          </w:p>
        </w:tc>
      </w:tr>
      <w:tr w:rsidR="00E879C2" w:rsidRPr="0054726E" w14:paraId="2E25AD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560D2B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Être tactile pouces et index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7F8BDE" w14:textId="77777777" w:rsidR="00E879C2" w:rsidRPr="0054726E" w:rsidRDefault="00E879C2" w:rsidP="00B52833">
            <w:pPr>
              <w:pStyle w:val="TableContents"/>
              <w:rPr>
                <w:i/>
                <w:iCs/>
              </w:rPr>
            </w:pPr>
          </w:p>
        </w:tc>
      </w:tr>
      <w:tr w:rsidR="00E879C2" w:rsidRPr="0054726E" w14:paraId="513BA4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6A9B7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DADC20" w14:textId="77777777" w:rsidR="00E879C2" w:rsidRPr="0054726E" w:rsidRDefault="00E879C2" w:rsidP="00B52833">
            <w:pPr>
              <w:pStyle w:val="TableContents"/>
              <w:rPr>
                <w:i/>
                <w:iCs/>
              </w:rPr>
            </w:pPr>
          </w:p>
        </w:tc>
      </w:tr>
      <w:tr w:rsidR="00A021DD" w:rsidRPr="0054726E" w14:paraId="59AC5D2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C6A039" w14:textId="4FDEA1C2"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FDAB95" w14:textId="77777777" w:rsidR="00A021DD" w:rsidRPr="0054726E" w:rsidRDefault="00A021DD" w:rsidP="00A021DD">
            <w:pPr>
              <w:pStyle w:val="TableContents"/>
              <w:rPr>
                <w:i/>
                <w:iCs/>
              </w:rPr>
            </w:pPr>
          </w:p>
        </w:tc>
      </w:tr>
      <w:tr w:rsidR="00A021DD" w:rsidRPr="0054726E" w14:paraId="724E09B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833B259" w14:textId="77777777" w:rsidR="00A021DD" w:rsidRPr="0054726E" w:rsidRDefault="00A021DD" w:rsidP="00A021DD">
            <w:pPr>
              <w:pStyle w:val="TableContents"/>
            </w:pPr>
            <w:r w:rsidRPr="0054726E">
              <w:t>Qualité des matières premières et de la réalisation</w:t>
            </w:r>
          </w:p>
        </w:tc>
      </w:tr>
      <w:tr w:rsidR="00A021DD" w:rsidRPr="0054726E" w14:paraId="514382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D8E9AF" w14:textId="77777777" w:rsidR="00A021DD" w:rsidRPr="0054726E" w:rsidRDefault="00A021DD" w:rsidP="00A021DD">
            <w:pPr>
              <w:pStyle w:val="TableContents"/>
            </w:pPr>
            <w:r w:rsidRPr="0054726E">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89BDCF" w14:textId="77777777" w:rsidR="00A021DD" w:rsidRPr="0054726E" w:rsidRDefault="00A021DD" w:rsidP="00A021DD">
            <w:pPr>
              <w:pStyle w:val="TableContents"/>
              <w:rPr>
                <w:i/>
                <w:iCs/>
              </w:rPr>
            </w:pPr>
          </w:p>
        </w:tc>
      </w:tr>
      <w:tr w:rsidR="00A021DD" w:rsidRPr="0054726E" w14:paraId="637315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00623B" w14:textId="77777777" w:rsidR="00A021DD" w:rsidRPr="0054726E" w:rsidRDefault="00A021DD" w:rsidP="00A021DD">
            <w:pPr>
              <w:pStyle w:val="TableContents"/>
            </w:pPr>
            <w:r w:rsidRPr="0054726E">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C53444" w14:textId="77777777" w:rsidR="00A021DD" w:rsidRPr="0054726E" w:rsidRDefault="00A021DD" w:rsidP="00A021DD">
            <w:pPr>
              <w:pStyle w:val="TableContents"/>
              <w:rPr>
                <w:i/>
                <w:iCs/>
              </w:rPr>
            </w:pPr>
          </w:p>
        </w:tc>
      </w:tr>
      <w:tr w:rsidR="00A021DD" w:rsidRPr="0054726E" w14:paraId="60D410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18587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071597" w14:textId="77777777" w:rsidR="00A021DD" w:rsidRPr="0054726E" w:rsidRDefault="00A021DD" w:rsidP="00A021DD">
            <w:pPr>
              <w:pStyle w:val="TableContents"/>
            </w:pPr>
          </w:p>
        </w:tc>
      </w:tr>
      <w:tr w:rsidR="00A021DD" w:rsidRPr="0054726E" w14:paraId="2CF3D7A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8820B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5CAA07" w14:textId="77777777" w:rsidR="00A021DD" w:rsidRPr="0054726E" w:rsidRDefault="00A021DD" w:rsidP="00A021DD">
            <w:pPr>
              <w:pStyle w:val="TableContents"/>
              <w:rPr>
                <w:i/>
                <w:iCs/>
              </w:rPr>
            </w:pPr>
          </w:p>
        </w:tc>
      </w:tr>
      <w:tr w:rsidR="00A021DD" w:rsidRPr="0054726E" w14:paraId="70E8993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A557D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l’eau et niveau d’imperméabilité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26DC91" w14:textId="77777777" w:rsidR="00A021DD" w:rsidRPr="0054726E" w:rsidRDefault="00A021DD" w:rsidP="00A021DD">
            <w:pPr>
              <w:pStyle w:val="TableContents"/>
              <w:rPr>
                <w:i/>
                <w:iCs/>
              </w:rPr>
            </w:pPr>
          </w:p>
        </w:tc>
      </w:tr>
      <w:tr w:rsidR="00A021DD" w:rsidRPr="0054726E" w14:paraId="0C4A411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4BAEF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83686F" w14:textId="77777777" w:rsidR="00A021DD" w:rsidRPr="0054726E" w:rsidRDefault="00A021DD" w:rsidP="00A021DD">
            <w:pPr>
              <w:pStyle w:val="TableContents"/>
              <w:rPr>
                <w:i/>
                <w:iCs/>
              </w:rPr>
            </w:pPr>
          </w:p>
        </w:tc>
      </w:tr>
      <w:tr w:rsidR="00A021DD" w:rsidRPr="0054726E" w14:paraId="3846881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AFF63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matériaux proposés et compositions.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861E55" w14:textId="77777777" w:rsidR="00A021DD" w:rsidRPr="0054726E" w:rsidRDefault="00A021DD" w:rsidP="00A021DD">
            <w:pPr>
              <w:pStyle w:val="TableContents"/>
              <w:rPr>
                <w:i/>
                <w:iCs/>
              </w:rPr>
            </w:pPr>
          </w:p>
        </w:tc>
      </w:tr>
      <w:tr w:rsidR="00083E92" w:rsidRPr="0054726E" w14:paraId="07CC9EA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FB43AD" w14:textId="1A470FCC"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02DDF" w14:textId="77777777" w:rsidR="00083E92" w:rsidRPr="0054726E" w:rsidRDefault="00083E92" w:rsidP="00083E92">
            <w:pPr>
              <w:pStyle w:val="TableContents"/>
              <w:rPr>
                <w:i/>
                <w:iCs/>
              </w:rPr>
            </w:pPr>
          </w:p>
        </w:tc>
      </w:tr>
      <w:tr w:rsidR="00083E92" w:rsidRPr="0054726E" w14:paraId="2E5730B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4E05CDD" w14:textId="77777777" w:rsidR="00083E92" w:rsidRPr="0054726E" w:rsidRDefault="00083E92" w:rsidP="00083E92">
            <w:pPr>
              <w:pStyle w:val="TableContents"/>
            </w:pPr>
            <w:r w:rsidRPr="0054726E">
              <w:t>Confort et adaptation aux conditions d'utilisation</w:t>
            </w:r>
          </w:p>
        </w:tc>
      </w:tr>
      <w:tr w:rsidR="00083E92" w:rsidRPr="0054726E" w14:paraId="33FC452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1F50A03"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8E0902" w14:textId="77777777" w:rsidR="00083E92" w:rsidRPr="0054726E" w:rsidRDefault="00083E92" w:rsidP="00083E92">
            <w:pPr>
              <w:pStyle w:val="TableContents"/>
            </w:pPr>
          </w:p>
        </w:tc>
      </w:tr>
      <w:tr w:rsidR="00083E92" w:rsidRPr="0054726E" w14:paraId="66BAE5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F4CDB0"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 mobilités des doigts,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83DCD0" w14:textId="77777777" w:rsidR="00083E92" w:rsidRPr="0054726E" w:rsidRDefault="00083E92" w:rsidP="00083E92">
            <w:pPr>
              <w:pStyle w:val="TableContents"/>
            </w:pPr>
          </w:p>
        </w:tc>
      </w:tr>
      <w:tr w:rsidR="00083E92" w:rsidRPr="0054726E" w14:paraId="209F4A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FFE2C9"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ABF33D" w14:textId="77777777" w:rsidR="00083E92" w:rsidRPr="0054726E" w:rsidRDefault="00083E92" w:rsidP="00083E92">
            <w:pPr>
              <w:pStyle w:val="TableContents"/>
            </w:pPr>
          </w:p>
        </w:tc>
      </w:tr>
      <w:tr w:rsidR="00083E92" w:rsidRPr="0054726E" w14:paraId="29C332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ED39C0" w14:textId="77777777" w:rsidR="00083E92" w:rsidRPr="0054726E" w:rsidRDefault="00083E92" w:rsidP="00083E92">
            <w:pPr>
              <w:pStyle w:val="TableContents"/>
            </w:pPr>
            <w:r w:rsidRPr="0054726E">
              <w:t>Type de renfort au niveau de la paume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CD4455" w14:textId="77777777" w:rsidR="00083E92" w:rsidRPr="0054726E" w:rsidRDefault="00083E92" w:rsidP="00083E92">
            <w:pPr>
              <w:pStyle w:val="TableContents"/>
            </w:pPr>
          </w:p>
        </w:tc>
      </w:tr>
      <w:tr w:rsidR="00083E92" w:rsidRPr="0054726E" w14:paraId="49088F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78B029" w14:textId="77777777" w:rsidR="00083E92" w:rsidRPr="0054726E" w:rsidRDefault="00083E92" w:rsidP="00083E92">
            <w:pPr>
              <w:pStyle w:val="TableContents"/>
            </w:pPr>
            <w:r w:rsidRPr="0054726E">
              <w:t>Type de renfort au niveau du dos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0ADE8C" w14:textId="77777777" w:rsidR="00083E92" w:rsidRPr="0054726E" w:rsidRDefault="00083E92" w:rsidP="00083E92">
            <w:pPr>
              <w:pStyle w:val="TableContents"/>
            </w:pPr>
          </w:p>
        </w:tc>
      </w:tr>
      <w:tr w:rsidR="00083E92" w:rsidRPr="0054726E" w14:paraId="6AA5F6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85723F" w14:textId="77777777" w:rsidR="00083E92" w:rsidRPr="0054726E" w:rsidRDefault="00083E92" w:rsidP="00083E92">
            <w:pPr>
              <w:pStyle w:val="TableContents"/>
            </w:pPr>
            <w:r w:rsidRPr="0054726E">
              <w:t>Type de renfort au niveau des articulations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7CD937" w14:textId="77777777" w:rsidR="00083E92" w:rsidRPr="0054726E" w:rsidRDefault="00083E92" w:rsidP="00083E92">
            <w:pPr>
              <w:pStyle w:val="TableContents"/>
            </w:pPr>
          </w:p>
        </w:tc>
      </w:tr>
      <w:tr w:rsidR="00083E92" w:rsidRPr="0054726E" w14:paraId="351465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E535AA" w14:textId="77777777" w:rsidR="00083E92" w:rsidRPr="0054726E" w:rsidRDefault="00083E92" w:rsidP="00083E92">
            <w:pPr>
              <w:pStyle w:val="TableContents"/>
            </w:pPr>
            <w:r w:rsidRPr="0054726E">
              <w:t>Type de design ergonomique proposé pour prise en main des commandes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48A5FB" w14:textId="77777777" w:rsidR="00083E92" w:rsidRPr="0054726E" w:rsidRDefault="00083E92" w:rsidP="00083E92">
            <w:pPr>
              <w:pStyle w:val="TableContents"/>
            </w:pPr>
          </w:p>
        </w:tc>
      </w:tr>
      <w:tr w:rsidR="00083E92" w:rsidRPr="0054726E" w14:paraId="5F0EAC6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800481" w14:textId="77777777" w:rsidR="00083E92" w:rsidRPr="0054726E" w:rsidRDefault="00083E92" w:rsidP="00083E92">
            <w:pPr>
              <w:pStyle w:val="TableContents"/>
            </w:pPr>
            <w:r w:rsidRPr="0054726E">
              <w:t>Coloris noir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39C385" w14:textId="77777777" w:rsidR="00083E92" w:rsidRPr="0054726E" w:rsidRDefault="00083E92" w:rsidP="00083E92">
            <w:pPr>
              <w:pStyle w:val="TableContents"/>
            </w:pPr>
          </w:p>
        </w:tc>
      </w:tr>
      <w:tr w:rsidR="00083E92" w:rsidRPr="0054726E" w14:paraId="73890B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F95C50" w14:textId="77777777" w:rsidR="00083E92" w:rsidRPr="0054726E" w:rsidRDefault="00083E92" w:rsidP="00083E92">
            <w:pPr>
              <w:pStyle w:val="TableContents"/>
            </w:pPr>
            <w:r w:rsidRPr="0054726E">
              <w:t>Norme EN 13594 niveau 2 KP</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5741EE" w14:textId="1F89F69E" w:rsidR="00083E92" w:rsidRPr="0054726E" w:rsidRDefault="00083E92" w:rsidP="00083E92">
            <w:pPr>
              <w:pStyle w:val="TableContents"/>
              <w:rPr>
                <w:i/>
                <w:iCs/>
              </w:rPr>
            </w:pPr>
          </w:p>
        </w:tc>
      </w:tr>
    </w:tbl>
    <w:p w14:paraId="6B823EAA" w14:textId="77777777" w:rsidR="00E879C2" w:rsidRPr="0054726E" w:rsidRDefault="00E879C2" w:rsidP="00E879C2">
      <w:pPr>
        <w:pStyle w:val="Standard"/>
        <w:rPr>
          <w:rFonts w:ascii="Marianne" w:hAnsi="Marianne"/>
          <w:color w:val="002060"/>
          <w:sz w:val="20"/>
          <w:szCs w:val="20"/>
          <w:u w:val="single" w:color="FF0000"/>
        </w:rPr>
      </w:pPr>
    </w:p>
    <w:p w14:paraId="7EAAEF79" w14:textId="77777777" w:rsidR="00E879C2" w:rsidRPr="0054726E" w:rsidRDefault="00E879C2" w:rsidP="00E879C2">
      <w:pPr>
        <w:pStyle w:val="Titre3"/>
        <w:numPr>
          <w:ilvl w:val="0"/>
          <w:numId w:val="0"/>
        </w:numPr>
        <w:rPr>
          <w:color w:val="002060"/>
          <w:sz w:val="20"/>
          <w:szCs w:val="20"/>
        </w:rPr>
      </w:pPr>
      <w:bookmarkStart w:id="268" w:name="_Toc214868064_Copie_1_Copie_1"/>
      <w:bookmarkStart w:id="269" w:name="_Toc207276855_Copie_1_Copie_1"/>
      <w:bookmarkStart w:id="270" w:name="_Toc216360416"/>
      <w:bookmarkStart w:id="271" w:name="_Toc216883304"/>
      <w:r w:rsidRPr="0054726E">
        <w:rPr>
          <w:color w:val="002060"/>
          <w:sz w:val="20"/>
          <w:szCs w:val="20"/>
        </w:rPr>
        <w:t>2-09-01 Gants été</w:t>
      </w:r>
      <w:bookmarkEnd w:id="268"/>
      <w:bookmarkEnd w:id="269"/>
      <w:r w:rsidRPr="0054726E">
        <w:rPr>
          <w:color w:val="002060"/>
          <w:sz w:val="20"/>
          <w:szCs w:val="20"/>
        </w:rPr>
        <w:t xml:space="preserve"> – unisexe</w:t>
      </w:r>
      <w:bookmarkEnd w:id="270"/>
      <w:bookmarkEnd w:id="271"/>
    </w:p>
    <w:p w14:paraId="7EB1EE90" w14:textId="77777777" w:rsidR="00E879C2" w:rsidRPr="0054726E" w:rsidRDefault="00E879C2" w:rsidP="00E879C2">
      <w:pPr>
        <w:pStyle w:val="Contents3"/>
        <w:ind w:left="0"/>
        <w:rPr>
          <w:rFonts w:ascii="Marianne" w:hAnsi="Marianne"/>
          <w:color w:val="002060"/>
          <w:sz w:val="20"/>
          <w:u w:val="single" w:color="FF0000"/>
        </w:rPr>
      </w:pPr>
    </w:p>
    <w:p w14:paraId="0B1A0307" w14:textId="77777777" w:rsidR="00E879C2" w:rsidRPr="0054726E" w:rsidRDefault="00E879C2" w:rsidP="00E879C2">
      <w:pPr>
        <w:pStyle w:val="Contents3"/>
        <w:rPr>
          <w:rFonts w:ascii="Marianne" w:hAnsi="Marianne"/>
          <w:color w:val="002060"/>
          <w:sz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007C552"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FF2C8A1" w14:textId="77777777" w:rsidR="00E879C2" w:rsidRPr="0054726E" w:rsidRDefault="00E879C2" w:rsidP="00B52833">
            <w:pPr>
              <w:pStyle w:val="TableContents"/>
              <w:jc w:val="center"/>
              <w:rPr>
                <w:b/>
                <w:bCs/>
              </w:rPr>
            </w:pPr>
            <w:r w:rsidRPr="0054726E">
              <w:rPr>
                <w:b/>
                <w:bCs/>
              </w:rPr>
              <w:t>Fiche technique</w:t>
            </w:r>
          </w:p>
        </w:tc>
      </w:tr>
      <w:tr w:rsidR="00E879C2" w:rsidRPr="0054726E" w14:paraId="092429B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29A5F1" w14:textId="77777777" w:rsidR="00E879C2" w:rsidRPr="0054726E" w:rsidRDefault="00E879C2" w:rsidP="00B52833">
            <w:pPr>
              <w:pStyle w:val="TableContents"/>
              <w:jc w:val="center"/>
              <w:rPr>
                <w:b/>
                <w:bCs/>
              </w:rPr>
            </w:pPr>
            <w:r w:rsidRPr="0054726E">
              <w:rPr>
                <w:b/>
                <w:bCs/>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CFEF83" w14:textId="77777777" w:rsidR="00E879C2" w:rsidRPr="0054726E" w:rsidRDefault="00E879C2" w:rsidP="00B52833">
            <w:pPr>
              <w:pStyle w:val="TableContents"/>
              <w:jc w:val="center"/>
              <w:rPr>
                <w:b/>
                <w:bCs/>
              </w:rPr>
            </w:pPr>
            <w:r w:rsidRPr="0054726E">
              <w:rPr>
                <w:b/>
                <w:bCs/>
              </w:rPr>
              <w:t>Réponse du candidat</w:t>
            </w:r>
          </w:p>
        </w:tc>
      </w:tr>
      <w:tr w:rsidR="00E879C2" w:rsidRPr="0054726E" w14:paraId="576A5DB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B612301"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ou tout autre support visuel  (les joindre au format .jpeg ou .pdf)</w:t>
            </w:r>
          </w:p>
          <w:p w14:paraId="6888A8D0" w14:textId="77777777" w:rsidR="00E879C2" w:rsidRPr="0054726E" w:rsidRDefault="00E879C2" w:rsidP="00B52833">
            <w:pPr>
              <w:pStyle w:val="Sansinterligne"/>
              <w:tabs>
                <w:tab w:val="right" w:leader="dot" w:pos="9468"/>
              </w:tabs>
              <w:jc w:val="both"/>
              <w:rPr>
                <w:rFonts w:ascii="Marianne" w:hAnsi="Marianne" w:cs="Arial"/>
                <w:color w:val="000000"/>
                <w:sz w:val="20"/>
                <w:szCs w:val="20"/>
              </w:rPr>
            </w:pPr>
            <w:r w:rsidRPr="0054726E">
              <w:rPr>
                <w:rFonts w:ascii="Marianne" w:hAnsi="Marianne" w:cs="Arial"/>
                <w:color w:val="000000"/>
                <w:sz w:val="20"/>
                <w:szCs w:val="20"/>
              </w:rPr>
              <w:t>Visuel de l’effet au porté sur une main avec la tenue de motocycliste.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C13064" w14:textId="77777777" w:rsidR="00E879C2" w:rsidRPr="0054726E" w:rsidRDefault="00E879C2" w:rsidP="00B52833">
            <w:pPr>
              <w:pStyle w:val="TableContents"/>
            </w:pPr>
          </w:p>
        </w:tc>
      </w:tr>
      <w:tr w:rsidR="00E879C2" w:rsidRPr="0054726E" w14:paraId="771D92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9948B0" w14:textId="77777777" w:rsidR="00E879C2" w:rsidRPr="0054726E" w:rsidRDefault="00E879C2" w:rsidP="00B52833">
            <w:pPr>
              <w:pStyle w:val="Sansinterligne"/>
              <w:tabs>
                <w:tab w:val="right" w:leader="dot" w:pos="9468"/>
              </w:tabs>
              <w:jc w:val="both"/>
              <w:rPr>
                <w:rFonts w:ascii="Marianne" w:hAnsi="Marianne" w:cs="Arial"/>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86454D" w14:textId="77777777" w:rsidR="00E879C2" w:rsidRPr="0054726E" w:rsidRDefault="00E879C2" w:rsidP="00B52833">
            <w:pPr>
              <w:pStyle w:val="TableContents"/>
            </w:pPr>
          </w:p>
        </w:tc>
      </w:tr>
      <w:tr w:rsidR="00E879C2" w:rsidRPr="0054726E" w14:paraId="3E0462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7B0EAB"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EE8F83" w14:textId="77777777" w:rsidR="00E879C2" w:rsidRPr="0054726E" w:rsidRDefault="00E879C2" w:rsidP="00B52833">
            <w:pPr>
              <w:pStyle w:val="TableContents"/>
            </w:pPr>
          </w:p>
        </w:tc>
      </w:tr>
      <w:tr w:rsidR="00E879C2" w:rsidRPr="0054726E" w14:paraId="5BBE52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4FB7AE"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465A31" w14:textId="77777777" w:rsidR="00E879C2" w:rsidRPr="0054726E" w:rsidRDefault="00E879C2" w:rsidP="00B52833">
            <w:pPr>
              <w:pStyle w:val="TableContents"/>
            </w:pPr>
          </w:p>
          <w:p w14:paraId="2FFEC452" w14:textId="77777777" w:rsidR="00E879C2" w:rsidRPr="0054726E" w:rsidRDefault="00E879C2" w:rsidP="00B52833">
            <w:pPr>
              <w:pStyle w:val="TableContents"/>
            </w:pPr>
          </w:p>
        </w:tc>
      </w:tr>
      <w:tr w:rsidR="00E879C2" w:rsidRPr="0054726E" w14:paraId="30E37B5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687658"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90D90C" w14:textId="77777777" w:rsidR="00E879C2" w:rsidRPr="0054726E" w:rsidRDefault="00E879C2" w:rsidP="00B52833">
            <w:pPr>
              <w:pStyle w:val="TableContents"/>
            </w:pPr>
          </w:p>
        </w:tc>
      </w:tr>
      <w:tr w:rsidR="00E879C2" w:rsidRPr="0054726E" w14:paraId="78801C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FFE4F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Adaptation de l’effet aux périodes de fortes chaleur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FEC2B2" w14:textId="77777777" w:rsidR="00E879C2" w:rsidRPr="0054726E" w:rsidRDefault="00E879C2" w:rsidP="00B52833">
            <w:pPr>
              <w:pStyle w:val="TableContents"/>
              <w:rPr>
                <w:i/>
                <w:iCs/>
              </w:rPr>
            </w:pPr>
          </w:p>
        </w:tc>
      </w:tr>
      <w:tr w:rsidR="00E879C2" w:rsidRPr="0054726E" w14:paraId="5F1C69E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5BF173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6EEABCD9"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5BB430" w14:textId="77777777" w:rsidR="00E879C2" w:rsidRPr="0054726E" w:rsidRDefault="00E879C2" w:rsidP="00B52833">
            <w:pPr>
              <w:pStyle w:val="TableContents"/>
              <w:rPr>
                <w:i/>
                <w:iCs/>
              </w:rPr>
            </w:pPr>
          </w:p>
        </w:tc>
      </w:tr>
      <w:tr w:rsidR="00A021DD" w:rsidRPr="0054726E" w14:paraId="63CD2A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01FDA5" w14:textId="4E44EC4B"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C9641" w14:textId="77777777" w:rsidR="00A021DD" w:rsidRPr="0054726E" w:rsidRDefault="00A021DD" w:rsidP="00A021DD">
            <w:pPr>
              <w:pStyle w:val="TableContents"/>
              <w:rPr>
                <w:i/>
                <w:iCs/>
              </w:rPr>
            </w:pPr>
          </w:p>
        </w:tc>
      </w:tr>
      <w:tr w:rsidR="00A021DD" w:rsidRPr="0054726E" w14:paraId="667A8E7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016D1C6" w14:textId="77777777" w:rsidR="00A021DD" w:rsidRPr="0054726E" w:rsidRDefault="00A021DD" w:rsidP="00A021DD">
            <w:pPr>
              <w:pStyle w:val="TableContents"/>
            </w:pPr>
            <w:r w:rsidRPr="0054726E">
              <w:t>Qualité des matières premières et de la réalisation</w:t>
            </w:r>
          </w:p>
        </w:tc>
      </w:tr>
      <w:tr w:rsidR="00A021DD" w:rsidRPr="0054726E" w14:paraId="18E64C7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B95164" w14:textId="77777777" w:rsidR="00A021DD" w:rsidRPr="0054726E" w:rsidRDefault="00A021DD" w:rsidP="00A021DD">
            <w:pPr>
              <w:pStyle w:val="TableContents"/>
            </w:pPr>
            <w:r w:rsidRPr="0054726E">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742619" w14:textId="77777777" w:rsidR="00A021DD" w:rsidRPr="0054726E" w:rsidRDefault="00A021DD" w:rsidP="00A021DD">
            <w:pPr>
              <w:pStyle w:val="TableContents"/>
              <w:rPr>
                <w:i/>
                <w:iCs/>
              </w:rPr>
            </w:pPr>
          </w:p>
        </w:tc>
      </w:tr>
      <w:tr w:rsidR="00A021DD" w:rsidRPr="0054726E" w14:paraId="2B5F06A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108B0F" w14:textId="77777777" w:rsidR="00A021DD" w:rsidRPr="0054726E" w:rsidRDefault="00A021DD" w:rsidP="00A021DD">
            <w:pPr>
              <w:pStyle w:val="TableContents"/>
            </w:pPr>
            <w:r w:rsidRPr="0054726E">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B394C4" w14:textId="77777777" w:rsidR="00A021DD" w:rsidRPr="0054726E" w:rsidRDefault="00A021DD" w:rsidP="00A021DD">
            <w:pPr>
              <w:pStyle w:val="TableContents"/>
              <w:rPr>
                <w:i/>
                <w:iCs/>
              </w:rPr>
            </w:pPr>
          </w:p>
        </w:tc>
      </w:tr>
      <w:tr w:rsidR="00A021DD" w:rsidRPr="0054726E" w14:paraId="1EF1DE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8E501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A44B84" w14:textId="77777777" w:rsidR="00A021DD" w:rsidRPr="0054726E" w:rsidRDefault="00A021DD" w:rsidP="00A021DD">
            <w:pPr>
              <w:pStyle w:val="TableContents"/>
            </w:pPr>
          </w:p>
        </w:tc>
      </w:tr>
      <w:tr w:rsidR="00A021DD" w:rsidRPr="0054726E" w14:paraId="5E16124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FEE0C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022A1B" w14:textId="77777777" w:rsidR="00A021DD" w:rsidRPr="0054726E" w:rsidRDefault="00A021DD" w:rsidP="00A021DD">
            <w:pPr>
              <w:pStyle w:val="TableContents"/>
              <w:rPr>
                <w:i/>
                <w:iCs/>
              </w:rPr>
            </w:pPr>
          </w:p>
        </w:tc>
      </w:tr>
      <w:tr w:rsidR="00A021DD" w:rsidRPr="0054726E" w14:paraId="4572680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C8A1D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F55960" w14:textId="77777777" w:rsidR="00A021DD" w:rsidRPr="0054726E" w:rsidRDefault="00A021DD" w:rsidP="00A021DD">
            <w:pPr>
              <w:pStyle w:val="TableContents"/>
              <w:rPr>
                <w:i/>
                <w:iCs/>
              </w:rPr>
            </w:pPr>
          </w:p>
        </w:tc>
      </w:tr>
      <w:tr w:rsidR="00A021DD" w:rsidRPr="0054726E" w14:paraId="3757DB7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0EB30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matériaux proposés et compositions.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F81559" w14:textId="77777777" w:rsidR="00A021DD" w:rsidRPr="0054726E" w:rsidRDefault="00A021DD" w:rsidP="00A021DD">
            <w:pPr>
              <w:pStyle w:val="TableContents"/>
              <w:rPr>
                <w:i/>
                <w:iCs/>
              </w:rPr>
            </w:pPr>
          </w:p>
        </w:tc>
      </w:tr>
      <w:tr w:rsidR="00083E92" w:rsidRPr="0054726E" w14:paraId="080ACA5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B1DA4D" w14:textId="09B64159"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10A15A" w14:textId="77777777" w:rsidR="00083E92" w:rsidRPr="0054726E" w:rsidRDefault="00083E92" w:rsidP="00083E92">
            <w:pPr>
              <w:pStyle w:val="TableContents"/>
              <w:rPr>
                <w:i/>
                <w:iCs/>
              </w:rPr>
            </w:pPr>
          </w:p>
        </w:tc>
      </w:tr>
      <w:tr w:rsidR="00083E92" w:rsidRPr="0054726E" w14:paraId="0EB7EF7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08A24F0" w14:textId="77777777" w:rsidR="00083E92" w:rsidRPr="0054726E" w:rsidRDefault="00083E92" w:rsidP="00083E92">
            <w:pPr>
              <w:pStyle w:val="TableContents"/>
            </w:pPr>
            <w:r w:rsidRPr="0054726E">
              <w:t>Confort et adaptation aux conditions d'utilisation</w:t>
            </w:r>
          </w:p>
        </w:tc>
      </w:tr>
      <w:tr w:rsidR="00083E92" w:rsidRPr="0054726E" w14:paraId="2DE6B8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699D3D"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C2092D" w14:textId="77777777" w:rsidR="00083E92" w:rsidRPr="0054726E" w:rsidRDefault="00083E92" w:rsidP="00083E92">
            <w:pPr>
              <w:pStyle w:val="TableContents"/>
            </w:pPr>
          </w:p>
        </w:tc>
      </w:tr>
      <w:tr w:rsidR="00083E92" w:rsidRPr="0054726E" w14:paraId="6AC56B6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510AB5"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 mobilités des doigts,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14747B" w14:textId="77777777" w:rsidR="00083E92" w:rsidRPr="0054726E" w:rsidRDefault="00083E92" w:rsidP="00083E92">
            <w:pPr>
              <w:pStyle w:val="TableContents"/>
            </w:pPr>
          </w:p>
        </w:tc>
      </w:tr>
      <w:tr w:rsidR="00083E92" w:rsidRPr="0054726E" w14:paraId="31CD37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B6044B"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CF7BCE" w14:textId="77777777" w:rsidR="00083E92" w:rsidRPr="0054726E" w:rsidRDefault="00083E92" w:rsidP="00083E92">
            <w:pPr>
              <w:pStyle w:val="TableContents"/>
            </w:pPr>
          </w:p>
        </w:tc>
      </w:tr>
      <w:tr w:rsidR="00083E92" w:rsidRPr="0054726E" w14:paraId="7B4F16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C59D74" w14:textId="77777777" w:rsidR="00083E92" w:rsidRPr="0054726E" w:rsidRDefault="00083E92" w:rsidP="00083E92">
            <w:pPr>
              <w:pStyle w:val="TableContents"/>
            </w:pPr>
            <w:r w:rsidRPr="0054726E">
              <w:t>Type de cuir au niveau de la paume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3639AA" w14:textId="77777777" w:rsidR="00083E92" w:rsidRPr="0054726E" w:rsidRDefault="00083E92" w:rsidP="00083E92">
            <w:pPr>
              <w:pStyle w:val="TableContents"/>
            </w:pPr>
          </w:p>
        </w:tc>
      </w:tr>
      <w:tr w:rsidR="00083E92" w:rsidRPr="0054726E" w14:paraId="1E6A53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1A8F76" w14:textId="77777777" w:rsidR="00083E92" w:rsidRPr="0054726E" w:rsidRDefault="00083E92" w:rsidP="00083E92">
            <w:pPr>
              <w:pStyle w:val="TableContents"/>
            </w:pPr>
            <w:r w:rsidRPr="0054726E">
              <w:t>Type de renfort au niveau du dos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FE5E09" w14:textId="77777777" w:rsidR="00083E92" w:rsidRPr="0054726E" w:rsidRDefault="00083E92" w:rsidP="00083E92">
            <w:pPr>
              <w:pStyle w:val="TableContents"/>
            </w:pPr>
          </w:p>
        </w:tc>
      </w:tr>
      <w:tr w:rsidR="00083E92" w:rsidRPr="0054726E" w14:paraId="552FFA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178248" w14:textId="77777777" w:rsidR="00083E92" w:rsidRPr="0054726E" w:rsidRDefault="00083E92" w:rsidP="00083E92">
            <w:pPr>
              <w:pStyle w:val="TableContents"/>
            </w:pPr>
            <w:r w:rsidRPr="0054726E">
              <w:t>Type de renfort au niveau des articulations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EDFDD7" w14:textId="77777777" w:rsidR="00083E92" w:rsidRPr="0054726E" w:rsidRDefault="00083E92" w:rsidP="00083E92">
            <w:pPr>
              <w:pStyle w:val="TableContents"/>
            </w:pPr>
          </w:p>
        </w:tc>
      </w:tr>
      <w:tr w:rsidR="00083E92" w:rsidRPr="0054726E" w14:paraId="0F3DB0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A3E89F" w14:textId="77777777" w:rsidR="00083E92" w:rsidRPr="0054726E" w:rsidRDefault="00083E92" w:rsidP="00083E92">
            <w:pPr>
              <w:pStyle w:val="TableContents"/>
            </w:pPr>
            <w:r w:rsidRPr="0054726E">
              <w:t>Type de protection métacarpo-phalangiennes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1FEFC2" w14:textId="77777777" w:rsidR="00083E92" w:rsidRPr="0054726E" w:rsidRDefault="00083E92" w:rsidP="00083E92">
            <w:pPr>
              <w:pStyle w:val="TableContents"/>
            </w:pPr>
          </w:p>
        </w:tc>
      </w:tr>
      <w:tr w:rsidR="00083E92" w:rsidRPr="0054726E" w14:paraId="587B28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B0D151" w14:textId="77777777" w:rsidR="00083E92" w:rsidRPr="0054726E" w:rsidRDefault="00083E92" w:rsidP="00083E92">
            <w:pPr>
              <w:pStyle w:val="TableContents"/>
            </w:pPr>
            <w:r w:rsidRPr="0054726E">
              <w:t>Type de protection au niveau de l’avant bras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5AE7CB" w14:textId="77777777" w:rsidR="00083E92" w:rsidRPr="0054726E" w:rsidRDefault="00083E92" w:rsidP="00083E92">
            <w:pPr>
              <w:pStyle w:val="TableContents"/>
            </w:pPr>
          </w:p>
        </w:tc>
      </w:tr>
      <w:tr w:rsidR="00083E92" w:rsidRPr="0054726E" w14:paraId="049329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D309E0" w14:textId="77777777" w:rsidR="00083E92" w:rsidRPr="0054726E" w:rsidRDefault="00083E92" w:rsidP="00083E92">
            <w:pPr>
              <w:pStyle w:val="TableContents"/>
            </w:pPr>
            <w:r w:rsidRPr="0054726E">
              <w:t>Type de prises d’air proposés pour assurer une bonne ventilation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2E983D" w14:textId="77777777" w:rsidR="00083E92" w:rsidRPr="0054726E" w:rsidRDefault="00083E92" w:rsidP="00083E92">
            <w:pPr>
              <w:pStyle w:val="TableContents"/>
            </w:pPr>
          </w:p>
        </w:tc>
      </w:tr>
      <w:tr w:rsidR="00083E92" w:rsidRPr="0054726E" w14:paraId="36AB16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9A260C" w14:textId="77777777" w:rsidR="00083E92" w:rsidRPr="0054726E" w:rsidRDefault="00083E92" w:rsidP="00083E92">
            <w:pPr>
              <w:pStyle w:val="TableContents"/>
            </w:pPr>
            <w:r w:rsidRPr="0054726E">
              <w:t>Type de design ergonomique proposé pour prise en main des commandes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B263CA" w14:textId="77777777" w:rsidR="00083E92" w:rsidRPr="0054726E" w:rsidRDefault="00083E92" w:rsidP="00083E92">
            <w:pPr>
              <w:pStyle w:val="TableContents"/>
            </w:pPr>
          </w:p>
        </w:tc>
      </w:tr>
      <w:tr w:rsidR="00083E92" w:rsidRPr="0054726E" w14:paraId="1B0D73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8BD9DC" w14:textId="77777777" w:rsidR="00083E92" w:rsidRPr="0054726E" w:rsidRDefault="00083E92" w:rsidP="00083E92">
            <w:pPr>
              <w:pStyle w:val="TableContents"/>
            </w:pPr>
            <w:r w:rsidRPr="0054726E">
              <w:t>Type de fermeture et de serrage poignée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31BC30" w14:textId="77777777" w:rsidR="00083E92" w:rsidRPr="0054726E" w:rsidRDefault="00083E92" w:rsidP="00083E92">
            <w:pPr>
              <w:pStyle w:val="TableContents"/>
            </w:pPr>
          </w:p>
        </w:tc>
      </w:tr>
      <w:tr w:rsidR="00083E92" w:rsidRPr="0054726E" w14:paraId="688684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15BFB5" w14:textId="77777777" w:rsidR="00083E92" w:rsidRPr="0054726E" w:rsidRDefault="00083E92" w:rsidP="00083E92">
            <w:pPr>
              <w:pStyle w:val="TableContents"/>
            </w:pPr>
            <w:r w:rsidRPr="0054726E">
              <w:t>Coloris noir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686F66" w14:textId="77777777" w:rsidR="00083E92" w:rsidRPr="0054726E" w:rsidRDefault="00083E92" w:rsidP="00083E92">
            <w:pPr>
              <w:pStyle w:val="TableContents"/>
            </w:pPr>
          </w:p>
        </w:tc>
      </w:tr>
      <w:tr w:rsidR="00083E92" w:rsidRPr="0054726E" w14:paraId="5B14D8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990A85" w14:textId="77777777" w:rsidR="00083E92" w:rsidRPr="0054726E" w:rsidRDefault="00083E92" w:rsidP="00083E92">
            <w:pPr>
              <w:pStyle w:val="TableContents"/>
            </w:pPr>
            <w:r w:rsidRPr="0054726E">
              <w:t>Norme EN 13594 niveau 2 KP</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354140" w14:textId="0AC6DC8D" w:rsidR="00083E92" w:rsidRPr="0054726E" w:rsidRDefault="00083E92" w:rsidP="00083E92">
            <w:pPr>
              <w:pStyle w:val="TableContents"/>
              <w:rPr>
                <w:i/>
                <w:iCs/>
              </w:rPr>
            </w:pPr>
          </w:p>
        </w:tc>
      </w:tr>
    </w:tbl>
    <w:p w14:paraId="49CE95FA" w14:textId="77777777" w:rsidR="00E879C2" w:rsidRPr="0054726E" w:rsidRDefault="00E879C2" w:rsidP="00E879C2">
      <w:pPr>
        <w:pStyle w:val="Standard"/>
        <w:rPr>
          <w:rFonts w:ascii="Marianne" w:hAnsi="Marianne"/>
          <w:color w:val="002060"/>
          <w:sz w:val="20"/>
          <w:szCs w:val="20"/>
          <w:u w:val="single" w:color="FF0000"/>
        </w:rPr>
      </w:pPr>
    </w:p>
    <w:p w14:paraId="155C7FAD" w14:textId="77777777" w:rsidR="00E879C2" w:rsidRPr="0054726E" w:rsidRDefault="00E879C2" w:rsidP="00E879C2">
      <w:pPr>
        <w:pStyle w:val="Contents3"/>
        <w:rPr>
          <w:rFonts w:ascii="Marianne" w:hAnsi="Marianne"/>
          <w:color w:val="002060"/>
          <w:sz w:val="20"/>
          <w:u w:val="single" w:color="FF0000"/>
        </w:rPr>
      </w:pPr>
    </w:p>
    <w:p w14:paraId="189AB9E3" w14:textId="77777777" w:rsidR="00E879C2" w:rsidRPr="0054726E" w:rsidRDefault="00E879C2" w:rsidP="00E879C2">
      <w:pPr>
        <w:pStyle w:val="Titre3"/>
        <w:numPr>
          <w:ilvl w:val="0"/>
          <w:numId w:val="0"/>
        </w:numPr>
        <w:rPr>
          <w:color w:val="002060"/>
          <w:sz w:val="20"/>
          <w:szCs w:val="20"/>
        </w:rPr>
      </w:pPr>
      <w:bookmarkStart w:id="272" w:name="_Toc214868064_Copie_1_Copie_1_Copie_1"/>
      <w:bookmarkStart w:id="273" w:name="_Toc207276855_Copie_1_Copie_1_Copie_1"/>
      <w:bookmarkStart w:id="274" w:name="_Toc216360417"/>
      <w:bookmarkStart w:id="275" w:name="_Toc216883305"/>
      <w:r w:rsidRPr="0054726E">
        <w:rPr>
          <w:color w:val="002060"/>
          <w:sz w:val="20"/>
          <w:szCs w:val="20"/>
        </w:rPr>
        <w:t>2-09-02 Gants mi-saison</w:t>
      </w:r>
      <w:bookmarkEnd w:id="272"/>
      <w:bookmarkEnd w:id="273"/>
      <w:r w:rsidRPr="0054726E">
        <w:rPr>
          <w:color w:val="002060"/>
          <w:sz w:val="20"/>
          <w:szCs w:val="20"/>
        </w:rPr>
        <w:t xml:space="preserve"> – unisexe</w:t>
      </w:r>
      <w:bookmarkEnd w:id="274"/>
      <w:bookmarkEnd w:id="275"/>
    </w:p>
    <w:p w14:paraId="02D9E920" w14:textId="77777777" w:rsidR="00E879C2" w:rsidRPr="0054726E" w:rsidRDefault="00E879C2" w:rsidP="00E879C2">
      <w:pPr>
        <w:pStyle w:val="Contents3"/>
        <w:rPr>
          <w:rFonts w:ascii="Marianne" w:hAnsi="Marianne"/>
          <w:color w:val="002060"/>
          <w:sz w:val="20"/>
          <w:u w:val="single" w:color="FF0000"/>
        </w:rPr>
      </w:pPr>
    </w:p>
    <w:p w14:paraId="7CD111D1" w14:textId="77777777" w:rsidR="00E879C2" w:rsidRPr="0054726E" w:rsidRDefault="00E879C2" w:rsidP="00E879C2">
      <w:pPr>
        <w:pStyle w:val="Contents3"/>
        <w:rPr>
          <w:rFonts w:ascii="Marianne" w:hAnsi="Marianne"/>
          <w:color w:val="002060"/>
          <w:sz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3FA410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BA56AAC" w14:textId="77777777" w:rsidR="00E879C2" w:rsidRPr="0054726E" w:rsidRDefault="00E879C2" w:rsidP="00B52833">
            <w:pPr>
              <w:pStyle w:val="TableContents"/>
              <w:jc w:val="center"/>
              <w:rPr>
                <w:b/>
                <w:bCs/>
              </w:rPr>
            </w:pPr>
            <w:r w:rsidRPr="0054726E">
              <w:rPr>
                <w:b/>
                <w:bCs/>
              </w:rPr>
              <w:t>Fiche technique</w:t>
            </w:r>
          </w:p>
        </w:tc>
      </w:tr>
      <w:tr w:rsidR="00E879C2" w:rsidRPr="0054726E" w14:paraId="09C89C4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9E26E1" w14:textId="77777777" w:rsidR="00E879C2" w:rsidRPr="0054726E" w:rsidRDefault="00E879C2" w:rsidP="00B52833">
            <w:pPr>
              <w:pStyle w:val="TableContents"/>
              <w:jc w:val="center"/>
              <w:rPr>
                <w:b/>
                <w:bCs/>
              </w:rPr>
            </w:pPr>
            <w:r w:rsidRPr="0054726E">
              <w:rPr>
                <w:b/>
                <w:bCs/>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463E17" w14:textId="77777777" w:rsidR="00E879C2" w:rsidRPr="0054726E" w:rsidRDefault="00E879C2" w:rsidP="00B52833">
            <w:pPr>
              <w:pStyle w:val="TableContents"/>
              <w:jc w:val="center"/>
              <w:rPr>
                <w:b/>
                <w:bCs/>
              </w:rPr>
            </w:pPr>
            <w:r w:rsidRPr="0054726E">
              <w:rPr>
                <w:b/>
                <w:bCs/>
              </w:rPr>
              <w:t>Réponse du candidat</w:t>
            </w:r>
          </w:p>
        </w:tc>
      </w:tr>
      <w:tr w:rsidR="00E879C2" w:rsidRPr="0054726E" w14:paraId="78DA2DF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1F0DF1"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ou tout autre support visuel  (les joindre au format .jpeg ou .pdf)</w:t>
            </w:r>
          </w:p>
          <w:p w14:paraId="7266CB2A" w14:textId="77777777" w:rsidR="00E879C2" w:rsidRPr="0054726E" w:rsidRDefault="00E879C2" w:rsidP="00B52833">
            <w:pPr>
              <w:pStyle w:val="Sansinterligne"/>
              <w:tabs>
                <w:tab w:val="right" w:leader="dot" w:pos="9468"/>
              </w:tabs>
              <w:jc w:val="both"/>
              <w:rPr>
                <w:rFonts w:ascii="Marianne" w:hAnsi="Marianne" w:cs="Arial"/>
                <w:color w:val="000000"/>
                <w:sz w:val="20"/>
                <w:szCs w:val="20"/>
              </w:rPr>
            </w:pPr>
            <w:r w:rsidRPr="0054726E">
              <w:rPr>
                <w:rFonts w:ascii="Marianne" w:hAnsi="Marianne" w:cs="Arial"/>
                <w:color w:val="000000"/>
                <w:sz w:val="20"/>
                <w:szCs w:val="20"/>
              </w:rPr>
              <w:t>Visuel de l’effet au porté sur une main avec la tenue de motocycliste.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8D03DD" w14:textId="77777777" w:rsidR="00E879C2" w:rsidRPr="0054726E" w:rsidRDefault="00E879C2" w:rsidP="00B52833">
            <w:pPr>
              <w:pStyle w:val="TableContents"/>
            </w:pPr>
          </w:p>
        </w:tc>
      </w:tr>
      <w:tr w:rsidR="00E879C2" w:rsidRPr="0054726E" w14:paraId="42BAE4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5235B16"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6A57E6" w14:textId="77777777" w:rsidR="00E879C2" w:rsidRPr="0054726E" w:rsidRDefault="00E879C2" w:rsidP="00B52833">
            <w:pPr>
              <w:pStyle w:val="TableContents"/>
            </w:pPr>
          </w:p>
        </w:tc>
      </w:tr>
      <w:tr w:rsidR="00E879C2" w:rsidRPr="0054726E" w14:paraId="4F339A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DDDDF2"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984AA7" w14:textId="77777777" w:rsidR="00E879C2" w:rsidRPr="0054726E" w:rsidRDefault="00E879C2" w:rsidP="00B52833">
            <w:pPr>
              <w:pStyle w:val="TableContents"/>
            </w:pPr>
          </w:p>
          <w:p w14:paraId="6574DC48" w14:textId="77777777" w:rsidR="00E879C2" w:rsidRPr="0054726E" w:rsidRDefault="00E879C2" w:rsidP="00B52833">
            <w:pPr>
              <w:pStyle w:val="TableContents"/>
            </w:pPr>
          </w:p>
        </w:tc>
      </w:tr>
      <w:tr w:rsidR="00E879C2" w:rsidRPr="0054726E" w14:paraId="184ACF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B78956"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1C5DE4" w14:textId="77777777" w:rsidR="00E879C2" w:rsidRPr="0054726E" w:rsidRDefault="00E879C2" w:rsidP="00B52833">
            <w:pPr>
              <w:pStyle w:val="TableContents"/>
            </w:pPr>
          </w:p>
        </w:tc>
      </w:tr>
      <w:tr w:rsidR="00E879C2" w:rsidRPr="0054726E" w14:paraId="249A9D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11672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Adaptation de l’effet à la mi-saison et aux temps humides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AFDC12" w14:textId="77777777" w:rsidR="00E879C2" w:rsidRPr="0054726E" w:rsidRDefault="00E879C2" w:rsidP="00B52833">
            <w:pPr>
              <w:pStyle w:val="TableContents"/>
              <w:rPr>
                <w:i/>
                <w:iCs/>
              </w:rPr>
            </w:pPr>
          </w:p>
        </w:tc>
      </w:tr>
      <w:tr w:rsidR="00E879C2" w:rsidRPr="0054726E" w14:paraId="5BC1BB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9D92A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6A0F41B1"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581244" w14:textId="77777777" w:rsidR="00E879C2" w:rsidRPr="0054726E" w:rsidRDefault="00E879C2" w:rsidP="00B52833">
            <w:pPr>
              <w:pStyle w:val="TableContents"/>
              <w:rPr>
                <w:i/>
                <w:iCs/>
              </w:rPr>
            </w:pPr>
          </w:p>
        </w:tc>
      </w:tr>
      <w:tr w:rsidR="00A021DD" w:rsidRPr="0054726E" w14:paraId="58F9F3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B193F9" w14:textId="297AE3AA"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86871C" w14:textId="77777777" w:rsidR="00A021DD" w:rsidRPr="0054726E" w:rsidRDefault="00A021DD" w:rsidP="00A021DD">
            <w:pPr>
              <w:pStyle w:val="TableContents"/>
              <w:rPr>
                <w:i/>
                <w:iCs/>
              </w:rPr>
            </w:pPr>
          </w:p>
        </w:tc>
      </w:tr>
      <w:tr w:rsidR="00A021DD" w:rsidRPr="0054726E" w14:paraId="0A65A67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23A874F" w14:textId="77777777" w:rsidR="00A021DD" w:rsidRPr="0054726E" w:rsidRDefault="00A021DD" w:rsidP="00A021DD">
            <w:pPr>
              <w:pStyle w:val="TableContents"/>
            </w:pPr>
            <w:r w:rsidRPr="0054726E">
              <w:t>Qualité des matières premières et de la réalisation</w:t>
            </w:r>
          </w:p>
        </w:tc>
      </w:tr>
      <w:tr w:rsidR="00A021DD" w:rsidRPr="0054726E" w14:paraId="70A7AC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B0B324" w14:textId="77777777" w:rsidR="00A021DD" w:rsidRPr="0054726E" w:rsidRDefault="00A021DD" w:rsidP="00A021DD">
            <w:pPr>
              <w:pStyle w:val="TableContents"/>
            </w:pPr>
            <w:r w:rsidRPr="0054726E">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D572F3" w14:textId="77777777" w:rsidR="00A021DD" w:rsidRPr="0054726E" w:rsidRDefault="00A021DD" w:rsidP="00A021DD">
            <w:pPr>
              <w:pStyle w:val="TableContents"/>
              <w:rPr>
                <w:i/>
                <w:iCs/>
              </w:rPr>
            </w:pPr>
          </w:p>
        </w:tc>
      </w:tr>
      <w:tr w:rsidR="00A021DD" w:rsidRPr="0054726E" w14:paraId="25134D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8A89AC" w14:textId="77777777" w:rsidR="00A021DD" w:rsidRPr="0054726E" w:rsidRDefault="00A021DD" w:rsidP="00A021DD">
            <w:pPr>
              <w:pStyle w:val="TableContents"/>
            </w:pPr>
            <w:r w:rsidRPr="0054726E">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D07B34" w14:textId="77777777" w:rsidR="00A021DD" w:rsidRPr="0054726E" w:rsidRDefault="00A021DD" w:rsidP="00A021DD">
            <w:pPr>
              <w:pStyle w:val="TableContents"/>
              <w:rPr>
                <w:i/>
                <w:iCs/>
              </w:rPr>
            </w:pPr>
          </w:p>
        </w:tc>
      </w:tr>
      <w:tr w:rsidR="00A021DD" w:rsidRPr="0054726E" w14:paraId="4DDD647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8309F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22F351" w14:textId="77777777" w:rsidR="00A021DD" w:rsidRPr="0054726E" w:rsidRDefault="00A021DD" w:rsidP="00A021DD">
            <w:pPr>
              <w:pStyle w:val="TableContents"/>
            </w:pPr>
          </w:p>
        </w:tc>
      </w:tr>
      <w:tr w:rsidR="00A021DD" w:rsidRPr="0054726E" w14:paraId="2555D20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64BED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FA171F" w14:textId="77777777" w:rsidR="00A021DD" w:rsidRPr="0054726E" w:rsidRDefault="00A021DD" w:rsidP="00A021DD">
            <w:pPr>
              <w:pStyle w:val="TableContents"/>
              <w:rPr>
                <w:i/>
                <w:iCs/>
              </w:rPr>
            </w:pPr>
          </w:p>
        </w:tc>
      </w:tr>
      <w:tr w:rsidR="00A021DD" w:rsidRPr="0054726E" w14:paraId="3A7AF83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66771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F35119" w14:textId="77777777" w:rsidR="00A021DD" w:rsidRPr="0054726E" w:rsidRDefault="00A021DD" w:rsidP="00A021DD">
            <w:pPr>
              <w:pStyle w:val="TableContents"/>
              <w:rPr>
                <w:i/>
                <w:iCs/>
              </w:rPr>
            </w:pPr>
          </w:p>
        </w:tc>
      </w:tr>
      <w:tr w:rsidR="00A021DD" w:rsidRPr="0054726E" w14:paraId="2D2B641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90F81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matériaux proposés et compositions.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89BD2E" w14:textId="77777777" w:rsidR="00A021DD" w:rsidRPr="0054726E" w:rsidRDefault="00A021DD" w:rsidP="00A021DD">
            <w:pPr>
              <w:pStyle w:val="TableContents"/>
              <w:rPr>
                <w:i/>
                <w:iCs/>
              </w:rPr>
            </w:pPr>
          </w:p>
        </w:tc>
      </w:tr>
      <w:tr w:rsidR="00083E92" w:rsidRPr="0054726E" w14:paraId="228B554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53FC74" w14:textId="10625F04"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08B819" w14:textId="77777777" w:rsidR="00083E92" w:rsidRPr="0054726E" w:rsidRDefault="00083E92" w:rsidP="00083E92">
            <w:pPr>
              <w:pStyle w:val="TableContents"/>
              <w:rPr>
                <w:i/>
                <w:iCs/>
              </w:rPr>
            </w:pPr>
          </w:p>
        </w:tc>
      </w:tr>
      <w:tr w:rsidR="00083E92" w:rsidRPr="0054726E" w14:paraId="0AE7EC9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4AC23D7" w14:textId="77777777" w:rsidR="00083E92" w:rsidRPr="0054726E" w:rsidRDefault="00083E92" w:rsidP="00083E92">
            <w:pPr>
              <w:pStyle w:val="TableContents"/>
            </w:pPr>
            <w:r w:rsidRPr="0054726E">
              <w:t>Confort et adaptation aux conditions d'utilisation</w:t>
            </w:r>
          </w:p>
        </w:tc>
      </w:tr>
      <w:tr w:rsidR="00083E92" w:rsidRPr="0054726E" w14:paraId="2952C2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6D0019"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A9C0B5" w14:textId="77777777" w:rsidR="00083E92" w:rsidRPr="0054726E" w:rsidRDefault="00083E92" w:rsidP="00083E92">
            <w:pPr>
              <w:pStyle w:val="TableContents"/>
            </w:pPr>
          </w:p>
        </w:tc>
      </w:tr>
      <w:tr w:rsidR="00083E92" w:rsidRPr="0054726E" w14:paraId="770874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0B3DDA"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mobilités des doigts et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50C7A9" w14:textId="77777777" w:rsidR="00083E92" w:rsidRPr="0054726E" w:rsidRDefault="00083E92" w:rsidP="00083E92">
            <w:pPr>
              <w:pStyle w:val="TableContents"/>
            </w:pPr>
          </w:p>
        </w:tc>
      </w:tr>
      <w:tr w:rsidR="00083E92" w:rsidRPr="0054726E" w14:paraId="15BA9B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724D8D"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15CF33" w14:textId="77777777" w:rsidR="00083E92" w:rsidRPr="0054726E" w:rsidRDefault="00083E92" w:rsidP="00083E92">
            <w:pPr>
              <w:pStyle w:val="TableContents"/>
            </w:pPr>
          </w:p>
        </w:tc>
      </w:tr>
      <w:tr w:rsidR="00083E92" w:rsidRPr="0054726E" w14:paraId="625516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DD7B3B" w14:textId="77777777" w:rsidR="00083E92" w:rsidRPr="0054726E" w:rsidRDefault="00083E92" w:rsidP="00083E92">
            <w:pPr>
              <w:pStyle w:val="TableContents"/>
            </w:pPr>
            <w:r w:rsidRPr="0054726E">
              <w:t>Type de cuir au niveau de la paume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CD5C26" w14:textId="77777777" w:rsidR="00083E92" w:rsidRPr="0054726E" w:rsidRDefault="00083E92" w:rsidP="00083E92">
            <w:pPr>
              <w:pStyle w:val="TableContents"/>
            </w:pPr>
          </w:p>
        </w:tc>
      </w:tr>
      <w:tr w:rsidR="00083E92" w:rsidRPr="0054726E" w14:paraId="2C3436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4211EC" w14:textId="77777777" w:rsidR="00083E92" w:rsidRPr="0054726E" w:rsidRDefault="00083E92" w:rsidP="00083E92">
            <w:pPr>
              <w:pStyle w:val="TableContents"/>
            </w:pPr>
            <w:r w:rsidRPr="0054726E">
              <w:t>Type de renfort au niveau du dos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B671B1" w14:textId="77777777" w:rsidR="00083E92" w:rsidRPr="0054726E" w:rsidRDefault="00083E92" w:rsidP="00083E92">
            <w:pPr>
              <w:pStyle w:val="TableContents"/>
            </w:pPr>
          </w:p>
        </w:tc>
      </w:tr>
      <w:tr w:rsidR="00083E92" w:rsidRPr="0054726E" w14:paraId="6F91E1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1F2DE6" w14:textId="77777777" w:rsidR="00083E92" w:rsidRPr="0054726E" w:rsidRDefault="00083E92" w:rsidP="00083E92">
            <w:pPr>
              <w:pStyle w:val="TableContents"/>
            </w:pPr>
            <w:r w:rsidRPr="0054726E">
              <w:t>Type de structure au niveau du pouce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30C8BD" w14:textId="77777777" w:rsidR="00083E92" w:rsidRPr="0054726E" w:rsidRDefault="00083E92" w:rsidP="00083E92">
            <w:pPr>
              <w:pStyle w:val="TableContents"/>
            </w:pPr>
          </w:p>
        </w:tc>
      </w:tr>
      <w:tr w:rsidR="00083E92" w:rsidRPr="0054726E" w14:paraId="693886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976CE5" w14:textId="77777777" w:rsidR="00083E92" w:rsidRPr="0054726E" w:rsidRDefault="00083E92" w:rsidP="00083E92">
            <w:pPr>
              <w:pStyle w:val="TableContents"/>
            </w:pPr>
            <w:r w:rsidRPr="0054726E">
              <w:t>Type de membrane étanche et respirante proposé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3959D8" w14:textId="77777777" w:rsidR="00083E92" w:rsidRPr="0054726E" w:rsidRDefault="00083E92" w:rsidP="00083E92">
            <w:pPr>
              <w:pStyle w:val="TableContents"/>
            </w:pPr>
          </w:p>
        </w:tc>
      </w:tr>
      <w:tr w:rsidR="00083E92" w:rsidRPr="0054726E" w14:paraId="0C1193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868D66" w14:textId="77777777" w:rsidR="00083E92" w:rsidRPr="0054726E" w:rsidRDefault="00083E92" w:rsidP="00083E92">
            <w:pPr>
              <w:pStyle w:val="TableContents"/>
            </w:pPr>
            <w:r w:rsidRPr="0054726E">
              <w:t>Type de protection métacarpo-phalangiennes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EB5B12" w14:textId="77777777" w:rsidR="00083E92" w:rsidRPr="0054726E" w:rsidRDefault="00083E92" w:rsidP="00083E92">
            <w:pPr>
              <w:pStyle w:val="TableContents"/>
            </w:pPr>
          </w:p>
        </w:tc>
      </w:tr>
      <w:tr w:rsidR="00083E92" w:rsidRPr="0054726E" w14:paraId="0CAA36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4C37E1" w14:textId="77777777" w:rsidR="00083E92" w:rsidRPr="0054726E" w:rsidRDefault="00083E92" w:rsidP="00083E92">
            <w:pPr>
              <w:pStyle w:val="TableContents"/>
            </w:pPr>
            <w:r w:rsidRPr="0054726E">
              <w:t>Type de manchette et longueur au niveau de l’avant bras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087CD8" w14:textId="77777777" w:rsidR="00083E92" w:rsidRPr="0054726E" w:rsidRDefault="00083E92" w:rsidP="00083E92">
            <w:pPr>
              <w:pStyle w:val="TableContents"/>
            </w:pPr>
          </w:p>
        </w:tc>
      </w:tr>
      <w:tr w:rsidR="00083E92" w:rsidRPr="0054726E" w14:paraId="406DF4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FD5409" w14:textId="77777777" w:rsidR="00083E92" w:rsidRPr="0054726E" w:rsidRDefault="00083E92" w:rsidP="00083E92">
            <w:pPr>
              <w:pStyle w:val="TableContents"/>
            </w:pPr>
            <w:r w:rsidRPr="0054726E">
              <w:t>Type de prises d’air proposés pour assurer une bonne ventilation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8DCFE9" w14:textId="77777777" w:rsidR="00083E92" w:rsidRPr="0054726E" w:rsidRDefault="00083E92" w:rsidP="00083E92">
            <w:pPr>
              <w:pStyle w:val="TableContents"/>
            </w:pPr>
          </w:p>
        </w:tc>
      </w:tr>
      <w:tr w:rsidR="00083E92" w:rsidRPr="0054726E" w14:paraId="3BC228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3DA768" w14:textId="77777777" w:rsidR="00083E92" w:rsidRPr="0054726E" w:rsidRDefault="00083E92" w:rsidP="00083E92">
            <w:pPr>
              <w:pStyle w:val="TableContents"/>
            </w:pPr>
            <w:r w:rsidRPr="0054726E">
              <w:t>Type de design ergonomique proposé pour prise en main des commandes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4C360B" w14:textId="77777777" w:rsidR="00083E92" w:rsidRPr="0054726E" w:rsidRDefault="00083E92" w:rsidP="00083E92">
            <w:pPr>
              <w:pStyle w:val="TableContents"/>
            </w:pPr>
          </w:p>
        </w:tc>
      </w:tr>
      <w:tr w:rsidR="00083E92" w:rsidRPr="0054726E" w14:paraId="0B7FEC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893AB3" w14:textId="77777777" w:rsidR="00083E92" w:rsidRPr="0054726E" w:rsidRDefault="00083E92" w:rsidP="00083E92">
            <w:pPr>
              <w:pStyle w:val="TableContents"/>
            </w:pPr>
            <w:r w:rsidRPr="0054726E">
              <w:t>Type de fermeture et de serrage poignée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9DA2EC" w14:textId="77777777" w:rsidR="00083E92" w:rsidRPr="0054726E" w:rsidRDefault="00083E92" w:rsidP="00083E92">
            <w:pPr>
              <w:pStyle w:val="TableContents"/>
            </w:pPr>
          </w:p>
        </w:tc>
      </w:tr>
      <w:tr w:rsidR="00083E92" w:rsidRPr="0054726E" w14:paraId="204EA7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A305F6" w14:textId="77777777" w:rsidR="00083E92" w:rsidRPr="0054726E" w:rsidRDefault="00083E92" w:rsidP="00083E92">
            <w:pPr>
              <w:pStyle w:val="TableContents"/>
            </w:pPr>
            <w:r w:rsidRPr="0054726E">
              <w:t>Type de raclette essuie écran ergonomique sur gant gauche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288A4F" w14:textId="77777777" w:rsidR="00083E92" w:rsidRPr="0054726E" w:rsidRDefault="00083E92" w:rsidP="00083E92">
            <w:pPr>
              <w:pStyle w:val="TableContents"/>
            </w:pPr>
          </w:p>
        </w:tc>
      </w:tr>
      <w:tr w:rsidR="00083E92" w:rsidRPr="0054726E" w14:paraId="1CF0634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75346E" w14:textId="77777777" w:rsidR="00083E92" w:rsidRPr="0054726E" w:rsidRDefault="00083E92" w:rsidP="00083E92">
            <w:pPr>
              <w:pStyle w:val="TableContents"/>
            </w:pPr>
            <w:r w:rsidRPr="0054726E">
              <w:t>Coloris noir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691251" w14:textId="77777777" w:rsidR="00083E92" w:rsidRPr="0054726E" w:rsidRDefault="00083E92" w:rsidP="00083E92">
            <w:pPr>
              <w:pStyle w:val="TableContents"/>
            </w:pPr>
          </w:p>
        </w:tc>
      </w:tr>
      <w:tr w:rsidR="00083E92" w:rsidRPr="0054726E" w14:paraId="4E829E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1E4B73" w14:textId="77777777" w:rsidR="00083E92" w:rsidRPr="0054726E" w:rsidRDefault="00083E92" w:rsidP="00083E92">
            <w:pPr>
              <w:pStyle w:val="TableContents"/>
            </w:pPr>
            <w:r w:rsidRPr="0054726E">
              <w:t>Norme EN 13594 niveau 2 KP</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4169C0" w14:textId="3DDA0645" w:rsidR="00083E92" w:rsidRPr="0054726E" w:rsidRDefault="00083E92" w:rsidP="00083E92">
            <w:pPr>
              <w:pStyle w:val="TableContents"/>
              <w:rPr>
                <w:i/>
                <w:iCs/>
              </w:rPr>
            </w:pPr>
          </w:p>
        </w:tc>
      </w:tr>
    </w:tbl>
    <w:p w14:paraId="040B4819" w14:textId="77777777" w:rsidR="00E879C2" w:rsidRPr="0054726E" w:rsidRDefault="00E879C2" w:rsidP="00E879C2">
      <w:pPr>
        <w:pStyle w:val="Standard"/>
        <w:rPr>
          <w:rFonts w:ascii="Marianne" w:hAnsi="Marianne"/>
          <w:color w:val="002060"/>
          <w:sz w:val="20"/>
          <w:szCs w:val="20"/>
          <w:u w:val="single" w:color="FF0000"/>
        </w:rPr>
      </w:pPr>
    </w:p>
    <w:p w14:paraId="3FD9ABDE" w14:textId="77777777" w:rsidR="00E879C2" w:rsidRPr="0054726E" w:rsidRDefault="00E879C2" w:rsidP="00E879C2">
      <w:pPr>
        <w:pStyle w:val="Contents3"/>
        <w:rPr>
          <w:rFonts w:ascii="Marianne" w:hAnsi="Marianne"/>
          <w:color w:val="002060"/>
          <w:sz w:val="20"/>
          <w:u w:val="single" w:color="FF0000"/>
        </w:rPr>
      </w:pPr>
    </w:p>
    <w:p w14:paraId="1CA333C0" w14:textId="77777777" w:rsidR="00E879C2" w:rsidRPr="0054726E" w:rsidRDefault="00E879C2" w:rsidP="00E879C2">
      <w:pPr>
        <w:pStyle w:val="Titre3"/>
        <w:numPr>
          <w:ilvl w:val="0"/>
          <w:numId w:val="0"/>
        </w:numPr>
        <w:rPr>
          <w:color w:val="002060"/>
          <w:sz w:val="20"/>
          <w:szCs w:val="20"/>
        </w:rPr>
      </w:pPr>
      <w:bookmarkStart w:id="276" w:name="_Toc214868064_Copie_1_Copie_1_Copie_2"/>
      <w:bookmarkStart w:id="277" w:name="_Toc207276855_Copie_1_Copie_1_Copie_2"/>
      <w:bookmarkStart w:id="278" w:name="_Toc216360418"/>
      <w:bookmarkStart w:id="279" w:name="_Toc216883306"/>
      <w:r w:rsidRPr="0054726E">
        <w:rPr>
          <w:color w:val="002060"/>
          <w:sz w:val="20"/>
          <w:szCs w:val="20"/>
        </w:rPr>
        <w:t>2-09-03 Gants hiver</w:t>
      </w:r>
      <w:bookmarkEnd w:id="276"/>
      <w:bookmarkEnd w:id="277"/>
      <w:r w:rsidRPr="0054726E">
        <w:rPr>
          <w:color w:val="002060"/>
          <w:sz w:val="20"/>
          <w:szCs w:val="20"/>
        </w:rPr>
        <w:t xml:space="preserve"> – unisexe</w:t>
      </w:r>
      <w:bookmarkEnd w:id="278"/>
      <w:bookmarkEnd w:id="279"/>
    </w:p>
    <w:p w14:paraId="3C0506E5" w14:textId="77777777" w:rsidR="00E879C2" w:rsidRPr="0054726E" w:rsidRDefault="00E879C2" w:rsidP="00E879C2">
      <w:pPr>
        <w:pStyle w:val="Contents3"/>
        <w:rPr>
          <w:rFonts w:ascii="Marianne" w:hAnsi="Marianne"/>
          <w:color w:val="002060"/>
          <w:sz w:val="20"/>
          <w:u w:val="single" w:color="FF0000"/>
        </w:rPr>
      </w:pPr>
    </w:p>
    <w:p w14:paraId="27E6573C" w14:textId="77777777" w:rsidR="00E879C2" w:rsidRPr="0054726E" w:rsidRDefault="00E879C2" w:rsidP="00E879C2">
      <w:pPr>
        <w:pStyle w:val="Contents3"/>
        <w:rPr>
          <w:rFonts w:ascii="Marianne" w:hAnsi="Marianne"/>
          <w:color w:val="002060"/>
          <w:sz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7C96EC7"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AAD5CAE" w14:textId="77777777" w:rsidR="00E879C2" w:rsidRPr="0054726E" w:rsidRDefault="00E879C2" w:rsidP="00B52833">
            <w:pPr>
              <w:pStyle w:val="TableContents"/>
              <w:jc w:val="center"/>
              <w:rPr>
                <w:b/>
                <w:bCs/>
              </w:rPr>
            </w:pPr>
            <w:r w:rsidRPr="0054726E">
              <w:rPr>
                <w:b/>
                <w:bCs/>
              </w:rPr>
              <w:t>Fiche technique</w:t>
            </w:r>
          </w:p>
        </w:tc>
      </w:tr>
      <w:tr w:rsidR="00E879C2" w:rsidRPr="0054726E" w14:paraId="38D7FBA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ABB3E5" w14:textId="77777777" w:rsidR="00E879C2" w:rsidRPr="0054726E" w:rsidRDefault="00E879C2" w:rsidP="00B52833">
            <w:pPr>
              <w:pStyle w:val="TableContents"/>
              <w:jc w:val="center"/>
              <w:rPr>
                <w:b/>
                <w:bCs/>
              </w:rPr>
            </w:pPr>
            <w:r w:rsidRPr="0054726E">
              <w:rPr>
                <w:b/>
                <w:bCs/>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210560" w14:textId="77777777" w:rsidR="00E879C2" w:rsidRPr="0054726E" w:rsidRDefault="00E879C2" w:rsidP="00B52833">
            <w:pPr>
              <w:pStyle w:val="TableContents"/>
              <w:jc w:val="center"/>
              <w:rPr>
                <w:b/>
                <w:bCs/>
              </w:rPr>
            </w:pPr>
            <w:r w:rsidRPr="0054726E">
              <w:rPr>
                <w:b/>
                <w:bCs/>
              </w:rPr>
              <w:t>Réponse du candidat</w:t>
            </w:r>
          </w:p>
        </w:tc>
      </w:tr>
      <w:tr w:rsidR="00E879C2" w:rsidRPr="0054726E" w14:paraId="733162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DE3652"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ou tout autre support visuel  (les joindre au format .jpeg ou .pdf)</w:t>
            </w:r>
          </w:p>
          <w:p w14:paraId="77D6BCE8" w14:textId="77777777" w:rsidR="00E879C2" w:rsidRPr="0054726E" w:rsidRDefault="00E879C2" w:rsidP="00B52833">
            <w:pPr>
              <w:pStyle w:val="Sansinterligne"/>
              <w:tabs>
                <w:tab w:val="right" w:leader="dot" w:pos="9468"/>
              </w:tabs>
              <w:jc w:val="both"/>
              <w:rPr>
                <w:rFonts w:ascii="Marianne" w:hAnsi="Marianne" w:cs="Arial"/>
                <w:color w:val="000000"/>
                <w:sz w:val="20"/>
                <w:szCs w:val="20"/>
              </w:rPr>
            </w:pPr>
            <w:r w:rsidRPr="0054726E">
              <w:rPr>
                <w:rFonts w:ascii="Marianne" w:hAnsi="Marianne" w:cs="Arial"/>
                <w:color w:val="000000"/>
                <w:sz w:val="20"/>
                <w:szCs w:val="20"/>
              </w:rPr>
              <w:t>Visuel de l’effet au porté sur une main avec la tenue de motocycliste.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19F750" w14:textId="77777777" w:rsidR="00E879C2" w:rsidRPr="0054726E" w:rsidRDefault="00E879C2" w:rsidP="00B52833">
            <w:pPr>
              <w:pStyle w:val="TableContents"/>
            </w:pPr>
          </w:p>
        </w:tc>
      </w:tr>
      <w:tr w:rsidR="00E879C2" w:rsidRPr="0054726E" w14:paraId="33F50B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92EED7"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E193EF" w14:textId="77777777" w:rsidR="00E879C2" w:rsidRPr="0054726E" w:rsidRDefault="00E879C2" w:rsidP="00B52833">
            <w:pPr>
              <w:pStyle w:val="TableContents"/>
            </w:pPr>
          </w:p>
        </w:tc>
      </w:tr>
      <w:tr w:rsidR="00E879C2" w:rsidRPr="0054726E" w14:paraId="216259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D62263"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F213C4" w14:textId="77777777" w:rsidR="00E879C2" w:rsidRPr="0054726E" w:rsidRDefault="00E879C2" w:rsidP="00B52833">
            <w:pPr>
              <w:pStyle w:val="TableContents"/>
            </w:pPr>
          </w:p>
          <w:p w14:paraId="58ED444E" w14:textId="77777777" w:rsidR="00E879C2" w:rsidRPr="0054726E" w:rsidRDefault="00E879C2" w:rsidP="00B52833">
            <w:pPr>
              <w:pStyle w:val="TableContents"/>
            </w:pPr>
          </w:p>
        </w:tc>
      </w:tr>
      <w:tr w:rsidR="00E879C2" w:rsidRPr="0054726E" w14:paraId="38C713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000797"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3015F3" w14:textId="77777777" w:rsidR="00E879C2" w:rsidRPr="0054726E" w:rsidRDefault="00E879C2" w:rsidP="00B52833">
            <w:pPr>
              <w:pStyle w:val="TableContents"/>
            </w:pPr>
          </w:p>
        </w:tc>
      </w:tr>
      <w:tr w:rsidR="00E879C2" w:rsidRPr="0054726E" w14:paraId="72B08BF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3B31F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Adaptation de l’effet à la saison hiver , au vent et aux températures négatives jusqu’à – 15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F943F3" w14:textId="77777777" w:rsidR="00E879C2" w:rsidRPr="0054726E" w:rsidRDefault="00E879C2" w:rsidP="00B52833">
            <w:pPr>
              <w:pStyle w:val="TableContents"/>
              <w:rPr>
                <w:i/>
                <w:iCs/>
              </w:rPr>
            </w:pPr>
          </w:p>
        </w:tc>
      </w:tr>
      <w:tr w:rsidR="00E879C2" w:rsidRPr="0054726E" w14:paraId="58C4F3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F6F9B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12D5EF85"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526A4E" w14:textId="77777777" w:rsidR="00E879C2" w:rsidRPr="0054726E" w:rsidRDefault="00E879C2" w:rsidP="00B52833">
            <w:pPr>
              <w:pStyle w:val="TableContents"/>
              <w:rPr>
                <w:i/>
                <w:iCs/>
              </w:rPr>
            </w:pPr>
          </w:p>
        </w:tc>
      </w:tr>
      <w:tr w:rsidR="00A021DD" w:rsidRPr="0054726E" w14:paraId="3CC484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97C622" w14:textId="1590F6E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98BE2C" w14:textId="77777777" w:rsidR="00A021DD" w:rsidRPr="0054726E" w:rsidRDefault="00A021DD" w:rsidP="00A021DD">
            <w:pPr>
              <w:pStyle w:val="TableContents"/>
              <w:rPr>
                <w:i/>
                <w:iCs/>
              </w:rPr>
            </w:pPr>
          </w:p>
        </w:tc>
      </w:tr>
      <w:tr w:rsidR="00A021DD" w:rsidRPr="0054726E" w14:paraId="409D3F2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6BF3692" w14:textId="77777777" w:rsidR="00A021DD" w:rsidRPr="0054726E" w:rsidRDefault="00A021DD" w:rsidP="00A021DD">
            <w:pPr>
              <w:pStyle w:val="TableContents"/>
            </w:pPr>
            <w:r w:rsidRPr="0054726E">
              <w:t>Qualité des matières premières et de la réalisation</w:t>
            </w:r>
          </w:p>
        </w:tc>
      </w:tr>
      <w:tr w:rsidR="00A021DD" w:rsidRPr="0054726E" w14:paraId="68E34A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8D8DC4" w14:textId="77777777" w:rsidR="00A021DD" w:rsidRPr="0054726E" w:rsidRDefault="00A021DD" w:rsidP="00A021DD">
            <w:pPr>
              <w:pStyle w:val="TableContents"/>
            </w:pPr>
            <w:r w:rsidRPr="0054726E">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84920A" w14:textId="77777777" w:rsidR="00A021DD" w:rsidRPr="0054726E" w:rsidRDefault="00A021DD" w:rsidP="00A021DD">
            <w:pPr>
              <w:pStyle w:val="TableContents"/>
              <w:rPr>
                <w:i/>
                <w:iCs/>
              </w:rPr>
            </w:pPr>
          </w:p>
        </w:tc>
      </w:tr>
      <w:tr w:rsidR="00A021DD" w:rsidRPr="0054726E" w14:paraId="6A17B1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B19590" w14:textId="77777777" w:rsidR="00A021DD" w:rsidRPr="0054726E" w:rsidRDefault="00A021DD" w:rsidP="00A021DD">
            <w:pPr>
              <w:pStyle w:val="TableContents"/>
            </w:pPr>
            <w:r w:rsidRPr="0054726E">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C3A82E" w14:textId="77777777" w:rsidR="00A021DD" w:rsidRPr="0054726E" w:rsidRDefault="00A021DD" w:rsidP="00A021DD">
            <w:pPr>
              <w:pStyle w:val="TableContents"/>
              <w:rPr>
                <w:i/>
                <w:iCs/>
              </w:rPr>
            </w:pPr>
          </w:p>
        </w:tc>
      </w:tr>
      <w:tr w:rsidR="00A021DD" w:rsidRPr="0054726E" w14:paraId="291A2B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09C4D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D18CFA" w14:textId="77777777" w:rsidR="00A021DD" w:rsidRPr="0054726E" w:rsidRDefault="00A021DD" w:rsidP="00A021DD">
            <w:pPr>
              <w:pStyle w:val="TableContents"/>
            </w:pPr>
          </w:p>
        </w:tc>
      </w:tr>
      <w:tr w:rsidR="00A021DD" w:rsidRPr="0054726E" w14:paraId="3430511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16423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F7A98D" w14:textId="77777777" w:rsidR="00A021DD" w:rsidRPr="0054726E" w:rsidRDefault="00A021DD" w:rsidP="00A021DD">
            <w:pPr>
              <w:pStyle w:val="TableContents"/>
              <w:rPr>
                <w:i/>
                <w:iCs/>
              </w:rPr>
            </w:pPr>
          </w:p>
        </w:tc>
      </w:tr>
      <w:tr w:rsidR="00A021DD" w:rsidRPr="0054726E" w14:paraId="7FBCF35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A3315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A90F4D" w14:textId="77777777" w:rsidR="00A021DD" w:rsidRPr="0054726E" w:rsidRDefault="00A021DD" w:rsidP="00A021DD">
            <w:pPr>
              <w:pStyle w:val="TableContents"/>
              <w:rPr>
                <w:i/>
                <w:iCs/>
              </w:rPr>
            </w:pPr>
          </w:p>
        </w:tc>
      </w:tr>
      <w:tr w:rsidR="00A021DD" w:rsidRPr="0054726E" w14:paraId="12B62AC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D0E9F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matériaux proposés et compositions.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AC5E9A" w14:textId="77777777" w:rsidR="00A021DD" w:rsidRPr="0054726E" w:rsidRDefault="00A021DD" w:rsidP="00A021DD">
            <w:pPr>
              <w:pStyle w:val="TableContents"/>
              <w:rPr>
                <w:i/>
                <w:iCs/>
              </w:rPr>
            </w:pPr>
          </w:p>
        </w:tc>
      </w:tr>
      <w:tr w:rsidR="00083E92" w:rsidRPr="0054726E" w14:paraId="2321545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28AD74" w14:textId="3085104D"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92DC7C" w14:textId="77777777" w:rsidR="00083E92" w:rsidRPr="0054726E" w:rsidRDefault="00083E92" w:rsidP="00083E92">
            <w:pPr>
              <w:pStyle w:val="TableContents"/>
              <w:rPr>
                <w:i/>
                <w:iCs/>
              </w:rPr>
            </w:pPr>
          </w:p>
        </w:tc>
      </w:tr>
      <w:tr w:rsidR="00083E92" w:rsidRPr="0054726E" w14:paraId="61D336D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1945023" w14:textId="77777777" w:rsidR="00083E92" w:rsidRPr="0054726E" w:rsidRDefault="00083E92" w:rsidP="00083E92">
            <w:pPr>
              <w:pStyle w:val="TableContents"/>
            </w:pPr>
            <w:r w:rsidRPr="0054726E">
              <w:t>Confort et adaptation aux conditions d'utilisation</w:t>
            </w:r>
          </w:p>
        </w:tc>
      </w:tr>
      <w:tr w:rsidR="00083E92" w:rsidRPr="0054726E" w14:paraId="1E82A1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ECA8B4"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10FB39" w14:textId="77777777" w:rsidR="00083E92" w:rsidRPr="0054726E" w:rsidRDefault="00083E92" w:rsidP="00083E92">
            <w:pPr>
              <w:pStyle w:val="TableContents"/>
            </w:pPr>
          </w:p>
        </w:tc>
      </w:tr>
      <w:tr w:rsidR="00083E92" w:rsidRPr="0054726E" w14:paraId="700BE1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689C41"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mobilités des doigts et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3F361E" w14:textId="77777777" w:rsidR="00083E92" w:rsidRPr="0054726E" w:rsidRDefault="00083E92" w:rsidP="00083E92">
            <w:pPr>
              <w:pStyle w:val="TableContents"/>
            </w:pPr>
          </w:p>
        </w:tc>
      </w:tr>
      <w:tr w:rsidR="00083E92" w:rsidRPr="0054726E" w14:paraId="00CB2C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E3866B"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A868D9" w14:textId="77777777" w:rsidR="00083E92" w:rsidRPr="0054726E" w:rsidRDefault="00083E92" w:rsidP="00083E92">
            <w:pPr>
              <w:pStyle w:val="TableContents"/>
            </w:pPr>
          </w:p>
        </w:tc>
      </w:tr>
      <w:tr w:rsidR="00083E92" w:rsidRPr="0054726E" w14:paraId="04AC287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7A7BF1" w14:textId="77777777" w:rsidR="00083E92" w:rsidRPr="0054726E" w:rsidRDefault="00083E92" w:rsidP="00083E92">
            <w:pPr>
              <w:pStyle w:val="TableContents"/>
            </w:pPr>
            <w:r w:rsidRPr="0054726E">
              <w:t>Type de cuir au niveau de la paume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F19349" w14:textId="77777777" w:rsidR="00083E92" w:rsidRPr="0054726E" w:rsidRDefault="00083E92" w:rsidP="00083E92">
            <w:pPr>
              <w:pStyle w:val="TableContents"/>
            </w:pPr>
          </w:p>
        </w:tc>
      </w:tr>
      <w:tr w:rsidR="00083E92" w:rsidRPr="0054726E" w14:paraId="2C1AF26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99C76B" w14:textId="77777777" w:rsidR="00083E92" w:rsidRPr="0054726E" w:rsidRDefault="00083E92" w:rsidP="00083E92">
            <w:pPr>
              <w:pStyle w:val="TableContents"/>
            </w:pPr>
            <w:r w:rsidRPr="0054726E">
              <w:t>Type de renfort au niveau du dos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843611" w14:textId="77777777" w:rsidR="00083E92" w:rsidRPr="0054726E" w:rsidRDefault="00083E92" w:rsidP="00083E92">
            <w:pPr>
              <w:pStyle w:val="TableContents"/>
            </w:pPr>
          </w:p>
        </w:tc>
      </w:tr>
      <w:tr w:rsidR="00083E92" w:rsidRPr="0054726E" w14:paraId="4615D0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D25D85" w14:textId="77777777" w:rsidR="00083E92" w:rsidRPr="0054726E" w:rsidRDefault="00083E92" w:rsidP="00083E92">
            <w:pPr>
              <w:pStyle w:val="TableContents"/>
            </w:pPr>
            <w:r w:rsidRPr="0054726E">
              <w:t>Type de structure au niveau du pouce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5A73B5" w14:textId="77777777" w:rsidR="00083E92" w:rsidRPr="0054726E" w:rsidRDefault="00083E92" w:rsidP="00083E92">
            <w:pPr>
              <w:pStyle w:val="TableContents"/>
            </w:pPr>
          </w:p>
        </w:tc>
      </w:tr>
      <w:tr w:rsidR="00083E92" w:rsidRPr="0054726E" w14:paraId="37C148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DA7E40" w14:textId="77777777" w:rsidR="00083E92" w:rsidRPr="0054726E" w:rsidRDefault="00083E92" w:rsidP="00083E92">
            <w:pPr>
              <w:pStyle w:val="TableContents"/>
            </w:pPr>
            <w:r w:rsidRPr="0054726E">
              <w:t>Type de membrane étanche et respirante proposé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2A31B2" w14:textId="77777777" w:rsidR="00083E92" w:rsidRPr="0054726E" w:rsidRDefault="00083E92" w:rsidP="00083E92">
            <w:pPr>
              <w:pStyle w:val="TableContents"/>
            </w:pPr>
          </w:p>
        </w:tc>
      </w:tr>
      <w:tr w:rsidR="00083E92" w:rsidRPr="0054726E" w14:paraId="6A18F6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0100CF" w14:textId="77777777" w:rsidR="00083E92" w:rsidRPr="0054726E" w:rsidRDefault="00083E92" w:rsidP="00083E92">
            <w:pPr>
              <w:pStyle w:val="TableContents"/>
            </w:pPr>
            <w:r w:rsidRPr="0054726E">
              <w:t>Type de renfort métacarpien au petit doigt proposé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88B872" w14:textId="77777777" w:rsidR="00083E92" w:rsidRPr="0054726E" w:rsidRDefault="00083E92" w:rsidP="00083E92">
            <w:pPr>
              <w:pStyle w:val="TableContents"/>
            </w:pPr>
          </w:p>
        </w:tc>
      </w:tr>
      <w:tr w:rsidR="00083E92" w:rsidRPr="0054726E" w14:paraId="2AC492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C5081C" w14:textId="77777777" w:rsidR="00083E92" w:rsidRPr="0054726E" w:rsidRDefault="00083E92" w:rsidP="00083E92">
            <w:pPr>
              <w:pStyle w:val="TableContents"/>
            </w:pPr>
            <w:r w:rsidRPr="0054726E">
              <w:t>Type de protection métacarpo-phalangiennes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D4EE3E" w14:textId="77777777" w:rsidR="00083E92" w:rsidRPr="0054726E" w:rsidRDefault="00083E92" w:rsidP="00083E92">
            <w:pPr>
              <w:pStyle w:val="TableContents"/>
            </w:pPr>
          </w:p>
        </w:tc>
      </w:tr>
      <w:tr w:rsidR="00083E92" w:rsidRPr="0054726E" w14:paraId="0ADBF2B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3D80A6" w14:textId="77777777" w:rsidR="00083E92" w:rsidRPr="0054726E" w:rsidRDefault="00083E92" w:rsidP="00083E92">
            <w:pPr>
              <w:pStyle w:val="TableContents"/>
            </w:pPr>
            <w:r w:rsidRPr="0054726E">
              <w:t>Type de manchette et longueur au niveau de l’avant bras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7D380C" w14:textId="77777777" w:rsidR="00083E92" w:rsidRPr="0054726E" w:rsidRDefault="00083E92" w:rsidP="00083E92">
            <w:pPr>
              <w:pStyle w:val="TableContents"/>
            </w:pPr>
          </w:p>
        </w:tc>
      </w:tr>
      <w:tr w:rsidR="00083E92" w:rsidRPr="0054726E" w14:paraId="5A7E1B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FBEFFD" w14:textId="77777777" w:rsidR="00083E92" w:rsidRPr="0054726E" w:rsidRDefault="00083E92" w:rsidP="00083E92">
            <w:pPr>
              <w:pStyle w:val="TableContents"/>
            </w:pPr>
            <w:r w:rsidRPr="0054726E">
              <w:t>Type d’isolation thermique proposée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3280A6" w14:textId="77777777" w:rsidR="00083E92" w:rsidRPr="0054726E" w:rsidRDefault="00083E92" w:rsidP="00083E92">
            <w:pPr>
              <w:pStyle w:val="TableContents"/>
            </w:pPr>
          </w:p>
        </w:tc>
      </w:tr>
      <w:tr w:rsidR="00083E92" w:rsidRPr="0054726E" w14:paraId="1EF073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F4A3E1" w14:textId="77777777" w:rsidR="00083E92" w:rsidRPr="0054726E" w:rsidRDefault="00083E92" w:rsidP="00083E92">
            <w:pPr>
              <w:pStyle w:val="TableContents"/>
            </w:pPr>
            <w:r w:rsidRPr="0054726E">
              <w:t>Type de design ergonomique proposé pour prise en main des commandes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3FC188" w14:textId="77777777" w:rsidR="00083E92" w:rsidRPr="0054726E" w:rsidRDefault="00083E92" w:rsidP="00083E92">
            <w:pPr>
              <w:pStyle w:val="TableContents"/>
            </w:pPr>
          </w:p>
        </w:tc>
      </w:tr>
      <w:tr w:rsidR="00083E92" w:rsidRPr="0054726E" w14:paraId="198B86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8F6B5C" w14:textId="77777777" w:rsidR="00083E92" w:rsidRPr="0054726E" w:rsidRDefault="00083E92" w:rsidP="00083E92">
            <w:pPr>
              <w:pStyle w:val="TableContents"/>
            </w:pPr>
            <w:r w:rsidRPr="0054726E">
              <w:t>Type de fermeture et de serrage poignée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16536E" w14:textId="77777777" w:rsidR="00083E92" w:rsidRPr="0054726E" w:rsidRDefault="00083E92" w:rsidP="00083E92">
            <w:pPr>
              <w:pStyle w:val="TableContents"/>
            </w:pPr>
          </w:p>
        </w:tc>
      </w:tr>
      <w:tr w:rsidR="00083E92" w:rsidRPr="0054726E" w14:paraId="024FCE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C0C4D1" w14:textId="77777777" w:rsidR="00083E92" w:rsidRPr="0054726E" w:rsidRDefault="00083E92" w:rsidP="00083E92">
            <w:pPr>
              <w:pStyle w:val="TableContents"/>
            </w:pPr>
            <w:r w:rsidRPr="0054726E">
              <w:t>Type de raclette essuie écran ergonomique sur gant gauche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4B502E" w14:textId="77777777" w:rsidR="00083E92" w:rsidRPr="0054726E" w:rsidRDefault="00083E92" w:rsidP="00083E92">
            <w:pPr>
              <w:pStyle w:val="TableContents"/>
            </w:pPr>
          </w:p>
        </w:tc>
      </w:tr>
      <w:tr w:rsidR="00083E92" w:rsidRPr="0054726E" w14:paraId="1F3673F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BC6882" w14:textId="77777777" w:rsidR="00083E92" w:rsidRPr="0054726E" w:rsidRDefault="00083E92" w:rsidP="00083E92">
            <w:pPr>
              <w:pStyle w:val="TableContents"/>
            </w:pPr>
            <w:r w:rsidRPr="0054726E">
              <w:t>Coloris noir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021042" w14:textId="77777777" w:rsidR="00083E92" w:rsidRPr="0054726E" w:rsidRDefault="00083E92" w:rsidP="00083E92">
            <w:pPr>
              <w:pStyle w:val="TableContents"/>
            </w:pPr>
          </w:p>
        </w:tc>
      </w:tr>
      <w:tr w:rsidR="00083E92" w:rsidRPr="0054726E" w14:paraId="4E7432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0BA938" w14:textId="77777777" w:rsidR="00083E92" w:rsidRPr="0054726E" w:rsidRDefault="00083E92" w:rsidP="00083E92">
            <w:pPr>
              <w:pStyle w:val="TableContents"/>
            </w:pPr>
            <w:r w:rsidRPr="0054726E">
              <w:t>Norme EN 13594 niveau 2 KP</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677EB1" w14:textId="702F69B1" w:rsidR="00083E92" w:rsidRPr="0054726E" w:rsidRDefault="00083E92" w:rsidP="00083E92">
            <w:pPr>
              <w:pStyle w:val="TableContents"/>
              <w:rPr>
                <w:i/>
                <w:iCs/>
              </w:rPr>
            </w:pPr>
          </w:p>
        </w:tc>
      </w:tr>
    </w:tbl>
    <w:p w14:paraId="5ACAEF06" w14:textId="77777777" w:rsidR="00E879C2" w:rsidRPr="0054726E" w:rsidRDefault="00E879C2" w:rsidP="00E879C2">
      <w:pPr>
        <w:pStyle w:val="Standard"/>
        <w:rPr>
          <w:rFonts w:ascii="Marianne" w:hAnsi="Marianne"/>
          <w:color w:val="002060"/>
          <w:sz w:val="20"/>
          <w:szCs w:val="20"/>
          <w:u w:val="single" w:color="FF0000"/>
        </w:rPr>
      </w:pPr>
    </w:p>
    <w:p w14:paraId="364090C6" w14:textId="77777777" w:rsidR="00E879C2" w:rsidRPr="0054726E" w:rsidRDefault="00E879C2" w:rsidP="00E879C2">
      <w:pPr>
        <w:pStyle w:val="Titre3"/>
        <w:numPr>
          <w:ilvl w:val="0"/>
          <w:numId w:val="0"/>
        </w:numPr>
        <w:rPr>
          <w:color w:val="002060"/>
          <w:sz w:val="20"/>
          <w:szCs w:val="20"/>
        </w:rPr>
      </w:pPr>
      <w:bookmarkStart w:id="280" w:name="_Toc207276855_Copie_1_Copie_1_Copie_3"/>
      <w:bookmarkStart w:id="281" w:name="_Toc214868064_Copie_1_Copie_1_Copie_3"/>
      <w:bookmarkStart w:id="282" w:name="__RefHeading___Toc50130_2787168394_Copie"/>
      <w:bookmarkStart w:id="283" w:name="_Toc216360419"/>
      <w:bookmarkStart w:id="284" w:name="_Toc216883307"/>
      <w:r w:rsidRPr="0054726E">
        <w:rPr>
          <w:color w:val="002060"/>
          <w:sz w:val="20"/>
          <w:szCs w:val="20"/>
        </w:rPr>
        <w:t xml:space="preserve">2-09-04 Gants chauffants </w:t>
      </w:r>
      <w:bookmarkEnd w:id="280"/>
      <w:bookmarkEnd w:id="281"/>
      <w:r w:rsidRPr="0054726E">
        <w:rPr>
          <w:color w:val="002060"/>
          <w:sz w:val="20"/>
          <w:szCs w:val="20"/>
        </w:rPr>
        <w:t>– unisexe</w:t>
      </w:r>
      <w:bookmarkEnd w:id="282"/>
      <w:bookmarkEnd w:id="283"/>
      <w:bookmarkEnd w:id="284"/>
    </w:p>
    <w:p w14:paraId="65FEBC5E" w14:textId="77777777" w:rsidR="00E879C2" w:rsidRPr="0054726E" w:rsidRDefault="00E879C2" w:rsidP="00E879C2">
      <w:pPr>
        <w:pStyle w:val="Standard"/>
        <w:rPr>
          <w:rFonts w:ascii="Marianne" w:hAnsi="Marianne"/>
          <w:b/>
          <w:bCs/>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E799C9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88D4414" w14:textId="77777777" w:rsidR="00E879C2" w:rsidRPr="0054726E" w:rsidRDefault="00E879C2" w:rsidP="00B52833">
            <w:pPr>
              <w:pStyle w:val="TableContents"/>
              <w:jc w:val="center"/>
              <w:rPr>
                <w:b/>
                <w:bCs/>
              </w:rPr>
            </w:pPr>
            <w:r w:rsidRPr="0054726E">
              <w:rPr>
                <w:b/>
                <w:bCs/>
              </w:rPr>
              <w:t>Fiche technique</w:t>
            </w:r>
          </w:p>
        </w:tc>
      </w:tr>
      <w:tr w:rsidR="00E879C2" w:rsidRPr="0054726E" w14:paraId="3D4CC30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7A1BDB" w14:textId="77777777" w:rsidR="00E879C2" w:rsidRPr="0054726E" w:rsidRDefault="00E879C2" w:rsidP="00B52833">
            <w:pPr>
              <w:pStyle w:val="TableContents"/>
              <w:jc w:val="center"/>
              <w:rPr>
                <w:b/>
                <w:bCs/>
              </w:rPr>
            </w:pPr>
            <w:r w:rsidRPr="0054726E">
              <w:rPr>
                <w:b/>
                <w:bCs/>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8BA52F" w14:textId="77777777" w:rsidR="00E879C2" w:rsidRPr="0054726E" w:rsidRDefault="00E879C2" w:rsidP="00B52833">
            <w:pPr>
              <w:pStyle w:val="TableContents"/>
              <w:jc w:val="center"/>
              <w:rPr>
                <w:b/>
                <w:bCs/>
              </w:rPr>
            </w:pPr>
            <w:r w:rsidRPr="0054726E">
              <w:rPr>
                <w:b/>
                <w:bCs/>
              </w:rPr>
              <w:t>Réponse du candidat</w:t>
            </w:r>
          </w:p>
        </w:tc>
      </w:tr>
      <w:tr w:rsidR="00E879C2" w:rsidRPr="0054726E" w14:paraId="320C17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E2E445"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ou tout autre support visuel  (les joindre au format .jpeg ou .pdf)</w:t>
            </w:r>
          </w:p>
          <w:p w14:paraId="4F5C0727" w14:textId="77777777" w:rsidR="00E879C2" w:rsidRPr="0054726E" w:rsidRDefault="00E879C2" w:rsidP="00B52833">
            <w:pPr>
              <w:pStyle w:val="Sansinterligne"/>
              <w:tabs>
                <w:tab w:val="right" w:leader="dot" w:pos="9468"/>
              </w:tabs>
              <w:jc w:val="both"/>
              <w:rPr>
                <w:rFonts w:ascii="Marianne" w:hAnsi="Marianne" w:cs="Arial"/>
                <w:color w:val="000000"/>
                <w:sz w:val="20"/>
                <w:szCs w:val="20"/>
              </w:rPr>
            </w:pPr>
            <w:r w:rsidRPr="0054726E">
              <w:rPr>
                <w:rFonts w:ascii="Marianne" w:hAnsi="Marianne" w:cs="Arial"/>
                <w:color w:val="000000"/>
                <w:sz w:val="20"/>
                <w:szCs w:val="20"/>
              </w:rPr>
              <w:t>Visuel de l’effet au porté sur une main avec la tenue de motocycliste.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8B4613" w14:textId="77777777" w:rsidR="00E879C2" w:rsidRPr="0054726E" w:rsidRDefault="00E879C2" w:rsidP="00B52833">
            <w:pPr>
              <w:pStyle w:val="TableContents"/>
            </w:pPr>
          </w:p>
        </w:tc>
      </w:tr>
      <w:tr w:rsidR="00E879C2" w:rsidRPr="0054726E" w14:paraId="22D2B6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F7FA38"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46E52D" w14:textId="77777777" w:rsidR="00E879C2" w:rsidRPr="0054726E" w:rsidRDefault="00E879C2" w:rsidP="00B52833">
            <w:pPr>
              <w:pStyle w:val="TableContents"/>
            </w:pPr>
          </w:p>
        </w:tc>
      </w:tr>
      <w:tr w:rsidR="00E879C2" w:rsidRPr="0054726E" w14:paraId="50B070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C2878A"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D67022" w14:textId="77777777" w:rsidR="00E879C2" w:rsidRPr="0054726E" w:rsidRDefault="00E879C2" w:rsidP="00B52833">
            <w:pPr>
              <w:pStyle w:val="TableContents"/>
            </w:pPr>
          </w:p>
          <w:p w14:paraId="22988844" w14:textId="77777777" w:rsidR="00E879C2" w:rsidRPr="0054726E" w:rsidRDefault="00E879C2" w:rsidP="00B52833">
            <w:pPr>
              <w:pStyle w:val="TableContents"/>
            </w:pPr>
          </w:p>
        </w:tc>
      </w:tr>
      <w:tr w:rsidR="00E879C2" w:rsidRPr="0054726E" w14:paraId="496F5A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CDF42E"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1D4866" w14:textId="77777777" w:rsidR="00E879C2" w:rsidRPr="0054726E" w:rsidRDefault="00E879C2" w:rsidP="00B52833">
            <w:pPr>
              <w:pStyle w:val="TableContents"/>
            </w:pPr>
          </w:p>
        </w:tc>
      </w:tr>
      <w:tr w:rsidR="00E879C2" w:rsidRPr="0054726E" w14:paraId="48D2E3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FDDAAB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Adaptation de l’effet à la saison hiver, au vent et aux températures extrêmes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EBF998" w14:textId="77777777" w:rsidR="00E879C2" w:rsidRPr="0054726E" w:rsidRDefault="00E879C2" w:rsidP="00B52833">
            <w:pPr>
              <w:pStyle w:val="TableContents"/>
              <w:rPr>
                <w:i/>
                <w:iCs/>
              </w:rPr>
            </w:pPr>
          </w:p>
        </w:tc>
      </w:tr>
      <w:tr w:rsidR="00E879C2" w:rsidRPr="0054726E" w14:paraId="120C6F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5C873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41BB421C"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E407CF" w14:textId="77777777" w:rsidR="00E879C2" w:rsidRPr="0054726E" w:rsidRDefault="00E879C2" w:rsidP="00B52833">
            <w:pPr>
              <w:pStyle w:val="TableContents"/>
              <w:rPr>
                <w:i/>
                <w:iCs/>
              </w:rPr>
            </w:pPr>
          </w:p>
        </w:tc>
      </w:tr>
      <w:tr w:rsidR="00A021DD" w:rsidRPr="0054726E" w14:paraId="739C81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EF44D7" w14:textId="1210639F"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30C905" w14:textId="77777777" w:rsidR="00A021DD" w:rsidRPr="0054726E" w:rsidRDefault="00A021DD" w:rsidP="00A021DD">
            <w:pPr>
              <w:pStyle w:val="TableContents"/>
              <w:rPr>
                <w:i/>
                <w:iCs/>
              </w:rPr>
            </w:pPr>
          </w:p>
        </w:tc>
      </w:tr>
      <w:tr w:rsidR="00A021DD" w:rsidRPr="0054726E" w14:paraId="49F4368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224699C" w14:textId="77777777" w:rsidR="00A021DD" w:rsidRPr="0054726E" w:rsidRDefault="00A021DD" w:rsidP="00A021DD">
            <w:pPr>
              <w:pStyle w:val="TableContents"/>
            </w:pPr>
            <w:r w:rsidRPr="0054726E">
              <w:t>Qualité des matières premières et de la réalisation</w:t>
            </w:r>
          </w:p>
        </w:tc>
      </w:tr>
      <w:tr w:rsidR="00A021DD" w:rsidRPr="0054726E" w14:paraId="06ED8A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DC9D02" w14:textId="77777777" w:rsidR="00A021DD" w:rsidRPr="0054726E" w:rsidRDefault="00A021DD" w:rsidP="00A021DD">
            <w:pPr>
              <w:pStyle w:val="TableContents"/>
            </w:pPr>
            <w:r w:rsidRPr="0054726E">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80168B" w14:textId="77777777" w:rsidR="00A021DD" w:rsidRPr="0054726E" w:rsidRDefault="00A021DD" w:rsidP="00A021DD">
            <w:pPr>
              <w:pStyle w:val="TableContents"/>
              <w:rPr>
                <w:i/>
                <w:iCs/>
              </w:rPr>
            </w:pPr>
          </w:p>
        </w:tc>
      </w:tr>
      <w:tr w:rsidR="00A021DD" w:rsidRPr="0054726E" w14:paraId="6E579A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E8CB3E" w14:textId="77777777" w:rsidR="00A021DD" w:rsidRPr="0054726E" w:rsidRDefault="00A021DD" w:rsidP="00A021DD">
            <w:pPr>
              <w:pStyle w:val="TableContents"/>
            </w:pPr>
            <w:r w:rsidRPr="0054726E">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C9E4B4" w14:textId="77777777" w:rsidR="00A021DD" w:rsidRPr="0054726E" w:rsidRDefault="00A021DD" w:rsidP="00A021DD">
            <w:pPr>
              <w:pStyle w:val="TableContents"/>
              <w:rPr>
                <w:i/>
                <w:iCs/>
              </w:rPr>
            </w:pPr>
          </w:p>
        </w:tc>
      </w:tr>
      <w:tr w:rsidR="00A021DD" w:rsidRPr="0054726E" w14:paraId="5102A4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C04AB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000668" w14:textId="77777777" w:rsidR="00A021DD" w:rsidRPr="0054726E" w:rsidRDefault="00A021DD" w:rsidP="00A021DD">
            <w:pPr>
              <w:pStyle w:val="TableContents"/>
            </w:pPr>
          </w:p>
        </w:tc>
      </w:tr>
      <w:tr w:rsidR="00A021DD" w:rsidRPr="0054726E" w14:paraId="735AC95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5FC32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l’effet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CFAE34" w14:textId="77777777" w:rsidR="00A021DD" w:rsidRPr="0054726E" w:rsidRDefault="00A021DD" w:rsidP="00A021DD">
            <w:pPr>
              <w:pStyle w:val="TableContents"/>
              <w:rPr>
                <w:i/>
                <w:iCs/>
              </w:rPr>
            </w:pPr>
          </w:p>
        </w:tc>
      </w:tr>
      <w:tr w:rsidR="00A021DD" w:rsidRPr="0054726E" w14:paraId="20D3AA0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EB279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5B6236" w14:textId="77777777" w:rsidR="00A021DD" w:rsidRPr="0054726E" w:rsidRDefault="00A021DD" w:rsidP="00A021DD">
            <w:pPr>
              <w:pStyle w:val="TableContents"/>
              <w:rPr>
                <w:i/>
                <w:iCs/>
              </w:rPr>
            </w:pPr>
          </w:p>
        </w:tc>
      </w:tr>
      <w:tr w:rsidR="00A021DD" w:rsidRPr="0054726E" w14:paraId="6E512FB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2EA46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matériaux proposés et compositions.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63020" w14:textId="77777777" w:rsidR="00A021DD" w:rsidRPr="0054726E" w:rsidRDefault="00A021DD" w:rsidP="00A021DD">
            <w:pPr>
              <w:pStyle w:val="TableContents"/>
              <w:rPr>
                <w:i/>
                <w:iCs/>
              </w:rPr>
            </w:pPr>
          </w:p>
        </w:tc>
      </w:tr>
      <w:tr w:rsidR="00083E92" w:rsidRPr="0054726E" w14:paraId="4ACE11B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7E5936" w14:textId="38A60817" w:rsidR="00083E92" w:rsidRPr="0054726E" w:rsidRDefault="00083E92" w:rsidP="00083E92">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312E68" w14:textId="77777777" w:rsidR="00083E92" w:rsidRPr="0054726E" w:rsidRDefault="00083E92" w:rsidP="00083E92">
            <w:pPr>
              <w:pStyle w:val="TableContents"/>
              <w:rPr>
                <w:i/>
                <w:iCs/>
              </w:rPr>
            </w:pPr>
          </w:p>
        </w:tc>
      </w:tr>
      <w:tr w:rsidR="00083E92" w:rsidRPr="0054726E" w14:paraId="6B65080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B9F5AA4" w14:textId="77777777" w:rsidR="00083E92" w:rsidRPr="0054726E" w:rsidRDefault="00083E92" w:rsidP="00083E92">
            <w:pPr>
              <w:pStyle w:val="TableContents"/>
            </w:pPr>
            <w:r w:rsidRPr="0054726E">
              <w:t>Confort et adaptation aux conditions d'utilisation</w:t>
            </w:r>
          </w:p>
        </w:tc>
      </w:tr>
      <w:tr w:rsidR="00083E92" w:rsidRPr="0054726E" w14:paraId="53E771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F245E5"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à la morphologie de la main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702925" w14:textId="77777777" w:rsidR="00083E92" w:rsidRPr="0054726E" w:rsidRDefault="00083E92" w:rsidP="00083E92">
            <w:pPr>
              <w:pStyle w:val="TableContents"/>
            </w:pPr>
          </w:p>
        </w:tc>
      </w:tr>
      <w:tr w:rsidR="00083E92" w:rsidRPr="0054726E" w14:paraId="51555C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ED5ADB"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mobilités des doigts et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C37466" w14:textId="77777777" w:rsidR="00083E92" w:rsidRPr="0054726E" w:rsidRDefault="00083E92" w:rsidP="00083E92">
            <w:pPr>
              <w:pStyle w:val="TableContents"/>
            </w:pPr>
          </w:p>
        </w:tc>
      </w:tr>
      <w:tr w:rsidR="00083E92" w:rsidRPr="0054726E" w14:paraId="5FA27F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BDEC22" w14:textId="77777777" w:rsidR="00083E92" w:rsidRPr="0054726E" w:rsidRDefault="00083E92" w:rsidP="00083E92">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18C09F" w14:textId="77777777" w:rsidR="00083E92" w:rsidRPr="0054726E" w:rsidRDefault="00083E92" w:rsidP="00083E92">
            <w:pPr>
              <w:pStyle w:val="TableContents"/>
            </w:pPr>
          </w:p>
        </w:tc>
      </w:tr>
      <w:tr w:rsidR="00083E92" w:rsidRPr="0054726E" w14:paraId="42BF30A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083F72" w14:textId="77777777" w:rsidR="00083E92" w:rsidRPr="0054726E" w:rsidRDefault="00083E92" w:rsidP="00083E92">
            <w:pPr>
              <w:pStyle w:val="TableContents"/>
            </w:pPr>
            <w:r w:rsidRPr="0054726E">
              <w:t>Type de cuir au niveau de la paume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76FC6F" w14:textId="77777777" w:rsidR="00083E92" w:rsidRPr="0054726E" w:rsidRDefault="00083E92" w:rsidP="00083E92">
            <w:pPr>
              <w:pStyle w:val="TableContents"/>
            </w:pPr>
          </w:p>
        </w:tc>
      </w:tr>
      <w:tr w:rsidR="00083E92" w:rsidRPr="0054726E" w14:paraId="7826CB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B93F2B" w14:textId="77777777" w:rsidR="00083E92" w:rsidRPr="0054726E" w:rsidRDefault="00083E92" w:rsidP="00083E92">
            <w:pPr>
              <w:pStyle w:val="TableContents"/>
            </w:pPr>
            <w:r w:rsidRPr="0054726E">
              <w:t>Type de renfort au niveau du dos de la main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B934AE" w14:textId="77777777" w:rsidR="00083E92" w:rsidRPr="0054726E" w:rsidRDefault="00083E92" w:rsidP="00083E92">
            <w:pPr>
              <w:pStyle w:val="TableContents"/>
            </w:pPr>
          </w:p>
        </w:tc>
      </w:tr>
      <w:tr w:rsidR="00083E92" w:rsidRPr="0054726E" w14:paraId="051A8A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657A74" w14:textId="77777777" w:rsidR="00083E92" w:rsidRPr="0054726E" w:rsidRDefault="00083E92" w:rsidP="00083E92">
            <w:pPr>
              <w:pStyle w:val="TableContents"/>
            </w:pPr>
            <w:r w:rsidRPr="0054726E">
              <w:t>Type de structure au niveau du pouce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1754BB" w14:textId="77777777" w:rsidR="00083E92" w:rsidRPr="0054726E" w:rsidRDefault="00083E92" w:rsidP="00083E92">
            <w:pPr>
              <w:pStyle w:val="TableContents"/>
            </w:pPr>
          </w:p>
        </w:tc>
      </w:tr>
      <w:tr w:rsidR="00083E92" w:rsidRPr="0054726E" w14:paraId="418C77B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46517B" w14:textId="77777777" w:rsidR="00083E92" w:rsidRPr="0054726E" w:rsidRDefault="00083E92" w:rsidP="00083E92">
            <w:pPr>
              <w:pStyle w:val="TableContents"/>
            </w:pPr>
            <w:r w:rsidRPr="0054726E">
              <w:t>Type de membrane étanche et respirante proposé avec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B0BE97" w14:textId="77777777" w:rsidR="00083E92" w:rsidRPr="0054726E" w:rsidRDefault="00083E92" w:rsidP="00083E92">
            <w:pPr>
              <w:pStyle w:val="TableContents"/>
            </w:pPr>
          </w:p>
        </w:tc>
      </w:tr>
      <w:tr w:rsidR="00083E92" w:rsidRPr="0054726E" w14:paraId="416736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D90DDB" w14:textId="77777777" w:rsidR="00083E92" w:rsidRPr="0054726E" w:rsidRDefault="00083E92" w:rsidP="00083E92">
            <w:pPr>
              <w:pStyle w:val="TableContents"/>
            </w:pPr>
            <w:r w:rsidRPr="0054726E">
              <w:t>Type de renfort métacarpien au petit doigt proposé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F55FC0" w14:textId="77777777" w:rsidR="00083E92" w:rsidRPr="0054726E" w:rsidRDefault="00083E92" w:rsidP="00083E92">
            <w:pPr>
              <w:pStyle w:val="TableContents"/>
            </w:pPr>
          </w:p>
        </w:tc>
      </w:tr>
      <w:tr w:rsidR="00083E92" w:rsidRPr="0054726E" w14:paraId="3DDC271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AC09BD" w14:textId="77777777" w:rsidR="00083E92" w:rsidRPr="0054726E" w:rsidRDefault="00083E92" w:rsidP="00083E92">
            <w:pPr>
              <w:pStyle w:val="TableContents"/>
            </w:pPr>
            <w:r w:rsidRPr="0054726E">
              <w:t>Type de protection métacarpo-phalangiennes et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FE7505" w14:textId="77777777" w:rsidR="00083E92" w:rsidRPr="0054726E" w:rsidRDefault="00083E92" w:rsidP="00083E92">
            <w:pPr>
              <w:pStyle w:val="TableContents"/>
            </w:pPr>
          </w:p>
        </w:tc>
      </w:tr>
      <w:tr w:rsidR="00083E92" w:rsidRPr="0054726E" w14:paraId="6A876C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D49B4F" w14:textId="77777777" w:rsidR="00083E92" w:rsidRPr="0054726E" w:rsidRDefault="00083E92" w:rsidP="00083E92">
            <w:pPr>
              <w:pStyle w:val="TableContents"/>
            </w:pPr>
            <w:r w:rsidRPr="0054726E">
              <w:t>Type de manchette et longueur au niveau de l’avant bras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570C81" w14:textId="77777777" w:rsidR="00083E92" w:rsidRPr="0054726E" w:rsidRDefault="00083E92" w:rsidP="00083E92">
            <w:pPr>
              <w:pStyle w:val="TableContents"/>
            </w:pPr>
          </w:p>
        </w:tc>
      </w:tr>
      <w:tr w:rsidR="00083E92" w:rsidRPr="0054726E" w14:paraId="5D1CFF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57A14F" w14:textId="77777777" w:rsidR="00083E92" w:rsidRPr="0054726E" w:rsidRDefault="00083E92" w:rsidP="00083E92">
            <w:pPr>
              <w:pStyle w:val="TableContents"/>
            </w:pPr>
            <w:r w:rsidRPr="0054726E">
              <w:t>Type de système chauffant proposé et descriptif détaillé (zone de chauffe, niveaux de chauffe, durée autonomie, temps de recharge...)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D43C61" w14:textId="77777777" w:rsidR="00083E92" w:rsidRPr="0054726E" w:rsidRDefault="00083E92" w:rsidP="00083E92">
            <w:pPr>
              <w:pStyle w:val="TableContents"/>
            </w:pPr>
          </w:p>
        </w:tc>
      </w:tr>
      <w:tr w:rsidR="00083E92" w:rsidRPr="0054726E" w14:paraId="768695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771694" w14:textId="77777777" w:rsidR="00083E92" w:rsidRPr="0054726E" w:rsidRDefault="00083E92" w:rsidP="00083E92">
            <w:pPr>
              <w:pStyle w:val="TableContents"/>
            </w:pPr>
            <w:r w:rsidRPr="0054726E">
              <w:t>Type d’isolation thermique proposée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A9F772" w14:textId="77777777" w:rsidR="00083E92" w:rsidRPr="0054726E" w:rsidRDefault="00083E92" w:rsidP="00083E92">
            <w:pPr>
              <w:pStyle w:val="TableContents"/>
            </w:pPr>
          </w:p>
        </w:tc>
      </w:tr>
      <w:tr w:rsidR="00083E92" w:rsidRPr="0054726E" w14:paraId="26853E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1F353D" w14:textId="77777777" w:rsidR="00083E92" w:rsidRPr="0054726E" w:rsidRDefault="00083E92" w:rsidP="00083E92">
            <w:pPr>
              <w:pStyle w:val="TableContents"/>
            </w:pPr>
            <w:r w:rsidRPr="0054726E">
              <w:t>Type de design ergonomique proposé pour prise en main des commandes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4A394E" w14:textId="77777777" w:rsidR="00083E92" w:rsidRPr="0054726E" w:rsidRDefault="00083E92" w:rsidP="00083E92">
            <w:pPr>
              <w:pStyle w:val="TableContents"/>
            </w:pPr>
          </w:p>
        </w:tc>
      </w:tr>
      <w:tr w:rsidR="00083E92" w:rsidRPr="0054726E" w14:paraId="408ACD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BB942F" w14:textId="77777777" w:rsidR="00083E92" w:rsidRPr="0054726E" w:rsidRDefault="00083E92" w:rsidP="00083E92">
            <w:pPr>
              <w:pStyle w:val="TableContents"/>
            </w:pPr>
            <w:r w:rsidRPr="0054726E">
              <w:t>Type de fermeture et de serrage poignée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30A731" w14:textId="77777777" w:rsidR="00083E92" w:rsidRPr="0054726E" w:rsidRDefault="00083E92" w:rsidP="00083E92">
            <w:pPr>
              <w:pStyle w:val="TableContents"/>
            </w:pPr>
          </w:p>
        </w:tc>
      </w:tr>
      <w:tr w:rsidR="00083E92" w:rsidRPr="0054726E" w14:paraId="0CD102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006B1E" w14:textId="77777777" w:rsidR="00083E92" w:rsidRPr="0054726E" w:rsidRDefault="00083E92" w:rsidP="00083E92">
            <w:pPr>
              <w:pStyle w:val="TableContents"/>
            </w:pPr>
            <w:r w:rsidRPr="0054726E">
              <w:t>Type de raclette essuie écran ergonomique sur gant gauche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1A2382" w14:textId="77777777" w:rsidR="00083E92" w:rsidRPr="0054726E" w:rsidRDefault="00083E92" w:rsidP="00083E92">
            <w:pPr>
              <w:pStyle w:val="TableContents"/>
            </w:pPr>
          </w:p>
        </w:tc>
      </w:tr>
      <w:tr w:rsidR="00083E92" w:rsidRPr="0054726E" w14:paraId="75A5B5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502ACA" w14:textId="77777777" w:rsidR="00083E92" w:rsidRPr="0054726E" w:rsidRDefault="00083E92" w:rsidP="00083E92">
            <w:pPr>
              <w:pStyle w:val="TableContents"/>
            </w:pPr>
            <w:r w:rsidRPr="0054726E">
              <w:t>Coloris noir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86638C" w14:textId="77777777" w:rsidR="00083E92" w:rsidRPr="0054726E" w:rsidRDefault="00083E92" w:rsidP="00083E92">
            <w:pPr>
              <w:pStyle w:val="TableContents"/>
            </w:pPr>
          </w:p>
        </w:tc>
      </w:tr>
      <w:tr w:rsidR="00083E92" w:rsidRPr="0054726E" w14:paraId="1B41B1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2BCA3C" w14:textId="77777777" w:rsidR="00083E92" w:rsidRPr="0054726E" w:rsidRDefault="00083E92" w:rsidP="00083E92">
            <w:pPr>
              <w:pStyle w:val="TableContents"/>
            </w:pPr>
            <w:r w:rsidRPr="0054726E">
              <w:t>Norme EN 13594 niveau 2 KP</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FA6000" w14:textId="65F6A954" w:rsidR="00083E92" w:rsidRPr="0054726E" w:rsidRDefault="00083E92" w:rsidP="00083E92">
            <w:pPr>
              <w:pStyle w:val="TableContents"/>
              <w:rPr>
                <w:i/>
                <w:iCs/>
              </w:rPr>
            </w:pPr>
          </w:p>
        </w:tc>
      </w:tr>
    </w:tbl>
    <w:p w14:paraId="424CCCBF" w14:textId="77777777" w:rsidR="00E879C2" w:rsidRPr="0054726E" w:rsidRDefault="00E879C2" w:rsidP="00E879C2">
      <w:pPr>
        <w:pStyle w:val="Standard"/>
        <w:rPr>
          <w:rFonts w:ascii="Marianne" w:hAnsi="Marianne"/>
          <w:b/>
          <w:bCs/>
          <w:sz w:val="20"/>
          <w:szCs w:val="20"/>
        </w:rPr>
      </w:pPr>
    </w:p>
    <w:p w14:paraId="1757857E" w14:textId="77777777" w:rsidR="00E879C2" w:rsidRPr="0054726E" w:rsidRDefault="00E879C2" w:rsidP="00E879C2">
      <w:pPr>
        <w:pStyle w:val="Standard"/>
        <w:rPr>
          <w:rFonts w:ascii="Marianne" w:hAnsi="Marianne"/>
          <w:b/>
          <w:bCs/>
          <w:sz w:val="20"/>
          <w:szCs w:val="20"/>
        </w:rPr>
      </w:pPr>
    </w:p>
    <w:p w14:paraId="13A8FEE7" w14:textId="77777777" w:rsidR="00E879C2" w:rsidRPr="0054726E" w:rsidRDefault="00E879C2" w:rsidP="00E879C2">
      <w:pPr>
        <w:pStyle w:val="Titre2"/>
        <w:numPr>
          <w:ilvl w:val="0"/>
          <w:numId w:val="0"/>
        </w:numPr>
        <w:rPr>
          <w:i/>
          <w:iCs/>
          <w:sz w:val="20"/>
          <w:szCs w:val="20"/>
        </w:rPr>
      </w:pPr>
      <w:bookmarkStart w:id="285" w:name="__RefHeading___Toc50132_2787168394"/>
      <w:bookmarkStart w:id="286" w:name="_Toc215842594"/>
      <w:bookmarkStart w:id="287" w:name="_Toc216101307"/>
      <w:bookmarkStart w:id="288" w:name="_Toc216360420"/>
      <w:bookmarkStart w:id="289" w:name="_Toc216883308"/>
      <w:r w:rsidRPr="0054726E">
        <w:rPr>
          <w:sz w:val="20"/>
          <w:szCs w:val="20"/>
        </w:rPr>
        <w:t>Groupe 3</w:t>
      </w:r>
      <w:r w:rsidRPr="0054726E">
        <w:rPr>
          <w:rFonts w:ascii="Calibri" w:hAnsi="Calibri" w:cs="Calibri"/>
          <w:sz w:val="20"/>
          <w:szCs w:val="20"/>
        </w:rPr>
        <w:t> </w:t>
      </w:r>
      <w:r w:rsidRPr="0054726E">
        <w:rPr>
          <w:sz w:val="20"/>
          <w:szCs w:val="20"/>
        </w:rPr>
        <w:t>: Combinaisons intégrales</w:t>
      </w:r>
      <w:bookmarkEnd w:id="285"/>
      <w:bookmarkEnd w:id="286"/>
      <w:bookmarkEnd w:id="287"/>
      <w:bookmarkEnd w:id="288"/>
      <w:bookmarkEnd w:id="289"/>
    </w:p>
    <w:p w14:paraId="5547AC5F" w14:textId="77777777" w:rsidR="00E879C2" w:rsidRPr="0054726E" w:rsidRDefault="00E879C2" w:rsidP="00E879C2">
      <w:pPr>
        <w:pStyle w:val="Titre3"/>
        <w:numPr>
          <w:ilvl w:val="0"/>
          <w:numId w:val="0"/>
        </w:numPr>
        <w:rPr>
          <w:color w:val="002060"/>
          <w:sz w:val="20"/>
          <w:szCs w:val="20"/>
        </w:rPr>
      </w:pPr>
      <w:bookmarkStart w:id="290" w:name="_Toc214868067"/>
      <w:bookmarkStart w:id="291" w:name="__RefHeading___Toc50134_2787168394"/>
      <w:bookmarkStart w:id="292" w:name="_Toc207276858"/>
      <w:bookmarkStart w:id="293" w:name="_Toc215842595"/>
      <w:bookmarkStart w:id="294" w:name="_Toc216101308"/>
      <w:bookmarkStart w:id="295" w:name="_Toc216360421"/>
      <w:bookmarkStart w:id="296" w:name="_Toc216883309"/>
      <w:r w:rsidRPr="0054726E">
        <w:rPr>
          <w:color w:val="002060"/>
          <w:sz w:val="20"/>
          <w:szCs w:val="20"/>
        </w:rPr>
        <w:t>3-01. Combinaison anti-statique</w:t>
      </w:r>
      <w:bookmarkEnd w:id="290"/>
      <w:bookmarkEnd w:id="291"/>
      <w:bookmarkEnd w:id="292"/>
      <w:r w:rsidRPr="0054726E">
        <w:rPr>
          <w:color w:val="002060"/>
          <w:sz w:val="20"/>
          <w:szCs w:val="20"/>
        </w:rPr>
        <w:t xml:space="preserve"> – maître de chien – homme et femme</w:t>
      </w:r>
      <w:bookmarkEnd w:id="293"/>
      <w:bookmarkEnd w:id="294"/>
      <w:bookmarkEnd w:id="295"/>
      <w:bookmarkEnd w:id="296"/>
    </w:p>
    <w:p w14:paraId="39ACAB2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E90D15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02ECD9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CFE0C5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BC1A7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50775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2D69C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2CE62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A868A5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75DE1C" w14:textId="77777777" w:rsidR="00E879C2" w:rsidRPr="0054726E" w:rsidRDefault="00E879C2" w:rsidP="00B52833">
            <w:pPr>
              <w:pStyle w:val="Sansinterligne"/>
              <w:rPr>
                <w:rFonts w:ascii="Marianne" w:hAnsi="Marianne"/>
                <w:sz w:val="20"/>
                <w:szCs w:val="20"/>
              </w:rPr>
            </w:pPr>
          </w:p>
        </w:tc>
      </w:tr>
      <w:tr w:rsidR="00E879C2" w:rsidRPr="0054726E" w14:paraId="78DE92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E309486"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BEC027" w14:textId="77777777" w:rsidR="00E879C2" w:rsidRPr="0054726E" w:rsidRDefault="00E879C2" w:rsidP="00B52833">
            <w:pPr>
              <w:pStyle w:val="Sansinterligne"/>
              <w:rPr>
                <w:rFonts w:ascii="Marianne" w:hAnsi="Marianne"/>
                <w:sz w:val="20"/>
                <w:szCs w:val="20"/>
              </w:rPr>
            </w:pPr>
          </w:p>
        </w:tc>
      </w:tr>
      <w:tr w:rsidR="00E879C2" w:rsidRPr="0054726E" w14:paraId="1F538D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A53067"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3EA52E" w14:textId="77777777" w:rsidR="00E879C2" w:rsidRPr="0054726E" w:rsidRDefault="00E879C2" w:rsidP="00B52833">
            <w:pPr>
              <w:pStyle w:val="Sansinterligne"/>
              <w:rPr>
                <w:rFonts w:ascii="Marianne" w:hAnsi="Marianne"/>
                <w:sz w:val="20"/>
                <w:szCs w:val="20"/>
              </w:rPr>
            </w:pPr>
          </w:p>
        </w:tc>
      </w:tr>
      <w:tr w:rsidR="00E879C2" w:rsidRPr="0054726E" w14:paraId="3DF1A4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60E0FF"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A4738D" w14:textId="77777777" w:rsidR="00E879C2" w:rsidRPr="0054726E" w:rsidRDefault="00E879C2" w:rsidP="00B52833">
            <w:pPr>
              <w:pStyle w:val="Sansinterligne"/>
              <w:rPr>
                <w:rFonts w:ascii="Marianne" w:hAnsi="Marianne"/>
                <w:sz w:val="20"/>
                <w:szCs w:val="20"/>
              </w:rPr>
            </w:pPr>
          </w:p>
        </w:tc>
      </w:tr>
      <w:tr w:rsidR="00E879C2" w:rsidRPr="0054726E" w14:paraId="11D7B68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47E42D"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Type de réglage de la ceinture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09964C" w14:textId="77777777" w:rsidR="00E879C2" w:rsidRPr="0054726E" w:rsidRDefault="00E879C2" w:rsidP="00B52833">
            <w:pPr>
              <w:pStyle w:val="Sansinterligne"/>
              <w:rPr>
                <w:rFonts w:ascii="Marianne" w:hAnsi="Marianne"/>
                <w:sz w:val="20"/>
                <w:szCs w:val="20"/>
              </w:rPr>
            </w:pPr>
          </w:p>
        </w:tc>
      </w:tr>
      <w:tr w:rsidR="00E879C2" w:rsidRPr="0054726E" w14:paraId="43F20F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8144F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Matière anti statique obligatoire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405462" w14:textId="77777777" w:rsidR="00E879C2" w:rsidRPr="0054726E" w:rsidRDefault="00E879C2" w:rsidP="00B52833">
            <w:pPr>
              <w:pStyle w:val="Sansinterligne"/>
              <w:rPr>
                <w:rFonts w:ascii="Marianne" w:hAnsi="Marianne"/>
                <w:i/>
                <w:iCs/>
                <w:sz w:val="20"/>
                <w:szCs w:val="20"/>
              </w:rPr>
            </w:pPr>
          </w:p>
        </w:tc>
      </w:tr>
      <w:tr w:rsidR="00E879C2" w:rsidRPr="0054726E" w14:paraId="7D973C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48163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89B2A5" w14:textId="77777777" w:rsidR="00E879C2" w:rsidRPr="0054726E" w:rsidRDefault="00E879C2" w:rsidP="00B52833">
            <w:pPr>
              <w:pStyle w:val="Sansinterligne"/>
              <w:rPr>
                <w:rFonts w:ascii="Marianne" w:hAnsi="Marianne"/>
                <w:i/>
                <w:iCs/>
                <w:sz w:val="20"/>
                <w:szCs w:val="20"/>
              </w:rPr>
            </w:pPr>
          </w:p>
        </w:tc>
      </w:tr>
      <w:tr w:rsidR="00A021DD" w:rsidRPr="0054726E" w14:paraId="685356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B9EBA3" w14:textId="1A7FAE3C"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91CC32" w14:textId="77777777" w:rsidR="00A021DD" w:rsidRPr="0054726E" w:rsidRDefault="00A021DD" w:rsidP="00A021DD">
            <w:pPr>
              <w:pStyle w:val="Sansinterligne"/>
              <w:rPr>
                <w:rFonts w:ascii="Marianne" w:hAnsi="Marianne"/>
                <w:i/>
                <w:iCs/>
                <w:sz w:val="20"/>
                <w:szCs w:val="20"/>
              </w:rPr>
            </w:pPr>
          </w:p>
        </w:tc>
      </w:tr>
      <w:tr w:rsidR="00A021DD" w:rsidRPr="0054726E" w14:paraId="7CE8713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DF075E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58502D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4D2C3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A53788" w14:textId="77777777" w:rsidR="00A021DD" w:rsidRPr="0054726E" w:rsidRDefault="00A021DD" w:rsidP="00A021DD">
            <w:pPr>
              <w:pStyle w:val="Sansinterligne"/>
              <w:rPr>
                <w:rFonts w:ascii="Marianne" w:hAnsi="Marianne"/>
                <w:i/>
                <w:iCs/>
                <w:sz w:val="20"/>
                <w:szCs w:val="20"/>
              </w:rPr>
            </w:pPr>
          </w:p>
        </w:tc>
      </w:tr>
      <w:tr w:rsidR="00A021DD" w:rsidRPr="0054726E" w14:paraId="5846EA7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E4F01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DB0475" w14:textId="77777777" w:rsidR="00A021DD" w:rsidRPr="0054726E" w:rsidRDefault="00A021DD" w:rsidP="00A021DD">
            <w:pPr>
              <w:pStyle w:val="Sansinterligne"/>
              <w:rPr>
                <w:rFonts w:ascii="Marianne" w:hAnsi="Marianne"/>
                <w:i/>
                <w:iCs/>
                <w:sz w:val="20"/>
                <w:szCs w:val="20"/>
              </w:rPr>
            </w:pPr>
          </w:p>
        </w:tc>
      </w:tr>
      <w:tr w:rsidR="00A021DD" w:rsidRPr="0054726E" w14:paraId="28BC71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9EFCD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57148E" w14:textId="77777777" w:rsidR="00A021DD" w:rsidRPr="0054726E" w:rsidRDefault="00A021DD" w:rsidP="00A021DD">
            <w:pPr>
              <w:pStyle w:val="Sansinterligne"/>
              <w:rPr>
                <w:rFonts w:ascii="Marianne" w:hAnsi="Marianne"/>
                <w:i/>
                <w:iCs/>
                <w:sz w:val="20"/>
                <w:szCs w:val="20"/>
              </w:rPr>
            </w:pPr>
          </w:p>
        </w:tc>
      </w:tr>
      <w:tr w:rsidR="00A021DD" w:rsidRPr="0054726E" w14:paraId="17B1CA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6902E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A0322D" w14:textId="77777777" w:rsidR="00A021DD" w:rsidRPr="0054726E" w:rsidRDefault="00A021DD" w:rsidP="00A021DD">
            <w:pPr>
              <w:pStyle w:val="Sansinterligne"/>
              <w:rPr>
                <w:rFonts w:ascii="Marianne" w:hAnsi="Marianne"/>
                <w:sz w:val="20"/>
                <w:szCs w:val="20"/>
              </w:rPr>
            </w:pPr>
          </w:p>
        </w:tc>
      </w:tr>
      <w:tr w:rsidR="00A021DD" w:rsidRPr="0054726E" w14:paraId="5E1D5C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A9EF2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4820C2" w14:textId="77777777" w:rsidR="00A021DD" w:rsidRPr="0054726E" w:rsidRDefault="00A021DD" w:rsidP="00A021DD">
            <w:pPr>
              <w:pStyle w:val="Sansinterligne"/>
              <w:rPr>
                <w:rFonts w:ascii="Marianne" w:hAnsi="Marianne"/>
                <w:sz w:val="20"/>
                <w:szCs w:val="20"/>
              </w:rPr>
            </w:pPr>
          </w:p>
        </w:tc>
      </w:tr>
      <w:tr w:rsidR="00A021DD" w:rsidRPr="0054726E" w14:paraId="79A70F9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7003B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4C3557" w14:textId="77777777" w:rsidR="00A021DD" w:rsidRPr="0054726E" w:rsidRDefault="00A021DD" w:rsidP="00A021DD">
            <w:pPr>
              <w:pStyle w:val="Sansinterligne"/>
              <w:rPr>
                <w:rFonts w:ascii="Marianne" w:hAnsi="Marianne"/>
                <w:i/>
                <w:iCs/>
                <w:sz w:val="20"/>
                <w:szCs w:val="20"/>
              </w:rPr>
            </w:pPr>
          </w:p>
        </w:tc>
      </w:tr>
      <w:tr w:rsidR="00A021DD" w:rsidRPr="0054726E" w14:paraId="1800E9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0EDF0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bandes rétro réfléchissantes en micro prisme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8F56C6" w14:textId="77777777" w:rsidR="00A021DD" w:rsidRPr="0054726E" w:rsidRDefault="00A021DD" w:rsidP="00A021DD">
            <w:pPr>
              <w:pStyle w:val="Sansinterligne"/>
              <w:rPr>
                <w:rFonts w:ascii="Marianne" w:hAnsi="Marianne"/>
                <w:sz w:val="20"/>
                <w:szCs w:val="20"/>
              </w:rPr>
            </w:pPr>
          </w:p>
        </w:tc>
      </w:tr>
      <w:tr w:rsidR="00A021DD" w:rsidRPr="0054726E" w14:paraId="79738C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090D2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Matières proposées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4BC28D" w14:textId="77777777" w:rsidR="00A021DD" w:rsidRPr="0054726E" w:rsidRDefault="00A021DD" w:rsidP="00A021DD">
            <w:pPr>
              <w:pStyle w:val="Sansinterligne"/>
              <w:rPr>
                <w:rFonts w:ascii="Marianne" w:hAnsi="Marianne"/>
                <w:sz w:val="20"/>
                <w:szCs w:val="20"/>
              </w:rPr>
            </w:pPr>
          </w:p>
        </w:tc>
      </w:tr>
      <w:tr w:rsidR="00A021DD" w:rsidRPr="0054726E" w14:paraId="2A1A83E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DF902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A95478" w14:textId="77777777" w:rsidR="00A021DD" w:rsidRPr="0054726E" w:rsidRDefault="00A021DD" w:rsidP="00A021DD">
            <w:pPr>
              <w:pStyle w:val="Sansinterligne"/>
              <w:rPr>
                <w:rFonts w:ascii="Marianne" w:hAnsi="Marianne"/>
                <w:sz w:val="20"/>
                <w:szCs w:val="20"/>
              </w:rPr>
            </w:pPr>
          </w:p>
        </w:tc>
      </w:tr>
      <w:tr w:rsidR="00A021DD" w:rsidRPr="0054726E" w14:paraId="539F29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439FD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marquage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56FFC5" w14:textId="77777777" w:rsidR="00A021DD" w:rsidRPr="0054726E" w:rsidRDefault="00A021DD" w:rsidP="00A021DD">
            <w:pPr>
              <w:pStyle w:val="Sansinterligne"/>
              <w:rPr>
                <w:rFonts w:ascii="Marianne" w:hAnsi="Marianne"/>
                <w:sz w:val="20"/>
                <w:szCs w:val="20"/>
              </w:rPr>
            </w:pPr>
          </w:p>
        </w:tc>
      </w:tr>
      <w:tr w:rsidR="00083E92" w:rsidRPr="0054726E" w14:paraId="7CF42A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2ECF32" w14:textId="3E22C0C7"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CFA4DB" w14:textId="77777777" w:rsidR="00083E92" w:rsidRPr="0054726E" w:rsidRDefault="00083E92" w:rsidP="00083E92">
            <w:pPr>
              <w:pStyle w:val="Sansinterligne"/>
              <w:rPr>
                <w:rFonts w:ascii="Marianne" w:hAnsi="Marianne"/>
                <w:sz w:val="20"/>
                <w:szCs w:val="20"/>
              </w:rPr>
            </w:pPr>
          </w:p>
        </w:tc>
      </w:tr>
      <w:tr w:rsidR="00083E92" w:rsidRPr="0054726E" w14:paraId="11A3035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C089E06"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3F2AD3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C37B5E"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60946D" w14:textId="77777777" w:rsidR="00083E92" w:rsidRPr="0054726E" w:rsidRDefault="00083E92" w:rsidP="00083E92">
            <w:pPr>
              <w:pStyle w:val="Sansinterligne"/>
              <w:rPr>
                <w:rFonts w:ascii="Marianne" w:hAnsi="Marianne"/>
                <w:sz w:val="20"/>
                <w:szCs w:val="20"/>
              </w:rPr>
            </w:pPr>
          </w:p>
        </w:tc>
      </w:tr>
      <w:tr w:rsidR="00083E92" w:rsidRPr="0054726E" w14:paraId="15B747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0CD7EF"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C4D1F4" w14:textId="77777777" w:rsidR="00083E92" w:rsidRPr="0054726E" w:rsidRDefault="00083E92" w:rsidP="00083E92">
            <w:pPr>
              <w:pStyle w:val="Sansinterligne"/>
              <w:rPr>
                <w:rFonts w:ascii="Marianne" w:hAnsi="Marianne"/>
                <w:sz w:val="20"/>
                <w:szCs w:val="20"/>
              </w:rPr>
            </w:pPr>
          </w:p>
        </w:tc>
      </w:tr>
      <w:tr w:rsidR="00083E92" w:rsidRPr="0054726E" w14:paraId="11CB0D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34176C"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73492C" w14:textId="77777777" w:rsidR="00083E92" w:rsidRPr="0054726E" w:rsidRDefault="00083E92" w:rsidP="00083E92">
            <w:pPr>
              <w:pStyle w:val="Sansinterligne"/>
              <w:rPr>
                <w:rFonts w:ascii="Marianne" w:hAnsi="Marianne"/>
                <w:sz w:val="20"/>
                <w:szCs w:val="20"/>
              </w:rPr>
            </w:pPr>
          </w:p>
        </w:tc>
      </w:tr>
      <w:tr w:rsidR="00083E92" w:rsidRPr="0054726E" w14:paraId="52650B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BEA81F"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446F0C" w14:textId="77777777" w:rsidR="00083E92" w:rsidRPr="0054726E" w:rsidRDefault="00083E92" w:rsidP="00083E92">
            <w:pPr>
              <w:pStyle w:val="Sansinterligne"/>
              <w:rPr>
                <w:rFonts w:ascii="Marianne" w:hAnsi="Marianne"/>
                <w:sz w:val="20"/>
                <w:szCs w:val="20"/>
              </w:rPr>
            </w:pPr>
          </w:p>
        </w:tc>
      </w:tr>
      <w:tr w:rsidR="00083E92" w:rsidRPr="0054726E" w14:paraId="377A6D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7C0B77"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Descriptions des matières pour les renforts aux genoux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D07DE3" w14:textId="77777777" w:rsidR="00083E92" w:rsidRPr="0054726E" w:rsidRDefault="00083E92" w:rsidP="00083E92">
            <w:pPr>
              <w:pStyle w:val="Sansinterligne"/>
              <w:rPr>
                <w:rFonts w:ascii="Marianne" w:hAnsi="Marianne"/>
                <w:i/>
                <w:iCs/>
                <w:sz w:val="20"/>
                <w:szCs w:val="20"/>
              </w:rPr>
            </w:pPr>
          </w:p>
        </w:tc>
      </w:tr>
      <w:tr w:rsidR="00083E92" w:rsidRPr="0054726E" w14:paraId="5A4521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C28B62"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Bande rétro réfléchissante Norme ISO 20471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6A1F72" w14:textId="42CAE970" w:rsidR="00083E92" w:rsidRPr="0054726E" w:rsidRDefault="00083E92" w:rsidP="00083E92">
            <w:pPr>
              <w:pStyle w:val="Sansinterligne"/>
              <w:rPr>
                <w:rFonts w:ascii="Marianne" w:hAnsi="Marianne"/>
                <w:sz w:val="20"/>
                <w:szCs w:val="20"/>
              </w:rPr>
            </w:pPr>
          </w:p>
        </w:tc>
      </w:tr>
      <w:tr w:rsidR="00083E92" w:rsidRPr="0054726E" w14:paraId="306590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1656C6" w14:textId="77777777" w:rsidR="00083E92" w:rsidRPr="0054726E" w:rsidRDefault="00083E92" w:rsidP="00083E92">
            <w:pPr>
              <w:pStyle w:val="Default"/>
              <w:widowControl w:val="0"/>
              <w:shd w:val="clear" w:color="auto" w:fill="FFFFFF"/>
              <w:rPr>
                <w:rFonts w:ascii="Marianne" w:hAnsi="Marianne"/>
                <w:sz w:val="20"/>
                <w:szCs w:val="20"/>
              </w:rPr>
            </w:pPr>
            <w:r w:rsidRPr="0054726E">
              <w:rPr>
                <w:rFonts w:ascii="Marianne" w:hAnsi="Marianne"/>
                <w:sz w:val="20"/>
                <w:szCs w:val="20"/>
              </w:rPr>
              <w:t>Norme EN ISO 11092 : résistance évaporative (RET) inférieure ou égale à 12 m²Pa/W.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0BAFD6" w14:textId="1DC468DF" w:rsidR="00083E92" w:rsidRPr="0054726E" w:rsidRDefault="00083E92" w:rsidP="00083E92">
            <w:pPr>
              <w:pStyle w:val="Sansinterligne"/>
              <w:rPr>
                <w:rFonts w:ascii="Marianne" w:hAnsi="Marianne"/>
                <w:sz w:val="20"/>
                <w:szCs w:val="20"/>
              </w:rPr>
            </w:pPr>
          </w:p>
        </w:tc>
      </w:tr>
      <w:tr w:rsidR="00083E92" w:rsidRPr="0054726E" w14:paraId="7EB39D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6AACA2" w14:textId="77777777" w:rsidR="00083E92" w:rsidRPr="0054726E" w:rsidRDefault="00083E92" w:rsidP="00083E92">
            <w:pPr>
              <w:pStyle w:val="Default"/>
              <w:widowControl w:val="0"/>
              <w:rPr>
                <w:rFonts w:ascii="Marianne" w:hAnsi="Marianne"/>
                <w:sz w:val="20"/>
                <w:szCs w:val="20"/>
              </w:rPr>
            </w:pPr>
            <w:r w:rsidRPr="0054726E">
              <w:rPr>
                <w:rFonts w:ascii="Marianne" w:eastAsia="Times New Roman" w:hAnsi="Marianne" w:cs="Times New Roman"/>
                <w:sz w:val="20"/>
                <w:szCs w:val="20"/>
                <w:lang w:eastAsia="fr-FR"/>
              </w:rPr>
              <w:t>Norme EN 17353-B2 (visibilité dans l’obscurité des membres supérieurs)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6DA082" w14:textId="12F805A9" w:rsidR="00083E92" w:rsidRPr="0054726E" w:rsidRDefault="00083E92" w:rsidP="00083E92">
            <w:pPr>
              <w:pStyle w:val="Sansinterligne"/>
              <w:rPr>
                <w:rFonts w:ascii="Marianne" w:hAnsi="Marianne"/>
                <w:sz w:val="20"/>
                <w:szCs w:val="20"/>
              </w:rPr>
            </w:pPr>
          </w:p>
        </w:tc>
      </w:tr>
    </w:tbl>
    <w:p w14:paraId="4BA95958" w14:textId="77777777" w:rsidR="00E879C2" w:rsidRPr="0054726E" w:rsidRDefault="00E879C2" w:rsidP="00E879C2">
      <w:pPr>
        <w:pStyle w:val="Standard"/>
        <w:rPr>
          <w:rFonts w:ascii="Marianne" w:hAnsi="Marianne"/>
          <w:b/>
          <w:bCs/>
          <w:sz w:val="20"/>
          <w:szCs w:val="20"/>
        </w:rPr>
      </w:pPr>
    </w:p>
    <w:p w14:paraId="3AD56D58" w14:textId="77777777" w:rsidR="00E879C2" w:rsidRPr="0054726E" w:rsidRDefault="00E879C2" w:rsidP="00E879C2">
      <w:pPr>
        <w:pStyle w:val="Titre3"/>
        <w:numPr>
          <w:ilvl w:val="0"/>
          <w:numId w:val="0"/>
        </w:numPr>
        <w:rPr>
          <w:color w:val="002060"/>
          <w:sz w:val="20"/>
          <w:szCs w:val="20"/>
        </w:rPr>
      </w:pPr>
      <w:bookmarkStart w:id="297" w:name="_Toc214868068"/>
      <w:bookmarkStart w:id="298" w:name="__RefHeading___Toc50136_2787168394"/>
      <w:bookmarkStart w:id="299" w:name="_Toc207276859"/>
      <w:bookmarkStart w:id="300" w:name="_Toc215842596"/>
      <w:bookmarkStart w:id="301" w:name="_Toc216101309"/>
      <w:bookmarkStart w:id="302" w:name="_Toc216360422"/>
      <w:bookmarkStart w:id="303" w:name="_Toc216883310"/>
      <w:r w:rsidRPr="0054726E">
        <w:rPr>
          <w:color w:val="002060"/>
          <w:sz w:val="20"/>
          <w:szCs w:val="20"/>
        </w:rPr>
        <w:t>3-02. Combinaison de vol bleue</w:t>
      </w:r>
      <w:bookmarkEnd w:id="297"/>
      <w:bookmarkEnd w:id="298"/>
      <w:bookmarkEnd w:id="299"/>
      <w:r w:rsidRPr="0054726E">
        <w:rPr>
          <w:color w:val="002060"/>
          <w:sz w:val="20"/>
          <w:szCs w:val="20"/>
        </w:rPr>
        <w:t xml:space="preserve"> - unisexe</w:t>
      </w:r>
      <w:bookmarkEnd w:id="300"/>
      <w:bookmarkEnd w:id="301"/>
      <w:bookmarkEnd w:id="302"/>
      <w:bookmarkEnd w:id="303"/>
    </w:p>
    <w:p w14:paraId="28D0A3C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6DB94F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7280F3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2F6186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0EF344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B5727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FF9FD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13E07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397316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4E7C0F" w14:textId="77777777" w:rsidR="00E879C2" w:rsidRPr="0054726E" w:rsidRDefault="00E879C2" w:rsidP="00B52833">
            <w:pPr>
              <w:pStyle w:val="Sansinterligne"/>
              <w:rPr>
                <w:rFonts w:ascii="Marianne" w:hAnsi="Marianne"/>
                <w:sz w:val="20"/>
                <w:szCs w:val="20"/>
              </w:rPr>
            </w:pPr>
          </w:p>
        </w:tc>
      </w:tr>
      <w:tr w:rsidR="00E879C2" w:rsidRPr="0054726E" w14:paraId="3062FB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8D5D95"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4BE37D" w14:textId="77777777" w:rsidR="00E879C2" w:rsidRPr="0054726E" w:rsidRDefault="00E879C2" w:rsidP="00B52833">
            <w:pPr>
              <w:pStyle w:val="Sansinterligne"/>
              <w:rPr>
                <w:rFonts w:ascii="Marianne" w:hAnsi="Marianne"/>
                <w:sz w:val="20"/>
                <w:szCs w:val="20"/>
              </w:rPr>
            </w:pPr>
          </w:p>
        </w:tc>
      </w:tr>
      <w:tr w:rsidR="00E879C2" w:rsidRPr="0054726E" w14:paraId="5C5BFB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530205"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8159B9" w14:textId="77777777" w:rsidR="00E879C2" w:rsidRPr="0054726E" w:rsidRDefault="00E879C2" w:rsidP="00B52833">
            <w:pPr>
              <w:pStyle w:val="Sansinterligne"/>
              <w:rPr>
                <w:rFonts w:ascii="Marianne" w:hAnsi="Marianne"/>
                <w:sz w:val="20"/>
                <w:szCs w:val="20"/>
              </w:rPr>
            </w:pPr>
          </w:p>
        </w:tc>
      </w:tr>
      <w:tr w:rsidR="00E879C2" w:rsidRPr="0054726E" w14:paraId="7DBCC1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FC1C500"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AF5E2D" w14:textId="77777777" w:rsidR="00E879C2" w:rsidRPr="0054726E" w:rsidRDefault="00E879C2" w:rsidP="00B52833">
            <w:pPr>
              <w:pStyle w:val="Sansinterligne"/>
              <w:rPr>
                <w:rFonts w:ascii="Marianne" w:hAnsi="Marianne"/>
                <w:sz w:val="20"/>
                <w:szCs w:val="20"/>
              </w:rPr>
            </w:pPr>
          </w:p>
        </w:tc>
      </w:tr>
      <w:tr w:rsidR="00E879C2" w:rsidRPr="0054726E" w14:paraId="58B8DB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5D432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Matière anti feu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E65789" w14:textId="77777777" w:rsidR="00E879C2" w:rsidRPr="0054726E" w:rsidRDefault="00E879C2" w:rsidP="00B52833">
            <w:pPr>
              <w:pStyle w:val="Sansinterligne"/>
              <w:rPr>
                <w:rFonts w:ascii="Marianne" w:hAnsi="Marianne"/>
                <w:i/>
                <w:iCs/>
                <w:sz w:val="20"/>
                <w:szCs w:val="20"/>
              </w:rPr>
            </w:pPr>
          </w:p>
        </w:tc>
      </w:tr>
      <w:tr w:rsidR="00E879C2" w:rsidRPr="0054726E" w14:paraId="7A7322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D796D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Coloris pantone NAVY BLUE 19- 3832 TPX ou TRUE NAVY 19-4030 TPX ou nuance approchante.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C34D23" w14:textId="77777777" w:rsidR="00E879C2" w:rsidRPr="0054726E" w:rsidRDefault="00E879C2" w:rsidP="00B52833">
            <w:pPr>
              <w:pStyle w:val="Sansinterligne"/>
              <w:rPr>
                <w:rFonts w:ascii="Marianne" w:hAnsi="Marianne"/>
                <w:i/>
                <w:iCs/>
                <w:sz w:val="20"/>
                <w:szCs w:val="20"/>
              </w:rPr>
            </w:pPr>
          </w:p>
        </w:tc>
      </w:tr>
      <w:tr w:rsidR="00E879C2" w:rsidRPr="0054726E" w14:paraId="15C82F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EDA9C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982B77" w14:textId="77777777" w:rsidR="00E879C2" w:rsidRPr="0054726E" w:rsidRDefault="00E879C2" w:rsidP="00B52833">
            <w:pPr>
              <w:pStyle w:val="Sansinterligne"/>
              <w:rPr>
                <w:rFonts w:ascii="Marianne" w:hAnsi="Marianne"/>
                <w:i/>
                <w:iCs/>
                <w:sz w:val="20"/>
                <w:szCs w:val="20"/>
              </w:rPr>
            </w:pPr>
          </w:p>
        </w:tc>
      </w:tr>
      <w:tr w:rsidR="00A021DD" w:rsidRPr="0054726E" w14:paraId="19019A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811B47" w14:textId="1EBF46B3"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00491D" w14:textId="77777777" w:rsidR="00A021DD" w:rsidRPr="0054726E" w:rsidRDefault="00A021DD" w:rsidP="00A021DD">
            <w:pPr>
              <w:pStyle w:val="Sansinterligne"/>
              <w:rPr>
                <w:rFonts w:ascii="Marianne" w:hAnsi="Marianne"/>
                <w:i/>
                <w:iCs/>
                <w:sz w:val="20"/>
                <w:szCs w:val="20"/>
              </w:rPr>
            </w:pPr>
          </w:p>
        </w:tc>
      </w:tr>
      <w:tr w:rsidR="00A021DD" w:rsidRPr="0054726E" w14:paraId="75C59D4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BDBAE9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39987A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2FEFD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109105" w14:textId="77777777" w:rsidR="00A021DD" w:rsidRPr="0054726E" w:rsidRDefault="00A021DD" w:rsidP="00A021DD">
            <w:pPr>
              <w:pStyle w:val="Sansinterligne"/>
              <w:rPr>
                <w:rFonts w:ascii="Marianne" w:hAnsi="Marianne"/>
                <w:i/>
                <w:iCs/>
                <w:sz w:val="20"/>
                <w:szCs w:val="20"/>
              </w:rPr>
            </w:pPr>
          </w:p>
        </w:tc>
      </w:tr>
      <w:tr w:rsidR="00A021DD" w:rsidRPr="0054726E" w14:paraId="4D5B2C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9DB37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FBA0F9" w14:textId="77777777" w:rsidR="00A021DD" w:rsidRPr="0054726E" w:rsidRDefault="00A021DD" w:rsidP="00A021DD">
            <w:pPr>
              <w:pStyle w:val="Sansinterligne"/>
              <w:rPr>
                <w:rFonts w:ascii="Marianne" w:hAnsi="Marianne"/>
                <w:i/>
                <w:iCs/>
                <w:sz w:val="20"/>
                <w:szCs w:val="20"/>
              </w:rPr>
            </w:pPr>
          </w:p>
        </w:tc>
      </w:tr>
      <w:tr w:rsidR="00A021DD" w:rsidRPr="0054726E" w14:paraId="64319F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D18A3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B105A0" w14:textId="77777777" w:rsidR="00A021DD" w:rsidRPr="0054726E" w:rsidRDefault="00A021DD" w:rsidP="00A021DD">
            <w:pPr>
              <w:pStyle w:val="Sansinterligne"/>
              <w:rPr>
                <w:rFonts w:ascii="Marianne" w:hAnsi="Marianne"/>
                <w:i/>
                <w:iCs/>
                <w:sz w:val="20"/>
                <w:szCs w:val="20"/>
              </w:rPr>
            </w:pPr>
          </w:p>
        </w:tc>
      </w:tr>
      <w:tr w:rsidR="00A021DD" w:rsidRPr="0054726E" w14:paraId="21A74C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B5135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B49439" w14:textId="77777777" w:rsidR="00A021DD" w:rsidRPr="0054726E" w:rsidRDefault="00A021DD" w:rsidP="00A021DD">
            <w:pPr>
              <w:pStyle w:val="Sansinterligne"/>
              <w:rPr>
                <w:rFonts w:ascii="Marianne" w:hAnsi="Marianne"/>
                <w:sz w:val="20"/>
                <w:szCs w:val="20"/>
              </w:rPr>
            </w:pPr>
          </w:p>
        </w:tc>
      </w:tr>
      <w:tr w:rsidR="00A021DD" w:rsidRPr="0054726E" w14:paraId="4DCA087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3A95F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96F1E1" w14:textId="77777777" w:rsidR="00A021DD" w:rsidRPr="0054726E" w:rsidRDefault="00A021DD" w:rsidP="00A021DD">
            <w:pPr>
              <w:pStyle w:val="Sansinterligne"/>
              <w:rPr>
                <w:rFonts w:ascii="Marianne" w:hAnsi="Marianne"/>
                <w:sz w:val="20"/>
                <w:szCs w:val="20"/>
              </w:rPr>
            </w:pPr>
          </w:p>
        </w:tc>
      </w:tr>
      <w:tr w:rsidR="00A021DD" w:rsidRPr="0054726E" w14:paraId="1A0F08A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B3EB9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61CD55" w14:textId="77777777" w:rsidR="00A021DD" w:rsidRPr="0054726E" w:rsidRDefault="00A021DD" w:rsidP="00A021DD">
            <w:pPr>
              <w:pStyle w:val="Sansinterligne"/>
              <w:rPr>
                <w:rFonts w:ascii="Marianne" w:hAnsi="Marianne"/>
                <w:i/>
                <w:iCs/>
                <w:sz w:val="20"/>
                <w:szCs w:val="20"/>
              </w:rPr>
            </w:pPr>
          </w:p>
        </w:tc>
      </w:tr>
      <w:tr w:rsidR="00A021DD" w:rsidRPr="0054726E" w14:paraId="7B62D72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CCA3A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marquage rétro réfléchissants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AFDA9F" w14:textId="77777777" w:rsidR="00A021DD" w:rsidRPr="0054726E" w:rsidRDefault="00A021DD" w:rsidP="00A021DD">
            <w:pPr>
              <w:pStyle w:val="Sansinterligne"/>
              <w:rPr>
                <w:rFonts w:ascii="Marianne" w:hAnsi="Marianne"/>
                <w:sz w:val="20"/>
                <w:szCs w:val="20"/>
              </w:rPr>
            </w:pPr>
          </w:p>
        </w:tc>
      </w:tr>
      <w:tr w:rsidR="00A021DD" w:rsidRPr="0054726E" w14:paraId="0D0D62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E4173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Matières proposées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5C1137" w14:textId="77777777" w:rsidR="00A021DD" w:rsidRPr="0054726E" w:rsidRDefault="00A021DD" w:rsidP="00A021DD">
            <w:pPr>
              <w:pStyle w:val="Sansinterligne"/>
              <w:rPr>
                <w:rFonts w:ascii="Marianne" w:hAnsi="Marianne"/>
                <w:sz w:val="20"/>
                <w:szCs w:val="20"/>
              </w:rPr>
            </w:pPr>
          </w:p>
        </w:tc>
      </w:tr>
      <w:tr w:rsidR="00A021DD" w:rsidRPr="0054726E" w14:paraId="23A204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8B2A9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réglage de la ceinture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EED659" w14:textId="77777777" w:rsidR="00A021DD" w:rsidRPr="0054726E" w:rsidRDefault="00A021DD" w:rsidP="00A021DD">
            <w:pPr>
              <w:pStyle w:val="Sansinterligne"/>
              <w:rPr>
                <w:rFonts w:ascii="Marianne" w:hAnsi="Marianne"/>
                <w:sz w:val="20"/>
                <w:szCs w:val="20"/>
              </w:rPr>
            </w:pPr>
          </w:p>
        </w:tc>
      </w:tr>
      <w:tr w:rsidR="00A021DD" w:rsidRPr="0054726E" w14:paraId="32515E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87F9A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et type de fermeture à glissière et zips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80A547" w14:textId="77777777" w:rsidR="00A021DD" w:rsidRPr="0054726E" w:rsidRDefault="00A021DD" w:rsidP="00A021DD">
            <w:pPr>
              <w:pStyle w:val="Sansinterligne"/>
              <w:rPr>
                <w:rFonts w:ascii="Marianne" w:hAnsi="Marianne"/>
                <w:sz w:val="20"/>
                <w:szCs w:val="20"/>
              </w:rPr>
            </w:pPr>
          </w:p>
        </w:tc>
      </w:tr>
      <w:tr w:rsidR="00A021DD" w:rsidRPr="0054726E" w14:paraId="5ED7B7F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92CB1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869A3B" w14:textId="77777777" w:rsidR="00A021DD" w:rsidRPr="0054726E" w:rsidRDefault="00A021DD" w:rsidP="00A021DD">
            <w:pPr>
              <w:pStyle w:val="Sansinterligne"/>
              <w:rPr>
                <w:rFonts w:ascii="Marianne" w:hAnsi="Marianne"/>
                <w:sz w:val="20"/>
                <w:szCs w:val="20"/>
              </w:rPr>
            </w:pPr>
          </w:p>
        </w:tc>
      </w:tr>
      <w:tr w:rsidR="00A021DD" w:rsidRPr="0054726E" w14:paraId="7F30FD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B8E27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marquage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D57688" w14:textId="77777777" w:rsidR="00A021DD" w:rsidRPr="0054726E" w:rsidRDefault="00A021DD" w:rsidP="00A021DD">
            <w:pPr>
              <w:pStyle w:val="Sansinterligne"/>
              <w:rPr>
                <w:rFonts w:ascii="Marianne" w:hAnsi="Marianne"/>
                <w:sz w:val="20"/>
                <w:szCs w:val="20"/>
              </w:rPr>
            </w:pPr>
          </w:p>
        </w:tc>
      </w:tr>
      <w:tr w:rsidR="00083E92" w:rsidRPr="0054726E" w14:paraId="4A491B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6A8B3A" w14:textId="3689A18A"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6C1407" w14:textId="77777777" w:rsidR="00083E92" w:rsidRPr="0054726E" w:rsidRDefault="00083E92" w:rsidP="00083E92">
            <w:pPr>
              <w:pStyle w:val="Sansinterligne"/>
              <w:rPr>
                <w:rFonts w:ascii="Marianne" w:hAnsi="Marianne"/>
                <w:sz w:val="20"/>
                <w:szCs w:val="20"/>
              </w:rPr>
            </w:pPr>
          </w:p>
        </w:tc>
      </w:tr>
      <w:tr w:rsidR="00083E92" w:rsidRPr="0054726E" w14:paraId="5B5A7E5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58646E5"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51F8F0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AE479E"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FE5B14" w14:textId="77777777" w:rsidR="00083E92" w:rsidRPr="0054726E" w:rsidRDefault="00083E92" w:rsidP="00083E92">
            <w:pPr>
              <w:pStyle w:val="Sansinterligne"/>
              <w:rPr>
                <w:rFonts w:ascii="Marianne" w:hAnsi="Marianne"/>
                <w:sz w:val="20"/>
                <w:szCs w:val="20"/>
              </w:rPr>
            </w:pPr>
          </w:p>
        </w:tc>
      </w:tr>
      <w:tr w:rsidR="00083E92" w:rsidRPr="0054726E" w14:paraId="6C4F43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31F6DE"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D876B8" w14:textId="77777777" w:rsidR="00083E92" w:rsidRPr="0054726E" w:rsidRDefault="00083E92" w:rsidP="00083E92">
            <w:pPr>
              <w:pStyle w:val="Sansinterligne"/>
              <w:rPr>
                <w:rFonts w:ascii="Marianne" w:hAnsi="Marianne"/>
                <w:sz w:val="20"/>
                <w:szCs w:val="20"/>
              </w:rPr>
            </w:pPr>
          </w:p>
        </w:tc>
      </w:tr>
      <w:tr w:rsidR="00083E92" w:rsidRPr="0054726E" w14:paraId="57E774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CBBA70"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BC326E" w14:textId="77777777" w:rsidR="00083E92" w:rsidRPr="0054726E" w:rsidRDefault="00083E92" w:rsidP="00083E92">
            <w:pPr>
              <w:pStyle w:val="Sansinterligne"/>
              <w:rPr>
                <w:rFonts w:ascii="Marianne" w:hAnsi="Marianne"/>
                <w:sz w:val="20"/>
                <w:szCs w:val="20"/>
              </w:rPr>
            </w:pPr>
          </w:p>
        </w:tc>
      </w:tr>
      <w:tr w:rsidR="00083E92" w:rsidRPr="0054726E" w14:paraId="62E5F3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566E0EE"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CFF48F" w14:textId="77777777" w:rsidR="00083E92" w:rsidRPr="0054726E" w:rsidRDefault="00083E92" w:rsidP="00083E92">
            <w:pPr>
              <w:pStyle w:val="Sansinterligne"/>
              <w:rPr>
                <w:rFonts w:ascii="Marianne" w:hAnsi="Marianne"/>
                <w:sz w:val="20"/>
                <w:szCs w:val="20"/>
              </w:rPr>
            </w:pPr>
          </w:p>
        </w:tc>
      </w:tr>
      <w:tr w:rsidR="00083E92" w:rsidRPr="0054726E" w14:paraId="0B5F3B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BE689B"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matières et de renfort aux genoux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BFD51A" w14:textId="77777777" w:rsidR="00083E92" w:rsidRPr="0054726E" w:rsidRDefault="00083E92" w:rsidP="00083E92">
            <w:pPr>
              <w:pStyle w:val="Sansinterligne"/>
              <w:rPr>
                <w:rFonts w:ascii="Marianne" w:hAnsi="Marianne"/>
                <w:i/>
                <w:iCs/>
                <w:sz w:val="20"/>
                <w:szCs w:val="20"/>
              </w:rPr>
            </w:pPr>
          </w:p>
        </w:tc>
      </w:tr>
      <w:tr w:rsidR="00083E92" w:rsidRPr="0054726E" w14:paraId="27EE1A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7F92FC"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EN 531 (EN ISO 11612) classe A-B1-C1 garantissant une protection intégrale contre le feu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36C548" w14:textId="77777777" w:rsidR="00083E92" w:rsidRPr="0054726E" w:rsidRDefault="00083E92" w:rsidP="00083E92">
            <w:pPr>
              <w:pStyle w:val="Sansinterligne"/>
              <w:rPr>
                <w:rFonts w:ascii="Marianne" w:hAnsi="Marianne"/>
                <w:i/>
                <w:iCs/>
                <w:sz w:val="20"/>
                <w:szCs w:val="20"/>
              </w:rPr>
            </w:pPr>
          </w:p>
          <w:p w14:paraId="1C3B3F0A" w14:textId="4FFDE548" w:rsidR="00083E92" w:rsidRPr="0054726E" w:rsidRDefault="00083E92" w:rsidP="00083E92">
            <w:pPr>
              <w:pStyle w:val="Sansinterligne"/>
              <w:rPr>
                <w:rFonts w:ascii="Marianne" w:hAnsi="Marianne"/>
                <w:sz w:val="20"/>
                <w:szCs w:val="20"/>
              </w:rPr>
            </w:pPr>
          </w:p>
        </w:tc>
      </w:tr>
    </w:tbl>
    <w:p w14:paraId="748DD96F" w14:textId="77777777" w:rsidR="00E879C2" w:rsidRPr="0054726E" w:rsidRDefault="00E879C2" w:rsidP="00E879C2">
      <w:pPr>
        <w:pStyle w:val="Standard"/>
        <w:rPr>
          <w:rFonts w:ascii="Marianne" w:hAnsi="Marianne"/>
          <w:sz w:val="20"/>
          <w:szCs w:val="20"/>
        </w:rPr>
      </w:pPr>
    </w:p>
    <w:p w14:paraId="00DB77C1" w14:textId="77777777" w:rsidR="00E879C2" w:rsidRPr="0054726E" w:rsidRDefault="00E879C2" w:rsidP="00E879C2">
      <w:pPr>
        <w:pStyle w:val="Titre3"/>
        <w:numPr>
          <w:ilvl w:val="0"/>
          <w:numId w:val="0"/>
        </w:numPr>
        <w:rPr>
          <w:color w:val="002060"/>
          <w:sz w:val="20"/>
          <w:szCs w:val="20"/>
        </w:rPr>
      </w:pPr>
      <w:bookmarkStart w:id="304" w:name="_Toc207276860"/>
      <w:bookmarkStart w:id="305" w:name="__RefHeading___Toc50138_2787168394"/>
      <w:bookmarkStart w:id="306" w:name="_Toc214868069"/>
      <w:bookmarkStart w:id="307" w:name="_Toc215842597"/>
      <w:bookmarkStart w:id="308" w:name="_Toc216101310"/>
      <w:bookmarkStart w:id="309" w:name="_Toc216360423"/>
      <w:bookmarkStart w:id="310" w:name="_Toc216883311"/>
      <w:r w:rsidRPr="0054726E">
        <w:rPr>
          <w:color w:val="002060"/>
          <w:sz w:val="20"/>
          <w:szCs w:val="20"/>
        </w:rPr>
        <w:t>3-03. Combinaison de vol orange</w:t>
      </w:r>
      <w:bookmarkEnd w:id="304"/>
      <w:bookmarkEnd w:id="305"/>
      <w:bookmarkEnd w:id="306"/>
      <w:r w:rsidRPr="0054726E">
        <w:rPr>
          <w:color w:val="002060"/>
          <w:sz w:val="20"/>
          <w:szCs w:val="20"/>
        </w:rPr>
        <w:t xml:space="preserve"> - unisexe</w:t>
      </w:r>
      <w:bookmarkEnd w:id="307"/>
      <w:bookmarkEnd w:id="308"/>
      <w:bookmarkEnd w:id="309"/>
      <w:bookmarkEnd w:id="310"/>
    </w:p>
    <w:p w14:paraId="7E8DE77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E8ED92B"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4F60E4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D7569EF"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2E078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E2EB9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704206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6DBA6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894232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15A266" w14:textId="77777777" w:rsidR="00E879C2" w:rsidRPr="0054726E" w:rsidRDefault="00E879C2" w:rsidP="00B52833">
            <w:pPr>
              <w:pStyle w:val="Sansinterligne"/>
              <w:rPr>
                <w:rFonts w:ascii="Marianne" w:hAnsi="Marianne"/>
                <w:sz w:val="20"/>
                <w:szCs w:val="20"/>
              </w:rPr>
            </w:pPr>
          </w:p>
        </w:tc>
      </w:tr>
      <w:tr w:rsidR="00E879C2" w:rsidRPr="0054726E" w14:paraId="3EDF94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5C3191"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E63DD8" w14:textId="77777777" w:rsidR="00E879C2" w:rsidRPr="0054726E" w:rsidRDefault="00E879C2" w:rsidP="00B52833">
            <w:pPr>
              <w:pStyle w:val="Sansinterligne"/>
              <w:rPr>
                <w:rFonts w:ascii="Marianne" w:hAnsi="Marianne"/>
                <w:sz w:val="20"/>
                <w:szCs w:val="20"/>
              </w:rPr>
            </w:pPr>
          </w:p>
        </w:tc>
      </w:tr>
      <w:tr w:rsidR="00E879C2" w:rsidRPr="0054726E" w14:paraId="18A267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44ADB6"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C8E267" w14:textId="77777777" w:rsidR="00E879C2" w:rsidRPr="0054726E" w:rsidRDefault="00E879C2" w:rsidP="00B52833">
            <w:pPr>
              <w:pStyle w:val="Sansinterligne"/>
              <w:rPr>
                <w:rFonts w:ascii="Marianne" w:hAnsi="Marianne"/>
                <w:sz w:val="20"/>
                <w:szCs w:val="20"/>
              </w:rPr>
            </w:pPr>
          </w:p>
        </w:tc>
      </w:tr>
      <w:tr w:rsidR="00E879C2" w:rsidRPr="0054726E" w14:paraId="5594E7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6D6526"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CE335A" w14:textId="77777777" w:rsidR="00E879C2" w:rsidRPr="0054726E" w:rsidRDefault="00E879C2" w:rsidP="00B52833">
            <w:pPr>
              <w:pStyle w:val="Sansinterligne"/>
              <w:rPr>
                <w:rFonts w:ascii="Marianne" w:hAnsi="Marianne"/>
                <w:sz w:val="20"/>
                <w:szCs w:val="20"/>
              </w:rPr>
            </w:pPr>
          </w:p>
        </w:tc>
      </w:tr>
      <w:tr w:rsidR="00E879C2" w:rsidRPr="0054726E" w14:paraId="1051E2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87B0F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Matière anti feu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9D79AF" w14:textId="77777777" w:rsidR="00E879C2" w:rsidRPr="0054726E" w:rsidRDefault="00E879C2" w:rsidP="00B52833">
            <w:pPr>
              <w:pStyle w:val="Sansinterligne"/>
              <w:rPr>
                <w:rFonts w:ascii="Marianne" w:hAnsi="Marianne"/>
                <w:i/>
                <w:iCs/>
                <w:sz w:val="20"/>
                <w:szCs w:val="20"/>
              </w:rPr>
            </w:pPr>
          </w:p>
        </w:tc>
      </w:tr>
      <w:tr w:rsidR="00E879C2" w:rsidRPr="0054726E" w14:paraId="277A4F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70DD5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Coloris pantone RED ORANGE 17-1464TPX ou nuance approchante.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E8F134" w14:textId="77777777" w:rsidR="00E879C2" w:rsidRPr="0054726E" w:rsidRDefault="00E879C2" w:rsidP="00B52833">
            <w:pPr>
              <w:pStyle w:val="Sansinterligne"/>
              <w:rPr>
                <w:rFonts w:ascii="Marianne" w:hAnsi="Marianne"/>
                <w:i/>
                <w:iCs/>
                <w:sz w:val="20"/>
                <w:szCs w:val="20"/>
              </w:rPr>
            </w:pPr>
          </w:p>
        </w:tc>
      </w:tr>
      <w:tr w:rsidR="00E879C2" w:rsidRPr="0054726E" w14:paraId="70E3AC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47D14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33DE4A" w14:textId="77777777" w:rsidR="00E879C2" w:rsidRPr="0054726E" w:rsidRDefault="00E879C2" w:rsidP="00B52833">
            <w:pPr>
              <w:pStyle w:val="Sansinterligne"/>
              <w:rPr>
                <w:rFonts w:ascii="Marianne" w:hAnsi="Marianne"/>
                <w:i/>
                <w:iCs/>
                <w:sz w:val="20"/>
                <w:szCs w:val="20"/>
              </w:rPr>
            </w:pPr>
          </w:p>
        </w:tc>
      </w:tr>
      <w:tr w:rsidR="00A021DD" w:rsidRPr="0054726E" w14:paraId="3E71CB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45A857" w14:textId="515E9F95"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57E825" w14:textId="77777777" w:rsidR="00A021DD" w:rsidRPr="0054726E" w:rsidRDefault="00A021DD" w:rsidP="00A021DD">
            <w:pPr>
              <w:pStyle w:val="Sansinterligne"/>
              <w:rPr>
                <w:rFonts w:ascii="Marianne" w:hAnsi="Marianne"/>
                <w:i/>
                <w:iCs/>
                <w:sz w:val="20"/>
                <w:szCs w:val="20"/>
              </w:rPr>
            </w:pPr>
          </w:p>
        </w:tc>
      </w:tr>
      <w:tr w:rsidR="00A021DD" w:rsidRPr="0054726E" w14:paraId="34B114F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96722D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12ED30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7ED0D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1E2139" w14:textId="77777777" w:rsidR="00A021DD" w:rsidRPr="0054726E" w:rsidRDefault="00A021DD" w:rsidP="00A021DD">
            <w:pPr>
              <w:pStyle w:val="Sansinterligne"/>
              <w:rPr>
                <w:rFonts w:ascii="Marianne" w:hAnsi="Marianne"/>
                <w:i/>
                <w:iCs/>
                <w:sz w:val="20"/>
                <w:szCs w:val="20"/>
              </w:rPr>
            </w:pPr>
          </w:p>
        </w:tc>
      </w:tr>
      <w:tr w:rsidR="00A021DD" w:rsidRPr="0054726E" w14:paraId="3C598F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74BDB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9F38FA" w14:textId="77777777" w:rsidR="00A021DD" w:rsidRPr="0054726E" w:rsidRDefault="00A021DD" w:rsidP="00A021DD">
            <w:pPr>
              <w:pStyle w:val="Sansinterligne"/>
              <w:rPr>
                <w:rFonts w:ascii="Marianne" w:hAnsi="Marianne"/>
                <w:i/>
                <w:iCs/>
                <w:sz w:val="20"/>
                <w:szCs w:val="20"/>
              </w:rPr>
            </w:pPr>
          </w:p>
        </w:tc>
      </w:tr>
      <w:tr w:rsidR="00A021DD" w:rsidRPr="0054726E" w14:paraId="243AAA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DC98C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DDEF85" w14:textId="77777777" w:rsidR="00A021DD" w:rsidRPr="0054726E" w:rsidRDefault="00A021DD" w:rsidP="00A021DD">
            <w:pPr>
              <w:pStyle w:val="Sansinterligne"/>
              <w:rPr>
                <w:rFonts w:ascii="Marianne" w:hAnsi="Marianne"/>
                <w:i/>
                <w:iCs/>
                <w:sz w:val="20"/>
                <w:szCs w:val="20"/>
              </w:rPr>
            </w:pPr>
          </w:p>
        </w:tc>
      </w:tr>
      <w:tr w:rsidR="00A021DD" w:rsidRPr="0054726E" w14:paraId="1091F0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A6A51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189ED4" w14:textId="77777777" w:rsidR="00A021DD" w:rsidRPr="0054726E" w:rsidRDefault="00A021DD" w:rsidP="00A021DD">
            <w:pPr>
              <w:pStyle w:val="Sansinterligne"/>
              <w:rPr>
                <w:rFonts w:ascii="Marianne" w:hAnsi="Marianne"/>
                <w:sz w:val="20"/>
                <w:szCs w:val="20"/>
              </w:rPr>
            </w:pPr>
          </w:p>
        </w:tc>
      </w:tr>
      <w:tr w:rsidR="00A021DD" w:rsidRPr="0054726E" w14:paraId="003E34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C33A6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A48990" w14:textId="77777777" w:rsidR="00A021DD" w:rsidRPr="0054726E" w:rsidRDefault="00A021DD" w:rsidP="00A021DD">
            <w:pPr>
              <w:pStyle w:val="Sansinterligne"/>
              <w:rPr>
                <w:rFonts w:ascii="Marianne" w:hAnsi="Marianne"/>
                <w:sz w:val="20"/>
                <w:szCs w:val="20"/>
              </w:rPr>
            </w:pPr>
          </w:p>
        </w:tc>
      </w:tr>
      <w:tr w:rsidR="00A021DD" w:rsidRPr="0054726E" w14:paraId="31C2560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798E1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4E3133" w14:textId="77777777" w:rsidR="00A021DD" w:rsidRPr="0054726E" w:rsidRDefault="00A021DD" w:rsidP="00A021DD">
            <w:pPr>
              <w:pStyle w:val="Sansinterligne"/>
              <w:rPr>
                <w:rFonts w:ascii="Marianne" w:hAnsi="Marianne"/>
                <w:i/>
                <w:iCs/>
                <w:sz w:val="20"/>
                <w:szCs w:val="20"/>
              </w:rPr>
            </w:pPr>
          </w:p>
        </w:tc>
      </w:tr>
      <w:tr w:rsidR="00A021DD" w:rsidRPr="0054726E" w14:paraId="62EF0B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6A548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marquage rétro réfléchissants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39BC07" w14:textId="77777777" w:rsidR="00A021DD" w:rsidRPr="0054726E" w:rsidRDefault="00A021DD" w:rsidP="00A021DD">
            <w:pPr>
              <w:pStyle w:val="Sansinterligne"/>
              <w:rPr>
                <w:rFonts w:ascii="Marianne" w:hAnsi="Marianne"/>
                <w:sz w:val="20"/>
                <w:szCs w:val="20"/>
              </w:rPr>
            </w:pPr>
          </w:p>
        </w:tc>
      </w:tr>
      <w:tr w:rsidR="00A021DD" w:rsidRPr="0054726E" w14:paraId="02C79D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8A6F0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Matières proposées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D2B71C" w14:textId="77777777" w:rsidR="00A021DD" w:rsidRPr="0054726E" w:rsidRDefault="00A021DD" w:rsidP="00A021DD">
            <w:pPr>
              <w:pStyle w:val="Sansinterligne"/>
              <w:rPr>
                <w:rFonts w:ascii="Marianne" w:hAnsi="Marianne"/>
                <w:sz w:val="20"/>
                <w:szCs w:val="20"/>
              </w:rPr>
            </w:pPr>
          </w:p>
        </w:tc>
      </w:tr>
      <w:tr w:rsidR="00A021DD" w:rsidRPr="0054726E" w14:paraId="048F59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E9095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et type de fermeture à glissière et zips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189EC3" w14:textId="77777777" w:rsidR="00A021DD" w:rsidRPr="0054726E" w:rsidRDefault="00A021DD" w:rsidP="00A021DD">
            <w:pPr>
              <w:pStyle w:val="Sansinterligne"/>
              <w:rPr>
                <w:rFonts w:ascii="Marianne" w:hAnsi="Marianne"/>
                <w:sz w:val="20"/>
                <w:szCs w:val="20"/>
              </w:rPr>
            </w:pPr>
          </w:p>
        </w:tc>
      </w:tr>
      <w:tr w:rsidR="00A021DD" w:rsidRPr="0054726E" w14:paraId="5727C3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78120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58C26E" w14:textId="77777777" w:rsidR="00A021DD" w:rsidRPr="0054726E" w:rsidRDefault="00A021DD" w:rsidP="00A021DD">
            <w:pPr>
              <w:pStyle w:val="Sansinterligne"/>
              <w:rPr>
                <w:rFonts w:ascii="Marianne" w:hAnsi="Marianne"/>
                <w:sz w:val="20"/>
                <w:szCs w:val="20"/>
              </w:rPr>
            </w:pPr>
          </w:p>
        </w:tc>
      </w:tr>
      <w:tr w:rsidR="00A021DD" w:rsidRPr="0054726E" w14:paraId="6FF8B1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8A121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marquage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E50B8B" w14:textId="77777777" w:rsidR="00A021DD" w:rsidRPr="0054726E" w:rsidRDefault="00A021DD" w:rsidP="00A021DD">
            <w:pPr>
              <w:pStyle w:val="Sansinterligne"/>
              <w:rPr>
                <w:rFonts w:ascii="Marianne" w:hAnsi="Marianne"/>
                <w:sz w:val="20"/>
                <w:szCs w:val="20"/>
              </w:rPr>
            </w:pPr>
          </w:p>
        </w:tc>
      </w:tr>
      <w:tr w:rsidR="00083E92" w:rsidRPr="0054726E" w14:paraId="38C590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F2AEB1" w14:textId="6BC91D02"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24AB1F" w14:textId="77777777" w:rsidR="00083E92" w:rsidRPr="0054726E" w:rsidRDefault="00083E92" w:rsidP="00083E92">
            <w:pPr>
              <w:pStyle w:val="Sansinterligne"/>
              <w:rPr>
                <w:rFonts w:ascii="Marianne" w:hAnsi="Marianne"/>
                <w:sz w:val="20"/>
                <w:szCs w:val="20"/>
              </w:rPr>
            </w:pPr>
          </w:p>
        </w:tc>
      </w:tr>
      <w:tr w:rsidR="00083E92" w:rsidRPr="0054726E" w14:paraId="43774AC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2C8266F"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0C7300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7BFDE5"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C818F9" w14:textId="77777777" w:rsidR="00083E92" w:rsidRPr="0054726E" w:rsidRDefault="00083E92" w:rsidP="00083E92">
            <w:pPr>
              <w:pStyle w:val="Sansinterligne"/>
              <w:rPr>
                <w:rFonts w:ascii="Marianne" w:hAnsi="Marianne"/>
                <w:sz w:val="20"/>
                <w:szCs w:val="20"/>
              </w:rPr>
            </w:pPr>
          </w:p>
        </w:tc>
      </w:tr>
      <w:tr w:rsidR="00083E92" w:rsidRPr="0054726E" w14:paraId="073367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D57BF1"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008D24" w14:textId="77777777" w:rsidR="00083E92" w:rsidRPr="0054726E" w:rsidRDefault="00083E92" w:rsidP="00083E92">
            <w:pPr>
              <w:pStyle w:val="Sansinterligne"/>
              <w:rPr>
                <w:rFonts w:ascii="Marianne" w:hAnsi="Marianne"/>
                <w:sz w:val="20"/>
                <w:szCs w:val="20"/>
              </w:rPr>
            </w:pPr>
          </w:p>
        </w:tc>
      </w:tr>
      <w:tr w:rsidR="00083E92" w:rsidRPr="0054726E" w14:paraId="3B92DE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19A03C"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250739" w14:textId="77777777" w:rsidR="00083E92" w:rsidRPr="0054726E" w:rsidRDefault="00083E92" w:rsidP="00083E92">
            <w:pPr>
              <w:pStyle w:val="Sansinterligne"/>
              <w:rPr>
                <w:rFonts w:ascii="Marianne" w:hAnsi="Marianne"/>
                <w:sz w:val="20"/>
                <w:szCs w:val="20"/>
              </w:rPr>
            </w:pPr>
          </w:p>
        </w:tc>
      </w:tr>
      <w:tr w:rsidR="00083E92" w:rsidRPr="0054726E" w14:paraId="72B40C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815C1E"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B793F5" w14:textId="77777777" w:rsidR="00083E92" w:rsidRPr="0054726E" w:rsidRDefault="00083E92" w:rsidP="00083E92">
            <w:pPr>
              <w:pStyle w:val="Sansinterligne"/>
              <w:rPr>
                <w:rFonts w:ascii="Marianne" w:hAnsi="Marianne"/>
                <w:sz w:val="20"/>
                <w:szCs w:val="20"/>
              </w:rPr>
            </w:pPr>
          </w:p>
        </w:tc>
      </w:tr>
      <w:tr w:rsidR="00083E92" w:rsidRPr="0054726E" w14:paraId="22A60A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514773"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Type de matières et de renfort aux genoux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2EC771" w14:textId="77777777" w:rsidR="00083E92" w:rsidRPr="0054726E" w:rsidRDefault="00083E92" w:rsidP="00083E92">
            <w:pPr>
              <w:pStyle w:val="Sansinterligne"/>
              <w:rPr>
                <w:rFonts w:ascii="Marianne" w:hAnsi="Marianne"/>
                <w:i/>
                <w:iCs/>
                <w:sz w:val="20"/>
                <w:szCs w:val="20"/>
              </w:rPr>
            </w:pPr>
          </w:p>
        </w:tc>
      </w:tr>
      <w:tr w:rsidR="00083E92" w:rsidRPr="0054726E" w14:paraId="471E45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EEA20D"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EN 531 (EN ISO 11612) classe A-B1-C1 garantissant une protection intégrale contre le feu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6E00B6" w14:textId="5A51E088" w:rsidR="00083E92" w:rsidRPr="0054726E" w:rsidRDefault="00083E92" w:rsidP="00083E92">
            <w:pPr>
              <w:pStyle w:val="Sansinterligne"/>
              <w:rPr>
                <w:rFonts w:ascii="Marianne" w:hAnsi="Marianne"/>
                <w:sz w:val="20"/>
                <w:szCs w:val="20"/>
              </w:rPr>
            </w:pPr>
          </w:p>
        </w:tc>
      </w:tr>
    </w:tbl>
    <w:p w14:paraId="6F62AAC6" w14:textId="77777777" w:rsidR="00E879C2" w:rsidRPr="0054726E" w:rsidRDefault="00E879C2" w:rsidP="00E879C2">
      <w:pPr>
        <w:pStyle w:val="Standard"/>
        <w:rPr>
          <w:rFonts w:ascii="Marianne" w:hAnsi="Marianne"/>
          <w:sz w:val="20"/>
          <w:szCs w:val="20"/>
        </w:rPr>
      </w:pPr>
    </w:p>
    <w:p w14:paraId="373E53FC" w14:textId="77777777" w:rsidR="00E879C2" w:rsidRPr="0054726E" w:rsidRDefault="00E879C2" w:rsidP="00E879C2">
      <w:pPr>
        <w:pStyle w:val="Standard"/>
        <w:rPr>
          <w:rFonts w:ascii="Marianne" w:hAnsi="Marianne"/>
          <w:sz w:val="20"/>
          <w:szCs w:val="20"/>
        </w:rPr>
      </w:pPr>
    </w:p>
    <w:p w14:paraId="6D28AD4E" w14:textId="77777777" w:rsidR="00E879C2" w:rsidRPr="0054726E" w:rsidRDefault="00E879C2" w:rsidP="00E879C2">
      <w:pPr>
        <w:pStyle w:val="Standard"/>
        <w:rPr>
          <w:rFonts w:ascii="Marianne" w:hAnsi="Marianne"/>
          <w:sz w:val="20"/>
          <w:szCs w:val="20"/>
        </w:rPr>
      </w:pPr>
    </w:p>
    <w:p w14:paraId="4C8D8378" w14:textId="77777777" w:rsidR="00E879C2" w:rsidRPr="0054726E" w:rsidRDefault="00E879C2" w:rsidP="00E879C2">
      <w:pPr>
        <w:pStyle w:val="Titre3"/>
        <w:numPr>
          <w:ilvl w:val="0"/>
          <w:numId w:val="0"/>
        </w:numPr>
        <w:rPr>
          <w:color w:val="002060"/>
          <w:sz w:val="20"/>
          <w:szCs w:val="20"/>
        </w:rPr>
      </w:pPr>
      <w:bookmarkStart w:id="311" w:name="_Toc207276861"/>
      <w:bookmarkStart w:id="312" w:name="__RefHeading___Toc50140_2787168394"/>
      <w:bookmarkStart w:id="313" w:name="_Toc214868070"/>
      <w:bookmarkStart w:id="314" w:name="_Toc215842598"/>
      <w:bookmarkStart w:id="315" w:name="_Toc216101311"/>
      <w:bookmarkStart w:id="316" w:name="_Toc216360424"/>
      <w:bookmarkStart w:id="317" w:name="_Toc216883312"/>
      <w:r w:rsidRPr="0054726E">
        <w:rPr>
          <w:color w:val="002060"/>
          <w:sz w:val="20"/>
          <w:szCs w:val="20"/>
        </w:rPr>
        <w:t>3-04. Combinaison aéromaritime</w:t>
      </w:r>
      <w:bookmarkEnd w:id="311"/>
      <w:bookmarkEnd w:id="312"/>
      <w:bookmarkEnd w:id="313"/>
      <w:r w:rsidRPr="0054726E">
        <w:rPr>
          <w:color w:val="002060"/>
          <w:sz w:val="20"/>
          <w:szCs w:val="20"/>
        </w:rPr>
        <w:t xml:space="preserve"> – homme et femme</w:t>
      </w:r>
      <w:bookmarkEnd w:id="314"/>
      <w:bookmarkEnd w:id="315"/>
      <w:bookmarkEnd w:id="316"/>
      <w:bookmarkEnd w:id="317"/>
    </w:p>
    <w:p w14:paraId="6BF96F6D" w14:textId="77777777" w:rsidR="00E879C2" w:rsidRPr="0054726E" w:rsidRDefault="00E879C2" w:rsidP="00E879C2">
      <w:pPr>
        <w:pStyle w:val="Standard"/>
        <w:rPr>
          <w:rFonts w:ascii="Marianne" w:hAnsi="Marianne"/>
          <w:sz w:val="20"/>
          <w:szCs w:val="20"/>
        </w:rPr>
      </w:pPr>
    </w:p>
    <w:tbl>
      <w:tblPr>
        <w:tblW w:w="9625" w:type="dxa"/>
        <w:tblInd w:w="16" w:type="dxa"/>
        <w:tblLayout w:type="fixed"/>
        <w:tblCellMar>
          <w:left w:w="10" w:type="dxa"/>
          <w:right w:w="10" w:type="dxa"/>
        </w:tblCellMar>
        <w:tblLook w:val="04A0" w:firstRow="1" w:lastRow="0" w:firstColumn="1" w:lastColumn="0" w:noHBand="0" w:noVBand="1"/>
      </w:tblPr>
      <w:tblGrid>
        <w:gridCol w:w="4363"/>
        <w:gridCol w:w="5262"/>
      </w:tblGrid>
      <w:tr w:rsidR="00E879C2" w:rsidRPr="0054726E" w14:paraId="0E8A2ECE" w14:textId="77777777" w:rsidTr="00B52833">
        <w:tc>
          <w:tcPr>
            <w:tcW w:w="962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B34AAD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7EBF06E" w14:textId="77777777" w:rsidTr="00B52833">
        <w:tc>
          <w:tcPr>
            <w:tcW w:w="436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32599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A4F8D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2CC3B8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7173840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79BDE3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AA069B" w14:textId="77777777" w:rsidR="00E879C2" w:rsidRPr="0054726E" w:rsidRDefault="00E879C2" w:rsidP="00B52833">
            <w:pPr>
              <w:pStyle w:val="Sansinterligne"/>
              <w:rPr>
                <w:rFonts w:ascii="Marianne" w:hAnsi="Marianne"/>
                <w:sz w:val="20"/>
                <w:szCs w:val="20"/>
              </w:rPr>
            </w:pPr>
          </w:p>
        </w:tc>
      </w:tr>
      <w:tr w:rsidR="00E879C2" w:rsidRPr="0054726E" w14:paraId="02EEA48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01588DB"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302454" w14:textId="77777777" w:rsidR="00E879C2" w:rsidRPr="0054726E" w:rsidRDefault="00E879C2" w:rsidP="00B52833">
            <w:pPr>
              <w:pStyle w:val="Sansinterligne"/>
              <w:rPr>
                <w:rFonts w:ascii="Marianne" w:hAnsi="Marianne"/>
                <w:sz w:val="20"/>
                <w:szCs w:val="20"/>
              </w:rPr>
            </w:pPr>
          </w:p>
        </w:tc>
      </w:tr>
      <w:tr w:rsidR="00E879C2" w:rsidRPr="0054726E" w14:paraId="1E20675F"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8299141"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B61A6C" w14:textId="77777777" w:rsidR="00E879C2" w:rsidRPr="0054726E" w:rsidRDefault="00E879C2" w:rsidP="00B52833">
            <w:pPr>
              <w:pStyle w:val="Sansinterligne"/>
              <w:rPr>
                <w:rFonts w:ascii="Marianne" w:hAnsi="Marianne"/>
                <w:sz w:val="20"/>
                <w:szCs w:val="20"/>
              </w:rPr>
            </w:pPr>
          </w:p>
        </w:tc>
      </w:tr>
      <w:tr w:rsidR="00E879C2" w:rsidRPr="0054726E" w14:paraId="3E3915A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C2A5B96" w14:textId="77777777" w:rsidR="00E879C2" w:rsidRPr="0054726E" w:rsidRDefault="00E879C2" w:rsidP="007D15FA">
            <w:pPr>
              <w:pStyle w:val="TableHeading"/>
              <w:jc w:val="left"/>
            </w:pPr>
            <w:r w:rsidRPr="0054726E">
              <w:t>Possibilité de proposer des tailles exceptionnelles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086C8C" w14:textId="77777777" w:rsidR="00E879C2" w:rsidRPr="0054726E" w:rsidRDefault="00E879C2" w:rsidP="00B52833">
            <w:pPr>
              <w:pStyle w:val="Sansinterligne"/>
              <w:rPr>
                <w:rFonts w:ascii="Marianne" w:hAnsi="Marianne"/>
                <w:sz w:val="20"/>
                <w:szCs w:val="20"/>
              </w:rPr>
            </w:pPr>
          </w:p>
        </w:tc>
      </w:tr>
      <w:tr w:rsidR="00E879C2" w:rsidRPr="0054726E" w14:paraId="238C147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F002C2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Matière anti feu</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AB1D34" w14:textId="77777777" w:rsidR="00E879C2" w:rsidRPr="0054726E" w:rsidRDefault="00E879C2" w:rsidP="00B52833">
            <w:pPr>
              <w:pStyle w:val="Sansinterligne"/>
              <w:rPr>
                <w:rFonts w:ascii="Marianne" w:hAnsi="Marianne"/>
                <w:i/>
                <w:iCs/>
                <w:sz w:val="20"/>
                <w:szCs w:val="20"/>
              </w:rPr>
            </w:pPr>
          </w:p>
        </w:tc>
      </w:tr>
      <w:tr w:rsidR="00E879C2" w:rsidRPr="0054726E" w14:paraId="294FA3EC"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4FFA7C3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Coloris bleu DOUANE mat.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7B1E8B" w14:textId="77777777" w:rsidR="00E879C2" w:rsidRPr="0054726E" w:rsidRDefault="00E879C2" w:rsidP="00B52833">
            <w:pPr>
              <w:pStyle w:val="Sansinterligne"/>
              <w:rPr>
                <w:rFonts w:ascii="Marianne" w:hAnsi="Marianne"/>
                <w:i/>
                <w:iCs/>
                <w:sz w:val="20"/>
                <w:szCs w:val="20"/>
              </w:rPr>
            </w:pPr>
          </w:p>
        </w:tc>
      </w:tr>
      <w:tr w:rsidR="00E879C2" w:rsidRPr="0054726E" w14:paraId="49817B88"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F505E03"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338BA7" w14:textId="77777777" w:rsidR="00E879C2" w:rsidRPr="0054726E" w:rsidRDefault="00E879C2" w:rsidP="00B52833">
            <w:pPr>
              <w:pStyle w:val="Sansinterligne"/>
              <w:rPr>
                <w:rFonts w:ascii="Marianne" w:hAnsi="Marianne"/>
                <w:i/>
                <w:iCs/>
                <w:sz w:val="20"/>
                <w:szCs w:val="20"/>
              </w:rPr>
            </w:pPr>
          </w:p>
        </w:tc>
      </w:tr>
      <w:tr w:rsidR="00A021DD" w:rsidRPr="0054726E" w14:paraId="14C20E3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DBD4050" w14:textId="38039DEC"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591687" w14:textId="77777777" w:rsidR="00A021DD" w:rsidRPr="0054726E" w:rsidRDefault="00A021DD" w:rsidP="00A021DD">
            <w:pPr>
              <w:pStyle w:val="Sansinterligne"/>
              <w:rPr>
                <w:rFonts w:ascii="Marianne" w:hAnsi="Marianne"/>
                <w:i/>
                <w:iCs/>
                <w:sz w:val="20"/>
                <w:szCs w:val="20"/>
              </w:rPr>
            </w:pPr>
          </w:p>
        </w:tc>
      </w:tr>
      <w:tr w:rsidR="00A021DD" w:rsidRPr="0054726E" w14:paraId="76CB16EB"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76CDF9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24AA4E9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3B3ED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E78A1D" w14:textId="77777777" w:rsidR="00A021DD" w:rsidRPr="0054726E" w:rsidRDefault="00A021DD" w:rsidP="00A021DD">
            <w:pPr>
              <w:pStyle w:val="Sansinterligne"/>
              <w:rPr>
                <w:rFonts w:ascii="Marianne" w:hAnsi="Marianne"/>
                <w:i/>
                <w:iCs/>
                <w:sz w:val="20"/>
                <w:szCs w:val="20"/>
              </w:rPr>
            </w:pPr>
          </w:p>
        </w:tc>
      </w:tr>
      <w:tr w:rsidR="00A021DD" w:rsidRPr="0054726E" w14:paraId="2C97C1D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96628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4DD2AC" w14:textId="77777777" w:rsidR="00A021DD" w:rsidRPr="0054726E" w:rsidRDefault="00A021DD" w:rsidP="00A021DD">
            <w:pPr>
              <w:pStyle w:val="Sansinterligne"/>
              <w:rPr>
                <w:rFonts w:ascii="Marianne" w:hAnsi="Marianne"/>
                <w:i/>
                <w:iCs/>
                <w:sz w:val="20"/>
                <w:szCs w:val="20"/>
              </w:rPr>
            </w:pPr>
          </w:p>
        </w:tc>
      </w:tr>
      <w:tr w:rsidR="00A021DD" w:rsidRPr="0054726E" w14:paraId="75A579B9"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F509A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807215" w14:textId="77777777" w:rsidR="00A021DD" w:rsidRPr="0054726E" w:rsidRDefault="00A021DD" w:rsidP="00A021DD">
            <w:pPr>
              <w:pStyle w:val="Sansinterligne"/>
              <w:rPr>
                <w:rFonts w:ascii="Marianne" w:hAnsi="Marianne"/>
                <w:i/>
                <w:iCs/>
                <w:sz w:val="20"/>
                <w:szCs w:val="20"/>
              </w:rPr>
            </w:pPr>
          </w:p>
        </w:tc>
      </w:tr>
      <w:tr w:rsidR="00A021DD" w:rsidRPr="0054726E" w14:paraId="3668E6D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3BB633"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C9B671" w14:textId="77777777" w:rsidR="00A021DD" w:rsidRPr="0054726E" w:rsidRDefault="00A021DD" w:rsidP="00A021DD">
            <w:pPr>
              <w:pStyle w:val="Sansinterligne"/>
              <w:rPr>
                <w:rFonts w:ascii="Marianne" w:hAnsi="Marianne"/>
                <w:sz w:val="20"/>
                <w:szCs w:val="20"/>
              </w:rPr>
            </w:pPr>
          </w:p>
        </w:tc>
      </w:tr>
      <w:tr w:rsidR="00A021DD" w:rsidRPr="0054726E" w14:paraId="553B8DD9"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6BAAA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7DC000" w14:textId="77777777" w:rsidR="00A021DD" w:rsidRPr="0054726E" w:rsidRDefault="00A021DD" w:rsidP="00A021DD">
            <w:pPr>
              <w:pStyle w:val="Sansinterligne"/>
              <w:rPr>
                <w:rFonts w:ascii="Marianne" w:hAnsi="Marianne"/>
                <w:sz w:val="20"/>
                <w:szCs w:val="20"/>
              </w:rPr>
            </w:pPr>
          </w:p>
        </w:tc>
      </w:tr>
      <w:tr w:rsidR="00A021DD" w:rsidRPr="0054726E" w14:paraId="610A145B" w14:textId="77777777" w:rsidTr="00B52833">
        <w:trPr>
          <w:trHeight w:val="334"/>
        </w:trPr>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BDB37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9AE32D" w14:textId="77777777" w:rsidR="00A021DD" w:rsidRPr="0054726E" w:rsidRDefault="00A021DD" w:rsidP="00A021DD">
            <w:pPr>
              <w:pStyle w:val="Sansinterligne"/>
              <w:rPr>
                <w:rFonts w:ascii="Marianne" w:hAnsi="Marianne"/>
                <w:i/>
                <w:iCs/>
                <w:sz w:val="20"/>
                <w:szCs w:val="20"/>
              </w:rPr>
            </w:pPr>
          </w:p>
        </w:tc>
      </w:tr>
      <w:tr w:rsidR="00A021DD" w:rsidRPr="0054726E" w14:paraId="3F5EA58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BBCD2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Matières proposées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BB7404" w14:textId="77777777" w:rsidR="00A021DD" w:rsidRPr="0054726E" w:rsidRDefault="00A021DD" w:rsidP="00A021DD">
            <w:pPr>
              <w:pStyle w:val="Sansinterligne"/>
              <w:rPr>
                <w:rFonts w:ascii="Marianne" w:hAnsi="Marianne"/>
                <w:sz w:val="20"/>
                <w:szCs w:val="20"/>
              </w:rPr>
            </w:pPr>
          </w:p>
        </w:tc>
      </w:tr>
      <w:tr w:rsidR="00A021DD" w:rsidRPr="0054726E" w14:paraId="10F3B87C"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01116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marquage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062CDC" w14:textId="77777777" w:rsidR="00A021DD" w:rsidRPr="0054726E" w:rsidRDefault="00A021DD" w:rsidP="00A021DD">
            <w:pPr>
              <w:pStyle w:val="Sansinterligne"/>
              <w:rPr>
                <w:rFonts w:ascii="Marianne" w:hAnsi="Marianne"/>
                <w:sz w:val="20"/>
                <w:szCs w:val="20"/>
              </w:rPr>
            </w:pPr>
          </w:p>
        </w:tc>
      </w:tr>
      <w:tr w:rsidR="00A021DD" w:rsidRPr="0054726E" w14:paraId="36C09EE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F9283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protections amovibles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99908" w14:textId="77777777" w:rsidR="00A021DD" w:rsidRPr="0054726E" w:rsidRDefault="00A021DD" w:rsidP="00A021DD">
            <w:pPr>
              <w:pStyle w:val="Sansinterligne"/>
              <w:rPr>
                <w:rFonts w:ascii="Marianne" w:hAnsi="Marianne"/>
                <w:sz w:val="20"/>
                <w:szCs w:val="20"/>
              </w:rPr>
            </w:pPr>
          </w:p>
        </w:tc>
      </w:tr>
      <w:tr w:rsidR="00A021DD" w:rsidRPr="0054726E" w14:paraId="2D66B4A0"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9CB2F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et type de fermeture à glissière et zips proposés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8AD6FF" w14:textId="77777777" w:rsidR="00A021DD" w:rsidRPr="0054726E" w:rsidRDefault="00A021DD" w:rsidP="00A021DD">
            <w:pPr>
              <w:pStyle w:val="Sansinterligne"/>
              <w:rPr>
                <w:rFonts w:ascii="Marianne" w:hAnsi="Marianne"/>
                <w:sz w:val="20"/>
                <w:szCs w:val="20"/>
              </w:rPr>
            </w:pPr>
          </w:p>
        </w:tc>
      </w:tr>
      <w:tr w:rsidR="00A021DD" w:rsidRPr="0054726E" w14:paraId="7F347E06"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2C3C9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1E0863" w14:textId="77777777" w:rsidR="00A021DD" w:rsidRPr="0054726E" w:rsidRDefault="00A021DD" w:rsidP="00A021DD">
            <w:pPr>
              <w:pStyle w:val="Sansinterligne"/>
              <w:rPr>
                <w:rFonts w:ascii="Marianne" w:hAnsi="Marianne"/>
                <w:sz w:val="20"/>
                <w:szCs w:val="20"/>
              </w:rPr>
            </w:pPr>
          </w:p>
        </w:tc>
      </w:tr>
      <w:tr w:rsidR="00A021DD" w:rsidRPr="0054726E" w14:paraId="41111C9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D3B80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marquage DOUANE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468961" w14:textId="77777777" w:rsidR="00A021DD" w:rsidRPr="0054726E" w:rsidRDefault="00A021DD" w:rsidP="00A021DD">
            <w:pPr>
              <w:pStyle w:val="Sansinterligne"/>
              <w:rPr>
                <w:rFonts w:ascii="Marianne" w:hAnsi="Marianne"/>
                <w:sz w:val="20"/>
                <w:szCs w:val="20"/>
              </w:rPr>
            </w:pPr>
          </w:p>
        </w:tc>
      </w:tr>
      <w:tr w:rsidR="00083E92" w:rsidRPr="0054726E" w14:paraId="78E5E363"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14A95E" w14:textId="32B3D6D4"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B26553" w14:textId="77777777" w:rsidR="00083E92" w:rsidRPr="0054726E" w:rsidRDefault="00083E92" w:rsidP="00083E92">
            <w:pPr>
              <w:pStyle w:val="Sansinterligne"/>
              <w:rPr>
                <w:rFonts w:ascii="Marianne" w:hAnsi="Marianne"/>
                <w:sz w:val="20"/>
                <w:szCs w:val="20"/>
              </w:rPr>
            </w:pPr>
          </w:p>
        </w:tc>
      </w:tr>
      <w:tr w:rsidR="00083E92" w:rsidRPr="0054726E" w14:paraId="79BA7F4D"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838CB9"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4029A2B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02B2B4F9"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D55BA6" w14:textId="77777777" w:rsidR="00083E92" w:rsidRPr="0054726E" w:rsidRDefault="00083E92" w:rsidP="00083E92">
            <w:pPr>
              <w:pStyle w:val="Sansinterligne"/>
              <w:rPr>
                <w:rFonts w:ascii="Marianne" w:hAnsi="Marianne"/>
                <w:sz w:val="20"/>
                <w:szCs w:val="20"/>
              </w:rPr>
            </w:pPr>
          </w:p>
        </w:tc>
      </w:tr>
      <w:tr w:rsidR="00083E92" w:rsidRPr="0054726E" w14:paraId="642655BC"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853DB77"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17124F" w14:textId="77777777" w:rsidR="00083E92" w:rsidRPr="0054726E" w:rsidRDefault="00083E92" w:rsidP="00083E92">
            <w:pPr>
              <w:pStyle w:val="Sansinterligne"/>
              <w:rPr>
                <w:rFonts w:ascii="Marianne" w:hAnsi="Marianne"/>
                <w:sz w:val="20"/>
                <w:szCs w:val="20"/>
              </w:rPr>
            </w:pPr>
          </w:p>
        </w:tc>
      </w:tr>
      <w:tr w:rsidR="00083E92" w:rsidRPr="0054726E" w14:paraId="0D9BE9E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DB402DC"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DE8B89" w14:textId="77777777" w:rsidR="00083E92" w:rsidRPr="0054726E" w:rsidRDefault="00083E92" w:rsidP="00083E92">
            <w:pPr>
              <w:pStyle w:val="Sansinterligne"/>
              <w:rPr>
                <w:rFonts w:ascii="Marianne" w:hAnsi="Marianne"/>
                <w:sz w:val="20"/>
                <w:szCs w:val="20"/>
              </w:rPr>
            </w:pPr>
          </w:p>
        </w:tc>
      </w:tr>
      <w:tr w:rsidR="00083E92" w:rsidRPr="0054726E" w14:paraId="5983C1AE"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1690262"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8D3DAC" w14:textId="77777777" w:rsidR="00083E92" w:rsidRPr="0054726E" w:rsidRDefault="00083E92" w:rsidP="00083E92">
            <w:pPr>
              <w:pStyle w:val="Sansinterligne"/>
              <w:rPr>
                <w:rFonts w:ascii="Marianne" w:hAnsi="Marianne"/>
                <w:sz w:val="20"/>
                <w:szCs w:val="20"/>
              </w:rPr>
            </w:pPr>
          </w:p>
        </w:tc>
      </w:tr>
      <w:tr w:rsidR="00083E92" w:rsidRPr="0054726E" w14:paraId="0E0A0D8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EAA1404"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Composition des tissus de renforts, coudes, genoux et fessiers.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CEB532" w14:textId="77777777" w:rsidR="00083E92" w:rsidRPr="0054726E" w:rsidRDefault="00083E92" w:rsidP="00083E92">
            <w:pPr>
              <w:pStyle w:val="Sansinterligne"/>
              <w:rPr>
                <w:rFonts w:ascii="Marianne" w:hAnsi="Marianne"/>
                <w:i/>
                <w:iCs/>
                <w:sz w:val="20"/>
                <w:szCs w:val="20"/>
              </w:rPr>
            </w:pPr>
          </w:p>
        </w:tc>
      </w:tr>
      <w:tr w:rsidR="00083E92" w:rsidRPr="0054726E" w14:paraId="6921680E"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2B640D3"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NORME ISO 11612 (A1-B2-C2-F2) garantissant une protection intégrale contre le feu</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E1A264" w14:textId="77777777" w:rsidR="00083E92" w:rsidRPr="0054726E" w:rsidRDefault="00083E92" w:rsidP="00083E92">
            <w:pPr>
              <w:pStyle w:val="Sansinterligne"/>
              <w:rPr>
                <w:rFonts w:ascii="Marianne" w:hAnsi="Marianne"/>
                <w:sz w:val="20"/>
                <w:szCs w:val="20"/>
              </w:rPr>
            </w:pPr>
          </w:p>
          <w:p w14:paraId="2F1F9199" w14:textId="121FB865" w:rsidR="00083E92" w:rsidRPr="0054726E" w:rsidRDefault="00083E92" w:rsidP="00083E92">
            <w:pPr>
              <w:pStyle w:val="Sansinterligne"/>
              <w:rPr>
                <w:rFonts w:ascii="Marianne" w:hAnsi="Marianne"/>
                <w:sz w:val="20"/>
                <w:szCs w:val="20"/>
              </w:rPr>
            </w:pPr>
          </w:p>
        </w:tc>
      </w:tr>
      <w:tr w:rsidR="00083E92" w:rsidRPr="0054726E" w14:paraId="0850FF10"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41A1DA3F"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Norme ISO 17353-B2</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3E71B5" w14:textId="77777777" w:rsidR="00083E92" w:rsidRPr="0054726E" w:rsidRDefault="00083E92" w:rsidP="00083E92">
            <w:pPr>
              <w:pStyle w:val="Sansinterligne"/>
              <w:rPr>
                <w:rFonts w:ascii="Marianne" w:hAnsi="Marianne"/>
                <w:i/>
                <w:iCs/>
                <w:sz w:val="20"/>
                <w:szCs w:val="20"/>
              </w:rPr>
            </w:pPr>
          </w:p>
          <w:p w14:paraId="6B9D3040" w14:textId="65F1BF40" w:rsidR="00083E92" w:rsidRPr="0054726E" w:rsidRDefault="00083E92" w:rsidP="00083E92">
            <w:pPr>
              <w:pStyle w:val="Sansinterligne"/>
              <w:rPr>
                <w:rFonts w:ascii="Marianne" w:hAnsi="Marianne"/>
                <w:sz w:val="20"/>
                <w:szCs w:val="20"/>
              </w:rPr>
            </w:pPr>
          </w:p>
        </w:tc>
      </w:tr>
      <w:tr w:rsidR="00083E92" w:rsidRPr="0054726E" w14:paraId="29E9274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655CD60"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Norme ISO 11092 résistance évaporative (RET) inférieure ou égale à 12 m²Pa/W</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B49712" w14:textId="77777777" w:rsidR="00083E92" w:rsidRPr="0054726E" w:rsidRDefault="00083E92" w:rsidP="00083E92">
            <w:pPr>
              <w:pStyle w:val="Sansinterligne"/>
              <w:rPr>
                <w:rFonts w:ascii="Marianne" w:hAnsi="Marianne"/>
                <w:i/>
                <w:iCs/>
                <w:sz w:val="20"/>
                <w:szCs w:val="20"/>
              </w:rPr>
            </w:pPr>
          </w:p>
          <w:p w14:paraId="5F14540C" w14:textId="0642DBCF" w:rsidR="00083E92" w:rsidRPr="0054726E" w:rsidRDefault="00083E92" w:rsidP="00083E92">
            <w:pPr>
              <w:pStyle w:val="Sansinterligne"/>
              <w:rPr>
                <w:rFonts w:ascii="Marianne" w:hAnsi="Marianne"/>
                <w:sz w:val="20"/>
                <w:szCs w:val="20"/>
              </w:rPr>
            </w:pPr>
          </w:p>
        </w:tc>
      </w:tr>
    </w:tbl>
    <w:p w14:paraId="70949D3E" w14:textId="77777777" w:rsidR="00E879C2" w:rsidRPr="0054726E" w:rsidRDefault="00E879C2" w:rsidP="00E879C2">
      <w:pPr>
        <w:pStyle w:val="Standard"/>
        <w:rPr>
          <w:rFonts w:ascii="Marianne" w:hAnsi="Marianne"/>
          <w:sz w:val="20"/>
          <w:szCs w:val="20"/>
        </w:rPr>
      </w:pPr>
    </w:p>
    <w:p w14:paraId="1061342F" w14:textId="77777777" w:rsidR="00E879C2" w:rsidRPr="0054726E" w:rsidRDefault="00E879C2" w:rsidP="00E879C2">
      <w:pPr>
        <w:pStyle w:val="Titre3"/>
        <w:numPr>
          <w:ilvl w:val="0"/>
          <w:numId w:val="0"/>
        </w:numPr>
        <w:rPr>
          <w:color w:val="002060"/>
          <w:sz w:val="20"/>
          <w:szCs w:val="20"/>
        </w:rPr>
      </w:pPr>
      <w:bookmarkStart w:id="318" w:name="__RefHeading___Toc50142_2787168394"/>
      <w:bookmarkStart w:id="319" w:name="_Toc214868071"/>
      <w:bookmarkStart w:id="320" w:name="_Toc215842599"/>
      <w:bookmarkStart w:id="321" w:name="_Toc216101312"/>
      <w:bookmarkStart w:id="322" w:name="_Toc216360425"/>
      <w:bookmarkStart w:id="323" w:name="_Toc216883313"/>
      <w:r w:rsidRPr="0054726E">
        <w:rPr>
          <w:color w:val="002060"/>
          <w:sz w:val="20"/>
          <w:szCs w:val="20"/>
        </w:rPr>
        <w:t>3-05. Combinaison terrestre</w:t>
      </w:r>
      <w:bookmarkEnd w:id="318"/>
      <w:bookmarkEnd w:id="319"/>
      <w:r w:rsidRPr="0054726E">
        <w:rPr>
          <w:color w:val="002060"/>
          <w:sz w:val="20"/>
          <w:szCs w:val="20"/>
        </w:rPr>
        <w:t xml:space="preserve"> – homme et femme</w:t>
      </w:r>
      <w:bookmarkEnd w:id="320"/>
      <w:bookmarkEnd w:id="321"/>
      <w:bookmarkEnd w:id="322"/>
      <w:bookmarkEnd w:id="323"/>
    </w:p>
    <w:p w14:paraId="7C1BAED6"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BD81CC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D0F37A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F427A9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D5B15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018B1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9E383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66401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1B5532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44AE66" w14:textId="77777777" w:rsidR="00E879C2" w:rsidRPr="0054726E" w:rsidRDefault="00E879C2" w:rsidP="00B52833">
            <w:pPr>
              <w:pStyle w:val="Sansinterligne"/>
              <w:rPr>
                <w:rFonts w:ascii="Marianne" w:hAnsi="Marianne"/>
                <w:sz w:val="20"/>
                <w:szCs w:val="20"/>
              </w:rPr>
            </w:pPr>
          </w:p>
        </w:tc>
      </w:tr>
      <w:tr w:rsidR="00E879C2" w:rsidRPr="0054726E" w14:paraId="433116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287233"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B209DC" w14:textId="77777777" w:rsidR="00E879C2" w:rsidRPr="0054726E" w:rsidRDefault="00E879C2" w:rsidP="00B52833">
            <w:pPr>
              <w:pStyle w:val="Sansinterligne"/>
              <w:rPr>
                <w:rFonts w:ascii="Marianne" w:hAnsi="Marianne"/>
                <w:sz w:val="20"/>
                <w:szCs w:val="20"/>
              </w:rPr>
            </w:pPr>
          </w:p>
        </w:tc>
      </w:tr>
      <w:tr w:rsidR="00E879C2" w:rsidRPr="0054726E" w14:paraId="4C4183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2C098C"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7713DB" w14:textId="77777777" w:rsidR="00E879C2" w:rsidRPr="0054726E" w:rsidRDefault="00E879C2" w:rsidP="00B52833">
            <w:pPr>
              <w:pStyle w:val="Sansinterligne"/>
              <w:rPr>
                <w:rFonts w:ascii="Marianne" w:hAnsi="Marianne"/>
                <w:sz w:val="20"/>
                <w:szCs w:val="20"/>
              </w:rPr>
            </w:pPr>
          </w:p>
        </w:tc>
      </w:tr>
      <w:tr w:rsidR="00E879C2" w:rsidRPr="0054726E" w14:paraId="7CC5B0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699DF3"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DD2448" w14:textId="77777777" w:rsidR="00E879C2" w:rsidRPr="0054726E" w:rsidRDefault="00E879C2" w:rsidP="00B52833">
            <w:pPr>
              <w:pStyle w:val="Sansinterligne"/>
              <w:rPr>
                <w:rFonts w:ascii="Marianne" w:hAnsi="Marianne"/>
                <w:sz w:val="20"/>
                <w:szCs w:val="20"/>
              </w:rPr>
            </w:pPr>
          </w:p>
        </w:tc>
      </w:tr>
      <w:tr w:rsidR="00E879C2" w:rsidRPr="0054726E" w14:paraId="7B5CD6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FFD10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Coloris bleu DOUANE mat.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026EAD" w14:textId="77777777" w:rsidR="00E879C2" w:rsidRPr="0054726E" w:rsidRDefault="00E879C2" w:rsidP="00B52833">
            <w:pPr>
              <w:pStyle w:val="Sansinterligne"/>
              <w:rPr>
                <w:rFonts w:ascii="Marianne" w:hAnsi="Marianne"/>
                <w:i/>
                <w:iCs/>
                <w:sz w:val="20"/>
                <w:szCs w:val="20"/>
              </w:rPr>
            </w:pPr>
          </w:p>
        </w:tc>
      </w:tr>
      <w:tr w:rsidR="00E879C2" w:rsidRPr="0054726E" w14:paraId="55877F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8DF1C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80DC12" w14:textId="77777777" w:rsidR="00E879C2" w:rsidRPr="0054726E" w:rsidRDefault="00E879C2" w:rsidP="00B52833">
            <w:pPr>
              <w:pStyle w:val="Sansinterligne"/>
              <w:rPr>
                <w:rFonts w:ascii="Marianne" w:hAnsi="Marianne"/>
                <w:i/>
                <w:iCs/>
                <w:sz w:val="20"/>
                <w:szCs w:val="20"/>
              </w:rPr>
            </w:pPr>
          </w:p>
        </w:tc>
      </w:tr>
      <w:tr w:rsidR="00A021DD" w:rsidRPr="0054726E" w14:paraId="1742F7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7FF014" w14:textId="2FDB75F1"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29D7A7" w14:textId="77777777" w:rsidR="00A021DD" w:rsidRPr="0054726E" w:rsidRDefault="00A021DD" w:rsidP="00A021DD">
            <w:pPr>
              <w:pStyle w:val="Sansinterligne"/>
              <w:rPr>
                <w:rFonts w:ascii="Marianne" w:hAnsi="Marianne"/>
                <w:i/>
                <w:iCs/>
                <w:sz w:val="20"/>
                <w:szCs w:val="20"/>
              </w:rPr>
            </w:pPr>
          </w:p>
        </w:tc>
      </w:tr>
      <w:tr w:rsidR="00A021DD" w:rsidRPr="0054726E" w14:paraId="7F1ECD6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A38C65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9DDDC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BBC12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EE37C2" w14:textId="77777777" w:rsidR="00A021DD" w:rsidRPr="0054726E" w:rsidRDefault="00A021DD" w:rsidP="00A021DD">
            <w:pPr>
              <w:pStyle w:val="Sansinterligne"/>
              <w:rPr>
                <w:rFonts w:ascii="Marianne" w:hAnsi="Marianne"/>
                <w:i/>
                <w:iCs/>
                <w:sz w:val="20"/>
                <w:szCs w:val="20"/>
              </w:rPr>
            </w:pPr>
          </w:p>
        </w:tc>
      </w:tr>
      <w:tr w:rsidR="00A021DD" w:rsidRPr="0054726E" w14:paraId="605C3B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64D29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EFD21B" w14:textId="77777777" w:rsidR="00A021DD" w:rsidRPr="0054726E" w:rsidRDefault="00A021DD" w:rsidP="00A021DD">
            <w:pPr>
              <w:pStyle w:val="Sansinterligne"/>
              <w:rPr>
                <w:rFonts w:ascii="Marianne" w:hAnsi="Marianne"/>
                <w:i/>
                <w:iCs/>
                <w:sz w:val="20"/>
                <w:szCs w:val="20"/>
              </w:rPr>
            </w:pPr>
          </w:p>
        </w:tc>
      </w:tr>
      <w:tr w:rsidR="00A021DD" w:rsidRPr="0054726E" w14:paraId="4D86B97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5D30C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260B28" w14:textId="77777777" w:rsidR="00A021DD" w:rsidRPr="0054726E" w:rsidRDefault="00A021DD" w:rsidP="00A021DD">
            <w:pPr>
              <w:pStyle w:val="Sansinterligne"/>
              <w:rPr>
                <w:rFonts w:ascii="Marianne" w:hAnsi="Marianne"/>
                <w:i/>
                <w:iCs/>
                <w:sz w:val="20"/>
                <w:szCs w:val="20"/>
              </w:rPr>
            </w:pPr>
          </w:p>
        </w:tc>
      </w:tr>
      <w:tr w:rsidR="00A021DD" w:rsidRPr="0054726E" w14:paraId="056DA7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863CC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D6BF16" w14:textId="77777777" w:rsidR="00A021DD" w:rsidRPr="0054726E" w:rsidRDefault="00A021DD" w:rsidP="00A021DD">
            <w:pPr>
              <w:pStyle w:val="Sansinterligne"/>
              <w:rPr>
                <w:rFonts w:ascii="Marianne" w:hAnsi="Marianne"/>
                <w:sz w:val="20"/>
                <w:szCs w:val="20"/>
              </w:rPr>
            </w:pPr>
          </w:p>
        </w:tc>
      </w:tr>
      <w:tr w:rsidR="00A021DD" w:rsidRPr="0054726E" w14:paraId="7E452C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C1B01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8DB427" w14:textId="77777777" w:rsidR="00A021DD" w:rsidRPr="0054726E" w:rsidRDefault="00A021DD" w:rsidP="00A021DD">
            <w:pPr>
              <w:pStyle w:val="Sansinterligne"/>
              <w:rPr>
                <w:rFonts w:ascii="Marianne" w:hAnsi="Marianne"/>
                <w:sz w:val="20"/>
                <w:szCs w:val="20"/>
              </w:rPr>
            </w:pPr>
          </w:p>
        </w:tc>
      </w:tr>
      <w:tr w:rsidR="00A021DD" w:rsidRPr="0054726E" w14:paraId="6D03370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D3F51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6E0D5B" w14:textId="77777777" w:rsidR="00A021DD" w:rsidRPr="0054726E" w:rsidRDefault="00A021DD" w:rsidP="00A021DD">
            <w:pPr>
              <w:pStyle w:val="Sansinterligne"/>
              <w:rPr>
                <w:rFonts w:ascii="Marianne" w:hAnsi="Marianne"/>
                <w:i/>
                <w:iCs/>
                <w:sz w:val="20"/>
                <w:szCs w:val="20"/>
              </w:rPr>
            </w:pPr>
          </w:p>
        </w:tc>
      </w:tr>
      <w:tr w:rsidR="00A021DD" w:rsidRPr="0054726E" w14:paraId="5F668C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62A84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Matières proposées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DEE0E4" w14:textId="77777777" w:rsidR="00A021DD" w:rsidRPr="0054726E" w:rsidRDefault="00A021DD" w:rsidP="00A021DD">
            <w:pPr>
              <w:pStyle w:val="Sansinterligne"/>
              <w:rPr>
                <w:rFonts w:ascii="Marianne" w:hAnsi="Marianne"/>
                <w:sz w:val="20"/>
                <w:szCs w:val="20"/>
              </w:rPr>
            </w:pPr>
          </w:p>
        </w:tc>
      </w:tr>
      <w:tr w:rsidR="00A021DD" w:rsidRPr="0054726E" w14:paraId="724445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15E1E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marquage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87FEBB" w14:textId="77777777" w:rsidR="00A021DD" w:rsidRPr="0054726E" w:rsidRDefault="00A021DD" w:rsidP="00A021DD">
            <w:pPr>
              <w:pStyle w:val="Sansinterligne"/>
              <w:rPr>
                <w:rFonts w:ascii="Marianne" w:hAnsi="Marianne"/>
                <w:sz w:val="20"/>
                <w:szCs w:val="20"/>
              </w:rPr>
            </w:pPr>
          </w:p>
        </w:tc>
      </w:tr>
      <w:tr w:rsidR="00A021DD" w:rsidRPr="0054726E" w14:paraId="1DE4C8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2CB7D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de protections amovibles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95A4ED" w14:textId="77777777" w:rsidR="00A021DD" w:rsidRPr="0054726E" w:rsidRDefault="00A021DD" w:rsidP="00A021DD">
            <w:pPr>
              <w:pStyle w:val="Sansinterligne"/>
              <w:rPr>
                <w:rFonts w:ascii="Marianne" w:hAnsi="Marianne"/>
                <w:sz w:val="20"/>
                <w:szCs w:val="20"/>
              </w:rPr>
            </w:pPr>
          </w:p>
        </w:tc>
      </w:tr>
      <w:tr w:rsidR="00A021DD" w:rsidRPr="0054726E" w14:paraId="446EF45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E13DE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et type de fermeture à glissière et zips proposés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104D37" w14:textId="77777777" w:rsidR="00A021DD" w:rsidRPr="0054726E" w:rsidRDefault="00A021DD" w:rsidP="00A021DD">
            <w:pPr>
              <w:pStyle w:val="Sansinterligne"/>
              <w:rPr>
                <w:rFonts w:ascii="Marianne" w:hAnsi="Marianne"/>
                <w:sz w:val="20"/>
                <w:szCs w:val="20"/>
              </w:rPr>
            </w:pPr>
          </w:p>
        </w:tc>
      </w:tr>
      <w:tr w:rsidR="00A021DD" w:rsidRPr="0054726E" w14:paraId="414B92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A0CB1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9C9D4F" w14:textId="77777777" w:rsidR="00A021DD" w:rsidRPr="0054726E" w:rsidRDefault="00A021DD" w:rsidP="00A021DD">
            <w:pPr>
              <w:pStyle w:val="Sansinterligne"/>
              <w:rPr>
                <w:rFonts w:ascii="Marianne" w:hAnsi="Marianne"/>
                <w:sz w:val="20"/>
                <w:szCs w:val="20"/>
              </w:rPr>
            </w:pPr>
          </w:p>
        </w:tc>
      </w:tr>
      <w:tr w:rsidR="00A021DD" w:rsidRPr="0054726E" w14:paraId="7DEF62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48B7C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marquage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BFD8DC" w14:textId="77777777" w:rsidR="00A021DD" w:rsidRPr="0054726E" w:rsidRDefault="00A021DD" w:rsidP="00A021DD">
            <w:pPr>
              <w:pStyle w:val="Sansinterligne"/>
              <w:rPr>
                <w:rFonts w:ascii="Marianne" w:hAnsi="Marianne"/>
                <w:sz w:val="20"/>
                <w:szCs w:val="20"/>
              </w:rPr>
            </w:pPr>
          </w:p>
        </w:tc>
      </w:tr>
      <w:tr w:rsidR="00083E92" w:rsidRPr="0054726E" w14:paraId="3534B7E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87EC02" w14:textId="00B57D54"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75C5DF" w14:textId="77777777" w:rsidR="00083E92" w:rsidRPr="0054726E" w:rsidRDefault="00083E92" w:rsidP="00083E92">
            <w:pPr>
              <w:pStyle w:val="Sansinterligne"/>
              <w:rPr>
                <w:rFonts w:ascii="Marianne" w:hAnsi="Marianne"/>
                <w:sz w:val="20"/>
                <w:szCs w:val="20"/>
              </w:rPr>
            </w:pPr>
          </w:p>
        </w:tc>
      </w:tr>
      <w:tr w:rsidR="00083E92" w:rsidRPr="0054726E" w14:paraId="139E700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399855F"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5EC5E7E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3D2A5E" w14:textId="77777777" w:rsidR="00083E92" w:rsidRPr="0054726E" w:rsidRDefault="00083E92" w:rsidP="00083E92">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8F1FDC" w14:textId="77777777" w:rsidR="00083E92" w:rsidRPr="0054726E" w:rsidRDefault="00083E92" w:rsidP="00083E92">
            <w:pPr>
              <w:pStyle w:val="Sansinterligne"/>
              <w:rPr>
                <w:rFonts w:ascii="Marianne" w:hAnsi="Marianne"/>
                <w:sz w:val="20"/>
                <w:szCs w:val="20"/>
              </w:rPr>
            </w:pPr>
          </w:p>
        </w:tc>
      </w:tr>
      <w:tr w:rsidR="00083E92" w:rsidRPr="0054726E" w14:paraId="796D51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5D7BFA"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6A0C79" w14:textId="77777777" w:rsidR="00083E92" w:rsidRPr="0054726E" w:rsidRDefault="00083E92" w:rsidP="00083E92">
            <w:pPr>
              <w:pStyle w:val="Sansinterligne"/>
              <w:rPr>
                <w:rFonts w:ascii="Marianne" w:hAnsi="Marianne"/>
                <w:sz w:val="20"/>
                <w:szCs w:val="20"/>
              </w:rPr>
            </w:pPr>
          </w:p>
        </w:tc>
      </w:tr>
      <w:tr w:rsidR="00083E92" w:rsidRPr="0054726E" w14:paraId="0DCAE2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EDC8DE"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3FD493" w14:textId="77777777" w:rsidR="00083E92" w:rsidRPr="0054726E" w:rsidRDefault="00083E92" w:rsidP="00083E92">
            <w:pPr>
              <w:pStyle w:val="Sansinterligne"/>
              <w:rPr>
                <w:rFonts w:ascii="Marianne" w:hAnsi="Marianne"/>
                <w:sz w:val="20"/>
                <w:szCs w:val="20"/>
              </w:rPr>
            </w:pPr>
          </w:p>
        </w:tc>
      </w:tr>
      <w:tr w:rsidR="00083E92" w:rsidRPr="0054726E" w14:paraId="0ECC1F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6D5156"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D6140D" w14:textId="77777777" w:rsidR="00083E92" w:rsidRPr="0054726E" w:rsidRDefault="00083E92" w:rsidP="00083E92">
            <w:pPr>
              <w:pStyle w:val="Sansinterligne"/>
              <w:rPr>
                <w:rFonts w:ascii="Marianne" w:hAnsi="Marianne"/>
                <w:sz w:val="20"/>
                <w:szCs w:val="20"/>
              </w:rPr>
            </w:pPr>
          </w:p>
        </w:tc>
      </w:tr>
      <w:tr w:rsidR="00083E92" w:rsidRPr="0054726E" w14:paraId="7D83C6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DA7C82"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Composition des tissus de renforts, coudes, genoux et fessiers.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E75A66" w14:textId="77777777" w:rsidR="00083E92" w:rsidRPr="0054726E" w:rsidRDefault="00083E92" w:rsidP="00083E92">
            <w:pPr>
              <w:pStyle w:val="Sansinterligne"/>
              <w:rPr>
                <w:rFonts w:ascii="Marianne" w:hAnsi="Marianne"/>
                <w:i/>
                <w:iCs/>
                <w:sz w:val="20"/>
                <w:szCs w:val="20"/>
              </w:rPr>
            </w:pPr>
          </w:p>
        </w:tc>
      </w:tr>
      <w:tr w:rsidR="00083E92" w:rsidRPr="0054726E" w14:paraId="24DA0B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5D7FF4"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Norme ISO 17353-B2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0286E2" w14:textId="77777777" w:rsidR="00083E92" w:rsidRPr="0054726E" w:rsidRDefault="00083E92" w:rsidP="00083E92">
            <w:pPr>
              <w:pStyle w:val="Sansinterligne"/>
              <w:rPr>
                <w:rFonts w:ascii="Marianne" w:hAnsi="Marianne"/>
                <w:i/>
                <w:iCs/>
                <w:sz w:val="20"/>
                <w:szCs w:val="20"/>
              </w:rPr>
            </w:pPr>
          </w:p>
          <w:p w14:paraId="7CFD84BC" w14:textId="4DF75AB5" w:rsidR="00083E92" w:rsidRPr="0054726E" w:rsidRDefault="00083E92" w:rsidP="00083E92">
            <w:pPr>
              <w:pStyle w:val="Sansinterligne"/>
              <w:rPr>
                <w:rFonts w:ascii="Marianne" w:hAnsi="Marianne"/>
                <w:sz w:val="20"/>
                <w:szCs w:val="20"/>
              </w:rPr>
            </w:pPr>
          </w:p>
        </w:tc>
      </w:tr>
      <w:tr w:rsidR="00083E92" w:rsidRPr="0054726E" w14:paraId="7259BA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ED44F9" w14:textId="77777777" w:rsidR="00083E92" w:rsidRPr="0054726E" w:rsidRDefault="00083E92" w:rsidP="00083E92">
            <w:pPr>
              <w:pStyle w:val="Default"/>
              <w:widowControl w:val="0"/>
              <w:jc w:val="both"/>
              <w:rPr>
                <w:rFonts w:ascii="Marianne" w:hAnsi="Marianne"/>
                <w:sz w:val="20"/>
                <w:szCs w:val="20"/>
              </w:rPr>
            </w:pPr>
            <w:r w:rsidRPr="0054726E">
              <w:rPr>
                <w:rFonts w:ascii="Marianne" w:hAnsi="Marianne"/>
                <w:sz w:val="20"/>
                <w:szCs w:val="20"/>
              </w:rPr>
              <w:t>Norme ISO 11092 résistance évaporative (RET) inférieure ou égale à 12 m²Pa/W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7BF84C" w14:textId="77777777" w:rsidR="00083E92" w:rsidRPr="0054726E" w:rsidRDefault="00083E92" w:rsidP="00083E92">
            <w:pPr>
              <w:pStyle w:val="Sansinterligne"/>
              <w:rPr>
                <w:rFonts w:ascii="Marianne" w:hAnsi="Marianne"/>
                <w:i/>
                <w:iCs/>
                <w:sz w:val="20"/>
                <w:szCs w:val="20"/>
              </w:rPr>
            </w:pPr>
          </w:p>
          <w:p w14:paraId="06F14E69" w14:textId="255FA8AC" w:rsidR="00083E92" w:rsidRPr="0054726E" w:rsidRDefault="00083E92" w:rsidP="00083E92">
            <w:pPr>
              <w:pStyle w:val="Sansinterligne"/>
              <w:rPr>
                <w:rFonts w:ascii="Marianne" w:hAnsi="Marianne"/>
                <w:sz w:val="20"/>
                <w:szCs w:val="20"/>
              </w:rPr>
            </w:pPr>
          </w:p>
        </w:tc>
      </w:tr>
    </w:tbl>
    <w:p w14:paraId="7758A971" w14:textId="77777777" w:rsidR="00E879C2" w:rsidRPr="0054726E" w:rsidRDefault="00E879C2" w:rsidP="00E879C2">
      <w:pPr>
        <w:pStyle w:val="Standard"/>
        <w:rPr>
          <w:rFonts w:ascii="Marianne" w:hAnsi="Marianne"/>
          <w:sz w:val="20"/>
          <w:szCs w:val="20"/>
        </w:rPr>
      </w:pPr>
    </w:p>
    <w:p w14:paraId="1F694BDD" w14:textId="77777777" w:rsidR="00E879C2" w:rsidRPr="0054726E" w:rsidRDefault="00E879C2" w:rsidP="00E879C2">
      <w:pPr>
        <w:pStyle w:val="Standard"/>
        <w:rPr>
          <w:rFonts w:ascii="Marianne" w:hAnsi="Marianne"/>
          <w:sz w:val="20"/>
          <w:szCs w:val="20"/>
        </w:rPr>
      </w:pPr>
    </w:p>
    <w:p w14:paraId="259021D9" w14:textId="77777777" w:rsidR="00E879C2" w:rsidRPr="0054726E" w:rsidRDefault="00E879C2" w:rsidP="00E879C2">
      <w:pPr>
        <w:pStyle w:val="Standard"/>
        <w:rPr>
          <w:rFonts w:ascii="Marianne" w:hAnsi="Marianne"/>
          <w:sz w:val="20"/>
          <w:szCs w:val="20"/>
        </w:rPr>
      </w:pPr>
    </w:p>
    <w:p w14:paraId="256F3D07" w14:textId="77777777" w:rsidR="00E879C2" w:rsidRPr="0054726E" w:rsidRDefault="00E879C2" w:rsidP="00E879C2">
      <w:pPr>
        <w:pStyle w:val="Titre2"/>
        <w:numPr>
          <w:ilvl w:val="0"/>
          <w:numId w:val="0"/>
        </w:numPr>
        <w:rPr>
          <w:i/>
          <w:iCs/>
          <w:sz w:val="20"/>
          <w:szCs w:val="20"/>
        </w:rPr>
      </w:pPr>
      <w:bookmarkStart w:id="324" w:name="__RefHeading___Toc50144_2787168394"/>
      <w:bookmarkStart w:id="325" w:name="_Toc215842600"/>
      <w:bookmarkStart w:id="326" w:name="_Toc216101313"/>
      <w:bookmarkStart w:id="327" w:name="_Toc216360426"/>
      <w:bookmarkStart w:id="328" w:name="_Toc216883314"/>
      <w:r w:rsidRPr="0054726E">
        <w:rPr>
          <w:sz w:val="20"/>
          <w:szCs w:val="20"/>
        </w:rPr>
        <w:t>Groupe 4</w:t>
      </w:r>
      <w:r w:rsidRPr="0054726E">
        <w:rPr>
          <w:rFonts w:ascii="Calibri" w:hAnsi="Calibri" w:cs="Calibri"/>
          <w:sz w:val="20"/>
          <w:szCs w:val="20"/>
        </w:rPr>
        <w:t> </w:t>
      </w:r>
      <w:r w:rsidRPr="0054726E">
        <w:rPr>
          <w:sz w:val="20"/>
          <w:szCs w:val="20"/>
        </w:rPr>
        <w:t>: C</w:t>
      </w:r>
      <w:bookmarkEnd w:id="324"/>
      <w:r w:rsidRPr="0054726E">
        <w:rPr>
          <w:sz w:val="20"/>
          <w:szCs w:val="20"/>
        </w:rPr>
        <w:t>oiffes</w:t>
      </w:r>
      <w:bookmarkEnd w:id="325"/>
      <w:bookmarkEnd w:id="326"/>
      <w:bookmarkEnd w:id="327"/>
      <w:bookmarkEnd w:id="328"/>
    </w:p>
    <w:p w14:paraId="3784FC0D" w14:textId="77777777" w:rsidR="00E879C2" w:rsidRPr="0054726E" w:rsidRDefault="00E879C2" w:rsidP="00E879C2"/>
    <w:p w14:paraId="03C655A5" w14:textId="77777777" w:rsidR="00E879C2" w:rsidRPr="0054726E" w:rsidRDefault="00E879C2" w:rsidP="00E879C2">
      <w:pPr>
        <w:pStyle w:val="Titre3"/>
        <w:numPr>
          <w:ilvl w:val="0"/>
          <w:numId w:val="0"/>
        </w:numPr>
        <w:rPr>
          <w:color w:val="002060"/>
          <w:sz w:val="20"/>
          <w:szCs w:val="20"/>
        </w:rPr>
      </w:pPr>
      <w:bookmarkStart w:id="329" w:name="_Toc207276864"/>
      <w:bookmarkStart w:id="330" w:name="__RefHeading___Toc50146_2787168394"/>
      <w:bookmarkStart w:id="331" w:name="_Toc214868074"/>
      <w:bookmarkStart w:id="332" w:name="_Toc215842601"/>
      <w:bookmarkStart w:id="333" w:name="_Toc216101314"/>
      <w:bookmarkStart w:id="334" w:name="_Toc216360427"/>
      <w:bookmarkStart w:id="335" w:name="_Toc216883315"/>
      <w:r w:rsidRPr="0054726E">
        <w:rPr>
          <w:color w:val="002060"/>
          <w:sz w:val="20"/>
          <w:szCs w:val="20"/>
        </w:rPr>
        <w:t>4-01. Béret</w:t>
      </w:r>
      <w:bookmarkEnd w:id="329"/>
      <w:bookmarkEnd w:id="330"/>
      <w:bookmarkEnd w:id="331"/>
      <w:r w:rsidRPr="0054726E">
        <w:rPr>
          <w:color w:val="002060"/>
          <w:sz w:val="20"/>
          <w:szCs w:val="20"/>
        </w:rPr>
        <w:t xml:space="preserve"> terrestre - unisexe</w:t>
      </w:r>
      <w:bookmarkEnd w:id="332"/>
      <w:bookmarkEnd w:id="333"/>
      <w:bookmarkEnd w:id="334"/>
      <w:bookmarkEnd w:id="335"/>
    </w:p>
    <w:p w14:paraId="6AD04307"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1C4D3EA8"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2A8443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B6608B1"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697C9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DE54C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1DB188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46837F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D377AA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6A6CC2" w14:textId="77777777" w:rsidR="00E879C2" w:rsidRPr="0054726E" w:rsidRDefault="00E879C2" w:rsidP="00B52833">
            <w:pPr>
              <w:pStyle w:val="Sansinterligne"/>
              <w:rPr>
                <w:rFonts w:ascii="Marianne" w:hAnsi="Marianne"/>
                <w:sz w:val="20"/>
                <w:szCs w:val="20"/>
              </w:rPr>
            </w:pPr>
          </w:p>
        </w:tc>
      </w:tr>
      <w:tr w:rsidR="00E879C2" w:rsidRPr="0054726E" w14:paraId="75D1326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D47F862"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10BA8B" w14:textId="77777777" w:rsidR="00E879C2" w:rsidRPr="0054726E" w:rsidRDefault="00E879C2" w:rsidP="00B52833">
            <w:pPr>
              <w:pStyle w:val="Sansinterligne"/>
              <w:rPr>
                <w:rFonts w:ascii="Marianne" w:hAnsi="Marianne"/>
                <w:sz w:val="20"/>
                <w:szCs w:val="20"/>
              </w:rPr>
            </w:pPr>
          </w:p>
        </w:tc>
      </w:tr>
      <w:tr w:rsidR="00E879C2" w:rsidRPr="0054726E" w14:paraId="46F667A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5874CF7" w14:textId="77777777" w:rsidR="00E879C2" w:rsidRPr="0054726E" w:rsidRDefault="00E879C2" w:rsidP="007D15FA">
            <w:pPr>
              <w:pStyle w:val="TableHeading"/>
              <w:jc w:val="left"/>
            </w:pPr>
            <w:r w:rsidRPr="0054726E">
              <w:t>100</w:t>
            </w:r>
            <w:r w:rsidRPr="0054726E">
              <w:rPr>
                <w:rFonts w:ascii="Calibri" w:hAnsi="Calibri" w:cs="Calibri"/>
              </w:rPr>
              <w:t> </w:t>
            </w:r>
            <w:r w:rsidRPr="0054726E">
              <w:t>% laine mérinos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A09EBB" w14:textId="77777777" w:rsidR="00E879C2" w:rsidRPr="0054726E" w:rsidRDefault="00E879C2" w:rsidP="00B52833">
            <w:pPr>
              <w:pStyle w:val="Sansinterligne"/>
              <w:rPr>
                <w:rFonts w:ascii="Marianne" w:hAnsi="Marianne"/>
                <w:sz w:val="20"/>
                <w:szCs w:val="20"/>
              </w:rPr>
            </w:pPr>
          </w:p>
        </w:tc>
      </w:tr>
      <w:tr w:rsidR="00E879C2" w:rsidRPr="0054726E" w14:paraId="3C6EE43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5F2D425" w14:textId="77777777" w:rsidR="00E879C2" w:rsidRPr="0054726E" w:rsidRDefault="00E879C2" w:rsidP="007D15FA">
            <w:pPr>
              <w:pStyle w:val="TableHeading"/>
              <w:jc w:val="left"/>
            </w:pPr>
            <w:r w:rsidRPr="0054726E">
              <w:t>Tour de tête 100</w:t>
            </w:r>
            <w:r w:rsidRPr="0054726E">
              <w:rPr>
                <w:rFonts w:ascii="Calibri" w:hAnsi="Calibri" w:cs="Calibri"/>
              </w:rPr>
              <w:t> </w:t>
            </w:r>
            <w:r w:rsidRPr="0054726E">
              <w:t>% cuir</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C179E9" w14:textId="77777777" w:rsidR="00E879C2" w:rsidRPr="0054726E" w:rsidRDefault="00E879C2" w:rsidP="00B52833">
            <w:pPr>
              <w:pStyle w:val="Sansinterligne"/>
              <w:rPr>
                <w:rFonts w:ascii="Marianne" w:hAnsi="Marianne"/>
                <w:sz w:val="20"/>
                <w:szCs w:val="20"/>
              </w:rPr>
            </w:pPr>
          </w:p>
        </w:tc>
      </w:tr>
      <w:tr w:rsidR="00E879C2" w:rsidRPr="0054726E" w14:paraId="7CA4B87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5351215"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0360C8" w14:textId="77777777" w:rsidR="00E879C2" w:rsidRPr="0054726E" w:rsidRDefault="00E879C2" w:rsidP="00B52833">
            <w:pPr>
              <w:pStyle w:val="Sansinterligne"/>
              <w:rPr>
                <w:rFonts w:ascii="Marianne" w:hAnsi="Marianne"/>
                <w:sz w:val="20"/>
                <w:szCs w:val="20"/>
              </w:rPr>
            </w:pPr>
          </w:p>
        </w:tc>
      </w:tr>
      <w:tr w:rsidR="00E879C2" w:rsidRPr="0054726E" w14:paraId="0B63C00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6467976" w14:textId="77777777" w:rsidR="00E879C2" w:rsidRPr="0054726E" w:rsidRDefault="00E879C2" w:rsidP="007D15FA">
            <w:pPr>
              <w:pStyle w:val="TableHeading"/>
              <w:jc w:val="left"/>
            </w:pPr>
            <w:r w:rsidRPr="0054726E">
              <w:t>Possibilité de proposer des tailles exceptionnelles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AE8CFD" w14:textId="77777777" w:rsidR="00E879C2" w:rsidRPr="0054726E" w:rsidRDefault="00E879C2" w:rsidP="00B52833">
            <w:pPr>
              <w:pStyle w:val="Sansinterligne"/>
              <w:rPr>
                <w:rFonts w:ascii="Marianne" w:hAnsi="Marianne"/>
                <w:sz w:val="20"/>
                <w:szCs w:val="20"/>
              </w:rPr>
            </w:pPr>
          </w:p>
        </w:tc>
      </w:tr>
      <w:tr w:rsidR="00E879C2" w:rsidRPr="0054726E" w14:paraId="1CA861B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CCB42B0" w14:textId="77777777" w:rsidR="00E879C2" w:rsidRPr="0054726E" w:rsidRDefault="00E879C2" w:rsidP="007D15FA">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CA017F" w14:textId="77777777" w:rsidR="00E879C2" w:rsidRPr="0054726E" w:rsidRDefault="00E879C2" w:rsidP="00B52833">
            <w:pPr>
              <w:pStyle w:val="Sansinterligne"/>
              <w:rPr>
                <w:rFonts w:ascii="Marianne" w:hAnsi="Marianne"/>
                <w:i/>
                <w:iCs/>
                <w:sz w:val="20"/>
                <w:szCs w:val="20"/>
              </w:rPr>
            </w:pPr>
          </w:p>
        </w:tc>
      </w:tr>
      <w:tr w:rsidR="00A021DD" w:rsidRPr="0054726E" w14:paraId="3E34CFD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7CAA517" w14:textId="646A06A2"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2C2FDB" w14:textId="77777777" w:rsidR="00A021DD" w:rsidRPr="0054726E" w:rsidRDefault="00A021DD" w:rsidP="00A021DD">
            <w:pPr>
              <w:pStyle w:val="Sansinterligne"/>
              <w:rPr>
                <w:rFonts w:ascii="Marianne" w:hAnsi="Marianne"/>
                <w:i/>
                <w:iCs/>
                <w:sz w:val="20"/>
                <w:szCs w:val="20"/>
              </w:rPr>
            </w:pPr>
          </w:p>
        </w:tc>
      </w:tr>
      <w:tr w:rsidR="00A021DD" w:rsidRPr="0054726E" w14:paraId="4A955E4D"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2BA929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EB66EB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4F8E7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191139" w14:textId="77777777" w:rsidR="00A021DD" w:rsidRPr="0054726E" w:rsidRDefault="00A021DD" w:rsidP="00A021DD">
            <w:pPr>
              <w:pStyle w:val="Sansinterligne"/>
              <w:rPr>
                <w:rFonts w:ascii="Marianne" w:hAnsi="Marianne"/>
                <w:i/>
                <w:iCs/>
                <w:sz w:val="20"/>
                <w:szCs w:val="20"/>
              </w:rPr>
            </w:pPr>
          </w:p>
        </w:tc>
      </w:tr>
      <w:tr w:rsidR="00A021DD" w:rsidRPr="0054726E" w14:paraId="7A3CA4E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C1D5A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2ED8B7" w14:textId="77777777" w:rsidR="00A021DD" w:rsidRPr="0054726E" w:rsidRDefault="00A021DD" w:rsidP="00A021DD">
            <w:pPr>
              <w:pStyle w:val="Sansinterligne"/>
              <w:rPr>
                <w:rFonts w:ascii="Marianne" w:hAnsi="Marianne"/>
                <w:i/>
                <w:iCs/>
                <w:sz w:val="20"/>
                <w:szCs w:val="20"/>
              </w:rPr>
            </w:pPr>
          </w:p>
        </w:tc>
      </w:tr>
      <w:tr w:rsidR="00A021DD" w:rsidRPr="0054726E" w14:paraId="0597AE5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8FAD4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F84C66" w14:textId="77777777" w:rsidR="00A021DD" w:rsidRPr="0054726E" w:rsidRDefault="00A021DD" w:rsidP="00A021DD">
            <w:pPr>
              <w:pStyle w:val="Sansinterligne"/>
              <w:rPr>
                <w:rFonts w:ascii="Marianne" w:hAnsi="Marianne"/>
                <w:i/>
                <w:iCs/>
                <w:sz w:val="20"/>
                <w:szCs w:val="20"/>
              </w:rPr>
            </w:pPr>
          </w:p>
        </w:tc>
      </w:tr>
      <w:tr w:rsidR="00A021DD" w:rsidRPr="0054726E" w14:paraId="3924A14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07E57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FA15D6" w14:textId="77777777" w:rsidR="00A021DD" w:rsidRPr="0054726E" w:rsidRDefault="00A021DD" w:rsidP="00A021DD">
            <w:pPr>
              <w:pStyle w:val="Sansinterligne"/>
              <w:rPr>
                <w:rFonts w:ascii="Marianne" w:hAnsi="Marianne"/>
                <w:sz w:val="20"/>
                <w:szCs w:val="20"/>
              </w:rPr>
            </w:pPr>
          </w:p>
        </w:tc>
      </w:tr>
      <w:tr w:rsidR="00A021DD" w:rsidRPr="0054726E" w14:paraId="5914445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4B5E2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8F88E" w14:textId="77777777" w:rsidR="00A021DD" w:rsidRPr="0054726E" w:rsidRDefault="00A021DD" w:rsidP="00A021DD">
            <w:pPr>
              <w:pStyle w:val="Sansinterligne"/>
              <w:rPr>
                <w:rFonts w:ascii="Marianne" w:hAnsi="Marianne"/>
                <w:sz w:val="20"/>
                <w:szCs w:val="20"/>
              </w:rPr>
            </w:pPr>
          </w:p>
        </w:tc>
      </w:tr>
      <w:tr w:rsidR="00A021DD" w:rsidRPr="0054726E" w14:paraId="32CC406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8F896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96807F" w14:textId="77777777" w:rsidR="00A021DD" w:rsidRPr="0054726E" w:rsidRDefault="00A021DD" w:rsidP="00A021DD">
            <w:pPr>
              <w:pStyle w:val="Sansinterligne"/>
              <w:rPr>
                <w:rFonts w:ascii="Marianne" w:hAnsi="Marianne"/>
                <w:sz w:val="20"/>
                <w:szCs w:val="20"/>
              </w:rPr>
            </w:pPr>
          </w:p>
        </w:tc>
      </w:tr>
      <w:tr w:rsidR="00A021DD" w:rsidRPr="0054726E" w14:paraId="34381AA5"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CFBF6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EFBD26" w14:textId="77777777" w:rsidR="00A021DD" w:rsidRPr="0054726E" w:rsidRDefault="00A021DD" w:rsidP="00A021DD">
            <w:pPr>
              <w:pStyle w:val="Sansinterligne"/>
              <w:rPr>
                <w:rFonts w:ascii="Marianne" w:hAnsi="Marianne"/>
                <w:i/>
                <w:iCs/>
                <w:sz w:val="20"/>
                <w:szCs w:val="20"/>
              </w:rPr>
            </w:pPr>
          </w:p>
        </w:tc>
      </w:tr>
      <w:tr w:rsidR="00A021DD" w:rsidRPr="0054726E" w14:paraId="6BF5747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62FC7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7D2B5D" w14:textId="77777777" w:rsidR="00A021DD" w:rsidRPr="0054726E" w:rsidRDefault="00A021DD" w:rsidP="00A021DD">
            <w:pPr>
              <w:pStyle w:val="Sansinterligne"/>
              <w:rPr>
                <w:rFonts w:ascii="Marianne" w:hAnsi="Marianne"/>
                <w:sz w:val="20"/>
                <w:szCs w:val="20"/>
              </w:rPr>
            </w:pPr>
          </w:p>
        </w:tc>
      </w:tr>
      <w:tr w:rsidR="00A021DD" w:rsidRPr="0054726E" w14:paraId="70AEC6C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81BF5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à l’eau</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972D3A" w14:textId="77777777" w:rsidR="00A021DD" w:rsidRPr="0054726E" w:rsidRDefault="00A021DD" w:rsidP="00A021DD">
            <w:pPr>
              <w:pStyle w:val="Sansinterligne"/>
              <w:rPr>
                <w:rFonts w:ascii="Marianne" w:hAnsi="Marianne"/>
                <w:sz w:val="20"/>
                <w:szCs w:val="20"/>
              </w:rPr>
            </w:pPr>
          </w:p>
        </w:tc>
      </w:tr>
      <w:tr w:rsidR="00083E92" w:rsidRPr="0054726E" w14:paraId="15FD7FF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A47F10" w14:textId="36ED3BCD" w:rsidR="00083E92" w:rsidRPr="0054726E" w:rsidRDefault="00083E92" w:rsidP="00083E92">
            <w:pPr>
              <w:pStyle w:val="Sansinterligne"/>
              <w:rPr>
                <w:rFonts w:ascii="Marianne" w:hAnsi="Marianne"/>
                <w:sz w:val="20"/>
                <w:szCs w:val="20"/>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AB558B" w14:textId="77777777" w:rsidR="00083E92" w:rsidRPr="0054726E" w:rsidRDefault="00083E92" w:rsidP="00083E92">
            <w:pPr>
              <w:pStyle w:val="Sansinterligne"/>
              <w:rPr>
                <w:rFonts w:ascii="Marianne" w:hAnsi="Marianne"/>
                <w:sz w:val="20"/>
                <w:szCs w:val="20"/>
              </w:rPr>
            </w:pPr>
          </w:p>
        </w:tc>
      </w:tr>
      <w:tr w:rsidR="00083E92" w:rsidRPr="0054726E" w14:paraId="74409C6B"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0C059F" w14:textId="77777777" w:rsidR="00083E92" w:rsidRPr="0054726E" w:rsidRDefault="00083E92" w:rsidP="00083E92">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3E92" w:rsidRPr="0054726E" w14:paraId="1E33FF2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DBDB838" w14:textId="77777777" w:rsidR="00083E92" w:rsidRPr="0054726E" w:rsidRDefault="00083E92" w:rsidP="00083E92">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512638" w14:textId="77777777" w:rsidR="00083E92" w:rsidRPr="0054726E" w:rsidRDefault="00083E92" w:rsidP="00083E92">
            <w:pPr>
              <w:pStyle w:val="Sansinterligne"/>
              <w:rPr>
                <w:rFonts w:ascii="Marianne" w:hAnsi="Marianne"/>
                <w:sz w:val="20"/>
                <w:szCs w:val="20"/>
              </w:rPr>
            </w:pPr>
          </w:p>
        </w:tc>
      </w:tr>
    </w:tbl>
    <w:p w14:paraId="4BD00F40" w14:textId="77777777" w:rsidR="00E879C2" w:rsidRPr="0054726E" w:rsidRDefault="00E879C2" w:rsidP="00E879C2">
      <w:pPr>
        <w:pStyle w:val="Titre3"/>
        <w:pageBreakBefore/>
        <w:numPr>
          <w:ilvl w:val="0"/>
          <w:numId w:val="0"/>
        </w:numPr>
        <w:rPr>
          <w:color w:val="002060"/>
          <w:sz w:val="20"/>
          <w:szCs w:val="20"/>
        </w:rPr>
      </w:pPr>
      <w:bookmarkStart w:id="336" w:name="_Toc214868075"/>
      <w:bookmarkStart w:id="337" w:name="__RefHeading___Toc50148_2787168394"/>
      <w:bookmarkStart w:id="338" w:name="_Toc207276865"/>
      <w:bookmarkStart w:id="339" w:name="_Toc215842602"/>
      <w:bookmarkStart w:id="340" w:name="_Toc216101315"/>
      <w:bookmarkStart w:id="341" w:name="_Toc216360428"/>
      <w:bookmarkStart w:id="342" w:name="_Toc216883316"/>
      <w:r w:rsidRPr="0054726E">
        <w:rPr>
          <w:color w:val="002060"/>
          <w:sz w:val="20"/>
          <w:szCs w:val="20"/>
        </w:rPr>
        <w:t>4-02. Bonnet mar</w:t>
      </w:r>
      <w:bookmarkEnd w:id="336"/>
      <w:bookmarkEnd w:id="337"/>
      <w:bookmarkEnd w:id="338"/>
      <w:r w:rsidRPr="0054726E">
        <w:rPr>
          <w:color w:val="002060"/>
          <w:sz w:val="20"/>
          <w:szCs w:val="20"/>
        </w:rPr>
        <w:t>itime - unisexe</w:t>
      </w:r>
      <w:bookmarkEnd w:id="339"/>
      <w:bookmarkEnd w:id="340"/>
      <w:bookmarkEnd w:id="341"/>
      <w:bookmarkEnd w:id="342"/>
    </w:p>
    <w:p w14:paraId="07E5D7C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DC6C7D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794AD3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DD025A3"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EE46C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1ECDF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B80C7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40E52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5A434F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9147EA" w14:textId="77777777" w:rsidR="00E879C2" w:rsidRPr="0054726E" w:rsidRDefault="00E879C2" w:rsidP="00B52833">
            <w:pPr>
              <w:pStyle w:val="Sansinterligne"/>
              <w:rPr>
                <w:rFonts w:ascii="Marianne" w:hAnsi="Marianne"/>
                <w:sz w:val="20"/>
                <w:szCs w:val="20"/>
              </w:rPr>
            </w:pPr>
          </w:p>
        </w:tc>
      </w:tr>
      <w:tr w:rsidR="00E879C2" w:rsidRPr="0054726E" w14:paraId="732E41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7EF878"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0ECF2A" w14:textId="77777777" w:rsidR="00E879C2" w:rsidRPr="0054726E" w:rsidRDefault="00E879C2" w:rsidP="00B52833">
            <w:pPr>
              <w:pStyle w:val="Sansinterligne"/>
              <w:rPr>
                <w:rFonts w:ascii="Marianne" w:hAnsi="Marianne"/>
                <w:sz w:val="20"/>
                <w:szCs w:val="20"/>
              </w:rPr>
            </w:pPr>
          </w:p>
        </w:tc>
      </w:tr>
      <w:tr w:rsidR="00E879C2" w:rsidRPr="0054726E" w14:paraId="259ACE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89D033"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0504ED" w14:textId="77777777" w:rsidR="00E879C2" w:rsidRPr="0054726E" w:rsidRDefault="00E879C2" w:rsidP="00B52833">
            <w:pPr>
              <w:pStyle w:val="Sansinterligne"/>
              <w:rPr>
                <w:rFonts w:ascii="Marianne" w:hAnsi="Marianne"/>
                <w:sz w:val="20"/>
                <w:szCs w:val="20"/>
              </w:rPr>
            </w:pPr>
          </w:p>
        </w:tc>
      </w:tr>
      <w:tr w:rsidR="00E879C2" w:rsidRPr="0054726E" w14:paraId="26D2DA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EE21C75"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6A79E4" w14:textId="77777777" w:rsidR="00E879C2" w:rsidRPr="0054726E" w:rsidRDefault="00E879C2" w:rsidP="00B52833">
            <w:pPr>
              <w:pStyle w:val="Sansinterligne"/>
              <w:rPr>
                <w:rFonts w:ascii="Marianne" w:hAnsi="Marianne"/>
                <w:sz w:val="20"/>
                <w:szCs w:val="20"/>
              </w:rPr>
            </w:pPr>
          </w:p>
        </w:tc>
      </w:tr>
      <w:tr w:rsidR="00E879C2" w:rsidRPr="0054726E" w14:paraId="6F1240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265BD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Intérieur du bonnet en polaire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9D3BF7" w14:textId="77777777" w:rsidR="00E879C2" w:rsidRPr="0054726E" w:rsidRDefault="00E879C2" w:rsidP="00B52833">
            <w:pPr>
              <w:pStyle w:val="Sansinterligne"/>
              <w:rPr>
                <w:rFonts w:ascii="Marianne" w:hAnsi="Marianne"/>
                <w:i/>
                <w:iCs/>
                <w:sz w:val="20"/>
                <w:szCs w:val="20"/>
              </w:rPr>
            </w:pPr>
          </w:p>
        </w:tc>
      </w:tr>
      <w:tr w:rsidR="00E879C2" w:rsidRPr="0054726E" w14:paraId="7A5497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4D1A0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Extérieur du bonnet en laine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EBFCF8" w14:textId="77777777" w:rsidR="00E879C2" w:rsidRPr="0054726E" w:rsidRDefault="00E879C2" w:rsidP="00B52833">
            <w:pPr>
              <w:pStyle w:val="Sansinterligne"/>
              <w:rPr>
                <w:rFonts w:ascii="Marianne" w:hAnsi="Marianne"/>
                <w:i/>
                <w:iCs/>
                <w:sz w:val="20"/>
                <w:szCs w:val="20"/>
              </w:rPr>
            </w:pPr>
          </w:p>
        </w:tc>
      </w:tr>
      <w:tr w:rsidR="00E879C2" w:rsidRPr="0054726E" w14:paraId="36253A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33A95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F50DF5" w14:textId="77777777" w:rsidR="00E879C2" w:rsidRPr="0054726E" w:rsidRDefault="00E879C2" w:rsidP="00B52833">
            <w:pPr>
              <w:pStyle w:val="Sansinterligne"/>
              <w:rPr>
                <w:rFonts w:ascii="Marianne" w:hAnsi="Marianne"/>
                <w:i/>
                <w:iCs/>
                <w:sz w:val="20"/>
                <w:szCs w:val="20"/>
              </w:rPr>
            </w:pPr>
          </w:p>
        </w:tc>
      </w:tr>
      <w:tr w:rsidR="00A021DD" w:rsidRPr="0054726E" w14:paraId="154C37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DFB977" w14:textId="669EF56A"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DAF741" w14:textId="77777777" w:rsidR="00A021DD" w:rsidRPr="0054726E" w:rsidRDefault="00A021DD" w:rsidP="00A021DD">
            <w:pPr>
              <w:pStyle w:val="Sansinterligne"/>
              <w:rPr>
                <w:rFonts w:ascii="Marianne" w:hAnsi="Marianne"/>
                <w:i/>
                <w:iCs/>
                <w:sz w:val="20"/>
                <w:szCs w:val="20"/>
              </w:rPr>
            </w:pPr>
          </w:p>
        </w:tc>
      </w:tr>
      <w:tr w:rsidR="00A021DD" w:rsidRPr="0054726E" w14:paraId="294B8C5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D35F02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4D6F52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52F27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2BABEC" w14:textId="77777777" w:rsidR="00A021DD" w:rsidRPr="0054726E" w:rsidRDefault="00A021DD" w:rsidP="00A021DD">
            <w:pPr>
              <w:pStyle w:val="Sansinterligne"/>
              <w:rPr>
                <w:rFonts w:ascii="Marianne" w:hAnsi="Marianne"/>
                <w:i/>
                <w:iCs/>
                <w:sz w:val="20"/>
                <w:szCs w:val="20"/>
              </w:rPr>
            </w:pPr>
          </w:p>
        </w:tc>
      </w:tr>
      <w:tr w:rsidR="00A021DD" w:rsidRPr="0054726E" w14:paraId="620CD9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BDDE0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FCB733" w14:textId="77777777" w:rsidR="00A021DD" w:rsidRPr="0054726E" w:rsidRDefault="00A021DD" w:rsidP="00A021DD">
            <w:pPr>
              <w:pStyle w:val="Sansinterligne"/>
              <w:rPr>
                <w:rFonts w:ascii="Marianne" w:hAnsi="Marianne"/>
                <w:i/>
                <w:iCs/>
                <w:sz w:val="20"/>
                <w:szCs w:val="20"/>
              </w:rPr>
            </w:pPr>
          </w:p>
        </w:tc>
      </w:tr>
      <w:tr w:rsidR="00A021DD" w:rsidRPr="0054726E" w14:paraId="5A0864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01B3C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5AF226" w14:textId="77777777" w:rsidR="00A021DD" w:rsidRPr="0054726E" w:rsidRDefault="00A021DD" w:rsidP="00A021DD">
            <w:pPr>
              <w:pStyle w:val="Sansinterligne"/>
              <w:rPr>
                <w:rFonts w:ascii="Marianne" w:hAnsi="Marianne"/>
                <w:i/>
                <w:iCs/>
                <w:sz w:val="20"/>
                <w:szCs w:val="20"/>
              </w:rPr>
            </w:pPr>
          </w:p>
        </w:tc>
      </w:tr>
      <w:tr w:rsidR="00A021DD" w:rsidRPr="0054726E" w14:paraId="6A16C0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FB2A9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9EC5CA" w14:textId="77777777" w:rsidR="00A021DD" w:rsidRPr="0054726E" w:rsidRDefault="00A021DD" w:rsidP="00A021DD">
            <w:pPr>
              <w:pStyle w:val="Sansinterligne"/>
              <w:rPr>
                <w:rFonts w:ascii="Marianne" w:hAnsi="Marianne"/>
                <w:sz w:val="20"/>
                <w:szCs w:val="20"/>
              </w:rPr>
            </w:pPr>
          </w:p>
        </w:tc>
      </w:tr>
      <w:tr w:rsidR="00A021DD" w:rsidRPr="0054726E" w14:paraId="662771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EE8FC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0F6877" w14:textId="77777777" w:rsidR="00A021DD" w:rsidRPr="0054726E" w:rsidRDefault="00A021DD" w:rsidP="00A021DD">
            <w:pPr>
              <w:pStyle w:val="Sansinterligne"/>
              <w:rPr>
                <w:rFonts w:ascii="Marianne" w:hAnsi="Marianne"/>
                <w:sz w:val="20"/>
                <w:szCs w:val="20"/>
              </w:rPr>
            </w:pPr>
          </w:p>
        </w:tc>
      </w:tr>
      <w:tr w:rsidR="00A021DD" w:rsidRPr="0054726E" w14:paraId="31BF6F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3B08C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CCB818" w14:textId="77777777" w:rsidR="00A021DD" w:rsidRPr="0054726E" w:rsidRDefault="00A021DD" w:rsidP="00A021DD">
            <w:pPr>
              <w:pStyle w:val="Sansinterligne"/>
              <w:rPr>
                <w:rFonts w:ascii="Marianne" w:hAnsi="Marianne"/>
                <w:sz w:val="20"/>
                <w:szCs w:val="20"/>
              </w:rPr>
            </w:pPr>
          </w:p>
        </w:tc>
      </w:tr>
      <w:tr w:rsidR="00A021DD" w:rsidRPr="0054726E" w14:paraId="3353915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36813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08D154" w14:textId="77777777" w:rsidR="00A021DD" w:rsidRPr="0054726E" w:rsidRDefault="00A021DD" w:rsidP="00A021DD">
            <w:pPr>
              <w:pStyle w:val="Sansinterligne"/>
              <w:rPr>
                <w:rFonts w:ascii="Marianne" w:hAnsi="Marianne"/>
                <w:i/>
                <w:iCs/>
                <w:sz w:val="20"/>
                <w:szCs w:val="20"/>
              </w:rPr>
            </w:pPr>
          </w:p>
        </w:tc>
      </w:tr>
      <w:tr w:rsidR="00A021DD" w:rsidRPr="0054726E" w14:paraId="0CE5FCF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FC240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FFF851" w14:textId="77777777" w:rsidR="00A021DD" w:rsidRPr="0054726E" w:rsidRDefault="00A021DD" w:rsidP="00A021DD">
            <w:pPr>
              <w:pStyle w:val="Sansinterligne"/>
              <w:rPr>
                <w:rFonts w:ascii="Marianne" w:hAnsi="Marianne"/>
                <w:sz w:val="20"/>
                <w:szCs w:val="20"/>
              </w:rPr>
            </w:pPr>
          </w:p>
        </w:tc>
      </w:tr>
      <w:tr w:rsidR="00A021DD" w:rsidRPr="0054726E" w14:paraId="61BF44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274D4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et type de fil pour la broderie de l’ancre de marine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CC6EB0" w14:textId="77777777" w:rsidR="00A021DD" w:rsidRPr="0054726E" w:rsidRDefault="00A021DD" w:rsidP="00A021DD">
            <w:pPr>
              <w:pStyle w:val="Sansinterligne"/>
              <w:rPr>
                <w:rFonts w:ascii="Marianne" w:hAnsi="Marianne"/>
                <w:sz w:val="20"/>
                <w:szCs w:val="20"/>
              </w:rPr>
            </w:pPr>
          </w:p>
        </w:tc>
      </w:tr>
      <w:tr w:rsidR="00F02610" w:rsidRPr="0054726E" w14:paraId="232EB3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071EC9" w14:textId="5794A054" w:rsidR="00F02610" w:rsidRPr="0054726E" w:rsidRDefault="00F02610" w:rsidP="00F0261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34C9CE" w14:textId="77777777" w:rsidR="00F02610" w:rsidRPr="0054726E" w:rsidRDefault="00F02610" w:rsidP="00F02610">
            <w:pPr>
              <w:pStyle w:val="Sansinterligne"/>
              <w:rPr>
                <w:rFonts w:ascii="Marianne" w:hAnsi="Marianne"/>
                <w:sz w:val="20"/>
                <w:szCs w:val="20"/>
              </w:rPr>
            </w:pPr>
          </w:p>
        </w:tc>
      </w:tr>
      <w:tr w:rsidR="00F02610" w:rsidRPr="0054726E" w14:paraId="4B10310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1AC539C"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4A3A40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35E3F0"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764B78" w14:textId="77777777" w:rsidR="00F02610" w:rsidRPr="0054726E" w:rsidRDefault="00F02610" w:rsidP="00F02610">
            <w:pPr>
              <w:pStyle w:val="Sansinterligne"/>
              <w:rPr>
                <w:rFonts w:ascii="Marianne" w:hAnsi="Marianne"/>
                <w:sz w:val="20"/>
                <w:szCs w:val="20"/>
              </w:rPr>
            </w:pPr>
          </w:p>
        </w:tc>
      </w:tr>
      <w:tr w:rsidR="00F02610" w:rsidRPr="0054726E" w14:paraId="3E26A0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C04C57"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Efficacité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3D8510" w14:textId="77777777" w:rsidR="00F02610" w:rsidRPr="0054726E" w:rsidRDefault="00F02610" w:rsidP="00F02610">
            <w:pPr>
              <w:pStyle w:val="Sansinterligne"/>
              <w:rPr>
                <w:rFonts w:ascii="Marianne" w:hAnsi="Marianne"/>
                <w:sz w:val="20"/>
                <w:szCs w:val="20"/>
              </w:rPr>
            </w:pPr>
          </w:p>
        </w:tc>
      </w:tr>
    </w:tbl>
    <w:p w14:paraId="6AE3CD2E" w14:textId="77777777" w:rsidR="00E879C2" w:rsidRPr="0054726E" w:rsidRDefault="00E879C2" w:rsidP="00E879C2">
      <w:pPr>
        <w:pStyle w:val="Standard"/>
        <w:rPr>
          <w:rFonts w:ascii="Marianne" w:hAnsi="Marianne"/>
          <w:sz w:val="20"/>
          <w:szCs w:val="20"/>
        </w:rPr>
      </w:pPr>
    </w:p>
    <w:p w14:paraId="40434809" w14:textId="77777777" w:rsidR="00E879C2" w:rsidRPr="0054726E" w:rsidRDefault="00E879C2" w:rsidP="00E879C2">
      <w:pPr>
        <w:pStyle w:val="Titre3"/>
        <w:numPr>
          <w:ilvl w:val="0"/>
          <w:numId w:val="0"/>
        </w:numPr>
        <w:rPr>
          <w:color w:val="002060"/>
          <w:sz w:val="20"/>
          <w:szCs w:val="20"/>
        </w:rPr>
      </w:pPr>
      <w:bookmarkStart w:id="343" w:name="_Toc214868076"/>
      <w:bookmarkStart w:id="344" w:name="__RefHeading___Toc50150_2787168394"/>
      <w:bookmarkStart w:id="345" w:name="_Toc207276866"/>
      <w:bookmarkStart w:id="346" w:name="_Toc215842603"/>
      <w:bookmarkStart w:id="347" w:name="_Toc216101316"/>
      <w:bookmarkStart w:id="348" w:name="_Toc216360429"/>
      <w:bookmarkStart w:id="349" w:name="_Toc216883317"/>
      <w:r w:rsidRPr="0054726E">
        <w:rPr>
          <w:color w:val="002060"/>
          <w:sz w:val="20"/>
          <w:szCs w:val="20"/>
        </w:rPr>
        <w:t>4-03. Bonnet terrestre</w:t>
      </w:r>
      <w:bookmarkEnd w:id="343"/>
      <w:bookmarkEnd w:id="344"/>
      <w:bookmarkEnd w:id="345"/>
      <w:r w:rsidRPr="0054726E">
        <w:rPr>
          <w:color w:val="002060"/>
          <w:sz w:val="20"/>
          <w:szCs w:val="20"/>
        </w:rPr>
        <w:t xml:space="preserve"> - unisexe</w:t>
      </w:r>
      <w:bookmarkEnd w:id="346"/>
      <w:bookmarkEnd w:id="347"/>
      <w:bookmarkEnd w:id="348"/>
      <w:bookmarkEnd w:id="349"/>
    </w:p>
    <w:p w14:paraId="702F518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3F5D00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257236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C9B0A4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3988E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47191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6C38E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E748F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DE65A5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254B38" w14:textId="77777777" w:rsidR="00E879C2" w:rsidRPr="0054726E" w:rsidRDefault="00E879C2" w:rsidP="00B52833">
            <w:pPr>
              <w:pStyle w:val="Sansinterligne"/>
              <w:rPr>
                <w:rFonts w:ascii="Marianne" w:hAnsi="Marianne"/>
                <w:sz w:val="20"/>
                <w:szCs w:val="20"/>
              </w:rPr>
            </w:pPr>
          </w:p>
        </w:tc>
      </w:tr>
      <w:tr w:rsidR="00E879C2" w:rsidRPr="0054726E" w14:paraId="76CC23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388822"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CB42BE" w14:textId="77777777" w:rsidR="00E879C2" w:rsidRPr="0054726E" w:rsidRDefault="00E879C2" w:rsidP="00B52833">
            <w:pPr>
              <w:pStyle w:val="Sansinterligne"/>
              <w:rPr>
                <w:rFonts w:ascii="Marianne" w:hAnsi="Marianne"/>
                <w:sz w:val="20"/>
                <w:szCs w:val="20"/>
              </w:rPr>
            </w:pPr>
          </w:p>
        </w:tc>
      </w:tr>
      <w:tr w:rsidR="00E879C2" w:rsidRPr="0054726E" w14:paraId="719B55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8C1292"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B13717" w14:textId="77777777" w:rsidR="00E879C2" w:rsidRPr="0054726E" w:rsidRDefault="00E879C2" w:rsidP="00B52833">
            <w:pPr>
              <w:pStyle w:val="Sansinterligne"/>
              <w:rPr>
                <w:rFonts w:ascii="Marianne" w:hAnsi="Marianne"/>
                <w:sz w:val="20"/>
                <w:szCs w:val="20"/>
              </w:rPr>
            </w:pPr>
          </w:p>
        </w:tc>
      </w:tr>
      <w:tr w:rsidR="00E879C2" w:rsidRPr="0054726E" w14:paraId="4CCC25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20A2A6" w14:textId="77777777" w:rsidR="00E879C2" w:rsidRPr="0054726E" w:rsidRDefault="00E879C2" w:rsidP="007D15FA">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0CB6C3" w14:textId="77777777" w:rsidR="00E879C2" w:rsidRPr="0054726E" w:rsidRDefault="00E879C2" w:rsidP="00B52833">
            <w:pPr>
              <w:pStyle w:val="Sansinterligne"/>
              <w:rPr>
                <w:rFonts w:ascii="Marianne" w:hAnsi="Marianne"/>
                <w:sz w:val="20"/>
                <w:szCs w:val="20"/>
              </w:rPr>
            </w:pPr>
          </w:p>
        </w:tc>
      </w:tr>
      <w:tr w:rsidR="00E879C2" w:rsidRPr="0054726E" w14:paraId="34E520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C5284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Intérieur du bonnet en polaire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A72FE3" w14:textId="77777777" w:rsidR="00E879C2" w:rsidRPr="0054726E" w:rsidRDefault="00E879C2" w:rsidP="00B52833">
            <w:pPr>
              <w:pStyle w:val="Sansinterligne"/>
              <w:rPr>
                <w:rFonts w:ascii="Marianne" w:hAnsi="Marianne"/>
                <w:i/>
                <w:iCs/>
                <w:sz w:val="20"/>
                <w:szCs w:val="20"/>
              </w:rPr>
            </w:pPr>
          </w:p>
        </w:tc>
      </w:tr>
      <w:tr w:rsidR="00E879C2" w:rsidRPr="0054726E" w14:paraId="441B65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1FDD8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Extérieur du bonnet en laine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8359DE" w14:textId="77777777" w:rsidR="00E879C2" w:rsidRPr="0054726E" w:rsidRDefault="00E879C2" w:rsidP="00B52833">
            <w:pPr>
              <w:pStyle w:val="Sansinterligne"/>
              <w:rPr>
                <w:rFonts w:ascii="Marianne" w:hAnsi="Marianne"/>
                <w:i/>
                <w:iCs/>
                <w:sz w:val="20"/>
                <w:szCs w:val="20"/>
              </w:rPr>
            </w:pPr>
          </w:p>
        </w:tc>
      </w:tr>
      <w:tr w:rsidR="00E879C2" w:rsidRPr="0054726E" w14:paraId="50B620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1F2B9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D93AEB" w14:textId="77777777" w:rsidR="00E879C2" w:rsidRPr="0054726E" w:rsidRDefault="00E879C2" w:rsidP="00B52833">
            <w:pPr>
              <w:pStyle w:val="Sansinterligne"/>
              <w:rPr>
                <w:rFonts w:ascii="Marianne" w:hAnsi="Marianne"/>
                <w:i/>
                <w:iCs/>
                <w:sz w:val="20"/>
                <w:szCs w:val="20"/>
              </w:rPr>
            </w:pPr>
          </w:p>
        </w:tc>
      </w:tr>
      <w:tr w:rsidR="00A021DD" w:rsidRPr="0054726E" w14:paraId="6D61BA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F6F134" w14:textId="544E93AF"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900020" w14:textId="77777777" w:rsidR="00A021DD" w:rsidRPr="0054726E" w:rsidRDefault="00A021DD" w:rsidP="00A021DD">
            <w:pPr>
              <w:pStyle w:val="Sansinterligne"/>
              <w:rPr>
                <w:rFonts w:ascii="Marianne" w:hAnsi="Marianne"/>
                <w:i/>
                <w:iCs/>
                <w:sz w:val="20"/>
                <w:szCs w:val="20"/>
              </w:rPr>
            </w:pPr>
          </w:p>
        </w:tc>
      </w:tr>
      <w:tr w:rsidR="00A021DD" w:rsidRPr="0054726E" w14:paraId="56D81AC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5FBC59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4297E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87435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2F49A8" w14:textId="77777777" w:rsidR="00A021DD" w:rsidRPr="0054726E" w:rsidRDefault="00A021DD" w:rsidP="00A021DD">
            <w:pPr>
              <w:pStyle w:val="Sansinterligne"/>
              <w:rPr>
                <w:rFonts w:ascii="Marianne" w:hAnsi="Marianne"/>
                <w:i/>
                <w:iCs/>
                <w:sz w:val="20"/>
                <w:szCs w:val="20"/>
              </w:rPr>
            </w:pPr>
          </w:p>
        </w:tc>
      </w:tr>
      <w:tr w:rsidR="00A021DD" w:rsidRPr="0054726E" w14:paraId="3F31AB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F3923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3C08FC" w14:textId="77777777" w:rsidR="00A021DD" w:rsidRPr="0054726E" w:rsidRDefault="00A021DD" w:rsidP="00A021DD">
            <w:pPr>
              <w:pStyle w:val="Sansinterligne"/>
              <w:rPr>
                <w:rFonts w:ascii="Marianne" w:hAnsi="Marianne"/>
                <w:i/>
                <w:iCs/>
                <w:sz w:val="20"/>
                <w:szCs w:val="20"/>
              </w:rPr>
            </w:pPr>
          </w:p>
        </w:tc>
      </w:tr>
      <w:tr w:rsidR="00A021DD" w:rsidRPr="0054726E" w14:paraId="6C4746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93D68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9ABCBC" w14:textId="77777777" w:rsidR="00A021DD" w:rsidRPr="0054726E" w:rsidRDefault="00A021DD" w:rsidP="00A021DD">
            <w:pPr>
              <w:pStyle w:val="Sansinterligne"/>
              <w:rPr>
                <w:rFonts w:ascii="Marianne" w:hAnsi="Marianne"/>
                <w:i/>
                <w:iCs/>
                <w:sz w:val="20"/>
                <w:szCs w:val="20"/>
              </w:rPr>
            </w:pPr>
          </w:p>
        </w:tc>
      </w:tr>
      <w:tr w:rsidR="00A021DD" w:rsidRPr="0054726E" w14:paraId="72E9CD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5AEF1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92B300" w14:textId="77777777" w:rsidR="00A021DD" w:rsidRPr="0054726E" w:rsidRDefault="00A021DD" w:rsidP="00A021DD">
            <w:pPr>
              <w:pStyle w:val="Sansinterligne"/>
              <w:rPr>
                <w:rFonts w:ascii="Marianne" w:hAnsi="Marianne"/>
                <w:sz w:val="20"/>
                <w:szCs w:val="20"/>
              </w:rPr>
            </w:pPr>
          </w:p>
        </w:tc>
      </w:tr>
      <w:tr w:rsidR="00A021DD" w:rsidRPr="0054726E" w14:paraId="6201F3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80AB0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2D82DB" w14:textId="77777777" w:rsidR="00A021DD" w:rsidRPr="0054726E" w:rsidRDefault="00A021DD" w:rsidP="00A021DD">
            <w:pPr>
              <w:pStyle w:val="Sansinterligne"/>
              <w:rPr>
                <w:rFonts w:ascii="Marianne" w:hAnsi="Marianne"/>
                <w:sz w:val="20"/>
                <w:szCs w:val="20"/>
              </w:rPr>
            </w:pPr>
          </w:p>
        </w:tc>
      </w:tr>
      <w:tr w:rsidR="00A021DD" w:rsidRPr="0054726E" w14:paraId="05D79D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E9934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C4254C" w14:textId="77777777" w:rsidR="00A021DD" w:rsidRPr="0054726E" w:rsidRDefault="00A021DD" w:rsidP="00A021DD">
            <w:pPr>
              <w:pStyle w:val="Sansinterligne"/>
              <w:rPr>
                <w:rFonts w:ascii="Marianne" w:hAnsi="Marianne"/>
                <w:sz w:val="20"/>
                <w:szCs w:val="20"/>
              </w:rPr>
            </w:pPr>
          </w:p>
        </w:tc>
      </w:tr>
      <w:tr w:rsidR="00A021DD" w:rsidRPr="0054726E" w14:paraId="234DCCC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B1617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bonnet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F47589" w14:textId="77777777" w:rsidR="00A021DD" w:rsidRPr="0054726E" w:rsidRDefault="00A021DD" w:rsidP="00A021DD">
            <w:pPr>
              <w:pStyle w:val="Sansinterligne"/>
              <w:rPr>
                <w:rFonts w:ascii="Marianne" w:hAnsi="Marianne"/>
                <w:i/>
                <w:iCs/>
                <w:sz w:val="20"/>
                <w:szCs w:val="20"/>
              </w:rPr>
            </w:pPr>
          </w:p>
        </w:tc>
      </w:tr>
      <w:tr w:rsidR="00A021DD" w:rsidRPr="0054726E" w14:paraId="36915D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B6D1F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A2472D" w14:textId="77777777" w:rsidR="00A021DD" w:rsidRPr="0054726E" w:rsidRDefault="00A021DD" w:rsidP="00A021DD">
            <w:pPr>
              <w:pStyle w:val="Sansinterligne"/>
              <w:rPr>
                <w:rFonts w:ascii="Marianne" w:hAnsi="Marianne"/>
                <w:sz w:val="20"/>
                <w:szCs w:val="20"/>
              </w:rPr>
            </w:pPr>
          </w:p>
        </w:tc>
      </w:tr>
      <w:tr w:rsidR="00A021DD" w:rsidRPr="0054726E" w14:paraId="0F9B1C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C8036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et type de fil pour la broderie de l’insigne de corps des douanes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38156E" w14:textId="77777777" w:rsidR="00A021DD" w:rsidRPr="0054726E" w:rsidRDefault="00A021DD" w:rsidP="00A021DD">
            <w:pPr>
              <w:pStyle w:val="Sansinterligne"/>
              <w:rPr>
                <w:rFonts w:ascii="Marianne" w:hAnsi="Marianne"/>
                <w:sz w:val="20"/>
                <w:szCs w:val="20"/>
              </w:rPr>
            </w:pPr>
          </w:p>
        </w:tc>
      </w:tr>
      <w:tr w:rsidR="00F02610" w:rsidRPr="0054726E" w14:paraId="670BEE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7254A9" w14:textId="313F1B06" w:rsidR="00F02610" w:rsidRPr="0054726E" w:rsidRDefault="00F02610" w:rsidP="00F0261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269416" w14:textId="77777777" w:rsidR="00F02610" w:rsidRPr="0054726E" w:rsidRDefault="00F02610" w:rsidP="00F02610">
            <w:pPr>
              <w:pStyle w:val="Sansinterligne"/>
              <w:rPr>
                <w:rFonts w:ascii="Marianne" w:hAnsi="Marianne"/>
                <w:sz w:val="20"/>
                <w:szCs w:val="20"/>
              </w:rPr>
            </w:pPr>
          </w:p>
        </w:tc>
      </w:tr>
      <w:tr w:rsidR="00F02610" w:rsidRPr="0054726E" w14:paraId="681E8F5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CB21D65"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563D21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6E1322"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E0FC55" w14:textId="77777777" w:rsidR="00F02610" w:rsidRPr="0054726E" w:rsidRDefault="00F02610" w:rsidP="00F02610">
            <w:pPr>
              <w:pStyle w:val="Sansinterligne"/>
              <w:rPr>
                <w:rFonts w:ascii="Marianne" w:hAnsi="Marianne"/>
                <w:sz w:val="20"/>
                <w:szCs w:val="20"/>
              </w:rPr>
            </w:pPr>
          </w:p>
        </w:tc>
      </w:tr>
      <w:tr w:rsidR="00F02610" w:rsidRPr="0054726E" w14:paraId="5E92E6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474012"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Efficacité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71B0A9" w14:textId="77777777" w:rsidR="00F02610" w:rsidRPr="0054726E" w:rsidRDefault="00F02610" w:rsidP="00F02610">
            <w:pPr>
              <w:pStyle w:val="Sansinterligne"/>
              <w:rPr>
                <w:rFonts w:ascii="Marianne" w:hAnsi="Marianne"/>
                <w:sz w:val="20"/>
                <w:szCs w:val="20"/>
              </w:rPr>
            </w:pPr>
          </w:p>
        </w:tc>
      </w:tr>
    </w:tbl>
    <w:p w14:paraId="44ABAD7D" w14:textId="77777777" w:rsidR="00E879C2" w:rsidRPr="0054726E" w:rsidRDefault="00E879C2" w:rsidP="00E879C2">
      <w:pPr>
        <w:pStyle w:val="Standard"/>
        <w:rPr>
          <w:rFonts w:ascii="Marianne" w:hAnsi="Marianne"/>
          <w:sz w:val="20"/>
          <w:szCs w:val="20"/>
        </w:rPr>
      </w:pPr>
    </w:p>
    <w:p w14:paraId="092B60C4" w14:textId="77777777" w:rsidR="00E879C2" w:rsidRPr="0054726E" w:rsidRDefault="00E879C2" w:rsidP="00E879C2">
      <w:pPr>
        <w:pStyle w:val="Titre3"/>
        <w:numPr>
          <w:ilvl w:val="0"/>
          <w:numId w:val="0"/>
        </w:numPr>
        <w:rPr>
          <w:color w:val="002060"/>
          <w:sz w:val="20"/>
          <w:szCs w:val="20"/>
        </w:rPr>
      </w:pPr>
      <w:bookmarkStart w:id="350" w:name="__RefHeading___Toc50152_2787168394"/>
      <w:bookmarkStart w:id="351" w:name="_Toc214868077"/>
      <w:bookmarkStart w:id="352" w:name="_Toc215842604"/>
      <w:bookmarkStart w:id="353" w:name="_Toc216101317"/>
      <w:bookmarkStart w:id="354" w:name="_Toc216360430"/>
      <w:bookmarkStart w:id="355" w:name="_Toc216883318"/>
      <w:r w:rsidRPr="0054726E">
        <w:rPr>
          <w:color w:val="002060"/>
          <w:sz w:val="20"/>
          <w:szCs w:val="20"/>
        </w:rPr>
        <w:t>4-04. Chapeau de navigation maritime</w:t>
      </w:r>
      <w:bookmarkEnd w:id="350"/>
      <w:bookmarkEnd w:id="351"/>
      <w:r w:rsidRPr="0054726E">
        <w:rPr>
          <w:color w:val="002060"/>
          <w:sz w:val="20"/>
          <w:szCs w:val="20"/>
        </w:rPr>
        <w:t xml:space="preserve"> - unisexe</w:t>
      </w:r>
      <w:bookmarkEnd w:id="352"/>
      <w:bookmarkEnd w:id="353"/>
      <w:bookmarkEnd w:id="354"/>
      <w:bookmarkEnd w:id="355"/>
    </w:p>
    <w:p w14:paraId="602BF633"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F3FFE5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190E8C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750909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0DA28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20FB2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765F0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C6CC6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D9BD74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9E3BB8" w14:textId="77777777" w:rsidR="00E879C2" w:rsidRPr="0054726E" w:rsidRDefault="00E879C2" w:rsidP="00B52833">
            <w:pPr>
              <w:pStyle w:val="Sansinterligne"/>
              <w:rPr>
                <w:rFonts w:ascii="Marianne" w:hAnsi="Marianne"/>
                <w:sz w:val="20"/>
                <w:szCs w:val="20"/>
              </w:rPr>
            </w:pPr>
          </w:p>
        </w:tc>
      </w:tr>
      <w:tr w:rsidR="00E879C2" w:rsidRPr="0054726E" w14:paraId="15F1BB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D715CC"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6C0B13" w14:textId="77777777" w:rsidR="00E879C2" w:rsidRPr="0054726E" w:rsidRDefault="00E879C2" w:rsidP="00B52833">
            <w:pPr>
              <w:pStyle w:val="Sansinterligne"/>
              <w:rPr>
                <w:rFonts w:ascii="Marianne" w:hAnsi="Marianne"/>
                <w:sz w:val="20"/>
                <w:szCs w:val="20"/>
              </w:rPr>
            </w:pPr>
          </w:p>
        </w:tc>
      </w:tr>
      <w:tr w:rsidR="00E879C2" w:rsidRPr="0054726E" w14:paraId="1DEB9D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A6C766" w14:textId="77777777" w:rsidR="00E879C2" w:rsidRPr="0054726E" w:rsidRDefault="00E879C2" w:rsidP="007D15FA">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3C7F48" w14:textId="77777777" w:rsidR="00E879C2" w:rsidRPr="0054726E" w:rsidRDefault="00E879C2" w:rsidP="00B52833">
            <w:pPr>
              <w:pStyle w:val="Sansinterligne"/>
              <w:rPr>
                <w:rFonts w:ascii="Marianne" w:hAnsi="Marianne"/>
                <w:sz w:val="20"/>
                <w:szCs w:val="20"/>
              </w:rPr>
            </w:pPr>
          </w:p>
        </w:tc>
      </w:tr>
      <w:tr w:rsidR="00E879C2" w:rsidRPr="0054726E" w14:paraId="0810A7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16BD2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646201" w14:textId="77777777" w:rsidR="00E879C2" w:rsidRPr="0054726E" w:rsidRDefault="00E879C2" w:rsidP="00B52833">
            <w:pPr>
              <w:pStyle w:val="Sansinterligne"/>
              <w:rPr>
                <w:rFonts w:ascii="Marianne" w:hAnsi="Marianne"/>
                <w:i/>
                <w:iCs/>
                <w:sz w:val="20"/>
                <w:szCs w:val="20"/>
              </w:rPr>
            </w:pPr>
          </w:p>
        </w:tc>
      </w:tr>
      <w:tr w:rsidR="00A021DD" w:rsidRPr="0054726E" w14:paraId="4B70EE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2B70B3" w14:textId="25B5555B"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8F7B0F" w14:textId="77777777" w:rsidR="00A021DD" w:rsidRPr="0054726E" w:rsidRDefault="00A021DD" w:rsidP="00A021DD">
            <w:pPr>
              <w:pStyle w:val="Sansinterligne"/>
              <w:rPr>
                <w:rFonts w:ascii="Marianne" w:hAnsi="Marianne"/>
                <w:i/>
                <w:iCs/>
                <w:sz w:val="20"/>
                <w:szCs w:val="20"/>
              </w:rPr>
            </w:pPr>
          </w:p>
        </w:tc>
      </w:tr>
      <w:tr w:rsidR="00A021DD" w:rsidRPr="0054726E" w14:paraId="2A77A43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1F8378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3DDE4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E4A2B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42F5D6" w14:textId="77777777" w:rsidR="00A021DD" w:rsidRPr="0054726E" w:rsidRDefault="00A021DD" w:rsidP="00A021DD">
            <w:pPr>
              <w:pStyle w:val="Sansinterligne"/>
              <w:rPr>
                <w:rFonts w:ascii="Marianne" w:hAnsi="Marianne"/>
                <w:i/>
                <w:iCs/>
                <w:sz w:val="20"/>
                <w:szCs w:val="20"/>
              </w:rPr>
            </w:pPr>
          </w:p>
        </w:tc>
      </w:tr>
      <w:tr w:rsidR="00A021DD" w:rsidRPr="0054726E" w14:paraId="4E25AD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9EEF4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Niveau d’imperméabilité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4D4A3C" w14:textId="77777777" w:rsidR="00A021DD" w:rsidRPr="0054726E" w:rsidRDefault="00A021DD" w:rsidP="00A021DD">
            <w:pPr>
              <w:pStyle w:val="Sansinterligne"/>
              <w:rPr>
                <w:rFonts w:ascii="Marianne" w:hAnsi="Marianne"/>
                <w:i/>
                <w:iCs/>
                <w:sz w:val="20"/>
                <w:szCs w:val="20"/>
              </w:rPr>
            </w:pPr>
          </w:p>
        </w:tc>
      </w:tr>
      <w:tr w:rsidR="00A021DD" w:rsidRPr="0054726E" w14:paraId="61B322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7AE8F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Type d’aération proposée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4838AE" w14:textId="77777777" w:rsidR="00A021DD" w:rsidRPr="0054726E" w:rsidRDefault="00A021DD" w:rsidP="00A021DD">
            <w:pPr>
              <w:pStyle w:val="Sansinterligne"/>
              <w:rPr>
                <w:rFonts w:ascii="Marianne" w:hAnsi="Marianne"/>
                <w:i/>
                <w:iCs/>
                <w:sz w:val="20"/>
                <w:szCs w:val="20"/>
              </w:rPr>
            </w:pPr>
          </w:p>
        </w:tc>
      </w:tr>
      <w:tr w:rsidR="00A021DD" w:rsidRPr="0054726E" w14:paraId="6BCF3F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4850A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49EB28" w14:textId="77777777" w:rsidR="00A021DD" w:rsidRPr="0054726E" w:rsidRDefault="00A021DD" w:rsidP="00A021DD">
            <w:pPr>
              <w:pStyle w:val="Sansinterligne"/>
              <w:rPr>
                <w:rFonts w:ascii="Marianne" w:hAnsi="Marianne"/>
                <w:i/>
                <w:iCs/>
                <w:sz w:val="20"/>
                <w:szCs w:val="20"/>
              </w:rPr>
            </w:pPr>
          </w:p>
        </w:tc>
      </w:tr>
      <w:tr w:rsidR="00A021DD" w:rsidRPr="0054726E" w14:paraId="67136F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D69A5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EABAF7" w14:textId="77777777" w:rsidR="00A021DD" w:rsidRPr="0054726E" w:rsidRDefault="00A021DD" w:rsidP="00A021DD">
            <w:pPr>
              <w:pStyle w:val="Sansinterligne"/>
              <w:rPr>
                <w:rFonts w:ascii="Marianne" w:hAnsi="Marianne"/>
                <w:i/>
                <w:iCs/>
                <w:sz w:val="20"/>
                <w:szCs w:val="20"/>
              </w:rPr>
            </w:pPr>
          </w:p>
        </w:tc>
      </w:tr>
      <w:tr w:rsidR="00A021DD" w:rsidRPr="0054726E" w14:paraId="595AC9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AEE59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chapeau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AA5A66" w14:textId="77777777" w:rsidR="00A021DD" w:rsidRPr="0054726E" w:rsidRDefault="00A021DD" w:rsidP="00A021DD">
            <w:pPr>
              <w:pStyle w:val="Sansinterligne"/>
              <w:rPr>
                <w:rFonts w:ascii="Marianne" w:hAnsi="Marianne"/>
                <w:sz w:val="20"/>
                <w:szCs w:val="20"/>
              </w:rPr>
            </w:pPr>
          </w:p>
        </w:tc>
      </w:tr>
      <w:tr w:rsidR="00A021DD" w:rsidRPr="0054726E" w14:paraId="57E6EE1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FCBA0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chapeau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788DDC" w14:textId="77777777" w:rsidR="00A021DD" w:rsidRPr="0054726E" w:rsidRDefault="00A021DD" w:rsidP="00A021DD">
            <w:pPr>
              <w:pStyle w:val="Sansinterligne"/>
              <w:rPr>
                <w:rFonts w:ascii="Marianne" w:hAnsi="Marianne"/>
                <w:sz w:val="20"/>
                <w:szCs w:val="20"/>
              </w:rPr>
            </w:pPr>
          </w:p>
        </w:tc>
      </w:tr>
      <w:tr w:rsidR="00A021DD" w:rsidRPr="0054726E" w14:paraId="21A5CBC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47BE0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528ADB" w14:textId="77777777" w:rsidR="00A021DD" w:rsidRPr="0054726E" w:rsidRDefault="00A021DD" w:rsidP="00A021DD">
            <w:pPr>
              <w:pStyle w:val="Sansinterligne"/>
              <w:rPr>
                <w:rFonts w:ascii="Marianne" w:hAnsi="Marianne"/>
                <w:i/>
                <w:iCs/>
                <w:sz w:val="20"/>
                <w:szCs w:val="20"/>
              </w:rPr>
            </w:pPr>
          </w:p>
        </w:tc>
      </w:tr>
      <w:tr w:rsidR="00A021DD" w:rsidRPr="0054726E" w14:paraId="51650A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86569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Résistance du marquage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B4065D" w14:textId="77777777" w:rsidR="00A021DD" w:rsidRPr="0054726E" w:rsidRDefault="00A021DD" w:rsidP="00A021DD">
            <w:pPr>
              <w:pStyle w:val="Sansinterligne"/>
              <w:rPr>
                <w:rFonts w:ascii="Marianne" w:hAnsi="Marianne"/>
                <w:sz w:val="20"/>
                <w:szCs w:val="20"/>
              </w:rPr>
            </w:pPr>
          </w:p>
        </w:tc>
      </w:tr>
      <w:tr w:rsidR="00F02610" w:rsidRPr="0054726E" w14:paraId="243054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D4CA0A" w14:textId="6995BB7B" w:rsidR="00F02610" w:rsidRPr="0054726E" w:rsidRDefault="00F02610" w:rsidP="00F0261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57B10F" w14:textId="77777777" w:rsidR="00F02610" w:rsidRPr="0054726E" w:rsidRDefault="00F02610" w:rsidP="00F02610">
            <w:pPr>
              <w:pStyle w:val="Sansinterligne"/>
              <w:rPr>
                <w:rFonts w:ascii="Marianne" w:hAnsi="Marianne"/>
                <w:sz w:val="20"/>
                <w:szCs w:val="20"/>
              </w:rPr>
            </w:pPr>
          </w:p>
        </w:tc>
      </w:tr>
      <w:tr w:rsidR="00F02610" w:rsidRPr="0054726E" w14:paraId="7D858E4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C4566CD"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76233C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AF2DE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80CC1C" w14:textId="77777777" w:rsidR="00F02610" w:rsidRPr="0054726E" w:rsidRDefault="00F02610" w:rsidP="00F02610">
            <w:pPr>
              <w:pStyle w:val="Sansinterligne"/>
              <w:rPr>
                <w:rFonts w:ascii="Marianne" w:hAnsi="Marianne"/>
                <w:sz w:val="20"/>
                <w:szCs w:val="20"/>
              </w:rPr>
            </w:pPr>
          </w:p>
        </w:tc>
      </w:tr>
      <w:tr w:rsidR="00F02610" w:rsidRPr="0054726E" w14:paraId="31CB82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C809F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 de serrage proposé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3372E4" w14:textId="77777777" w:rsidR="00F02610" w:rsidRPr="0054726E" w:rsidRDefault="00F02610" w:rsidP="00F02610">
            <w:pPr>
              <w:pStyle w:val="Sansinterligne"/>
              <w:rPr>
                <w:rFonts w:ascii="Marianne" w:hAnsi="Marianne"/>
                <w:sz w:val="20"/>
                <w:szCs w:val="20"/>
              </w:rPr>
            </w:pPr>
          </w:p>
        </w:tc>
      </w:tr>
      <w:tr w:rsidR="00F02610" w:rsidRPr="0054726E" w14:paraId="4EC221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49E64C"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13758-2 UV SPF 50</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14D1D2" w14:textId="7C00315A" w:rsidR="00F02610" w:rsidRPr="0054726E" w:rsidRDefault="00F02610" w:rsidP="00F02610">
            <w:pPr>
              <w:pStyle w:val="Sansinterligne"/>
              <w:rPr>
                <w:rFonts w:ascii="Marianne" w:hAnsi="Marianne"/>
                <w:sz w:val="20"/>
                <w:szCs w:val="20"/>
              </w:rPr>
            </w:pPr>
          </w:p>
        </w:tc>
      </w:tr>
    </w:tbl>
    <w:p w14:paraId="088A59E0" w14:textId="77777777" w:rsidR="00E879C2" w:rsidRPr="0054726E" w:rsidRDefault="00E879C2" w:rsidP="00E879C2">
      <w:pPr>
        <w:pStyle w:val="Standard"/>
        <w:rPr>
          <w:rFonts w:ascii="Marianne" w:hAnsi="Marianne"/>
          <w:sz w:val="20"/>
          <w:szCs w:val="20"/>
        </w:rPr>
      </w:pPr>
    </w:p>
    <w:p w14:paraId="3EA6AE15" w14:textId="77777777" w:rsidR="00E879C2" w:rsidRPr="0054726E" w:rsidRDefault="00E879C2" w:rsidP="00E879C2">
      <w:pPr>
        <w:pStyle w:val="Titre3"/>
        <w:numPr>
          <w:ilvl w:val="0"/>
          <w:numId w:val="0"/>
        </w:numPr>
        <w:rPr>
          <w:color w:val="002060"/>
          <w:sz w:val="20"/>
          <w:szCs w:val="20"/>
        </w:rPr>
      </w:pPr>
      <w:bookmarkStart w:id="356" w:name="_Toc207276868"/>
      <w:bookmarkStart w:id="357" w:name="__RefHeading___Toc50154_2787168394"/>
      <w:bookmarkStart w:id="358" w:name="_Toc214868078"/>
      <w:bookmarkStart w:id="359" w:name="_Toc215842605"/>
      <w:bookmarkStart w:id="360" w:name="_Toc216101318"/>
      <w:bookmarkStart w:id="361" w:name="_Toc216360431"/>
      <w:bookmarkStart w:id="362" w:name="_Toc216883319"/>
      <w:r w:rsidRPr="0054726E">
        <w:rPr>
          <w:color w:val="002060"/>
          <w:sz w:val="20"/>
          <w:szCs w:val="20"/>
        </w:rPr>
        <w:t>4-05. Calot motocycliste</w:t>
      </w:r>
      <w:bookmarkEnd w:id="356"/>
      <w:bookmarkEnd w:id="357"/>
      <w:bookmarkEnd w:id="358"/>
      <w:r w:rsidRPr="0054726E">
        <w:rPr>
          <w:color w:val="002060"/>
          <w:sz w:val="20"/>
          <w:szCs w:val="20"/>
        </w:rPr>
        <w:t xml:space="preserve"> - unisexe</w:t>
      </w:r>
      <w:bookmarkEnd w:id="359"/>
      <w:bookmarkEnd w:id="360"/>
      <w:bookmarkEnd w:id="361"/>
      <w:bookmarkEnd w:id="362"/>
    </w:p>
    <w:p w14:paraId="1B712EF4"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38CB239B"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022F98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D3DD83E"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21C54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9B0C8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DE6833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89D739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B68B3C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C6F65F" w14:textId="77777777" w:rsidR="00E879C2" w:rsidRPr="0054726E" w:rsidRDefault="00E879C2" w:rsidP="00B52833">
            <w:pPr>
              <w:pStyle w:val="Sansinterligne"/>
              <w:rPr>
                <w:rFonts w:ascii="Marianne" w:hAnsi="Marianne"/>
                <w:sz w:val="20"/>
                <w:szCs w:val="20"/>
              </w:rPr>
            </w:pPr>
          </w:p>
        </w:tc>
      </w:tr>
      <w:tr w:rsidR="00E879C2" w:rsidRPr="0054726E" w14:paraId="300E436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F4398D6"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4B1FC2" w14:textId="77777777" w:rsidR="00E879C2" w:rsidRPr="0054726E" w:rsidRDefault="00E879C2" w:rsidP="00B52833">
            <w:pPr>
              <w:pStyle w:val="Sansinterligne"/>
              <w:rPr>
                <w:rFonts w:ascii="Marianne" w:hAnsi="Marianne"/>
                <w:sz w:val="20"/>
                <w:szCs w:val="20"/>
              </w:rPr>
            </w:pPr>
          </w:p>
        </w:tc>
      </w:tr>
      <w:tr w:rsidR="00E879C2" w:rsidRPr="0054726E" w14:paraId="0958D06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E3C6584" w14:textId="77777777" w:rsidR="00E879C2" w:rsidRPr="0054726E" w:rsidRDefault="00E879C2" w:rsidP="007D15FA">
            <w:pPr>
              <w:pStyle w:val="TableHeading"/>
              <w:jc w:val="left"/>
            </w:pPr>
            <w:r w:rsidRPr="0054726E">
              <w:t>Bandeau pour tour de tête 100</w:t>
            </w:r>
            <w:r w:rsidRPr="0054726E">
              <w:rPr>
                <w:rFonts w:ascii="Calibri" w:hAnsi="Calibri" w:cs="Calibri"/>
              </w:rPr>
              <w:t> </w:t>
            </w:r>
            <w:r w:rsidRPr="0054726E">
              <w:t>% cuir</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0F3B0A" w14:textId="77777777" w:rsidR="00E879C2" w:rsidRPr="0054726E" w:rsidRDefault="00E879C2" w:rsidP="00B52833">
            <w:pPr>
              <w:pStyle w:val="Sansinterligne"/>
              <w:rPr>
                <w:rFonts w:ascii="Marianne" w:hAnsi="Marianne"/>
                <w:sz w:val="20"/>
                <w:szCs w:val="20"/>
              </w:rPr>
            </w:pPr>
          </w:p>
        </w:tc>
      </w:tr>
      <w:tr w:rsidR="00E879C2" w:rsidRPr="0054726E" w14:paraId="26DBE37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F404DEC" w14:textId="77777777" w:rsidR="00E879C2" w:rsidRPr="0054726E" w:rsidRDefault="00E879C2" w:rsidP="007D15FA">
            <w:pPr>
              <w:pStyle w:val="TableHeading"/>
              <w:jc w:val="left"/>
            </w:pPr>
            <w:r w:rsidRPr="0054726E">
              <w:t>Type de doublage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FA214A" w14:textId="77777777" w:rsidR="00E879C2" w:rsidRPr="0054726E" w:rsidRDefault="00E879C2" w:rsidP="00B52833">
            <w:pPr>
              <w:pStyle w:val="Sansinterligne"/>
              <w:rPr>
                <w:rFonts w:ascii="Marianne" w:hAnsi="Marianne"/>
                <w:sz w:val="20"/>
                <w:szCs w:val="20"/>
              </w:rPr>
            </w:pPr>
          </w:p>
        </w:tc>
      </w:tr>
      <w:tr w:rsidR="00E879C2" w:rsidRPr="0054726E" w14:paraId="41D57C6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CB1D598"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5C1D1C" w14:textId="77777777" w:rsidR="00E879C2" w:rsidRPr="0054726E" w:rsidRDefault="00E879C2" w:rsidP="00B52833">
            <w:pPr>
              <w:pStyle w:val="Sansinterligne"/>
              <w:rPr>
                <w:rFonts w:ascii="Marianne" w:hAnsi="Marianne"/>
                <w:sz w:val="20"/>
                <w:szCs w:val="20"/>
              </w:rPr>
            </w:pPr>
          </w:p>
        </w:tc>
      </w:tr>
      <w:tr w:rsidR="00E879C2" w:rsidRPr="0054726E" w14:paraId="3775BA2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613902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8F1718" w14:textId="77777777" w:rsidR="00E879C2" w:rsidRPr="0054726E" w:rsidRDefault="00E879C2" w:rsidP="00B52833">
            <w:pPr>
              <w:pStyle w:val="Sansinterligne"/>
              <w:rPr>
                <w:rFonts w:ascii="Marianne" w:hAnsi="Marianne"/>
                <w:i/>
                <w:iCs/>
                <w:sz w:val="20"/>
                <w:szCs w:val="20"/>
              </w:rPr>
            </w:pPr>
          </w:p>
        </w:tc>
      </w:tr>
      <w:tr w:rsidR="00A021DD" w:rsidRPr="0054726E" w14:paraId="1BB41AC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418D92F" w14:textId="17662C43"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50B81E" w14:textId="77777777" w:rsidR="00A021DD" w:rsidRPr="0054726E" w:rsidRDefault="00A021DD" w:rsidP="00A021DD">
            <w:pPr>
              <w:pStyle w:val="Sansinterligne"/>
              <w:rPr>
                <w:rFonts w:ascii="Marianne" w:hAnsi="Marianne"/>
                <w:i/>
                <w:iCs/>
                <w:sz w:val="20"/>
                <w:szCs w:val="20"/>
              </w:rPr>
            </w:pPr>
          </w:p>
        </w:tc>
      </w:tr>
      <w:tr w:rsidR="00A021DD" w:rsidRPr="0054726E" w14:paraId="71896377"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A733A1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7F1F757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B9D2E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DBC4F2" w14:textId="77777777" w:rsidR="00A021DD" w:rsidRPr="0054726E" w:rsidRDefault="00A021DD" w:rsidP="00A021DD">
            <w:pPr>
              <w:pStyle w:val="Sansinterligne"/>
              <w:rPr>
                <w:rFonts w:ascii="Marianne" w:hAnsi="Marianne"/>
                <w:i/>
                <w:iCs/>
                <w:sz w:val="20"/>
                <w:szCs w:val="20"/>
              </w:rPr>
            </w:pPr>
          </w:p>
        </w:tc>
      </w:tr>
      <w:tr w:rsidR="00A021DD" w:rsidRPr="0054726E" w14:paraId="5CEFED0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EB4D1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F98856" w14:textId="77777777" w:rsidR="00A021DD" w:rsidRPr="0054726E" w:rsidRDefault="00A021DD" w:rsidP="00A021DD">
            <w:pPr>
              <w:pStyle w:val="Sansinterligne"/>
              <w:rPr>
                <w:rFonts w:ascii="Marianne" w:hAnsi="Marianne"/>
                <w:i/>
                <w:iCs/>
                <w:sz w:val="20"/>
                <w:szCs w:val="20"/>
              </w:rPr>
            </w:pPr>
          </w:p>
        </w:tc>
      </w:tr>
      <w:tr w:rsidR="00A021DD" w:rsidRPr="0054726E" w14:paraId="309D7DA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65490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AFDC25" w14:textId="77777777" w:rsidR="00A021DD" w:rsidRPr="0054726E" w:rsidRDefault="00A021DD" w:rsidP="00A021DD">
            <w:pPr>
              <w:pStyle w:val="Sansinterligne"/>
              <w:rPr>
                <w:rFonts w:ascii="Marianne" w:hAnsi="Marianne"/>
                <w:i/>
                <w:iCs/>
                <w:sz w:val="20"/>
                <w:szCs w:val="20"/>
              </w:rPr>
            </w:pPr>
          </w:p>
        </w:tc>
      </w:tr>
      <w:tr w:rsidR="00A021DD" w:rsidRPr="0054726E" w14:paraId="1DD7F3F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E9BC5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EB458D" w14:textId="77777777" w:rsidR="00A021DD" w:rsidRPr="0054726E" w:rsidRDefault="00A021DD" w:rsidP="00A021DD">
            <w:pPr>
              <w:pStyle w:val="Sansinterligne"/>
              <w:rPr>
                <w:rFonts w:ascii="Marianne" w:hAnsi="Marianne"/>
                <w:sz w:val="20"/>
                <w:szCs w:val="20"/>
              </w:rPr>
            </w:pPr>
          </w:p>
        </w:tc>
      </w:tr>
      <w:tr w:rsidR="00A021DD" w:rsidRPr="0054726E" w14:paraId="400516A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B5FD2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BCA4A4" w14:textId="77777777" w:rsidR="00A021DD" w:rsidRPr="0054726E" w:rsidRDefault="00A021DD" w:rsidP="00A021DD">
            <w:pPr>
              <w:pStyle w:val="Sansinterligne"/>
              <w:rPr>
                <w:rFonts w:ascii="Marianne" w:hAnsi="Marianne"/>
                <w:sz w:val="20"/>
                <w:szCs w:val="20"/>
              </w:rPr>
            </w:pPr>
          </w:p>
        </w:tc>
      </w:tr>
      <w:tr w:rsidR="00A021DD" w:rsidRPr="0054726E" w14:paraId="3C04CD5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41BE6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328428" w14:textId="77777777" w:rsidR="00A021DD" w:rsidRPr="0054726E" w:rsidRDefault="00A021DD" w:rsidP="00A021DD">
            <w:pPr>
              <w:pStyle w:val="Sansinterligne"/>
              <w:rPr>
                <w:rFonts w:ascii="Marianne" w:hAnsi="Marianne"/>
                <w:sz w:val="20"/>
                <w:szCs w:val="20"/>
              </w:rPr>
            </w:pPr>
          </w:p>
        </w:tc>
      </w:tr>
      <w:tr w:rsidR="00A021DD" w:rsidRPr="0054726E" w14:paraId="531C8417"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46888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EF870A" w14:textId="77777777" w:rsidR="00A021DD" w:rsidRPr="0054726E" w:rsidRDefault="00A021DD" w:rsidP="00A021DD">
            <w:pPr>
              <w:pStyle w:val="Sansinterligne"/>
              <w:rPr>
                <w:rFonts w:ascii="Marianne" w:hAnsi="Marianne"/>
                <w:i/>
                <w:iCs/>
                <w:sz w:val="20"/>
                <w:szCs w:val="20"/>
              </w:rPr>
            </w:pPr>
          </w:p>
        </w:tc>
      </w:tr>
      <w:tr w:rsidR="00A021DD" w:rsidRPr="0054726E" w14:paraId="7E07596B"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04512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A9329C" w14:textId="77777777" w:rsidR="00A021DD" w:rsidRPr="0054726E" w:rsidRDefault="00A021DD" w:rsidP="00A021DD">
            <w:pPr>
              <w:pStyle w:val="Sansinterligne"/>
              <w:rPr>
                <w:rFonts w:ascii="Marianne" w:hAnsi="Marianne"/>
                <w:i/>
                <w:iCs/>
                <w:sz w:val="20"/>
                <w:szCs w:val="20"/>
              </w:rPr>
            </w:pPr>
          </w:p>
        </w:tc>
      </w:tr>
      <w:tr w:rsidR="00F02610" w:rsidRPr="0054726E" w14:paraId="6F3F1CA9"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45F395" w14:textId="5D6C485F"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9E76C5" w14:textId="77777777" w:rsidR="00F02610" w:rsidRPr="0054726E" w:rsidRDefault="00F02610" w:rsidP="00F02610">
            <w:pPr>
              <w:pStyle w:val="Sansinterligne"/>
              <w:rPr>
                <w:rFonts w:ascii="Marianne" w:hAnsi="Marianne"/>
                <w:i/>
                <w:iCs/>
                <w:sz w:val="20"/>
                <w:szCs w:val="20"/>
              </w:rPr>
            </w:pPr>
          </w:p>
        </w:tc>
      </w:tr>
      <w:tr w:rsidR="00F02610" w:rsidRPr="0054726E" w14:paraId="0ADEF711"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AFE5A66"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25CE926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6B8EBF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4143B1" w14:textId="77777777" w:rsidR="00F02610" w:rsidRPr="0054726E" w:rsidRDefault="00F02610" w:rsidP="00F02610">
            <w:pPr>
              <w:pStyle w:val="Sansinterligne"/>
              <w:rPr>
                <w:rFonts w:ascii="Marianne" w:hAnsi="Marianne"/>
                <w:sz w:val="20"/>
                <w:szCs w:val="20"/>
              </w:rPr>
            </w:pPr>
          </w:p>
        </w:tc>
      </w:tr>
    </w:tbl>
    <w:p w14:paraId="00D43120" w14:textId="77777777" w:rsidR="00E879C2" w:rsidRPr="0054726E" w:rsidRDefault="00E879C2" w:rsidP="00E879C2">
      <w:pPr>
        <w:pStyle w:val="Standard"/>
        <w:rPr>
          <w:rFonts w:ascii="Marianne" w:hAnsi="Marianne"/>
          <w:sz w:val="20"/>
          <w:szCs w:val="20"/>
        </w:rPr>
      </w:pPr>
    </w:p>
    <w:p w14:paraId="676D3DB6" w14:textId="77777777" w:rsidR="00E879C2" w:rsidRPr="0054726E" w:rsidRDefault="00E879C2" w:rsidP="00E879C2">
      <w:pPr>
        <w:pStyle w:val="Titre3"/>
        <w:numPr>
          <w:ilvl w:val="0"/>
          <w:numId w:val="0"/>
        </w:numPr>
        <w:rPr>
          <w:color w:val="002060"/>
          <w:sz w:val="20"/>
          <w:szCs w:val="20"/>
        </w:rPr>
      </w:pPr>
      <w:bookmarkStart w:id="363" w:name="_Toc207276869"/>
      <w:bookmarkStart w:id="364" w:name="__RefHeading___Toc50156_2787168394"/>
      <w:bookmarkStart w:id="365" w:name="_Toc214868079"/>
      <w:bookmarkStart w:id="366" w:name="_Toc215842606"/>
      <w:bookmarkStart w:id="367" w:name="_Toc216101319"/>
      <w:bookmarkStart w:id="368" w:name="_Toc216360432"/>
      <w:bookmarkStart w:id="369" w:name="_Toc216883320"/>
      <w:r w:rsidRPr="0054726E">
        <w:rPr>
          <w:color w:val="002060"/>
          <w:sz w:val="20"/>
          <w:szCs w:val="20"/>
        </w:rPr>
        <w:t>4-06. Casquette de service aéromaritime</w:t>
      </w:r>
      <w:bookmarkEnd w:id="363"/>
      <w:bookmarkEnd w:id="364"/>
      <w:bookmarkEnd w:id="365"/>
      <w:r w:rsidRPr="0054726E">
        <w:rPr>
          <w:color w:val="002060"/>
          <w:sz w:val="20"/>
          <w:szCs w:val="20"/>
        </w:rPr>
        <w:t xml:space="preserve"> - unisexe</w:t>
      </w:r>
      <w:bookmarkEnd w:id="366"/>
      <w:bookmarkEnd w:id="367"/>
      <w:bookmarkEnd w:id="368"/>
      <w:bookmarkEnd w:id="369"/>
    </w:p>
    <w:p w14:paraId="64E56BF2"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38ADAD64"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06B1FB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B6730A8"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E1A85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04420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954708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0C29CD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508794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service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20FB46" w14:textId="77777777" w:rsidR="00E879C2" w:rsidRPr="0054726E" w:rsidRDefault="00E879C2" w:rsidP="00B52833">
            <w:pPr>
              <w:pStyle w:val="Sansinterligne"/>
              <w:rPr>
                <w:rFonts w:ascii="Marianne" w:hAnsi="Marianne"/>
                <w:sz w:val="20"/>
                <w:szCs w:val="20"/>
              </w:rPr>
            </w:pPr>
          </w:p>
        </w:tc>
      </w:tr>
      <w:tr w:rsidR="00E879C2" w:rsidRPr="0054726E" w14:paraId="4825E82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76E3C3F"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09F5C1" w14:textId="77777777" w:rsidR="00E879C2" w:rsidRPr="0054726E" w:rsidRDefault="00E879C2" w:rsidP="00B52833">
            <w:pPr>
              <w:pStyle w:val="Sansinterligne"/>
              <w:rPr>
                <w:rFonts w:ascii="Marianne" w:hAnsi="Marianne"/>
                <w:sz w:val="20"/>
                <w:szCs w:val="20"/>
              </w:rPr>
            </w:pPr>
          </w:p>
        </w:tc>
      </w:tr>
      <w:tr w:rsidR="00E879C2" w:rsidRPr="0054726E" w14:paraId="3F105C1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147B72B"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4AE3C1" w14:textId="77777777" w:rsidR="00E879C2" w:rsidRPr="0054726E" w:rsidRDefault="00E879C2" w:rsidP="00B52833">
            <w:pPr>
              <w:pStyle w:val="Sansinterligne"/>
              <w:rPr>
                <w:rFonts w:ascii="Marianne" w:hAnsi="Marianne"/>
                <w:sz w:val="20"/>
                <w:szCs w:val="20"/>
              </w:rPr>
            </w:pPr>
          </w:p>
        </w:tc>
      </w:tr>
      <w:tr w:rsidR="00E879C2" w:rsidRPr="0054726E" w14:paraId="4A3B60C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1AAF883" w14:textId="77777777" w:rsidR="00E879C2" w:rsidRPr="0054726E" w:rsidRDefault="00E879C2" w:rsidP="007D15FA">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0C9EF8" w14:textId="77777777" w:rsidR="00E879C2" w:rsidRPr="0054726E" w:rsidRDefault="00E879C2" w:rsidP="00B52833">
            <w:pPr>
              <w:pStyle w:val="Sansinterligne"/>
              <w:rPr>
                <w:rFonts w:ascii="Marianne" w:hAnsi="Marianne"/>
                <w:i/>
                <w:iCs/>
                <w:sz w:val="20"/>
                <w:szCs w:val="20"/>
              </w:rPr>
            </w:pPr>
          </w:p>
        </w:tc>
      </w:tr>
      <w:tr w:rsidR="00A021DD" w:rsidRPr="0054726E" w14:paraId="6C59709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C7FB7E4" w14:textId="59FDEB65"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BE94A6" w14:textId="77777777" w:rsidR="00A021DD" w:rsidRPr="0054726E" w:rsidRDefault="00A021DD" w:rsidP="00A021DD">
            <w:pPr>
              <w:pStyle w:val="Sansinterligne"/>
              <w:rPr>
                <w:rFonts w:ascii="Marianne" w:hAnsi="Marianne"/>
                <w:i/>
                <w:iCs/>
                <w:sz w:val="20"/>
                <w:szCs w:val="20"/>
              </w:rPr>
            </w:pPr>
          </w:p>
        </w:tc>
      </w:tr>
      <w:tr w:rsidR="00A021DD" w:rsidRPr="0054726E" w14:paraId="2272B5DE"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FD174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6DEA8A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B7CC8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2E50CE" w14:textId="77777777" w:rsidR="00A021DD" w:rsidRPr="0054726E" w:rsidRDefault="00A021DD" w:rsidP="00A021DD">
            <w:pPr>
              <w:pStyle w:val="Sansinterligne"/>
              <w:rPr>
                <w:rFonts w:ascii="Marianne" w:hAnsi="Marianne"/>
                <w:i/>
                <w:iCs/>
                <w:sz w:val="20"/>
                <w:szCs w:val="20"/>
              </w:rPr>
            </w:pPr>
          </w:p>
        </w:tc>
      </w:tr>
      <w:tr w:rsidR="00A021DD" w:rsidRPr="0054726E" w14:paraId="679B886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F9FDB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883665" w14:textId="77777777" w:rsidR="00A021DD" w:rsidRPr="0054726E" w:rsidRDefault="00A021DD" w:rsidP="00A021DD">
            <w:pPr>
              <w:pStyle w:val="Sansinterligne"/>
              <w:rPr>
                <w:rFonts w:ascii="Marianne" w:hAnsi="Marianne"/>
                <w:i/>
                <w:iCs/>
                <w:sz w:val="20"/>
                <w:szCs w:val="20"/>
              </w:rPr>
            </w:pPr>
          </w:p>
        </w:tc>
      </w:tr>
      <w:tr w:rsidR="00A021DD" w:rsidRPr="0054726E" w14:paraId="0CE5AF3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CC846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FF301D" w14:textId="77777777" w:rsidR="00A021DD" w:rsidRPr="0054726E" w:rsidRDefault="00A021DD" w:rsidP="00A021DD">
            <w:pPr>
              <w:pStyle w:val="Sansinterligne"/>
              <w:rPr>
                <w:rFonts w:ascii="Marianne" w:hAnsi="Marianne"/>
                <w:i/>
                <w:iCs/>
                <w:sz w:val="20"/>
                <w:szCs w:val="20"/>
              </w:rPr>
            </w:pPr>
          </w:p>
        </w:tc>
      </w:tr>
      <w:tr w:rsidR="00A021DD" w:rsidRPr="0054726E" w14:paraId="069DFA2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7E986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AAA58E" w14:textId="77777777" w:rsidR="00A021DD" w:rsidRPr="0054726E" w:rsidRDefault="00A021DD" w:rsidP="00A021DD">
            <w:pPr>
              <w:pStyle w:val="Sansinterligne"/>
              <w:rPr>
                <w:rFonts w:ascii="Marianne" w:hAnsi="Marianne"/>
                <w:sz w:val="20"/>
                <w:szCs w:val="20"/>
              </w:rPr>
            </w:pPr>
          </w:p>
        </w:tc>
      </w:tr>
      <w:tr w:rsidR="00A021DD" w:rsidRPr="0054726E" w14:paraId="14EA3E1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925B2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C078E2" w14:textId="77777777" w:rsidR="00A021DD" w:rsidRPr="0054726E" w:rsidRDefault="00A021DD" w:rsidP="00A021DD">
            <w:pPr>
              <w:pStyle w:val="Sansinterligne"/>
              <w:rPr>
                <w:rFonts w:ascii="Marianne" w:hAnsi="Marianne"/>
                <w:sz w:val="20"/>
                <w:szCs w:val="20"/>
              </w:rPr>
            </w:pPr>
          </w:p>
        </w:tc>
      </w:tr>
      <w:tr w:rsidR="00A021DD" w:rsidRPr="0054726E" w14:paraId="6BE5831F"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5D810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2ACC1F" w14:textId="77777777" w:rsidR="00A021DD" w:rsidRPr="0054726E" w:rsidRDefault="00A021DD" w:rsidP="00A021DD">
            <w:pPr>
              <w:pStyle w:val="Sansinterligne"/>
              <w:rPr>
                <w:rFonts w:ascii="Marianne" w:hAnsi="Marianne"/>
                <w:i/>
                <w:iCs/>
                <w:sz w:val="20"/>
                <w:szCs w:val="20"/>
              </w:rPr>
            </w:pPr>
          </w:p>
        </w:tc>
      </w:tr>
      <w:tr w:rsidR="00A021DD" w:rsidRPr="0054726E" w14:paraId="41E511F7"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E42F8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FF296C" w14:textId="77777777" w:rsidR="00A021DD" w:rsidRPr="0054726E" w:rsidRDefault="00A021DD" w:rsidP="00A021DD">
            <w:pPr>
              <w:pStyle w:val="Sansinterligne"/>
              <w:rPr>
                <w:rFonts w:ascii="Marianne" w:hAnsi="Marianne"/>
                <w:i/>
                <w:iCs/>
                <w:sz w:val="20"/>
                <w:szCs w:val="20"/>
              </w:rPr>
            </w:pPr>
          </w:p>
        </w:tc>
      </w:tr>
      <w:tr w:rsidR="00F02610" w:rsidRPr="0054726E" w14:paraId="0053341D"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489D56" w14:textId="3AA86FD3"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C8B1A0" w14:textId="77777777" w:rsidR="00F02610" w:rsidRPr="0054726E" w:rsidRDefault="00F02610" w:rsidP="00F02610">
            <w:pPr>
              <w:pStyle w:val="Sansinterligne"/>
              <w:rPr>
                <w:rFonts w:ascii="Marianne" w:hAnsi="Marianne"/>
                <w:i/>
                <w:iCs/>
                <w:sz w:val="20"/>
                <w:szCs w:val="20"/>
              </w:rPr>
            </w:pPr>
          </w:p>
        </w:tc>
      </w:tr>
      <w:tr w:rsidR="00F02610" w:rsidRPr="0054726E" w14:paraId="6B4A6229"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BEF02C8"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25A80F6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FA49EE1"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6FEB71" w14:textId="77777777" w:rsidR="00F02610" w:rsidRPr="0054726E" w:rsidRDefault="00F02610" w:rsidP="00F02610">
            <w:pPr>
              <w:pStyle w:val="Sansinterligne"/>
              <w:rPr>
                <w:rFonts w:ascii="Marianne" w:hAnsi="Marianne"/>
                <w:sz w:val="20"/>
                <w:szCs w:val="20"/>
              </w:rPr>
            </w:pPr>
          </w:p>
        </w:tc>
      </w:tr>
      <w:tr w:rsidR="00F02610" w:rsidRPr="0054726E" w14:paraId="4C11B0C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B6331CA"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79F0A4" w14:textId="77777777" w:rsidR="00F02610" w:rsidRPr="0054726E" w:rsidRDefault="00F02610" w:rsidP="00F02610">
            <w:pPr>
              <w:pStyle w:val="Sansinterligne"/>
              <w:rPr>
                <w:rFonts w:ascii="Marianne" w:hAnsi="Marianne"/>
                <w:sz w:val="20"/>
                <w:szCs w:val="20"/>
              </w:rPr>
            </w:pPr>
          </w:p>
        </w:tc>
      </w:tr>
      <w:tr w:rsidR="00F02610" w:rsidRPr="0054726E" w14:paraId="2B9ABB0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DB6822D"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 d’aération proposée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ACDCAD" w14:textId="77777777" w:rsidR="00F02610" w:rsidRPr="0054726E" w:rsidRDefault="00F02610" w:rsidP="00F02610">
            <w:pPr>
              <w:pStyle w:val="Sansinterligne"/>
              <w:rPr>
                <w:rFonts w:ascii="Marianne" w:hAnsi="Marianne"/>
                <w:i/>
                <w:iCs/>
                <w:sz w:val="20"/>
                <w:szCs w:val="20"/>
              </w:rPr>
            </w:pPr>
          </w:p>
        </w:tc>
      </w:tr>
      <w:tr w:rsidR="00F02610" w:rsidRPr="0054726E" w14:paraId="00F2FF8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A04ED40"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0EB2EC" w14:textId="77777777" w:rsidR="00F02610" w:rsidRPr="0054726E" w:rsidRDefault="00F02610" w:rsidP="00F02610">
            <w:pPr>
              <w:pStyle w:val="Sansinterligne"/>
              <w:rPr>
                <w:rFonts w:ascii="Marianne" w:hAnsi="Marianne"/>
                <w:i/>
                <w:iCs/>
                <w:sz w:val="20"/>
                <w:szCs w:val="20"/>
              </w:rPr>
            </w:pPr>
          </w:p>
        </w:tc>
      </w:tr>
      <w:tr w:rsidR="00F02610" w:rsidRPr="0054726E" w14:paraId="128CD81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542625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3A48F" w14:textId="77777777" w:rsidR="00F02610" w:rsidRPr="0054726E" w:rsidRDefault="00F02610" w:rsidP="00F02610">
            <w:pPr>
              <w:pStyle w:val="Sansinterligne"/>
              <w:rPr>
                <w:rFonts w:ascii="Marianne" w:hAnsi="Marianne"/>
                <w:i/>
                <w:iCs/>
                <w:sz w:val="20"/>
                <w:szCs w:val="20"/>
              </w:rPr>
            </w:pPr>
          </w:p>
        </w:tc>
      </w:tr>
      <w:tr w:rsidR="00F02610" w:rsidRPr="0054726E" w14:paraId="3521109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04A2E7D"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13758-2 UV SPF 50</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E6463A" w14:textId="2E7256DD" w:rsidR="00F02610" w:rsidRPr="0054726E" w:rsidRDefault="00F02610" w:rsidP="00F02610">
            <w:pPr>
              <w:pStyle w:val="Sansinterligne"/>
              <w:rPr>
                <w:rFonts w:ascii="Marianne" w:hAnsi="Marianne"/>
                <w:sz w:val="20"/>
                <w:szCs w:val="20"/>
              </w:rPr>
            </w:pPr>
          </w:p>
        </w:tc>
      </w:tr>
    </w:tbl>
    <w:p w14:paraId="50862B86" w14:textId="77777777" w:rsidR="00E879C2" w:rsidRPr="0054726E" w:rsidRDefault="00E879C2" w:rsidP="00E879C2">
      <w:pPr>
        <w:pStyle w:val="Standard"/>
        <w:rPr>
          <w:rFonts w:ascii="Marianne" w:hAnsi="Marianne"/>
          <w:sz w:val="20"/>
          <w:szCs w:val="20"/>
        </w:rPr>
      </w:pPr>
    </w:p>
    <w:p w14:paraId="46409623" w14:textId="77777777" w:rsidR="00E879C2" w:rsidRPr="0054726E" w:rsidRDefault="00E879C2" w:rsidP="00E879C2">
      <w:pPr>
        <w:pStyle w:val="Titre3"/>
        <w:numPr>
          <w:ilvl w:val="0"/>
          <w:numId w:val="0"/>
        </w:numPr>
        <w:rPr>
          <w:color w:val="002060"/>
          <w:sz w:val="20"/>
          <w:szCs w:val="20"/>
        </w:rPr>
      </w:pPr>
      <w:bookmarkStart w:id="370" w:name="_Toc207276870"/>
      <w:bookmarkStart w:id="371" w:name="__RefHeading___Toc50158_2787168394"/>
      <w:bookmarkStart w:id="372" w:name="_Toc214868080"/>
      <w:bookmarkStart w:id="373" w:name="_Toc215842607"/>
      <w:bookmarkStart w:id="374" w:name="_Toc216101320"/>
      <w:bookmarkStart w:id="375" w:name="_Toc216360433"/>
      <w:bookmarkStart w:id="376" w:name="_Toc216883321"/>
      <w:r w:rsidRPr="0054726E">
        <w:rPr>
          <w:color w:val="002060"/>
          <w:sz w:val="20"/>
          <w:szCs w:val="20"/>
        </w:rPr>
        <w:t>4-07. Casquette de service terrestre</w:t>
      </w:r>
      <w:bookmarkEnd w:id="370"/>
      <w:bookmarkEnd w:id="371"/>
      <w:bookmarkEnd w:id="372"/>
      <w:r w:rsidRPr="0054726E">
        <w:rPr>
          <w:color w:val="002060"/>
          <w:sz w:val="20"/>
          <w:szCs w:val="20"/>
        </w:rPr>
        <w:t xml:space="preserve"> - unisexe</w:t>
      </w:r>
      <w:bookmarkEnd w:id="373"/>
      <w:bookmarkEnd w:id="374"/>
      <w:bookmarkEnd w:id="375"/>
      <w:bookmarkEnd w:id="376"/>
    </w:p>
    <w:p w14:paraId="36CC8A1E"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7FE6EE83"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FDB6CB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78DFBBD"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591AB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62B38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A4816E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CFF564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A9CD83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service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1FF007" w14:textId="77777777" w:rsidR="00E879C2" w:rsidRPr="0054726E" w:rsidRDefault="00E879C2" w:rsidP="00B52833">
            <w:pPr>
              <w:pStyle w:val="Sansinterligne"/>
              <w:rPr>
                <w:rFonts w:ascii="Marianne" w:hAnsi="Marianne"/>
                <w:sz w:val="20"/>
                <w:szCs w:val="20"/>
              </w:rPr>
            </w:pPr>
          </w:p>
        </w:tc>
      </w:tr>
      <w:tr w:rsidR="00E879C2" w:rsidRPr="0054726E" w14:paraId="6CEE6CE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AA39E5D"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FF5F0D" w14:textId="77777777" w:rsidR="00E879C2" w:rsidRPr="0054726E" w:rsidRDefault="00E879C2" w:rsidP="00B52833">
            <w:pPr>
              <w:pStyle w:val="Sansinterligne"/>
              <w:rPr>
                <w:rFonts w:ascii="Marianne" w:hAnsi="Marianne"/>
                <w:sz w:val="20"/>
                <w:szCs w:val="20"/>
              </w:rPr>
            </w:pPr>
          </w:p>
        </w:tc>
      </w:tr>
      <w:tr w:rsidR="00E879C2" w:rsidRPr="0054726E" w14:paraId="73D162A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1D5E65E"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F35A05" w14:textId="77777777" w:rsidR="00E879C2" w:rsidRPr="0054726E" w:rsidRDefault="00E879C2" w:rsidP="00B52833">
            <w:pPr>
              <w:pStyle w:val="Sansinterligne"/>
              <w:rPr>
                <w:rFonts w:ascii="Marianne" w:hAnsi="Marianne"/>
                <w:sz w:val="20"/>
                <w:szCs w:val="20"/>
              </w:rPr>
            </w:pPr>
          </w:p>
        </w:tc>
      </w:tr>
      <w:tr w:rsidR="00E879C2" w:rsidRPr="0054726E" w14:paraId="4C5E040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2C2B600" w14:textId="77777777" w:rsidR="00E879C2" w:rsidRPr="0054726E" w:rsidRDefault="00E879C2" w:rsidP="007D15FA">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CCF84A" w14:textId="77777777" w:rsidR="00E879C2" w:rsidRPr="0054726E" w:rsidRDefault="00E879C2" w:rsidP="00B52833">
            <w:pPr>
              <w:pStyle w:val="Sansinterligne"/>
              <w:rPr>
                <w:rFonts w:ascii="Marianne" w:hAnsi="Marianne"/>
                <w:i/>
                <w:iCs/>
                <w:sz w:val="20"/>
                <w:szCs w:val="20"/>
              </w:rPr>
            </w:pPr>
          </w:p>
        </w:tc>
      </w:tr>
      <w:tr w:rsidR="00A021DD" w:rsidRPr="0054726E" w14:paraId="7A1C1EB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C059871" w14:textId="4752C375"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B5FF9D" w14:textId="77777777" w:rsidR="00A021DD" w:rsidRPr="0054726E" w:rsidRDefault="00A021DD" w:rsidP="00A021DD">
            <w:pPr>
              <w:pStyle w:val="Sansinterligne"/>
              <w:rPr>
                <w:rFonts w:ascii="Marianne" w:hAnsi="Marianne"/>
                <w:i/>
                <w:iCs/>
                <w:sz w:val="20"/>
                <w:szCs w:val="20"/>
              </w:rPr>
            </w:pPr>
          </w:p>
        </w:tc>
      </w:tr>
      <w:tr w:rsidR="00A021DD" w:rsidRPr="0054726E" w14:paraId="33CCEC04"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DCC5B0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34656D2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87327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A6DC7C" w14:textId="77777777" w:rsidR="00A021DD" w:rsidRPr="0054726E" w:rsidRDefault="00A021DD" w:rsidP="00A021DD">
            <w:pPr>
              <w:pStyle w:val="Sansinterligne"/>
              <w:rPr>
                <w:rFonts w:ascii="Marianne" w:hAnsi="Marianne"/>
                <w:i/>
                <w:iCs/>
                <w:sz w:val="20"/>
                <w:szCs w:val="20"/>
              </w:rPr>
            </w:pPr>
          </w:p>
        </w:tc>
      </w:tr>
      <w:tr w:rsidR="00A021DD" w:rsidRPr="0054726E" w14:paraId="2B45356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19E8A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FF4D4C" w14:textId="77777777" w:rsidR="00A021DD" w:rsidRPr="0054726E" w:rsidRDefault="00A021DD" w:rsidP="00A021DD">
            <w:pPr>
              <w:pStyle w:val="Sansinterligne"/>
              <w:rPr>
                <w:rFonts w:ascii="Marianne" w:hAnsi="Marianne"/>
                <w:i/>
                <w:iCs/>
                <w:sz w:val="20"/>
                <w:szCs w:val="20"/>
              </w:rPr>
            </w:pPr>
          </w:p>
        </w:tc>
      </w:tr>
      <w:tr w:rsidR="00A021DD" w:rsidRPr="0054726E" w14:paraId="57ADC10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1E6D43"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5269B3" w14:textId="77777777" w:rsidR="00A021DD" w:rsidRPr="0054726E" w:rsidRDefault="00A021DD" w:rsidP="00A021DD">
            <w:pPr>
              <w:pStyle w:val="Sansinterligne"/>
              <w:rPr>
                <w:rFonts w:ascii="Marianne" w:hAnsi="Marianne"/>
                <w:i/>
                <w:iCs/>
                <w:sz w:val="20"/>
                <w:szCs w:val="20"/>
              </w:rPr>
            </w:pPr>
          </w:p>
        </w:tc>
      </w:tr>
      <w:tr w:rsidR="00A021DD" w:rsidRPr="0054726E" w14:paraId="546F475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D2406B"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FE28C7" w14:textId="77777777" w:rsidR="00A021DD" w:rsidRPr="0054726E" w:rsidRDefault="00A021DD" w:rsidP="00A021DD">
            <w:pPr>
              <w:pStyle w:val="Sansinterligne"/>
              <w:rPr>
                <w:rFonts w:ascii="Marianne" w:hAnsi="Marianne"/>
                <w:sz w:val="20"/>
                <w:szCs w:val="20"/>
              </w:rPr>
            </w:pPr>
          </w:p>
        </w:tc>
      </w:tr>
      <w:tr w:rsidR="00A021DD" w:rsidRPr="0054726E" w14:paraId="27B06E1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0FACF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6C5974" w14:textId="77777777" w:rsidR="00A021DD" w:rsidRPr="0054726E" w:rsidRDefault="00A021DD" w:rsidP="00A021DD">
            <w:pPr>
              <w:pStyle w:val="Sansinterligne"/>
              <w:rPr>
                <w:rFonts w:ascii="Marianne" w:hAnsi="Marianne"/>
                <w:sz w:val="20"/>
                <w:szCs w:val="20"/>
              </w:rPr>
            </w:pPr>
          </w:p>
        </w:tc>
      </w:tr>
      <w:tr w:rsidR="00A021DD" w:rsidRPr="0054726E" w14:paraId="4FDB2A03"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7B3B1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97EFE6" w14:textId="77777777" w:rsidR="00A021DD" w:rsidRPr="0054726E" w:rsidRDefault="00A021DD" w:rsidP="00A021DD">
            <w:pPr>
              <w:pStyle w:val="Sansinterligne"/>
              <w:rPr>
                <w:rFonts w:ascii="Marianne" w:hAnsi="Marianne"/>
                <w:i/>
                <w:iCs/>
                <w:sz w:val="20"/>
                <w:szCs w:val="20"/>
              </w:rPr>
            </w:pPr>
          </w:p>
        </w:tc>
      </w:tr>
      <w:tr w:rsidR="00A021DD" w:rsidRPr="0054726E" w14:paraId="4C7E58C8"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E79EA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BEB6F9" w14:textId="77777777" w:rsidR="00A021DD" w:rsidRPr="0054726E" w:rsidRDefault="00A021DD" w:rsidP="00A021DD">
            <w:pPr>
              <w:pStyle w:val="Sansinterligne"/>
              <w:rPr>
                <w:rFonts w:ascii="Marianne" w:hAnsi="Marianne"/>
                <w:i/>
                <w:iCs/>
                <w:sz w:val="20"/>
                <w:szCs w:val="20"/>
              </w:rPr>
            </w:pPr>
          </w:p>
        </w:tc>
      </w:tr>
      <w:tr w:rsidR="00F02610" w:rsidRPr="0054726E" w14:paraId="01C8C57F"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1E6B94" w14:textId="44B1AC12"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11DFF1" w14:textId="77777777" w:rsidR="00F02610" w:rsidRPr="0054726E" w:rsidRDefault="00F02610" w:rsidP="00F02610">
            <w:pPr>
              <w:pStyle w:val="Sansinterligne"/>
              <w:rPr>
                <w:rFonts w:ascii="Marianne" w:hAnsi="Marianne"/>
                <w:i/>
                <w:iCs/>
                <w:sz w:val="20"/>
                <w:szCs w:val="20"/>
              </w:rPr>
            </w:pPr>
          </w:p>
        </w:tc>
      </w:tr>
      <w:tr w:rsidR="00F02610" w:rsidRPr="0054726E" w14:paraId="51926C7E"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620C0D5"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12E632D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958F1B1"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3CFDEC" w14:textId="77777777" w:rsidR="00F02610" w:rsidRPr="0054726E" w:rsidRDefault="00F02610" w:rsidP="00F02610">
            <w:pPr>
              <w:pStyle w:val="Sansinterligne"/>
              <w:rPr>
                <w:rFonts w:ascii="Marianne" w:hAnsi="Marianne"/>
                <w:sz w:val="20"/>
                <w:szCs w:val="20"/>
              </w:rPr>
            </w:pPr>
          </w:p>
        </w:tc>
      </w:tr>
      <w:tr w:rsidR="00F02610" w:rsidRPr="0054726E" w14:paraId="600427F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439D985"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5A949D" w14:textId="77777777" w:rsidR="00F02610" w:rsidRPr="0054726E" w:rsidRDefault="00F02610" w:rsidP="00F02610">
            <w:pPr>
              <w:pStyle w:val="Sansinterligne"/>
              <w:rPr>
                <w:rFonts w:ascii="Marianne" w:hAnsi="Marianne"/>
                <w:sz w:val="20"/>
                <w:szCs w:val="20"/>
              </w:rPr>
            </w:pPr>
          </w:p>
        </w:tc>
      </w:tr>
      <w:tr w:rsidR="00F02610" w:rsidRPr="0054726E" w14:paraId="5EE9CC4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A7D51BF"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 d’aération proposée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B5D644" w14:textId="77777777" w:rsidR="00F02610" w:rsidRPr="0054726E" w:rsidRDefault="00F02610" w:rsidP="00F02610">
            <w:pPr>
              <w:pStyle w:val="Sansinterligne"/>
              <w:rPr>
                <w:rFonts w:ascii="Marianne" w:hAnsi="Marianne"/>
                <w:i/>
                <w:iCs/>
                <w:sz w:val="20"/>
                <w:szCs w:val="20"/>
              </w:rPr>
            </w:pPr>
          </w:p>
        </w:tc>
      </w:tr>
      <w:tr w:rsidR="00F02610" w:rsidRPr="0054726E" w14:paraId="48E3687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A4F07B4"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E74F8B" w14:textId="77777777" w:rsidR="00F02610" w:rsidRPr="0054726E" w:rsidRDefault="00F02610" w:rsidP="00F02610">
            <w:pPr>
              <w:pStyle w:val="Sansinterligne"/>
              <w:rPr>
                <w:rFonts w:ascii="Marianne" w:hAnsi="Marianne"/>
                <w:i/>
                <w:iCs/>
                <w:sz w:val="20"/>
                <w:szCs w:val="20"/>
              </w:rPr>
            </w:pPr>
          </w:p>
        </w:tc>
      </w:tr>
      <w:tr w:rsidR="00F02610" w:rsidRPr="0054726E" w14:paraId="61DD158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72B05A1"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83C303" w14:textId="77777777" w:rsidR="00F02610" w:rsidRPr="0054726E" w:rsidRDefault="00F02610" w:rsidP="00F02610">
            <w:pPr>
              <w:pStyle w:val="Sansinterligne"/>
              <w:rPr>
                <w:rFonts w:ascii="Marianne" w:hAnsi="Marianne"/>
                <w:i/>
                <w:iCs/>
                <w:sz w:val="20"/>
                <w:szCs w:val="20"/>
              </w:rPr>
            </w:pPr>
          </w:p>
        </w:tc>
      </w:tr>
      <w:tr w:rsidR="00F02610" w:rsidRPr="0054726E" w14:paraId="4F7EB86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9904BF6"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13758-2 UV SPF 50</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BF0DBC" w14:textId="737B17DA" w:rsidR="00F02610" w:rsidRPr="0054726E" w:rsidRDefault="00F02610" w:rsidP="00F02610">
            <w:pPr>
              <w:pStyle w:val="Sansinterligne"/>
              <w:rPr>
                <w:rFonts w:ascii="Marianne" w:hAnsi="Marianne"/>
                <w:sz w:val="20"/>
                <w:szCs w:val="20"/>
              </w:rPr>
            </w:pPr>
          </w:p>
        </w:tc>
      </w:tr>
    </w:tbl>
    <w:p w14:paraId="4B74BF07" w14:textId="77777777" w:rsidR="00E879C2" w:rsidRPr="0054726E" w:rsidRDefault="00E879C2" w:rsidP="00E879C2">
      <w:pPr>
        <w:pStyle w:val="Standard"/>
        <w:rPr>
          <w:rFonts w:ascii="Marianne" w:hAnsi="Marianne"/>
          <w:sz w:val="20"/>
          <w:szCs w:val="20"/>
        </w:rPr>
      </w:pPr>
    </w:p>
    <w:p w14:paraId="58D13C32" w14:textId="77777777" w:rsidR="00E879C2" w:rsidRPr="0054726E" w:rsidRDefault="00E879C2" w:rsidP="00E879C2">
      <w:pPr>
        <w:pStyle w:val="Titre3"/>
        <w:numPr>
          <w:ilvl w:val="0"/>
          <w:numId w:val="0"/>
        </w:numPr>
        <w:rPr>
          <w:color w:val="002060"/>
          <w:sz w:val="20"/>
          <w:szCs w:val="20"/>
        </w:rPr>
      </w:pPr>
      <w:bookmarkStart w:id="377" w:name="_Toc207276871"/>
      <w:bookmarkStart w:id="378" w:name="__RefHeading___Toc50160_2787168394"/>
      <w:bookmarkStart w:id="379" w:name="_Toc214868081"/>
      <w:bookmarkStart w:id="380" w:name="_Toc215842608"/>
      <w:bookmarkStart w:id="381" w:name="_Toc216101321"/>
      <w:bookmarkStart w:id="382" w:name="_Toc216360434"/>
      <w:bookmarkStart w:id="383" w:name="_Toc216883322"/>
      <w:r w:rsidRPr="0054726E">
        <w:rPr>
          <w:color w:val="002060"/>
          <w:sz w:val="20"/>
          <w:szCs w:val="20"/>
        </w:rPr>
        <w:t>4-08. Casquette plate aéromaritime (hors administrateur)</w:t>
      </w:r>
      <w:bookmarkEnd w:id="377"/>
      <w:bookmarkEnd w:id="378"/>
      <w:bookmarkEnd w:id="379"/>
      <w:r w:rsidRPr="0054726E">
        <w:rPr>
          <w:color w:val="002060"/>
          <w:sz w:val="20"/>
          <w:szCs w:val="20"/>
        </w:rPr>
        <w:t xml:space="preserve"> - homme</w:t>
      </w:r>
      <w:bookmarkEnd w:id="380"/>
      <w:bookmarkEnd w:id="381"/>
      <w:bookmarkEnd w:id="382"/>
      <w:bookmarkEnd w:id="383"/>
    </w:p>
    <w:p w14:paraId="6DFF1D08"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62E716E7"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F09B80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F1B71B9"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6674B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9826F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2B679C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AE6B58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FCFB91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FB88A8" w14:textId="77777777" w:rsidR="00E879C2" w:rsidRPr="0054726E" w:rsidRDefault="00E879C2" w:rsidP="00B52833">
            <w:pPr>
              <w:pStyle w:val="Sansinterligne"/>
              <w:rPr>
                <w:rFonts w:ascii="Marianne" w:hAnsi="Marianne"/>
                <w:sz w:val="20"/>
                <w:szCs w:val="20"/>
              </w:rPr>
            </w:pPr>
          </w:p>
        </w:tc>
      </w:tr>
      <w:tr w:rsidR="00E879C2" w:rsidRPr="0054726E" w14:paraId="4FF4C57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D6BDFE0"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7880DF" w14:textId="77777777" w:rsidR="00E879C2" w:rsidRPr="0054726E" w:rsidRDefault="00E879C2" w:rsidP="00B52833">
            <w:pPr>
              <w:pStyle w:val="Sansinterligne"/>
              <w:rPr>
                <w:rFonts w:ascii="Marianne" w:hAnsi="Marianne"/>
                <w:sz w:val="20"/>
                <w:szCs w:val="20"/>
              </w:rPr>
            </w:pPr>
          </w:p>
        </w:tc>
      </w:tr>
      <w:tr w:rsidR="00E879C2" w:rsidRPr="0054726E" w14:paraId="31CFE58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C47AFD4"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315D29" w14:textId="77777777" w:rsidR="00E879C2" w:rsidRPr="0054726E" w:rsidRDefault="00E879C2" w:rsidP="00B52833">
            <w:pPr>
              <w:pStyle w:val="Sansinterligne"/>
              <w:rPr>
                <w:rFonts w:ascii="Marianne" w:hAnsi="Marianne"/>
                <w:sz w:val="20"/>
                <w:szCs w:val="20"/>
              </w:rPr>
            </w:pPr>
          </w:p>
        </w:tc>
      </w:tr>
      <w:tr w:rsidR="00E879C2" w:rsidRPr="0054726E" w14:paraId="33DFB2F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FA6558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2ACBF7" w14:textId="77777777" w:rsidR="00E879C2" w:rsidRPr="0054726E" w:rsidRDefault="00E879C2" w:rsidP="00B52833">
            <w:pPr>
              <w:pStyle w:val="Sansinterligne"/>
              <w:rPr>
                <w:rFonts w:ascii="Marianne" w:hAnsi="Marianne"/>
                <w:i/>
                <w:iCs/>
                <w:sz w:val="20"/>
                <w:szCs w:val="20"/>
              </w:rPr>
            </w:pPr>
          </w:p>
        </w:tc>
      </w:tr>
      <w:tr w:rsidR="00A021DD" w:rsidRPr="0054726E" w14:paraId="04D5AC3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DDBFD00" w14:textId="2E40CC93"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85BDF7" w14:textId="77777777" w:rsidR="00A021DD" w:rsidRPr="0054726E" w:rsidRDefault="00A021DD" w:rsidP="00A021DD">
            <w:pPr>
              <w:pStyle w:val="Sansinterligne"/>
              <w:rPr>
                <w:rFonts w:ascii="Marianne" w:hAnsi="Marianne"/>
                <w:i/>
                <w:iCs/>
                <w:sz w:val="20"/>
                <w:szCs w:val="20"/>
              </w:rPr>
            </w:pPr>
          </w:p>
        </w:tc>
      </w:tr>
      <w:tr w:rsidR="00A021DD" w:rsidRPr="0054726E" w14:paraId="1E2FB28F"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7E1D83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3448F3E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E1DAD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960BA1" w14:textId="77777777" w:rsidR="00A021DD" w:rsidRPr="0054726E" w:rsidRDefault="00A021DD" w:rsidP="00A021DD">
            <w:pPr>
              <w:pStyle w:val="Sansinterligne"/>
              <w:rPr>
                <w:rFonts w:ascii="Marianne" w:hAnsi="Marianne"/>
                <w:i/>
                <w:iCs/>
                <w:sz w:val="20"/>
                <w:szCs w:val="20"/>
              </w:rPr>
            </w:pPr>
          </w:p>
        </w:tc>
      </w:tr>
      <w:tr w:rsidR="00A021DD" w:rsidRPr="0054726E" w14:paraId="61292BB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C2E67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118BB2" w14:textId="77777777" w:rsidR="00A021DD" w:rsidRPr="0054726E" w:rsidRDefault="00A021DD" w:rsidP="00A021DD">
            <w:pPr>
              <w:pStyle w:val="Sansinterligne"/>
              <w:rPr>
                <w:rFonts w:ascii="Marianne" w:hAnsi="Marianne"/>
                <w:i/>
                <w:iCs/>
                <w:sz w:val="20"/>
                <w:szCs w:val="20"/>
              </w:rPr>
            </w:pPr>
          </w:p>
        </w:tc>
      </w:tr>
      <w:tr w:rsidR="00A021DD" w:rsidRPr="0054726E" w14:paraId="6FA1E68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7EF59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A01066" w14:textId="77777777" w:rsidR="00A021DD" w:rsidRPr="0054726E" w:rsidRDefault="00A021DD" w:rsidP="00A021DD">
            <w:pPr>
              <w:pStyle w:val="Sansinterligne"/>
              <w:rPr>
                <w:rFonts w:ascii="Marianne" w:hAnsi="Marianne"/>
                <w:sz w:val="20"/>
                <w:szCs w:val="20"/>
              </w:rPr>
            </w:pPr>
          </w:p>
        </w:tc>
      </w:tr>
      <w:tr w:rsidR="00A021DD" w:rsidRPr="0054726E" w14:paraId="58AC107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15C23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C813CB" w14:textId="77777777" w:rsidR="00A021DD" w:rsidRPr="0054726E" w:rsidRDefault="00A021DD" w:rsidP="00A021DD">
            <w:pPr>
              <w:pStyle w:val="Sansinterligne"/>
              <w:rPr>
                <w:rFonts w:ascii="Marianne" w:hAnsi="Marianne"/>
                <w:sz w:val="20"/>
                <w:szCs w:val="20"/>
              </w:rPr>
            </w:pPr>
          </w:p>
        </w:tc>
      </w:tr>
      <w:tr w:rsidR="00A021DD" w:rsidRPr="0054726E" w14:paraId="0737CE7F"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0158A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B32FA6" w14:textId="77777777" w:rsidR="00A021DD" w:rsidRPr="0054726E" w:rsidRDefault="00A021DD" w:rsidP="00A021DD">
            <w:pPr>
              <w:pStyle w:val="Sansinterligne"/>
              <w:rPr>
                <w:rFonts w:ascii="Marianne" w:hAnsi="Marianne"/>
                <w:sz w:val="20"/>
                <w:szCs w:val="20"/>
              </w:rPr>
            </w:pPr>
          </w:p>
        </w:tc>
      </w:tr>
      <w:tr w:rsidR="00A021DD" w:rsidRPr="0054726E" w14:paraId="1F65C8FA"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F993C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de la coiffe blanche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A761F5" w14:textId="77777777" w:rsidR="00A021DD" w:rsidRPr="0054726E" w:rsidRDefault="00A021DD" w:rsidP="00A021DD">
            <w:pPr>
              <w:pStyle w:val="Sansinterligne"/>
              <w:rPr>
                <w:rFonts w:ascii="Marianne" w:hAnsi="Marianne"/>
                <w:sz w:val="20"/>
                <w:szCs w:val="20"/>
              </w:rPr>
            </w:pPr>
          </w:p>
        </w:tc>
      </w:tr>
      <w:tr w:rsidR="00A021DD" w:rsidRPr="0054726E" w14:paraId="2D13A013"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DBE88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7538DE" w14:textId="77777777" w:rsidR="00A021DD" w:rsidRPr="0054726E" w:rsidRDefault="00A021DD" w:rsidP="00A021DD">
            <w:pPr>
              <w:pStyle w:val="Sansinterligne"/>
              <w:rPr>
                <w:rFonts w:ascii="Marianne" w:hAnsi="Marianne"/>
                <w:i/>
                <w:iCs/>
                <w:sz w:val="20"/>
                <w:szCs w:val="20"/>
              </w:rPr>
            </w:pPr>
          </w:p>
        </w:tc>
      </w:tr>
      <w:tr w:rsidR="00F02610" w:rsidRPr="0054726E" w14:paraId="5B963CCC"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E91C66" w14:textId="693FAE20"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F35F27" w14:textId="77777777" w:rsidR="00F02610" w:rsidRPr="0054726E" w:rsidRDefault="00F02610" w:rsidP="00F02610">
            <w:pPr>
              <w:pStyle w:val="Sansinterligne"/>
              <w:rPr>
                <w:rFonts w:ascii="Marianne" w:hAnsi="Marianne"/>
                <w:i/>
                <w:iCs/>
                <w:sz w:val="20"/>
                <w:szCs w:val="20"/>
              </w:rPr>
            </w:pPr>
          </w:p>
        </w:tc>
      </w:tr>
      <w:tr w:rsidR="00F02610" w:rsidRPr="0054726E" w14:paraId="03872F15"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4F0C374"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2C4F2E8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425E85B"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4FDFF2" w14:textId="77777777" w:rsidR="00F02610" w:rsidRPr="0054726E" w:rsidRDefault="00F02610" w:rsidP="00F02610">
            <w:pPr>
              <w:pStyle w:val="Sansinterligne"/>
              <w:rPr>
                <w:rFonts w:ascii="Marianne" w:hAnsi="Marianne"/>
                <w:sz w:val="20"/>
                <w:szCs w:val="20"/>
              </w:rPr>
            </w:pPr>
          </w:p>
        </w:tc>
      </w:tr>
      <w:tr w:rsidR="00F02610" w:rsidRPr="0054726E" w14:paraId="5D82B6B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4B94610"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C1BD2A" w14:textId="77777777" w:rsidR="00F02610" w:rsidRPr="0054726E" w:rsidRDefault="00F02610" w:rsidP="00F02610">
            <w:pPr>
              <w:pStyle w:val="Sansinterligne"/>
              <w:rPr>
                <w:rFonts w:ascii="Marianne" w:hAnsi="Marianne"/>
                <w:sz w:val="20"/>
                <w:szCs w:val="20"/>
              </w:rPr>
            </w:pPr>
          </w:p>
        </w:tc>
      </w:tr>
      <w:tr w:rsidR="00F02610" w:rsidRPr="0054726E" w14:paraId="63CA831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AA88F1A"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Composition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86DC9F" w14:textId="77777777" w:rsidR="00F02610" w:rsidRPr="0054726E" w:rsidRDefault="00F02610" w:rsidP="00F02610">
            <w:pPr>
              <w:pStyle w:val="Sansinterligne"/>
              <w:rPr>
                <w:rFonts w:ascii="Marianne" w:hAnsi="Marianne"/>
                <w:i/>
                <w:iCs/>
                <w:sz w:val="20"/>
                <w:szCs w:val="20"/>
              </w:rPr>
            </w:pPr>
          </w:p>
        </w:tc>
      </w:tr>
      <w:tr w:rsidR="00F02610" w:rsidRPr="0054726E" w14:paraId="05A28ED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B15216A"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AFC197" w14:textId="77777777" w:rsidR="00F02610" w:rsidRPr="0054726E" w:rsidRDefault="00F02610" w:rsidP="00F02610">
            <w:pPr>
              <w:pStyle w:val="Sansinterligne"/>
              <w:rPr>
                <w:rFonts w:ascii="Marianne" w:hAnsi="Marianne"/>
                <w:i/>
                <w:iCs/>
                <w:sz w:val="20"/>
                <w:szCs w:val="20"/>
              </w:rPr>
            </w:pPr>
          </w:p>
        </w:tc>
      </w:tr>
      <w:tr w:rsidR="00F02610" w:rsidRPr="0054726E" w14:paraId="53664A2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84F289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54289" w14:textId="77777777" w:rsidR="00F02610" w:rsidRPr="0054726E" w:rsidRDefault="00F02610" w:rsidP="00F02610">
            <w:pPr>
              <w:pStyle w:val="Sansinterligne"/>
              <w:rPr>
                <w:rFonts w:ascii="Marianne" w:hAnsi="Marianne"/>
                <w:i/>
                <w:iCs/>
                <w:sz w:val="20"/>
                <w:szCs w:val="20"/>
              </w:rPr>
            </w:pPr>
          </w:p>
        </w:tc>
      </w:tr>
      <w:tr w:rsidR="00F02610" w:rsidRPr="0054726E" w14:paraId="3EDCD81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6377F7B"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de regalonnage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2245D5" w14:textId="77777777" w:rsidR="00F02610" w:rsidRPr="0054726E" w:rsidRDefault="00F02610" w:rsidP="00F02610">
            <w:pPr>
              <w:pStyle w:val="Sansinterligne"/>
              <w:rPr>
                <w:rFonts w:ascii="Marianne" w:hAnsi="Marianne"/>
                <w:i/>
                <w:iCs/>
                <w:sz w:val="20"/>
                <w:szCs w:val="20"/>
              </w:rPr>
            </w:pPr>
          </w:p>
          <w:p w14:paraId="3FDDE667" w14:textId="77777777" w:rsidR="00F02610" w:rsidRPr="0054726E" w:rsidRDefault="00F02610" w:rsidP="00F02610">
            <w:pPr>
              <w:pStyle w:val="Sansinterligne"/>
              <w:rPr>
                <w:rFonts w:ascii="Marianne" w:hAnsi="Marianne"/>
                <w:i/>
                <w:iCs/>
                <w:sz w:val="20"/>
                <w:szCs w:val="20"/>
              </w:rPr>
            </w:pPr>
          </w:p>
        </w:tc>
      </w:tr>
    </w:tbl>
    <w:p w14:paraId="395A6F3A" w14:textId="77777777" w:rsidR="00E879C2" w:rsidRPr="0054726E" w:rsidRDefault="00E879C2" w:rsidP="00E879C2">
      <w:pPr>
        <w:pStyle w:val="Standard"/>
        <w:rPr>
          <w:rFonts w:ascii="Marianne" w:hAnsi="Marianne"/>
          <w:sz w:val="20"/>
          <w:szCs w:val="20"/>
        </w:rPr>
      </w:pPr>
    </w:p>
    <w:p w14:paraId="5D69D67D" w14:textId="77777777" w:rsidR="00E879C2" w:rsidRPr="0054726E" w:rsidRDefault="00E879C2" w:rsidP="00E879C2">
      <w:pPr>
        <w:pStyle w:val="Titre3"/>
        <w:numPr>
          <w:ilvl w:val="0"/>
          <w:numId w:val="0"/>
        </w:numPr>
        <w:rPr>
          <w:color w:val="002060"/>
          <w:sz w:val="20"/>
          <w:szCs w:val="20"/>
        </w:rPr>
      </w:pPr>
      <w:bookmarkStart w:id="384" w:name="_Toc207276872"/>
      <w:bookmarkStart w:id="385" w:name="__RefHeading___Toc50162_2787168394"/>
      <w:bookmarkStart w:id="386" w:name="_Toc214868082"/>
      <w:bookmarkStart w:id="387" w:name="_Toc215842609"/>
      <w:bookmarkStart w:id="388" w:name="_Toc216101322"/>
      <w:bookmarkStart w:id="389" w:name="_Toc216360435"/>
      <w:bookmarkStart w:id="390" w:name="_Toc216883323"/>
      <w:r w:rsidRPr="0054726E">
        <w:rPr>
          <w:color w:val="002060"/>
          <w:sz w:val="20"/>
          <w:szCs w:val="20"/>
        </w:rPr>
        <w:t>4-09. Casquette plate aéromaritime des administrateurs, administrateurs supérieurs et généraux</w:t>
      </w:r>
      <w:bookmarkEnd w:id="384"/>
      <w:bookmarkEnd w:id="385"/>
      <w:bookmarkEnd w:id="386"/>
      <w:r w:rsidRPr="0054726E">
        <w:rPr>
          <w:color w:val="002060"/>
          <w:sz w:val="20"/>
          <w:szCs w:val="20"/>
        </w:rPr>
        <w:t xml:space="preserve"> - homme</w:t>
      </w:r>
      <w:bookmarkEnd w:id="387"/>
      <w:bookmarkEnd w:id="388"/>
      <w:bookmarkEnd w:id="389"/>
      <w:bookmarkEnd w:id="390"/>
    </w:p>
    <w:p w14:paraId="4056721F"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6B249513"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F64DAA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C7DB4C9"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77EF6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27A1F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9D3C60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D8D490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03677D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A144A9" w14:textId="77777777" w:rsidR="00E879C2" w:rsidRPr="0054726E" w:rsidRDefault="00E879C2" w:rsidP="00B52833">
            <w:pPr>
              <w:pStyle w:val="Sansinterligne"/>
              <w:rPr>
                <w:rFonts w:ascii="Marianne" w:hAnsi="Marianne"/>
                <w:sz w:val="20"/>
                <w:szCs w:val="20"/>
              </w:rPr>
            </w:pPr>
          </w:p>
        </w:tc>
      </w:tr>
      <w:tr w:rsidR="00E879C2" w:rsidRPr="0054726E" w14:paraId="6685C82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C611B6A"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658AAD" w14:textId="77777777" w:rsidR="00E879C2" w:rsidRPr="0054726E" w:rsidRDefault="00E879C2" w:rsidP="00B52833">
            <w:pPr>
              <w:pStyle w:val="Sansinterligne"/>
              <w:rPr>
                <w:rFonts w:ascii="Marianne" w:hAnsi="Marianne"/>
                <w:sz w:val="20"/>
                <w:szCs w:val="20"/>
              </w:rPr>
            </w:pPr>
          </w:p>
        </w:tc>
      </w:tr>
      <w:tr w:rsidR="00E879C2" w:rsidRPr="0054726E" w14:paraId="66444F0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55CF1BD"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B2AA83" w14:textId="77777777" w:rsidR="00E879C2" w:rsidRPr="0054726E" w:rsidRDefault="00E879C2" w:rsidP="00B52833">
            <w:pPr>
              <w:pStyle w:val="Sansinterligne"/>
              <w:rPr>
                <w:rFonts w:ascii="Marianne" w:hAnsi="Marianne"/>
                <w:sz w:val="20"/>
                <w:szCs w:val="20"/>
              </w:rPr>
            </w:pPr>
          </w:p>
        </w:tc>
      </w:tr>
      <w:tr w:rsidR="00E879C2" w:rsidRPr="0054726E" w14:paraId="7637FE6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598F83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78328C" w14:textId="77777777" w:rsidR="00E879C2" w:rsidRPr="0054726E" w:rsidRDefault="00E879C2" w:rsidP="00B52833">
            <w:pPr>
              <w:pStyle w:val="Sansinterligne"/>
              <w:rPr>
                <w:rFonts w:ascii="Marianne" w:hAnsi="Marianne"/>
                <w:i/>
                <w:iCs/>
                <w:sz w:val="20"/>
                <w:szCs w:val="20"/>
              </w:rPr>
            </w:pPr>
          </w:p>
        </w:tc>
      </w:tr>
      <w:tr w:rsidR="00A021DD" w:rsidRPr="0054726E" w14:paraId="4E36280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9DBE1AE" w14:textId="4CA2BA18"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6D9691" w14:textId="77777777" w:rsidR="00A021DD" w:rsidRPr="0054726E" w:rsidRDefault="00A021DD" w:rsidP="00A021DD">
            <w:pPr>
              <w:pStyle w:val="Sansinterligne"/>
              <w:rPr>
                <w:rFonts w:ascii="Marianne" w:hAnsi="Marianne"/>
                <w:i/>
                <w:iCs/>
                <w:sz w:val="20"/>
                <w:szCs w:val="20"/>
              </w:rPr>
            </w:pPr>
          </w:p>
        </w:tc>
      </w:tr>
      <w:tr w:rsidR="00A021DD" w:rsidRPr="0054726E" w14:paraId="4C490701"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D276B3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3E7C97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9E8C0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6EBA23" w14:textId="77777777" w:rsidR="00A021DD" w:rsidRPr="0054726E" w:rsidRDefault="00A021DD" w:rsidP="00A021DD">
            <w:pPr>
              <w:pStyle w:val="Sansinterligne"/>
              <w:rPr>
                <w:rFonts w:ascii="Marianne" w:hAnsi="Marianne"/>
                <w:i/>
                <w:iCs/>
                <w:sz w:val="20"/>
                <w:szCs w:val="20"/>
              </w:rPr>
            </w:pPr>
          </w:p>
        </w:tc>
      </w:tr>
      <w:tr w:rsidR="00A021DD" w:rsidRPr="0054726E" w14:paraId="5419E41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2A05D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2F2136" w14:textId="77777777" w:rsidR="00A021DD" w:rsidRPr="0054726E" w:rsidRDefault="00A021DD" w:rsidP="00A021DD">
            <w:pPr>
              <w:pStyle w:val="Sansinterligne"/>
              <w:rPr>
                <w:rFonts w:ascii="Marianne" w:hAnsi="Marianne"/>
                <w:i/>
                <w:iCs/>
                <w:sz w:val="20"/>
                <w:szCs w:val="20"/>
              </w:rPr>
            </w:pPr>
          </w:p>
        </w:tc>
      </w:tr>
      <w:tr w:rsidR="00A021DD" w:rsidRPr="0054726E" w14:paraId="7C460FE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51220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9312D3" w14:textId="77777777" w:rsidR="00A021DD" w:rsidRPr="0054726E" w:rsidRDefault="00A021DD" w:rsidP="00A021DD">
            <w:pPr>
              <w:pStyle w:val="Sansinterligne"/>
              <w:rPr>
                <w:rFonts w:ascii="Marianne" w:hAnsi="Marianne"/>
                <w:sz w:val="20"/>
                <w:szCs w:val="20"/>
              </w:rPr>
            </w:pPr>
          </w:p>
        </w:tc>
      </w:tr>
      <w:tr w:rsidR="00A021DD" w:rsidRPr="0054726E" w14:paraId="6E86173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DD04A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09797B" w14:textId="77777777" w:rsidR="00A021DD" w:rsidRPr="0054726E" w:rsidRDefault="00A021DD" w:rsidP="00A021DD">
            <w:pPr>
              <w:pStyle w:val="Sansinterligne"/>
              <w:rPr>
                <w:rFonts w:ascii="Marianne" w:hAnsi="Marianne"/>
                <w:sz w:val="20"/>
                <w:szCs w:val="20"/>
              </w:rPr>
            </w:pPr>
          </w:p>
        </w:tc>
      </w:tr>
      <w:tr w:rsidR="00A021DD" w:rsidRPr="0054726E" w14:paraId="46FDE779"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36317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136B08" w14:textId="77777777" w:rsidR="00A021DD" w:rsidRPr="0054726E" w:rsidRDefault="00A021DD" w:rsidP="00A021DD">
            <w:pPr>
              <w:pStyle w:val="Sansinterligne"/>
              <w:rPr>
                <w:rFonts w:ascii="Marianne" w:hAnsi="Marianne"/>
                <w:sz w:val="20"/>
                <w:szCs w:val="20"/>
              </w:rPr>
            </w:pPr>
          </w:p>
        </w:tc>
      </w:tr>
      <w:tr w:rsidR="00A021DD" w:rsidRPr="0054726E" w14:paraId="1FBF32C6"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A5F76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de la coiffe blanche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121513" w14:textId="77777777" w:rsidR="00A021DD" w:rsidRPr="0054726E" w:rsidRDefault="00A021DD" w:rsidP="00A021DD">
            <w:pPr>
              <w:pStyle w:val="Sansinterligne"/>
              <w:rPr>
                <w:rFonts w:ascii="Marianne" w:hAnsi="Marianne"/>
                <w:sz w:val="20"/>
                <w:szCs w:val="20"/>
              </w:rPr>
            </w:pPr>
          </w:p>
        </w:tc>
      </w:tr>
      <w:tr w:rsidR="00A021DD" w:rsidRPr="0054726E" w14:paraId="30C67518"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0BAA9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9C932A" w14:textId="77777777" w:rsidR="00A021DD" w:rsidRPr="0054726E" w:rsidRDefault="00A021DD" w:rsidP="00A021DD">
            <w:pPr>
              <w:pStyle w:val="Sansinterligne"/>
              <w:rPr>
                <w:rFonts w:ascii="Marianne" w:hAnsi="Marianne"/>
                <w:i/>
                <w:iCs/>
                <w:sz w:val="20"/>
                <w:szCs w:val="20"/>
              </w:rPr>
            </w:pPr>
          </w:p>
        </w:tc>
      </w:tr>
      <w:tr w:rsidR="00A021DD" w:rsidRPr="0054726E" w14:paraId="179851D8"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86F475"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conception choisi par le candidat pour la réalisation des étoiles à cinq huit branches (brodé ou insert métal)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5D0511" w14:textId="77777777" w:rsidR="00A021DD" w:rsidRPr="0054726E" w:rsidRDefault="00A021DD" w:rsidP="00A021DD">
            <w:pPr>
              <w:pStyle w:val="Sansinterligne"/>
              <w:rPr>
                <w:rFonts w:ascii="Marianne" w:hAnsi="Marianne"/>
                <w:i/>
                <w:iCs/>
                <w:sz w:val="20"/>
                <w:szCs w:val="20"/>
              </w:rPr>
            </w:pPr>
          </w:p>
        </w:tc>
      </w:tr>
      <w:tr w:rsidR="00F02610" w:rsidRPr="0054726E" w14:paraId="559C174B"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AB25A8" w14:textId="46AD2D7D"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D07819" w14:textId="77777777" w:rsidR="00F02610" w:rsidRPr="0054726E" w:rsidRDefault="00F02610" w:rsidP="00F02610">
            <w:pPr>
              <w:pStyle w:val="Sansinterligne"/>
              <w:rPr>
                <w:rFonts w:ascii="Marianne" w:hAnsi="Marianne"/>
                <w:i/>
                <w:iCs/>
                <w:sz w:val="20"/>
                <w:szCs w:val="20"/>
              </w:rPr>
            </w:pPr>
          </w:p>
        </w:tc>
      </w:tr>
      <w:tr w:rsidR="00F02610" w:rsidRPr="0054726E" w14:paraId="136CA7BF"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98877E7"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2C083B9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A6C012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755345" w14:textId="77777777" w:rsidR="00F02610" w:rsidRPr="0054726E" w:rsidRDefault="00F02610" w:rsidP="00F02610">
            <w:pPr>
              <w:pStyle w:val="Sansinterligne"/>
              <w:rPr>
                <w:rFonts w:ascii="Marianne" w:hAnsi="Marianne"/>
                <w:sz w:val="20"/>
                <w:szCs w:val="20"/>
              </w:rPr>
            </w:pPr>
          </w:p>
        </w:tc>
      </w:tr>
      <w:tr w:rsidR="00F02610" w:rsidRPr="0054726E" w14:paraId="2C8DC67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2E2A1D6"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677F5C" w14:textId="77777777" w:rsidR="00F02610" w:rsidRPr="0054726E" w:rsidRDefault="00F02610" w:rsidP="00F02610">
            <w:pPr>
              <w:pStyle w:val="Sansinterligne"/>
              <w:rPr>
                <w:rFonts w:ascii="Marianne" w:hAnsi="Marianne"/>
                <w:sz w:val="20"/>
                <w:szCs w:val="20"/>
              </w:rPr>
            </w:pPr>
          </w:p>
        </w:tc>
      </w:tr>
      <w:tr w:rsidR="00F02610" w:rsidRPr="0054726E" w14:paraId="0EF4638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604699F"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Composition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54EC28" w14:textId="77777777" w:rsidR="00F02610" w:rsidRPr="0054726E" w:rsidRDefault="00F02610" w:rsidP="00F02610">
            <w:pPr>
              <w:pStyle w:val="Sansinterligne"/>
              <w:rPr>
                <w:rFonts w:ascii="Marianne" w:hAnsi="Marianne"/>
                <w:i/>
                <w:iCs/>
                <w:sz w:val="20"/>
                <w:szCs w:val="20"/>
              </w:rPr>
            </w:pPr>
          </w:p>
        </w:tc>
      </w:tr>
      <w:tr w:rsidR="00F02610" w:rsidRPr="0054726E" w14:paraId="10418D8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09AA681"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F294C1" w14:textId="77777777" w:rsidR="00F02610" w:rsidRPr="0054726E" w:rsidRDefault="00F02610" w:rsidP="00F02610">
            <w:pPr>
              <w:pStyle w:val="Sansinterligne"/>
              <w:rPr>
                <w:rFonts w:ascii="Marianne" w:hAnsi="Marianne"/>
                <w:i/>
                <w:iCs/>
                <w:sz w:val="20"/>
                <w:szCs w:val="20"/>
              </w:rPr>
            </w:pPr>
          </w:p>
        </w:tc>
      </w:tr>
      <w:tr w:rsidR="00F02610" w:rsidRPr="0054726E" w14:paraId="1DA6971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DE0211B"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62DC34" w14:textId="77777777" w:rsidR="00F02610" w:rsidRPr="0054726E" w:rsidRDefault="00F02610" w:rsidP="00F02610">
            <w:pPr>
              <w:pStyle w:val="Sansinterligne"/>
              <w:rPr>
                <w:rFonts w:ascii="Marianne" w:hAnsi="Marianne"/>
                <w:i/>
                <w:iCs/>
                <w:sz w:val="20"/>
                <w:szCs w:val="20"/>
              </w:rPr>
            </w:pPr>
          </w:p>
        </w:tc>
      </w:tr>
      <w:tr w:rsidR="00F02610" w:rsidRPr="0054726E" w14:paraId="09D336B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AFF7C9E"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de regalonnage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5C6767" w14:textId="77777777" w:rsidR="00F02610" w:rsidRPr="0054726E" w:rsidRDefault="00F02610" w:rsidP="00F02610">
            <w:pPr>
              <w:pStyle w:val="Sansinterligne"/>
              <w:rPr>
                <w:rFonts w:ascii="Marianne" w:hAnsi="Marianne"/>
                <w:i/>
                <w:iCs/>
                <w:sz w:val="20"/>
                <w:szCs w:val="20"/>
              </w:rPr>
            </w:pPr>
          </w:p>
          <w:p w14:paraId="31F7C87D" w14:textId="77777777" w:rsidR="00F02610" w:rsidRPr="0054726E" w:rsidRDefault="00F02610" w:rsidP="00F02610">
            <w:pPr>
              <w:pStyle w:val="Sansinterligne"/>
              <w:rPr>
                <w:rFonts w:ascii="Marianne" w:hAnsi="Marianne"/>
                <w:i/>
                <w:iCs/>
                <w:sz w:val="20"/>
                <w:szCs w:val="20"/>
              </w:rPr>
            </w:pPr>
          </w:p>
        </w:tc>
      </w:tr>
    </w:tbl>
    <w:p w14:paraId="06E77D2D" w14:textId="77777777" w:rsidR="00E879C2" w:rsidRPr="0054726E" w:rsidRDefault="00E879C2" w:rsidP="00E879C2">
      <w:pPr>
        <w:pStyle w:val="Standard"/>
        <w:rPr>
          <w:rFonts w:ascii="Marianne" w:hAnsi="Marianne"/>
          <w:sz w:val="20"/>
          <w:szCs w:val="20"/>
        </w:rPr>
      </w:pPr>
    </w:p>
    <w:p w14:paraId="79B9E7A2" w14:textId="77777777" w:rsidR="00E879C2" w:rsidRPr="0054726E" w:rsidRDefault="00E879C2" w:rsidP="00E879C2">
      <w:pPr>
        <w:pStyle w:val="Standard"/>
        <w:rPr>
          <w:rFonts w:ascii="Marianne" w:hAnsi="Marianne"/>
          <w:sz w:val="20"/>
          <w:szCs w:val="20"/>
        </w:rPr>
      </w:pPr>
    </w:p>
    <w:p w14:paraId="6BF82C35" w14:textId="77777777" w:rsidR="00E879C2" w:rsidRPr="0054726E" w:rsidRDefault="00E879C2" w:rsidP="00E879C2">
      <w:pPr>
        <w:pStyle w:val="Standard"/>
        <w:rPr>
          <w:rFonts w:ascii="Marianne" w:hAnsi="Marianne"/>
          <w:sz w:val="20"/>
          <w:szCs w:val="20"/>
        </w:rPr>
      </w:pPr>
    </w:p>
    <w:p w14:paraId="2AC4DEEC" w14:textId="77777777" w:rsidR="00E879C2" w:rsidRPr="0054726E" w:rsidRDefault="00E879C2" w:rsidP="00E879C2">
      <w:pPr>
        <w:pStyle w:val="Titre3"/>
        <w:numPr>
          <w:ilvl w:val="0"/>
          <w:numId w:val="0"/>
        </w:numPr>
        <w:rPr>
          <w:color w:val="002060"/>
          <w:sz w:val="20"/>
          <w:szCs w:val="20"/>
        </w:rPr>
      </w:pPr>
      <w:bookmarkStart w:id="391" w:name="_Toc214868083"/>
      <w:bookmarkStart w:id="392" w:name="__RefHeading___Toc50164_2787168394"/>
      <w:bookmarkStart w:id="393" w:name="_Toc207276874"/>
      <w:bookmarkStart w:id="394" w:name="_Toc215842610"/>
      <w:bookmarkStart w:id="395" w:name="_Toc216101323"/>
      <w:bookmarkStart w:id="396" w:name="_Toc216360436"/>
      <w:bookmarkStart w:id="397" w:name="_Toc216883324"/>
      <w:r w:rsidRPr="0054726E">
        <w:rPr>
          <w:color w:val="002060"/>
          <w:sz w:val="20"/>
          <w:szCs w:val="20"/>
        </w:rPr>
        <w:t>4-10. Etui porte-képi</w:t>
      </w:r>
      <w:bookmarkEnd w:id="391"/>
      <w:bookmarkEnd w:id="392"/>
      <w:bookmarkEnd w:id="393"/>
      <w:bookmarkEnd w:id="394"/>
      <w:bookmarkEnd w:id="395"/>
      <w:bookmarkEnd w:id="396"/>
      <w:bookmarkEnd w:id="397"/>
    </w:p>
    <w:p w14:paraId="5DA8CC57"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2769E971"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FB3FFD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672ED9C"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2D58D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B5D9D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27F820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212781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9955B3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D9903E" w14:textId="77777777" w:rsidR="00E879C2" w:rsidRPr="0054726E" w:rsidRDefault="00E879C2" w:rsidP="00B52833">
            <w:pPr>
              <w:pStyle w:val="Sansinterligne"/>
              <w:rPr>
                <w:rFonts w:ascii="Marianne" w:hAnsi="Marianne"/>
                <w:sz w:val="20"/>
                <w:szCs w:val="20"/>
              </w:rPr>
            </w:pPr>
          </w:p>
        </w:tc>
      </w:tr>
      <w:tr w:rsidR="00E879C2" w:rsidRPr="0054726E" w14:paraId="6AACE23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0AB0DE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3D41DAFF" w14:textId="77777777" w:rsidR="00E879C2" w:rsidRPr="0054726E" w:rsidRDefault="00E879C2" w:rsidP="00B52833">
            <w:pPr>
              <w:pStyle w:val="Standard"/>
              <w:rPr>
                <w:rFonts w:ascii="Marianne" w:hAnsi="Marianne"/>
                <w:sz w:val="20"/>
                <w:szCs w:val="20"/>
              </w:rPr>
            </w:pP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7B2E53" w14:textId="77777777" w:rsidR="00E879C2" w:rsidRPr="0054726E" w:rsidRDefault="00E879C2" w:rsidP="00B52833">
            <w:pPr>
              <w:pStyle w:val="Sansinterligne"/>
              <w:rPr>
                <w:rFonts w:ascii="Marianne" w:hAnsi="Marianne"/>
                <w:i/>
                <w:iCs/>
                <w:sz w:val="20"/>
                <w:szCs w:val="20"/>
              </w:rPr>
            </w:pPr>
          </w:p>
        </w:tc>
      </w:tr>
      <w:tr w:rsidR="00A021DD" w:rsidRPr="0054726E" w14:paraId="590C90B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FD4C344" w14:textId="0D385710"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53C72A" w14:textId="77777777" w:rsidR="00A021DD" w:rsidRPr="0054726E" w:rsidRDefault="00A021DD" w:rsidP="00A021DD">
            <w:pPr>
              <w:pStyle w:val="Sansinterligne"/>
              <w:rPr>
                <w:rFonts w:ascii="Marianne" w:hAnsi="Marianne"/>
                <w:i/>
                <w:iCs/>
                <w:sz w:val="20"/>
                <w:szCs w:val="20"/>
              </w:rPr>
            </w:pPr>
          </w:p>
        </w:tc>
      </w:tr>
      <w:tr w:rsidR="00A021DD" w:rsidRPr="0054726E" w14:paraId="41F7DAB6"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570584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191B94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8E4B1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 de la poignée de transport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E28193" w14:textId="77777777" w:rsidR="00A021DD" w:rsidRPr="0054726E" w:rsidRDefault="00A021DD" w:rsidP="00A021DD">
            <w:pPr>
              <w:pStyle w:val="Sansinterligne"/>
              <w:rPr>
                <w:rFonts w:ascii="Marianne" w:hAnsi="Marianne"/>
                <w:i/>
                <w:iCs/>
                <w:sz w:val="20"/>
                <w:szCs w:val="20"/>
              </w:rPr>
            </w:pPr>
          </w:p>
        </w:tc>
      </w:tr>
      <w:tr w:rsidR="00A021DD" w:rsidRPr="0054726E" w14:paraId="7613B56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7E6AB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D164C5" w14:textId="77777777" w:rsidR="00A021DD" w:rsidRPr="0054726E" w:rsidRDefault="00A021DD" w:rsidP="00A021DD">
            <w:pPr>
              <w:pStyle w:val="Sansinterligne"/>
              <w:rPr>
                <w:rFonts w:ascii="Marianne" w:hAnsi="Marianne"/>
                <w:i/>
                <w:iCs/>
                <w:sz w:val="20"/>
                <w:szCs w:val="20"/>
              </w:rPr>
            </w:pPr>
          </w:p>
        </w:tc>
      </w:tr>
      <w:tr w:rsidR="00A021DD" w:rsidRPr="0054726E" w14:paraId="2080520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240AF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 la fermeture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C55CA8" w14:textId="77777777" w:rsidR="00A021DD" w:rsidRPr="0054726E" w:rsidRDefault="00A021DD" w:rsidP="00A021DD">
            <w:pPr>
              <w:pStyle w:val="Sansinterligne"/>
              <w:rPr>
                <w:rFonts w:ascii="Marianne" w:hAnsi="Marianne"/>
                <w:i/>
                <w:iCs/>
                <w:sz w:val="20"/>
                <w:szCs w:val="20"/>
              </w:rPr>
            </w:pPr>
          </w:p>
        </w:tc>
      </w:tr>
      <w:tr w:rsidR="00F02610" w:rsidRPr="0054726E" w14:paraId="7ED327B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EEA67F" w14:textId="35400F70" w:rsidR="00F02610" w:rsidRPr="0054726E" w:rsidRDefault="00F02610" w:rsidP="00F02610">
            <w:pPr>
              <w:pStyle w:val="Sansinterligne"/>
              <w:rPr>
                <w:rFonts w:ascii="Marianne" w:hAnsi="Marianne"/>
                <w:sz w:val="20"/>
                <w:szCs w:val="20"/>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763B71" w14:textId="77777777" w:rsidR="00F02610" w:rsidRPr="0054726E" w:rsidRDefault="00F02610" w:rsidP="00F02610">
            <w:pPr>
              <w:pStyle w:val="Sansinterligne"/>
              <w:rPr>
                <w:rFonts w:ascii="Marianne" w:hAnsi="Marianne"/>
                <w:i/>
                <w:iCs/>
                <w:sz w:val="20"/>
                <w:szCs w:val="20"/>
              </w:rPr>
            </w:pPr>
          </w:p>
        </w:tc>
      </w:tr>
      <w:tr w:rsidR="00F02610" w:rsidRPr="0054726E" w14:paraId="126534DB"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5D89F53"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0559FC9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FA9793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déperlance et d’imperméabilité</w:t>
            </w:r>
          </w:p>
          <w:p w14:paraId="339C3402" w14:textId="77777777" w:rsidR="00F02610" w:rsidRPr="0054726E" w:rsidRDefault="00F02610" w:rsidP="00F02610">
            <w:pPr>
              <w:pStyle w:val="Sansinterligne"/>
              <w:tabs>
                <w:tab w:val="right" w:leader="dot" w:pos="9468"/>
              </w:tabs>
              <w:jc w:val="both"/>
              <w:rPr>
                <w:rFonts w:ascii="Marianne" w:eastAsia="Arial" w:hAnsi="Marianne" w:cs="Arial"/>
                <w:sz w:val="20"/>
                <w:szCs w:val="20"/>
              </w:rPr>
            </w:pP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840254" w14:textId="77777777" w:rsidR="00F02610" w:rsidRPr="0054726E" w:rsidRDefault="00F02610" w:rsidP="00F02610">
            <w:pPr>
              <w:pStyle w:val="Sansinterligne"/>
              <w:rPr>
                <w:rFonts w:ascii="Marianne" w:hAnsi="Marianne"/>
                <w:sz w:val="20"/>
                <w:szCs w:val="20"/>
              </w:rPr>
            </w:pPr>
          </w:p>
        </w:tc>
      </w:tr>
    </w:tbl>
    <w:p w14:paraId="683B65BF" w14:textId="77777777" w:rsidR="00E879C2" w:rsidRPr="0054726E" w:rsidRDefault="00E879C2" w:rsidP="00E879C2">
      <w:pPr>
        <w:pStyle w:val="Standard"/>
        <w:rPr>
          <w:rFonts w:ascii="Marianne" w:hAnsi="Marianne"/>
          <w:sz w:val="20"/>
          <w:szCs w:val="20"/>
        </w:rPr>
      </w:pPr>
    </w:p>
    <w:p w14:paraId="49BB4221" w14:textId="77777777" w:rsidR="00E879C2" w:rsidRPr="0054726E" w:rsidRDefault="00E879C2" w:rsidP="00E879C2">
      <w:pPr>
        <w:pStyle w:val="Titre3"/>
        <w:numPr>
          <w:ilvl w:val="0"/>
          <w:numId w:val="0"/>
        </w:numPr>
        <w:rPr>
          <w:color w:val="002060"/>
          <w:sz w:val="20"/>
          <w:szCs w:val="20"/>
        </w:rPr>
      </w:pPr>
      <w:bookmarkStart w:id="398" w:name="_Toc207276875"/>
      <w:bookmarkStart w:id="399" w:name="__RefHeading___Toc50166_2787168394"/>
      <w:bookmarkStart w:id="400" w:name="_Toc214868084"/>
      <w:bookmarkStart w:id="401" w:name="_Toc215842611"/>
      <w:bookmarkStart w:id="402" w:name="_Toc216101324"/>
      <w:bookmarkStart w:id="403" w:name="_Toc216360437"/>
      <w:bookmarkStart w:id="404" w:name="_Toc216883325"/>
      <w:r w:rsidRPr="0054726E">
        <w:rPr>
          <w:color w:val="002060"/>
          <w:sz w:val="20"/>
          <w:szCs w:val="20"/>
        </w:rPr>
        <w:t>4-11. Etui porte-tricorne</w:t>
      </w:r>
      <w:bookmarkEnd w:id="398"/>
      <w:bookmarkEnd w:id="399"/>
      <w:bookmarkEnd w:id="400"/>
      <w:bookmarkEnd w:id="401"/>
      <w:bookmarkEnd w:id="402"/>
      <w:bookmarkEnd w:id="403"/>
      <w:bookmarkEnd w:id="404"/>
    </w:p>
    <w:p w14:paraId="2FE4BB7D"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21B84F6B"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4F9798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6AD2312"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CB7CD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80E3B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FFD53B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B2754D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EEE73C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DC718F" w14:textId="77777777" w:rsidR="00E879C2" w:rsidRPr="0054726E" w:rsidRDefault="00E879C2" w:rsidP="00B52833">
            <w:pPr>
              <w:pStyle w:val="Sansinterligne"/>
              <w:rPr>
                <w:rFonts w:ascii="Marianne" w:hAnsi="Marianne"/>
                <w:sz w:val="20"/>
                <w:szCs w:val="20"/>
              </w:rPr>
            </w:pPr>
          </w:p>
        </w:tc>
      </w:tr>
      <w:tr w:rsidR="00E879C2" w:rsidRPr="0054726E" w14:paraId="3CB8067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4825CD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28317702" w14:textId="77777777" w:rsidR="00E879C2" w:rsidRPr="0054726E" w:rsidRDefault="00E879C2" w:rsidP="00B52833">
            <w:pPr>
              <w:pStyle w:val="Standard"/>
              <w:rPr>
                <w:rFonts w:ascii="Marianne" w:hAnsi="Marianne"/>
                <w:sz w:val="20"/>
                <w:szCs w:val="20"/>
              </w:rPr>
            </w:pP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AF50B6" w14:textId="77777777" w:rsidR="00E879C2" w:rsidRPr="0054726E" w:rsidRDefault="00E879C2" w:rsidP="00B52833">
            <w:pPr>
              <w:pStyle w:val="Sansinterligne"/>
              <w:rPr>
                <w:rFonts w:ascii="Marianne" w:hAnsi="Marianne"/>
                <w:i/>
                <w:iCs/>
                <w:sz w:val="20"/>
                <w:szCs w:val="20"/>
              </w:rPr>
            </w:pPr>
          </w:p>
        </w:tc>
      </w:tr>
      <w:tr w:rsidR="00A021DD" w:rsidRPr="0054726E" w14:paraId="7E0996D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FBE076A" w14:textId="56EFF82A"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2F6A30" w14:textId="77777777" w:rsidR="00A021DD" w:rsidRPr="0054726E" w:rsidRDefault="00A021DD" w:rsidP="00A021DD">
            <w:pPr>
              <w:pStyle w:val="Sansinterligne"/>
              <w:rPr>
                <w:rFonts w:ascii="Marianne" w:hAnsi="Marianne"/>
                <w:i/>
                <w:iCs/>
                <w:sz w:val="20"/>
                <w:szCs w:val="20"/>
              </w:rPr>
            </w:pPr>
          </w:p>
        </w:tc>
      </w:tr>
      <w:tr w:rsidR="00A021DD" w:rsidRPr="0054726E" w14:paraId="6A43EDCF"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ADC235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6597E68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07032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Matière de la poignée de transport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0FD62A" w14:textId="77777777" w:rsidR="00A021DD" w:rsidRPr="0054726E" w:rsidRDefault="00A021DD" w:rsidP="00A021DD">
            <w:pPr>
              <w:pStyle w:val="Sansinterligne"/>
              <w:rPr>
                <w:rFonts w:ascii="Marianne" w:hAnsi="Marianne"/>
                <w:i/>
                <w:iCs/>
                <w:sz w:val="20"/>
                <w:szCs w:val="20"/>
              </w:rPr>
            </w:pPr>
          </w:p>
        </w:tc>
      </w:tr>
      <w:tr w:rsidR="00A021DD" w:rsidRPr="0054726E" w14:paraId="6CE19C6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7441CF"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0D5778" w14:textId="77777777" w:rsidR="00A021DD" w:rsidRPr="0054726E" w:rsidRDefault="00A021DD" w:rsidP="00A021DD">
            <w:pPr>
              <w:pStyle w:val="Sansinterligne"/>
              <w:rPr>
                <w:rFonts w:ascii="Marianne" w:hAnsi="Marianne"/>
                <w:i/>
                <w:iCs/>
                <w:sz w:val="20"/>
                <w:szCs w:val="20"/>
              </w:rPr>
            </w:pPr>
          </w:p>
        </w:tc>
      </w:tr>
      <w:tr w:rsidR="00A021DD" w:rsidRPr="0054726E" w14:paraId="6273C07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3A783C"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 la fermeture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2354AA" w14:textId="77777777" w:rsidR="00A021DD" w:rsidRPr="0054726E" w:rsidRDefault="00A021DD" w:rsidP="00A021DD">
            <w:pPr>
              <w:pStyle w:val="Sansinterligne"/>
              <w:rPr>
                <w:rFonts w:ascii="Marianne" w:hAnsi="Marianne"/>
                <w:i/>
                <w:iCs/>
                <w:sz w:val="20"/>
                <w:szCs w:val="20"/>
              </w:rPr>
            </w:pPr>
          </w:p>
        </w:tc>
      </w:tr>
      <w:tr w:rsidR="00F02610" w:rsidRPr="0054726E" w14:paraId="1E42D5E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569587" w14:textId="1F0748F7" w:rsidR="00F02610" w:rsidRPr="0054726E" w:rsidRDefault="00F02610" w:rsidP="00F02610">
            <w:pPr>
              <w:pStyle w:val="Sansinterligne"/>
              <w:rPr>
                <w:rFonts w:ascii="Marianne" w:hAnsi="Marianne"/>
                <w:sz w:val="20"/>
                <w:szCs w:val="20"/>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B357F9" w14:textId="77777777" w:rsidR="00F02610" w:rsidRPr="0054726E" w:rsidRDefault="00F02610" w:rsidP="00F02610">
            <w:pPr>
              <w:pStyle w:val="Sansinterligne"/>
              <w:rPr>
                <w:rFonts w:ascii="Marianne" w:hAnsi="Marianne"/>
                <w:i/>
                <w:iCs/>
                <w:sz w:val="20"/>
                <w:szCs w:val="20"/>
              </w:rPr>
            </w:pPr>
          </w:p>
        </w:tc>
      </w:tr>
      <w:tr w:rsidR="00F02610" w:rsidRPr="0054726E" w14:paraId="661DF8C9"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DAAA238"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46C0767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6DE2AEF"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déperlance et d’imperméabilité</w:t>
            </w:r>
          </w:p>
          <w:p w14:paraId="3421EC97" w14:textId="77777777" w:rsidR="00F02610" w:rsidRPr="0054726E" w:rsidRDefault="00F02610" w:rsidP="00F02610">
            <w:pPr>
              <w:pStyle w:val="Sansinterligne"/>
              <w:tabs>
                <w:tab w:val="right" w:leader="dot" w:pos="9468"/>
              </w:tabs>
              <w:jc w:val="both"/>
              <w:rPr>
                <w:rFonts w:ascii="Marianne" w:eastAsia="Arial" w:hAnsi="Marianne" w:cs="Arial"/>
                <w:sz w:val="20"/>
                <w:szCs w:val="20"/>
              </w:rPr>
            </w:pP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7E2790" w14:textId="77777777" w:rsidR="00F02610" w:rsidRPr="0054726E" w:rsidRDefault="00F02610" w:rsidP="00F02610">
            <w:pPr>
              <w:pStyle w:val="Sansinterligne"/>
              <w:rPr>
                <w:rFonts w:ascii="Marianne" w:hAnsi="Marianne"/>
                <w:sz w:val="20"/>
                <w:szCs w:val="20"/>
              </w:rPr>
            </w:pPr>
          </w:p>
        </w:tc>
      </w:tr>
    </w:tbl>
    <w:p w14:paraId="608D5AB7" w14:textId="77777777" w:rsidR="00E879C2" w:rsidRPr="0054726E" w:rsidRDefault="00E879C2" w:rsidP="00E879C2">
      <w:pPr>
        <w:pStyle w:val="Standard"/>
        <w:rPr>
          <w:rFonts w:ascii="Marianne" w:hAnsi="Marianne"/>
          <w:sz w:val="20"/>
          <w:szCs w:val="20"/>
        </w:rPr>
      </w:pPr>
    </w:p>
    <w:p w14:paraId="29DE141F" w14:textId="77777777" w:rsidR="00E879C2" w:rsidRPr="0054726E" w:rsidRDefault="00E879C2" w:rsidP="00E879C2">
      <w:pPr>
        <w:pStyle w:val="Titre3"/>
        <w:numPr>
          <w:ilvl w:val="0"/>
          <w:numId w:val="0"/>
        </w:numPr>
        <w:rPr>
          <w:color w:val="002060"/>
          <w:sz w:val="20"/>
          <w:szCs w:val="20"/>
        </w:rPr>
      </w:pPr>
      <w:bookmarkStart w:id="405" w:name="_Toc207276876"/>
      <w:bookmarkStart w:id="406" w:name="__RefHeading___Toc50168_2787168394"/>
      <w:bookmarkStart w:id="407" w:name="_Toc214868085"/>
      <w:bookmarkStart w:id="408" w:name="_Toc215842612"/>
      <w:bookmarkStart w:id="409" w:name="_Toc216101325"/>
      <w:bookmarkStart w:id="410" w:name="_Toc216360438"/>
      <w:bookmarkStart w:id="411" w:name="_Toc216883326"/>
      <w:r w:rsidRPr="0054726E">
        <w:rPr>
          <w:color w:val="002060"/>
          <w:sz w:val="20"/>
          <w:szCs w:val="20"/>
        </w:rPr>
        <w:t>4-12. Képi galonné terrestre (hors administrateur)</w:t>
      </w:r>
      <w:bookmarkEnd w:id="405"/>
      <w:bookmarkEnd w:id="406"/>
      <w:bookmarkEnd w:id="407"/>
      <w:r w:rsidRPr="0054726E">
        <w:rPr>
          <w:color w:val="002060"/>
          <w:sz w:val="20"/>
          <w:szCs w:val="20"/>
        </w:rPr>
        <w:t xml:space="preserve"> - homme</w:t>
      </w:r>
      <w:bookmarkEnd w:id="408"/>
      <w:bookmarkEnd w:id="409"/>
      <w:bookmarkEnd w:id="410"/>
      <w:bookmarkEnd w:id="411"/>
    </w:p>
    <w:p w14:paraId="47B6A37B"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5CB1606D"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4AA84B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5EF618E"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CD258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26073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97DF7C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B7E749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D4C26F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809918" w14:textId="77777777" w:rsidR="00E879C2" w:rsidRPr="0054726E" w:rsidRDefault="00E879C2" w:rsidP="00B52833">
            <w:pPr>
              <w:pStyle w:val="Sansinterligne"/>
              <w:rPr>
                <w:rFonts w:ascii="Marianne" w:hAnsi="Marianne"/>
                <w:sz w:val="20"/>
                <w:szCs w:val="20"/>
              </w:rPr>
            </w:pPr>
          </w:p>
        </w:tc>
      </w:tr>
      <w:tr w:rsidR="00E879C2" w:rsidRPr="0054726E" w14:paraId="0281FE9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09645E9"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04C838" w14:textId="77777777" w:rsidR="00E879C2" w:rsidRPr="0054726E" w:rsidRDefault="00E879C2" w:rsidP="00B52833">
            <w:pPr>
              <w:pStyle w:val="Sansinterligne"/>
              <w:rPr>
                <w:rFonts w:ascii="Marianne" w:hAnsi="Marianne"/>
                <w:sz w:val="20"/>
                <w:szCs w:val="20"/>
              </w:rPr>
            </w:pPr>
          </w:p>
        </w:tc>
      </w:tr>
      <w:tr w:rsidR="00E879C2" w:rsidRPr="0054726E" w14:paraId="6CBD158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01180A9"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81B301" w14:textId="77777777" w:rsidR="00E879C2" w:rsidRPr="0054726E" w:rsidRDefault="00E879C2" w:rsidP="00B52833">
            <w:pPr>
              <w:pStyle w:val="Sansinterligne"/>
              <w:rPr>
                <w:rFonts w:ascii="Marianne" w:hAnsi="Marianne"/>
                <w:sz w:val="20"/>
                <w:szCs w:val="20"/>
              </w:rPr>
            </w:pPr>
          </w:p>
        </w:tc>
      </w:tr>
      <w:tr w:rsidR="00E879C2" w:rsidRPr="0054726E" w14:paraId="794DB63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CEF2ED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E599E4" w14:textId="77777777" w:rsidR="00E879C2" w:rsidRPr="0054726E" w:rsidRDefault="00E879C2" w:rsidP="00B52833">
            <w:pPr>
              <w:pStyle w:val="Sansinterligne"/>
              <w:rPr>
                <w:rFonts w:ascii="Marianne" w:hAnsi="Marianne"/>
                <w:i/>
                <w:iCs/>
                <w:sz w:val="20"/>
                <w:szCs w:val="20"/>
              </w:rPr>
            </w:pPr>
          </w:p>
        </w:tc>
      </w:tr>
      <w:tr w:rsidR="00A021DD" w:rsidRPr="0054726E" w14:paraId="0D36EE5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C8BEC83" w14:textId="5F0C3ECF"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FD0F0B" w14:textId="77777777" w:rsidR="00A021DD" w:rsidRPr="0054726E" w:rsidRDefault="00A021DD" w:rsidP="00A021DD">
            <w:pPr>
              <w:pStyle w:val="Sansinterligne"/>
              <w:rPr>
                <w:rFonts w:ascii="Marianne" w:hAnsi="Marianne"/>
                <w:i/>
                <w:iCs/>
                <w:sz w:val="20"/>
                <w:szCs w:val="20"/>
              </w:rPr>
            </w:pPr>
          </w:p>
        </w:tc>
      </w:tr>
      <w:tr w:rsidR="00A021DD" w:rsidRPr="0054726E" w14:paraId="7A960B8D"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554358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47CA6F9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46111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0981EE" w14:textId="77777777" w:rsidR="00A021DD" w:rsidRPr="0054726E" w:rsidRDefault="00A021DD" w:rsidP="00A021DD">
            <w:pPr>
              <w:pStyle w:val="Sansinterligne"/>
              <w:rPr>
                <w:rFonts w:ascii="Marianne" w:hAnsi="Marianne"/>
                <w:i/>
                <w:iCs/>
                <w:sz w:val="20"/>
                <w:szCs w:val="20"/>
              </w:rPr>
            </w:pPr>
          </w:p>
        </w:tc>
      </w:tr>
      <w:tr w:rsidR="00A021DD" w:rsidRPr="0054726E" w14:paraId="1D8C20D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289FF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8CCC72" w14:textId="77777777" w:rsidR="00A021DD" w:rsidRPr="0054726E" w:rsidRDefault="00A021DD" w:rsidP="00A021DD">
            <w:pPr>
              <w:pStyle w:val="Sansinterligne"/>
              <w:rPr>
                <w:rFonts w:ascii="Marianne" w:hAnsi="Marianne"/>
                <w:i/>
                <w:iCs/>
                <w:sz w:val="20"/>
                <w:szCs w:val="20"/>
              </w:rPr>
            </w:pPr>
          </w:p>
        </w:tc>
      </w:tr>
      <w:tr w:rsidR="00A021DD" w:rsidRPr="0054726E" w14:paraId="4967E02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D4691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D1604B" w14:textId="77777777" w:rsidR="00A021DD" w:rsidRPr="0054726E" w:rsidRDefault="00A021DD" w:rsidP="00A021DD">
            <w:pPr>
              <w:pStyle w:val="Sansinterligne"/>
              <w:rPr>
                <w:rFonts w:ascii="Marianne" w:hAnsi="Marianne"/>
                <w:sz w:val="20"/>
                <w:szCs w:val="20"/>
              </w:rPr>
            </w:pPr>
          </w:p>
        </w:tc>
      </w:tr>
      <w:tr w:rsidR="00A021DD" w:rsidRPr="0054726E" w14:paraId="3C2860F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0F403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20389B" w14:textId="77777777" w:rsidR="00A021DD" w:rsidRPr="0054726E" w:rsidRDefault="00A021DD" w:rsidP="00A021DD">
            <w:pPr>
              <w:pStyle w:val="Sansinterligne"/>
              <w:rPr>
                <w:rFonts w:ascii="Marianne" w:hAnsi="Marianne"/>
                <w:sz w:val="20"/>
                <w:szCs w:val="20"/>
              </w:rPr>
            </w:pPr>
          </w:p>
        </w:tc>
      </w:tr>
      <w:tr w:rsidR="00A021DD" w:rsidRPr="0054726E" w14:paraId="175C5A22"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1D72B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C7E301" w14:textId="77777777" w:rsidR="00A021DD" w:rsidRPr="0054726E" w:rsidRDefault="00A021DD" w:rsidP="00A021DD">
            <w:pPr>
              <w:pStyle w:val="Sansinterligne"/>
              <w:rPr>
                <w:rFonts w:ascii="Marianne" w:hAnsi="Marianne"/>
                <w:sz w:val="20"/>
                <w:szCs w:val="20"/>
              </w:rPr>
            </w:pPr>
          </w:p>
        </w:tc>
      </w:tr>
      <w:tr w:rsidR="00A021DD" w:rsidRPr="0054726E" w14:paraId="384EA0F1"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FA89B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830B20" w14:textId="77777777" w:rsidR="00A021DD" w:rsidRPr="0054726E" w:rsidRDefault="00A021DD" w:rsidP="00A021DD">
            <w:pPr>
              <w:pStyle w:val="Sansinterligne"/>
              <w:rPr>
                <w:rFonts w:ascii="Marianne" w:hAnsi="Marianne"/>
                <w:i/>
                <w:iCs/>
                <w:sz w:val="20"/>
                <w:szCs w:val="20"/>
              </w:rPr>
            </w:pPr>
          </w:p>
        </w:tc>
      </w:tr>
      <w:tr w:rsidR="00F02610" w:rsidRPr="0054726E" w14:paraId="3116C0BD"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8BED57" w14:textId="1D6158EF"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1CE1FF" w14:textId="77777777" w:rsidR="00F02610" w:rsidRPr="0054726E" w:rsidRDefault="00F02610" w:rsidP="00F02610">
            <w:pPr>
              <w:pStyle w:val="Sansinterligne"/>
              <w:rPr>
                <w:rFonts w:ascii="Marianne" w:hAnsi="Marianne"/>
                <w:i/>
                <w:iCs/>
                <w:sz w:val="20"/>
                <w:szCs w:val="20"/>
              </w:rPr>
            </w:pPr>
          </w:p>
        </w:tc>
      </w:tr>
      <w:tr w:rsidR="00F02610" w:rsidRPr="0054726E" w14:paraId="63DB1872"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B8120FB"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740D529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745B064"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8CEA81" w14:textId="77777777" w:rsidR="00F02610" w:rsidRPr="0054726E" w:rsidRDefault="00F02610" w:rsidP="00F02610">
            <w:pPr>
              <w:pStyle w:val="Sansinterligne"/>
              <w:rPr>
                <w:rFonts w:ascii="Marianne" w:hAnsi="Marianne"/>
                <w:sz w:val="20"/>
                <w:szCs w:val="20"/>
              </w:rPr>
            </w:pPr>
          </w:p>
        </w:tc>
      </w:tr>
      <w:tr w:rsidR="00F02610" w:rsidRPr="0054726E" w14:paraId="3DDEB48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E2580AF"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C684BA" w14:textId="77777777" w:rsidR="00F02610" w:rsidRPr="0054726E" w:rsidRDefault="00F02610" w:rsidP="00F02610">
            <w:pPr>
              <w:pStyle w:val="Sansinterligne"/>
              <w:rPr>
                <w:rFonts w:ascii="Marianne" w:hAnsi="Marianne"/>
                <w:sz w:val="20"/>
                <w:szCs w:val="20"/>
              </w:rPr>
            </w:pPr>
          </w:p>
        </w:tc>
      </w:tr>
      <w:tr w:rsidR="00F02610" w:rsidRPr="0054726E" w14:paraId="15DD69E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3C07A8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Composition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2984EE" w14:textId="77777777" w:rsidR="00F02610" w:rsidRPr="0054726E" w:rsidRDefault="00F02610" w:rsidP="00F02610">
            <w:pPr>
              <w:pStyle w:val="Sansinterligne"/>
              <w:rPr>
                <w:rFonts w:ascii="Marianne" w:hAnsi="Marianne"/>
                <w:i/>
                <w:iCs/>
                <w:sz w:val="20"/>
                <w:szCs w:val="20"/>
              </w:rPr>
            </w:pPr>
          </w:p>
        </w:tc>
      </w:tr>
      <w:tr w:rsidR="00F02610" w:rsidRPr="0054726E" w14:paraId="13B7962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A350C7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2C6F54" w14:textId="77777777" w:rsidR="00F02610" w:rsidRPr="0054726E" w:rsidRDefault="00F02610" w:rsidP="00F02610">
            <w:pPr>
              <w:pStyle w:val="Sansinterligne"/>
              <w:rPr>
                <w:rFonts w:ascii="Marianne" w:hAnsi="Marianne"/>
                <w:i/>
                <w:iCs/>
                <w:sz w:val="20"/>
                <w:szCs w:val="20"/>
              </w:rPr>
            </w:pPr>
          </w:p>
        </w:tc>
      </w:tr>
      <w:tr w:rsidR="00F02610" w:rsidRPr="0054726E" w14:paraId="4CA33A1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508F9B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60B241" w14:textId="77777777" w:rsidR="00F02610" w:rsidRPr="0054726E" w:rsidRDefault="00F02610" w:rsidP="00F02610">
            <w:pPr>
              <w:pStyle w:val="Sansinterligne"/>
              <w:rPr>
                <w:rFonts w:ascii="Marianne" w:hAnsi="Marianne"/>
                <w:i/>
                <w:iCs/>
                <w:sz w:val="20"/>
                <w:szCs w:val="20"/>
              </w:rPr>
            </w:pPr>
          </w:p>
        </w:tc>
      </w:tr>
      <w:tr w:rsidR="00F02610" w:rsidRPr="0054726E" w14:paraId="1FDFF86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CF91D7D"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de regalonnage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ED0BAA" w14:textId="77777777" w:rsidR="00F02610" w:rsidRPr="0054726E" w:rsidRDefault="00F02610" w:rsidP="00F02610">
            <w:pPr>
              <w:pStyle w:val="Sansinterligne"/>
              <w:rPr>
                <w:rFonts w:ascii="Marianne" w:hAnsi="Marianne"/>
                <w:i/>
                <w:iCs/>
                <w:sz w:val="20"/>
                <w:szCs w:val="20"/>
              </w:rPr>
            </w:pPr>
          </w:p>
          <w:p w14:paraId="7FE56EFE" w14:textId="77777777" w:rsidR="00F02610" w:rsidRPr="0054726E" w:rsidRDefault="00F02610" w:rsidP="00F02610">
            <w:pPr>
              <w:pStyle w:val="Sansinterligne"/>
              <w:rPr>
                <w:rFonts w:ascii="Marianne" w:hAnsi="Marianne"/>
                <w:i/>
                <w:iCs/>
                <w:sz w:val="20"/>
                <w:szCs w:val="20"/>
              </w:rPr>
            </w:pPr>
          </w:p>
        </w:tc>
      </w:tr>
    </w:tbl>
    <w:p w14:paraId="3D268E9E" w14:textId="77777777" w:rsidR="007D15FA" w:rsidRPr="0054726E" w:rsidRDefault="007D15FA" w:rsidP="00E879C2">
      <w:pPr>
        <w:pStyle w:val="Standard"/>
        <w:rPr>
          <w:rFonts w:ascii="Marianne" w:hAnsi="Marianne"/>
          <w:sz w:val="20"/>
          <w:szCs w:val="20"/>
        </w:rPr>
      </w:pPr>
    </w:p>
    <w:p w14:paraId="7CD4D116" w14:textId="77777777" w:rsidR="00E879C2" w:rsidRPr="0054726E" w:rsidRDefault="00E879C2" w:rsidP="00E879C2">
      <w:pPr>
        <w:pStyle w:val="Standard"/>
        <w:rPr>
          <w:rFonts w:ascii="Marianne" w:hAnsi="Marianne"/>
          <w:sz w:val="20"/>
          <w:szCs w:val="20"/>
        </w:rPr>
      </w:pPr>
    </w:p>
    <w:p w14:paraId="0B662FE8" w14:textId="77777777" w:rsidR="00E879C2" w:rsidRPr="0054726E" w:rsidRDefault="00E879C2" w:rsidP="00E879C2">
      <w:pPr>
        <w:pStyle w:val="Titre3"/>
        <w:numPr>
          <w:ilvl w:val="0"/>
          <w:numId w:val="0"/>
        </w:numPr>
        <w:rPr>
          <w:color w:val="002060"/>
          <w:sz w:val="20"/>
          <w:szCs w:val="20"/>
        </w:rPr>
      </w:pPr>
      <w:bookmarkStart w:id="412" w:name="_Toc207276877"/>
      <w:bookmarkStart w:id="413" w:name="__RefHeading___Toc50170_2787168394"/>
      <w:bookmarkStart w:id="414" w:name="_Toc214868086"/>
      <w:bookmarkStart w:id="415" w:name="_Toc215842613"/>
      <w:bookmarkStart w:id="416" w:name="_Toc216101326"/>
      <w:bookmarkStart w:id="417" w:name="_Toc216360439"/>
      <w:bookmarkStart w:id="418" w:name="_Toc216883327"/>
      <w:r w:rsidRPr="0054726E">
        <w:rPr>
          <w:color w:val="002060"/>
          <w:sz w:val="20"/>
          <w:szCs w:val="20"/>
        </w:rPr>
        <w:t>4-13. Képi des administrateurs terrestres, directeur général adjoint, secrétaire général et directeur général</w:t>
      </w:r>
      <w:bookmarkEnd w:id="412"/>
      <w:bookmarkEnd w:id="413"/>
      <w:bookmarkEnd w:id="414"/>
      <w:r w:rsidRPr="0054726E">
        <w:rPr>
          <w:color w:val="002060"/>
          <w:sz w:val="20"/>
          <w:szCs w:val="20"/>
        </w:rPr>
        <w:t xml:space="preserve"> - homme</w:t>
      </w:r>
      <w:bookmarkEnd w:id="415"/>
      <w:bookmarkEnd w:id="416"/>
      <w:bookmarkEnd w:id="417"/>
      <w:bookmarkEnd w:id="418"/>
    </w:p>
    <w:p w14:paraId="6A4894F2" w14:textId="77777777" w:rsidR="00E879C2" w:rsidRPr="0054726E" w:rsidRDefault="00E879C2" w:rsidP="00E879C2">
      <w:pPr>
        <w:pStyle w:val="Standard"/>
        <w:rPr>
          <w:rFonts w:ascii="Marianne" w:hAnsi="Marianne"/>
          <w:sz w:val="20"/>
          <w:szCs w:val="20"/>
        </w:rPr>
      </w:pPr>
    </w:p>
    <w:p w14:paraId="7D86F48F"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4C701D0A"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D60FA5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2C29A67"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16EF2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E0D7C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639F0A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EAA226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FF5CF9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2979FE" w14:textId="77777777" w:rsidR="00E879C2" w:rsidRPr="0054726E" w:rsidRDefault="00E879C2" w:rsidP="00B52833">
            <w:pPr>
              <w:pStyle w:val="Sansinterligne"/>
              <w:rPr>
                <w:rFonts w:ascii="Marianne" w:hAnsi="Marianne"/>
                <w:sz w:val="20"/>
                <w:szCs w:val="20"/>
              </w:rPr>
            </w:pPr>
          </w:p>
        </w:tc>
      </w:tr>
      <w:tr w:rsidR="00E879C2" w:rsidRPr="0054726E" w14:paraId="70458EB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7D1CEF1"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FCEE0F" w14:textId="77777777" w:rsidR="00E879C2" w:rsidRPr="0054726E" w:rsidRDefault="00E879C2" w:rsidP="00B52833">
            <w:pPr>
              <w:pStyle w:val="Sansinterligne"/>
              <w:rPr>
                <w:rFonts w:ascii="Marianne" w:hAnsi="Marianne"/>
                <w:sz w:val="20"/>
                <w:szCs w:val="20"/>
              </w:rPr>
            </w:pPr>
          </w:p>
        </w:tc>
      </w:tr>
      <w:tr w:rsidR="00E879C2" w:rsidRPr="0054726E" w14:paraId="571C162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77FDC97"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3E6100" w14:textId="77777777" w:rsidR="00E879C2" w:rsidRPr="0054726E" w:rsidRDefault="00E879C2" w:rsidP="00B52833">
            <w:pPr>
              <w:pStyle w:val="Sansinterligne"/>
              <w:rPr>
                <w:rFonts w:ascii="Marianne" w:hAnsi="Marianne"/>
                <w:sz w:val="20"/>
                <w:szCs w:val="20"/>
              </w:rPr>
            </w:pPr>
          </w:p>
        </w:tc>
      </w:tr>
      <w:tr w:rsidR="00E879C2" w:rsidRPr="0054726E" w14:paraId="4517D3F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B8B28F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AE7DAA" w14:textId="77777777" w:rsidR="00E879C2" w:rsidRPr="0054726E" w:rsidRDefault="00E879C2" w:rsidP="00B52833">
            <w:pPr>
              <w:pStyle w:val="Sansinterligne"/>
              <w:rPr>
                <w:rFonts w:ascii="Marianne" w:hAnsi="Marianne"/>
                <w:i/>
                <w:iCs/>
                <w:sz w:val="20"/>
                <w:szCs w:val="20"/>
              </w:rPr>
            </w:pPr>
          </w:p>
        </w:tc>
      </w:tr>
      <w:tr w:rsidR="00A021DD" w:rsidRPr="0054726E" w14:paraId="2064B6E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E6A816B" w14:textId="036125A8"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F3C1F6" w14:textId="77777777" w:rsidR="00A021DD" w:rsidRPr="0054726E" w:rsidRDefault="00A021DD" w:rsidP="00A021DD">
            <w:pPr>
              <w:pStyle w:val="Sansinterligne"/>
              <w:rPr>
                <w:rFonts w:ascii="Marianne" w:hAnsi="Marianne"/>
                <w:i/>
                <w:iCs/>
                <w:sz w:val="20"/>
                <w:szCs w:val="20"/>
              </w:rPr>
            </w:pPr>
          </w:p>
        </w:tc>
      </w:tr>
      <w:tr w:rsidR="00A021DD" w:rsidRPr="0054726E" w14:paraId="34ACA3E4"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E2BE2E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0875757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1831D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3D51BC" w14:textId="77777777" w:rsidR="00A021DD" w:rsidRPr="0054726E" w:rsidRDefault="00A021DD" w:rsidP="00A021DD">
            <w:pPr>
              <w:pStyle w:val="Sansinterligne"/>
              <w:rPr>
                <w:rFonts w:ascii="Marianne" w:hAnsi="Marianne"/>
                <w:i/>
                <w:iCs/>
                <w:sz w:val="20"/>
                <w:szCs w:val="20"/>
              </w:rPr>
            </w:pPr>
          </w:p>
        </w:tc>
      </w:tr>
      <w:tr w:rsidR="00A021DD" w:rsidRPr="0054726E" w14:paraId="3282899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27F36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B09CF8" w14:textId="77777777" w:rsidR="00A021DD" w:rsidRPr="0054726E" w:rsidRDefault="00A021DD" w:rsidP="00A021DD">
            <w:pPr>
              <w:pStyle w:val="Sansinterligne"/>
              <w:rPr>
                <w:rFonts w:ascii="Marianne" w:hAnsi="Marianne"/>
                <w:i/>
                <w:iCs/>
                <w:sz w:val="20"/>
                <w:szCs w:val="20"/>
              </w:rPr>
            </w:pPr>
          </w:p>
        </w:tc>
      </w:tr>
      <w:tr w:rsidR="00A021DD" w:rsidRPr="0054726E" w14:paraId="0989FB7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E477B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D15A81" w14:textId="77777777" w:rsidR="00A021DD" w:rsidRPr="0054726E" w:rsidRDefault="00A021DD" w:rsidP="00A021DD">
            <w:pPr>
              <w:pStyle w:val="Sansinterligne"/>
              <w:rPr>
                <w:rFonts w:ascii="Marianne" w:hAnsi="Marianne"/>
                <w:sz w:val="20"/>
                <w:szCs w:val="20"/>
              </w:rPr>
            </w:pPr>
          </w:p>
        </w:tc>
      </w:tr>
      <w:tr w:rsidR="00A021DD" w:rsidRPr="0054726E" w14:paraId="7B33178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805CE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78892C" w14:textId="77777777" w:rsidR="00A021DD" w:rsidRPr="0054726E" w:rsidRDefault="00A021DD" w:rsidP="00A021DD">
            <w:pPr>
              <w:pStyle w:val="Sansinterligne"/>
              <w:rPr>
                <w:rFonts w:ascii="Marianne" w:hAnsi="Marianne"/>
                <w:sz w:val="20"/>
                <w:szCs w:val="20"/>
              </w:rPr>
            </w:pPr>
          </w:p>
        </w:tc>
      </w:tr>
      <w:tr w:rsidR="00A021DD" w:rsidRPr="0054726E" w14:paraId="72503109"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19846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F8793E" w14:textId="77777777" w:rsidR="00A021DD" w:rsidRPr="0054726E" w:rsidRDefault="00A021DD" w:rsidP="00A021DD">
            <w:pPr>
              <w:pStyle w:val="Sansinterligne"/>
              <w:rPr>
                <w:rFonts w:ascii="Marianne" w:hAnsi="Marianne"/>
                <w:sz w:val="20"/>
                <w:szCs w:val="20"/>
              </w:rPr>
            </w:pPr>
          </w:p>
        </w:tc>
      </w:tr>
      <w:tr w:rsidR="00A021DD" w:rsidRPr="0054726E" w14:paraId="7B6E223B"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762D9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BFD57F" w14:textId="77777777" w:rsidR="00A021DD" w:rsidRPr="0054726E" w:rsidRDefault="00A021DD" w:rsidP="00A021DD">
            <w:pPr>
              <w:pStyle w:val="Sansinterligne"/>
              <w:rPr>
                <w:rFonts w:ascii="Marianne" w:hAnsi="Marianne"/>
                <w:i/>
                <w:iCs/>
                <w:sz w:val="20"/>
                <w:szCs w:val="20"/>
              </w:rPr>
            </w:pPr>
          </w:p>
        </w:tc>
      </w:tr>
      <w:tr w:rsidR="00A021DD" w:rsidRPr="0054726E" w14:paraId="2E73D1BF"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241B0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conception choisi par le candidat pour la réalisation des étoiles à huit branches (brodé ou insert métal)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2CF305" w14:textId="77777777" w:rsidR="00A021DD" w:rsidRPr="0054726E" w:rsidRDefault="00A021DD" w:rsidP="00A021DD">
            <w:pPr>
              <w:pStyle w:val="Sansinterligne"/>
              <w:rPr>
                <w:rFonts w:ascii="Marianne" w:hAnsi="Marianne"/>
                <w:i/>
                <w:iCs/>
                <w:sz w:val="20"/>
                <w:szCs w:val="20"/>
              </w:rPr>
            </w:pPr>
          </w:p>
        </w:tc>
      </w:tr>
      <w:tr w:rsidR="00F02610" w:rsidRPr="0054726E" w14:paraId="1AC587BE"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C6A4BA" w14:textId="5E78311F"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AA27CD" w14:textId="77777777" w:rsidR="00F02610" w:rsidRPr="0054726E" w:rsidRDefault="00F02610" w:rsidP="00F02610">
            <w:pPr>
              <w:pStyle w:val="Sansinterligne"/>
              <w:rPr>
                <w:rFonts w:ascii="Marianne" w:hAnsi="Marianne"/>
                <w:i/>
                <w:iCs/>
                <w:sz w:val="20"/>
                <w:szCs w:val="20"/>
              </w:rPr>
            </w:pPr>
          </w:p>
        </w:tc>
      </w:tr>
      <w:tr w:rsidR="00F02610" w:rsidRPr="0054726E" w14:paraId="0847A88B"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C425871"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0A504E2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019868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4AE56D" w14:textId="77777777" w:rsidR="00F02610" w:rsidRPr="0054726E" w:rsidRDefault="00F02610" w:rsidP="00F02610">
            <w:pPr>
              <w:pStyle w:val="Sansinterligne"/>
              <w:rPr>
                <w:rFonts w:ascii="Marianne" w:hAnsi="Marianne"/>
                <w:sz w:val="20"/>
                <w:szCs w:val="20"/>
              </w:rPr>
            </w:pPr>
          </w:p>
        </w:tc>
      </w:tr>
      <w:tr w:rsidR="00F02610" w:rsidRPr="0054726E" w14:paraId="6CAA2C4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5D319EA"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96077D" w14:textId="77777777" w:rsidR="00F02610" w:rsidRPr="0054726E" w:rsidRDefault="00F02610" w:rsidP="00F02610">
            <w:pPr>
              <w:pStyle w:val="Sansinterligne"/>
              <w:rPr>
                <w:rFonts w:ascii="Marianne" w:hAnsi="Marianne"/>
                <w:sz w:val="20"/>
                <w:szCs w:val="20"/>
              </w:rPr>
            </w:pPr>
          </w:p>
        </w:tc>
      </w:tr>
      <w:tr w:rsidR="00F02610" w:rsidRPr="0054726E" w14:paraId="06732D5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772D41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Composition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3FB798" w14:textId="77777777" w:rsidR="00F02610" w:rsidRPr="0054726E" w:rsidRDefault="00F02610" w:rsidP="00F02610">
            <w:pPr>
              <w:pStyle w:val="Sansinterligne"/>
              <w:rPr>
                <w:rFonts w:ascii="Marianne" w:hAnsi="Marianne"/>
                <w:i/>
                <w:iCs/>
                <w:sz w:val="20"/>
                <w:szCs w:val="20"/>
              </w:rPr>
            </w:pPr>
          </w:p>
        </w:tc>
      </w:tr>
      <w:tr w:rsidR="00F02610" w:rsidRPr="0054726E" w14:paraId="0F1EB28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BA03F66"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ACF423" w14:textId="77777777" w:rsidR="00F02610" w:rsidRPr="0054726E" w:rsidRDefault="00F02610" w:rsidP="00F02610">
            <w:pPr>
              <w:pStyle w:val="Sansinterligne"/>
              <w:rPr>
                <w:rFonts w:ascii="Marianne" w:hAnsi="Marianne"/>
                <w:i/>
                <w:iCs/>
                <w:sz w:val="20"/>
                <w:szCs w:val="20"/>
              </w:rPr>
            </w:pPr>
          </w:p>
        </w:tc>
      </w:tr>
      <w:tr w:rsidR="00F02610" w:rsidRPr="0054726E" w14:paraId="7C2DDF3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7B33697"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420105" w14:textId="77777777" w:rsidR="00F02610" w:rsidRPr="0054726E" w:rsidRDefault="00F02610" w:rsidP="00F02610">
            <w:pPr>
              <w:pStyle w:val="Sansinterligne"/>
              <w:rPr>
                <w:rFonts w:ascii="Marianne" w:hAnsi="Marianne"/>
                <w:i/>
                <w:iCs/>
                <w:sz w:val="20"/>
                <w:szCs w:val="20"/>
              </w:rPr>
            </w:pPr>
          </w:p>
        </w:tc>
      </w:tr>
      <w:tr w:rsidR="00F02610" w:rsidRPr="0054726E" w14:paraId="3CB75D4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6D8A530"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de regalonnage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45C714" w14:textId="77777777" w:rsidR="00F02610" w:rsidRPr="0054726E" w:rsidRDefault="00F02610" w:rsidP="00F02610">
            <w:pPr>
              <w:pStyle w:val="Sansinterligne"/>
              <w:rPr>
                <w:rFonts w:ascii="Marianne" w:hAnsi="Marianne"/>
                <w:i/>
                <w:iCs/>
                <w:sz w:val="20"/>
                <w:szCs w:val="20"/>
              </w:rPr>
            </w:pPr>
          </w:p>
          <w:p w14:paraId="4FF31D49" w14:textId="77777777" w:rsidR="00F02610" w:rsidRPr="0054726E" w:rsidRDefault="00F02610" w:rsidP="00F02610">
            <w:pPr>
              <w:pStyle w:val="Sansinterligne"/>
              <w:rPr>
                <w:rFonts w:ascii="Marianne" w:hAnsi="Marianne"/>
                <w:i/>
                <w:iCs/>
                <w:sz w:val="20"/>
                <w:szCs w:val="20"/>
              </w:rPr>
            </w:pPr>
          </w:p>
        </w:tc>
      </w:tr>
    </w:tbl>
    <w:p w14:paraId="61813105" w14:textId="77777777" w:rsidR="00E879C2" w:rsidRPr="0054726E" w:rsidRDefault="00E879C2" w:rsidP="00E879C2">
      <w:pPr>
        <w:pStyle w:val="Standard"/>
        <w:rPr>
          <w:rFonts w:ascii="Marianne" w:hAnsi="Marianne"/>
          <w:sz w:val="20"/>
          <w:szCs w:val="20"/>
        </w:rPr>
      </w:pPr>
    </w:p>
    <w:p w14:paraId="344285AD" w14:textId="77777777" w:rsidR="00E879C2" w:rsidRPr="0054726E" w:rsidRDefault="00E879C2" w:rsidP="00E879C2">
      <w:pPr>
        <w:pStyle w:val="Titre3"/>
        <w:numPr>
          <w:ilvl w:val="0"/>
          <w:numId w:val="0"/>
        </w:numPr>
        <w:rPr>
          <w:color w:val="002060"/>
          <w:sz w:val="20"/>
          <w:szCs w:val="20"/>
        </w:rPr>
      </w:pPr>
      <w:bookmarkStart w:id="419" w:name="__RefHeading___Toc50172_2787168394"/>
      <w:bookmarkStart w:id="420" w:name="_Toc214868087"/>
      <w:bookmarkStart w:id="421" w:name="_Toc215842614"/>
      <w:bookmarkStart w:id="422" w:name="_Toc216101327"/>
      <w:bookmarkStart w:id="423" w:name="_Toc216360440"/>
      <w:bookmarkStart w:id="424" w:name="_Toc216883328"/>
      <w:r w:rsidRPr="0054726E">
        <w:rPr>
          <w:color w:val="002060"/>
          <w:sz w:val="20"/>
          <w:szCs w:val="20"/>
        </w:rPr>
        <w:t>4-14. Tricorne des administratrices terrestres, directrice générale adjointe, secrétaire générale et directrice générale</w:t>
      </w:r>
      <w:bookmarkEnd w:id="419"/>
      <w:bookmarkEnd w:id="420"/>
      <w:r w:rsidRPr="0054726E">
        <w:rPr>
          <w:color w:val="002060"/>
          <w:sz w:val="20"/>
          <w:szCs w:val="20"/>
        </w:rPr>
        <w:t xml:space="preserve"> - femme</w:t>
      </w:r>
      <w:bookmarkEnd w:id="421"/>
      <w:bookmarkEnd w:id="422"/>
      <w:bookmarkEnd w:id="423"/>
      <w:bookmarkEnd w:id="424"/>
    </w:p>
    <w:p w14:paraId="770F1729"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0D8E30E8"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8F86D8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DDA9ECC"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F6E07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0EFBB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D70E51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70AEEB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974F75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42818D" w14:textId="77777777" w:rsidR="00E879C2" w:rsidRPr="0054726E" w:rsidRDefault="00E879C2" w:rsidP="00B52833">
            <w:pPr>
              <w:pStyle w:val="Sansinterligne"/>
              <w:rPr>
                <w:rFonts w:ascii="Marianne" w:hAnsi="Marianne"/>
                <w:sz w:val="20"/>
                <w:szCs w:val="20"/>
              </w:rPr>
            </w:pPr>
          </w:p>
        </w:tc>
      </w:tr>
      <w:tr w:rsidR="00E879C2" w:rsidRPr="0054726E" w14:paraId="053C774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F11D8FB"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BDFA6A" w14:textId="77777777" w:rsidR="00E879C2" w:rsidRPr="0054726E" w:rsidRDefault="00E879C2" w:rsidP="00B52833">
            <w:pPr>
              <w:pStyle w:val="Sansinterligne"/>
              <w:rPr>
                <w:rFonts w:ascii="Marianne" w:hAnsi="Marianne"/>
                <w:sz w:val="20"/>
                <w:szCs w:val="20"/>
              </w:rPr>
            </w:pPr>
          </w:p>
        </w:tc>
      </w:tr>
      <w:tr w:rsidR="00E879C2" w:rsidRPr="0054726E" w14:paraId="471C0CF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BB865D5"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279F6D" w14:textId="77777777" w:rsidR="00E879C2" w:rsidRPr="0054726E" w:rsidRDefault="00E879C2" w:rsidP="00B52833">
            <w:pPr>
              <w:pStyle w:val="Sansinterligne"/>
              <w:rPr>
                <w:rFonts w:ascii="Marianne" w:hAnsi="Marianne"/>
                <w:sz w:val="20"/>
                <w:szCs w:val="20"/>
              </w:rPr>
            </w:pPr>
          </w:p>
        </w:tc>
      </w:tr>
      <w:tr w:rsidR="00E879C2" w:rsidRPr="0054726E" w14:paraId="1F3DC97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A2A16A8" w14:textId="77777777" w:rsidR="00E879C2" w:rsidRPr="0054726E" w:rsidRDefault="00E879C2" w:rsidP="007D15FA">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B3E3FA" w14:textId="77777777" w:rsidR="00E879C2" w:rsidRPr="0054726E" w:rsidRDefault="00E879C2" w:rsidP="00B52833">
            <w:pPr>
              <w:pStyle w:val="Sansinterligne"/>
              <w:rPr>
                <w:rFonts w:ascii="Marianne" w:hAnsi="Marianne"/>
                <w:i/>
                <w:iCs/>
                <w:sz w:val="20"/>
                <w:szCs w:val="20"/>
              </w:rPr>
            </w:pPr>
          </w:p>
        </w:tc>
      </w:tr>
      <w:tr w:rsidR="00A021DD" w:rsidRPr="0054726E" w14:paraId="5E77B22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C0AF6CE" w14:textId="0C51DB80"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AB1CAC" w14:textId="77777777" w:rsidR="00A021DD" w:rsidRPr="0054726E" w:rsidRDefault="00A021DD" w:rsidP="00A021DD">
            <w:pPr>
              <w:pStyle w:val="Sansinterligne"/>
              <w:rPr>
                <w:rFonts w:ascii="Marianne" w:hAnsi="Marianne"/>
                <w:i/>
                <w:iCs/>
                <w:sz w:val="20"/>
                <w:szCs w:val="20"/>
              </w:rPr>
            </w:pPr>
          </w:p>
        </w:tc>
      </w:tr>
      <w:tr w:rsidR="00A021DD" w:rsidRPr="0054726E" w14:paraId="146F02F2"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666CF7"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0FA22E3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D0AEC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CD7F87" w14:textId="77777777" w:rsidR="00A021DD" w:rsidRPr="0054726E" w:rsidRDefault="00A021DD" w:rsidP="00A021DD">
            <w:pPr>
              <w:pStyle w:val="Sansinterligne"/>
              <w:rPr>
                <w:rFonts w:ascii="Marianne" w:hAnsi="Marianne"/>
                <w:i/>
                <w:iCs/>
                <w:sz w:val="20"/>
                <w:szCs w:val="20"/>
              </w:rPr>
            </w:pPr>
          </w:p>
        </w:tc>
      </w:tr>
      <w:tr w:rsidR="00A021DD" w:rsidRPr="0054726E" w14:paraId="1C43754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D3F275"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0963B8" w14:textId="77777777" w:rsidR="00A021DD" w:rsidRPr="0054726E" w:rsidRDefault="00A021DD" w:rsidP="00A021DD">
            <w:pPr>
              <w:pStyle w:val="Sansinterligne"/>
              <w:rPr>
                <w:rFonts w:ascii="Marianne" w:hAnsi="Marianne"/>
                <w:i/>
                <w:iCs/>
                <w:sz w:val="20"/>
                <w:szCs w:val="20"/>
              </w:rPr>
            </w:pPr>
          </w:p>
        </w:tc>
      </w:tr>
      <w:tr w:rsidR="00A021DD" w:rsidRPr="0054726E" w14:paraId="4A36597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F7840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8FF853" w14:textId="77777777" w:rsidR="00A021DD" w:rsidRPr="0054726E" w:rsidRDefault="00A021DD" w:rsidP="00A021DD">
            <w:pPr>
              <w:pStyle w:val="Sansinterligne"/>
              <w:rPr>
                <w:rFonts w:ascii="Marianne" w:hAnsi="Marianne"/>
                <w:sz w:val="20"/>
                <w:szCs w:val="20"/>
              </w:rPr>
            </w:pPr>
          </w:p>
        </w:tc>
      </w:tr>
      <w:tr w:rsidR="00A021DD" w:rsidRPr="0054726E" w14:paraId="7A29DE7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126DB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06DBC5" w14:textId="77777777" w:rsidR="00A021DD" w:rsidRPr="0054726E" w:rsidRDefault="00A021DD" w:rsidP="00A021DD">
            <w:pPr>
              <w:pStyle w:val="Sansinterligne"/>
              <w:rPr>
                <w:rFonts w:ascii="Marianne" w:hAnsi="Marianne"/>
                <w:sz w:val="20"/>
                <w:szCs w:val="20"/>
              </w:rPr>
            </w:pPr>
          </w:p>
        </w:tc>
      </w:tr>
      <w:tr w:rsidR="00A021DD" w:rsidRPr="0054726E" w14:paraId="1C7C4851"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47990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C569E4" w14:textId="77777777" w:rsidR="00A021DD" w:rsidRPr="0054726E" w:rsidRDefault="00A021DD" w:rsidP="00A021DD">
            <w:pPr>
              <w:pStyle w:val="Sansinterligne"/>
              <w:rPr>
                <w:rFonts w:ascii="Marianne" w:hAnsi="Marianne"/>
                <w:sz w:val="20"/>
                <w:szCs w:val="20"/>
              </w:rPr>
            </w:pPr>
          </w:p>
        </w:tc>
      </w:tr>
      <w:tr w:rsidR="00A021DD" w:rsidRPr="0054726E" w14:paraId="0604C6E0"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EF01E6"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28B06A" w14:textId="77777777" w:rsidR="00A021DD" w:rsidRPr="0054726E" w:rsidRDefault="00A021DD" w:rsidP="00A021DD">
            <w:pPr>
              <w:pStyle w:val="Sansinterligne"/>
              <w:rPr>
                <w:rFonts w:ascii="Marianne" w:hAnsi="Marianne"/>
                <w:i/>
                <w:iCs/>
                <w:sz w:val="20"/>
                <w:szCs w:val="20"/>
              </w:rPr>
            </w:pPr>
          </w:p>
        </w:tc>
      </w:tr>
      <w:tr w:rsidR="00A021DD" w:rsidRPr="0054726E" w14:paraId="52127302"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4E364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conception choisi par le candidat pour la réalisation des étoiles à cinq branches (brodé ou insert métal)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85E0EB" w14:textId="77777777" w:rsidR="00A021DD" w:rsidRPr="0054726E" w:rsidRDefault="00A021DD" w:rsidP="00A021DD">
            <w:pPr>
              <w:pStyle w:val="Sansinterligne"/>
              <w:rPr>
                <w:rFonts w:ascii="Marianne" w:hAnsi="Marianne"/>
                <w:i/>
                <w:iCs/>
                <w:sz w:val="20"/>
                <w:szCs w:val="20"/>
              </w:rPr>
            </w:pPr>
          </w:p>
        </w:tc>
      </w:tr>
      <w:tr w:rsidR="00F02610" w:rsidRPr="0054726E" w14:paraId="6C0F0C0B"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5A4BFE" w14:textId="4926DA0A"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221867" w14:textId="77777777" w:rsidR="00F02610" w:rsidRPr="0054726E" w:rsidRDefault="00F02610" w:rsidP="00F02610">
            <w:pPr>
              <w:pStyle w:val="Sansinterligne"/>
              <w:rPr>
                <w:rFonts w:ascii="Marianne" w:hAnsi="Marianne"/>
                <w:i/>
                <w:iCs/>
                <w:sz w:val="20"/>
                <w:szCs w:val="20"/>
              </w:rPr>
            </w:pPr>
          </w:p>
        </w:tc>
      </w:tr>
      <w:tr w:rsidR="00F02610" w:rsidRPr="0054726E" w14:paraId="41F022D1"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8D30193"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4E7E389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474918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FFCD91" w14:textId="77777777" w:rsidR="00F02610" w:rsidRPr="0054726E" w:rsidRDefault="00F02610" w:rsidP="00F02610">
            <w:pPr>
              <w:pStyle w:val="Sansinterligne"/>
              <w:rPr>
                <w:rFonts w:ascii="Marianne" w:hAnsi="Marianne"/>
                <w:sz w:val="20"/>
                <w:szCs w:val="20"/>
              </w:rPr>
            </w:pPr>
          </w:p>
        </w:tc>
      </w:tr>
      <w:tr w:rsidR="00F02610" w:rsidRPr="0054726E" w14:paraId="71F3978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B4E2869"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713463" w14:textId="77777777" w:rsidR="00F02610" w:rsidRPr="0054726E" w:rsidRDefault="00F02610" w:rsidP="00F02610">
            <w:pPr>
              <w:pStyle w:val="Sansinterligne"/>
              <w:rPr>
                <w:rFonts w:ascii="Marianne" w:hAnsi="Marianne"/>
                <w:sz w:val="20"/>
                <w:szCs w:val="20"/>
              </w:rPr>
            </w:pPr>
          </w:p>
        </w:tc>
      </w:tr>
      <w:tr w:rsidR="00F02610" w:rsidRPr="0054726E" w14:paraId="7B19B8C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909D10B"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A55E25" w14:textId="77777777" w:rsidR="00F02610" w:rsidRPr="0054726E" w:rsidRDefault="00F02610" w:rsidP="00F02610">
            <w:pPr>
              <w:pStyle w:val="Sansinterligne"/>
              <w:rPr>
                <w:rFonts w:ascii="Marianne" w:hAnsi="Marianne"/>
                <w:i/>
                <w:iCs/>
                <w:sz w:val="20"/>
                <w:szCs w:val="20"/>
              </w:rPr>
            </w:pPr>
          </w:p>
        </w:tc>
      </w:tr>
      <w:tr w:rsidR="00F02610" w:rsidRPr="0054726E" w14:paraId="6076AFC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4D1EC7B"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de regalonnage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69E3DB" w14:textId="77777777" w:rsidR="00F02610" w:rsidRPr="0054726E" w:rsidRDefault="00F02610" w:rsidP="00F02610">
            <w:pPr>
              <w:pStyle w:val="Sansinterligne"/>
              <w:rPr>
                <w:rFonts w:ascii="Marianne" w:hAnsi="Marianne"/>
                <w:i/>
                <w:iCs/>
                <w:sz w:val="20"/>
                <w:szCs w:val="20"/>
              </w:rPr>
            </w:pPr>
          </w:p>
          <w:p w14:paraId="0D5712BE" w14:textId="77777777" w:rsidR="00F02610" w:rsidRPr="0054726E" w:rsidRDefault="00F02610" w:rsidP="00F02610">
            <w:pPr>
              <w:pStyle w:val="Sansinterligne"/>
              <w:rPr>
                <w:rFonts w:ascii="Marianne" w:hAnsi="Marianne"/>
                <w:i/>
                <w:iCs/>
                <w:sz w:val="20"/>
                <w:szCs w:val="20"/>
              </w:rPr>
            </w:pPr>
          </w:p>
        </w:tc>
      </w:tr>
    </w:tbl>
    <w:p w14:paraId="444169D0" w14:textId="77777777" w:rsidR="00E879C2" w:rsidRPr="0054726E" w:rsidRDefault="00E879C2" w:rsidP="00E879C2">
      <w:pPr>
        <w:pStyle w:val="Standard"/>
        <w:rPr>
          <w:rFonts w:ascii="Marianne" w:hAnsi="Marianne"/>
          <w:sz w:val="20"/>
          <w:szCs w:val="20"/>
        </w:rPr>
      </w:pPr>
    </w:p>
    <w:p w14:paraId="1C851D37" w14:textId="77777777" w:rsidR="00E879C2" w:rsidRPr="0054726E" w:rsidRDefault="00E879C2" w:rsidP="00E879C2">
      <w:pPr>
        <w:pStyle w:val="Titre3"/>
        <w:numPr>
          <w:ilvl w:val="0"/>
          <w:numId w:val="0"/>
        </w:numPr>
        <w:rPr>
          <w:color w:val="002060"/>
          <w:sz w:val="20"/>
          <w:szCs w:val="20"/>
        </w:rPr>
      </w:pPr>
      <w:bookmarkStart w:id="425" w:name="_Toc207276879"/>
      <w:bookmarkStart w:id="426" w:name="__RefHeading___Toc50174_2787168394"/>
      <w:bookmarkStart w:id="427" w:name="_Toc214868088"/>
      <w:bookmarkStart w:id="428" w:name="_Toc215842615"/>
      <w:bookmarkStart w:id="429" w:name="_Toc216101328"/>
      <w:bookmarkStart w:id="430" w:name="_Toc216360441"/>
      <w:bookmarkStart w:id="431" w:name="_Toc216883329"/>
      <w:r w:rsidRPr="0054726E">
        <w:rPr>
          <w:color w:val="002060"/>
          <w:sz w:val="20"/>
          <w:szCs w:val="20"/>
        </w:rPr>
        <w:t>4-15. Tricorne sans insigne aéromaritime (hors administratrice)</w:t>
      </w:r>
      <w:bookmarkEnd w:id="425"/>
      <w:bookmarkEnd w:id="426"/>
      <w:bookmarkEnd w:id="427"/>
      <w:r w:rsidRPr="0054726E">
        <w:rPr>
          <w:color w:val="002060"/>
          <w:sz w:val="20"/>
          <w:szCs w:val="20"/>
        </w:rPr>
        <w:t xml:space="preserve"> - femme</w:t>
      </w:r>
      <w:bookmarkEnd w:id="428"/>
      <w:bookmarkEnd w:id="429"/>
      <w:bookmarkEnd w:id="430"/>
      <w:bookmarkEnd w:id="431"/>
    </w:p>
    <w:p w14:paraId="39BE99DA"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705563EC"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02115F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489A0FE"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E74CD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7BDAE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9C285E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EF1F84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3CEAAF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8274AB" w14:textId="77777777" w:rsidR="00E879C2" w:rsidRPr="0054726E" w:rsidRDefault="00E879C2" w:rsidP="00B52833">
            <w:pPr>
              <w:pStyle w:val="Sansinterligne"/>
              <w:rPr>
                <w:rFonts w:ascii="Marianne" w:hAnsi="Marianne"/>
                <w:sz w:val="20"/>
                <w:szCs w:val="20"/>
              </w:rPr>
            </w:pPr>
          </w:p>
        </w:tc>
      </w:tr>
      <w:tr w:rsidR="00E879C2" w:rsidRPr="0054726E" w14:paraId="7973F05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698018D"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806A1F" w14:textId="77777777" w:rsidR="00E879C2" w:rsidRPr="0054726E" w:rsidRDefault="00E879C2" w:rsidP="00B52833">
            <w:pPr>
              <w:pStyle w:val="Sansinterligne"/>
              <w:rPr>
                <w:rFonts w:ascii="Marianne" w:hAnsi="Marianne"/>
                <w:sz w:val="20"/>
                <w:szCs w:val="20"/>
              </w:rPr>
            </w:pPr>
          </w:p>
        </w:tc>
      </w:tr>
      <w:tr w:rsidR="00E879C2" w:rsidRPr="0054726E" w14:paraId="13FB238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FD73115"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82F4EE" w14:textId="77777777" w:rsidR="00E879C2" w:rsidRPr="0054726E" w:rsidRDefault="00E879C2" w:rsidP="00B52833">
            <w:pPr>
              <w:pStyle w:val="Sansinterligne"/>
              <w:rPr>
                <w:rFonts w:ascii="Marianne" w:hAnsi="Marianne"/>
                <w:sz w:val="20"/>
                <w:szCs w:val="20"/>
              </w:rPr>
            </w:pPr>
          </w:p>
        </w:tc>
      </w:tr>
      <w:tr w:rsidR="00E879C2" w:rsidRPr="0054726E" w14:paraId="71F4202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48DEBEC" w14:textId="77777777" w:rsidR="00E879C2" w:rsidRPr="0054726E" w:rsidRDefault="00E879C2" w:rsidP="007D15FA">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A09153" w14:textId="77777777" w:rsidR="00E879C2" w:rsidRPr="0054726E" w:rsidRDefault="00E879C2" w:rsidP="00B52833">
            <w:pPr>
              <w:pStyle w:val="Sansinterligne"/>
              <w:rPr>
                <w:rFonts w:ascii="Marianne" w:hAnsi="Marianne"/>
                <w:i/>
                <w:iCs/>
                <w:sz w:val="20"/>
                <w:szCs w:val="20"/>
              </w:rPr>
            </w:pPr>
          </w:p>
        </w:tc>
      </w:tr>
      <w:tr w:rsidR="00A021DD" w:rsidRPr="0054726E" w14:paraId="08008AB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AFE052E" w14:textId="383B3D74"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199F4A" w14:textId="77777777" w:rsidR="00A021DD" w:rsidRPr="0054726E" w:rsidRDefault="00A021DD" w:rsidP="00A021DD">
            <w:pPr>
              <w:pStyle w:val="Sansinterligne"/>
              <w:rPr>
                <w:rFonts w:ascii="Marianne" w:hAnsi="Marianne"/>
                <w:i/>
                <w:iCs/>
                <w:sz w:val="20"/>
                <w:szCs w:val="20"/>
              </w:rPr>
            </w:pPr>
          </w:p>
        </w:tc>
      </w:tr>
      <w:tr w:rsidR="00A021DD" w:rsidRPr="0054726E" w14:paraId="263E165B"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D8158F2"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2AD7F1F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EC5DC0"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D56D89" w14:textId="77777777" w:rsidR="00A021DD" w:rsidRPr="0054726E" w:rsidRDefault="00A021DD" w:rsidP="00A021DD">
            <w:pPr>
              <w:pStyle w:val="Sansinterligne"/>
              <w:rPr>
                <w:rFonts w:ascii="Marianne" w:hAnsi="Marianne"/>
                <w:i/>
                <w:iCs/>
                <w:sz w:val="20"/>
                <w:szCs w:val="20"/>
              </w:rPr>
            </w:pPr>
          </w:p>
        </w:tc>
      </w:tr>
      <w:tr w:rsidR="00A021DD" w:rsidRPr="0054726E" w14:paraId="4B7AF95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6B733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2FEBEE" w14:textId="77777777" w:rsidR="00A021DD" w:rsidRPr="0054726E" w:rsidRDefault="00A021DD" w:rsidP="00A021DD">
            <w:pPr>
              <w:pStyle w:val="Sansinterligne"/>
              <w:rPr>
                <w:rFonts w:ascii="Marianne" w:hAnsi="Marianne"/>
                <w:i/>
                <w:iCs/>
                <w:sz w:val="20"/>
                <w:szCs w:val="20"/>
              </w:rPr>
            </w:pPr>
          </w:p>
        </w:tc>
      </w:tr>
      <w:tr w:rsidR="00A021DD" w:rsidRPr="0054726E" w14:paraId="0F42EFB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BBEC9F"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717930" w14:textId="77777777" w:rsidR="00A021DD" w:rsidRPr="0054726E" w:rsidRDefault="00A021DD" w:rsidP="00A021DD">
            <w:pPr>
              <w:pStyle w:val="Sansinterligne"/>
              <w:rPr>
                <w:rFonts w:ascii="Marianne" w:hAnsi="Marianne"/>
                <w:sz w:val="20"/>
                <w:szCs w:val="20"/>
              </w:rPr>
            </w:pPr>
          </w:p>
        </w:tc>
      </w:tr>
      <w:tr w:rsidR="00A021DD" w:rsidRPr="0054726E" w14:paraId="3057782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F3320C"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D3C5C9" w14:textId="77777777" w:rsidR="00A021DD" w:rsidRPr="0054726E" w:rsidRDefault="00A021DD" w:rsidP="00A021DD">
            <w:pPr>
              <w:pStyle w:val="Sansinterligne"/>
              <w:rPr>
                <w:rFonts w:ascii="Marianne" w:hAnsi="Marianne"/>
                <w:sz w:val="20"/>
                <w:szCs w:val="20"/>
              </w:rPr>
            </w:pPr>
          </w:p>
        </w:tc>
      </w:tr>
      <w:tr w:rsidR="00A021DD" w:rsidRPr="0054726E" w14:paraId="1190DD0C"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AA2D1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919869" w14:textId="77777777" w:rsidR="00A021DD" w:rsidRPr="0054726E" w:rsidRDefault="00A021DD" w:rsidP="00A021DD">
            <w:pPr>
              <w:pStyle w:val="Sansinterligne"/>
              <w:rPr>
                <w:rFonts w:ascii="Marianne" w:hAnsi="Marianne"/>
                <w:sz w:val="20"/>
                <w:szCs w:val="20"/>
              </w:rPr>
            </w:pPr>
          </w:p>
        </w:tc>
      </w:tr>
      <w:tr w:rsidR="00A021DD" w:rsidRPr="0054726E" w14:paraId="7C8D1A6D"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7CD43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de la coiffe blanche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E677C2" w14:textId="77777777" w:rsidR="00A021DD" w:rsidRPr="0054726E" w:rsidRDefault="00A021DD" w:rsidP="00A021DD">
            <w:pPr>
              <w:pStyle w:val="Sansinterligne"/>
              <w:rPr>
                <w:rFonts w:ascii="Marianne" w:hAnsi="Marianne"/>
                <w:sz w:val="20"/>
                <w:szCs w:val="20"/>
              </w:rPr>
            </w:pPr>
          </w:p>
        </w:tc>
      </w:tr>
      <w:tr w:rsidR="00A021DD" w:rsidRPr="0054726E" w14:paraId="0829250D"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3BB65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CF136E" w14:textId="77777777" w:rsidR="00A021DD" w:rsidRPr="0054726E" w:rsidRDefault="00A021DD" w:rsidP="00A021DD">
            <w:pPr>
              <w:pStyle w:val="Sansinterligne"/>
              <w:rPr>
                <w:rFonts w:ascii="Marianne" w:hAnsi="Marianne"/>
                <w:i/>
                <w:iCs/>
                <w:sz w:val="20"/>
                <w:szCs w:val="20"/>
              </w:rPr>
            </w:pPr>
          </w:p>
        </w:tc>
      </w:tr>
      <w:tr w:rsidR="00F02610" w:rsidRPr="0054726E" w14:paraId="7455252A"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E70248" w14:textId="74A5A478"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4F3FF3" w14:textId="77777777" w:rsidR="00F02610" w:rsidRPr="0054726E" w:rsidRDefault="00F02610" w:rsidP="00F02610">
            <w:pPr>
              <w:pStyle w:val="Sansinterligne"/>
              <w:rPr>
                <w:rFonts w:ascii="Marianne" w:hAnsi="Marianne"/>
                <w:i/>
                <w:iCs/>
                <w:sz w:val="20"/>
                <w:szCs w:val="20"/>
              </w:rPr>
            </w:pPr>
          </w:p>
        </w:tc>
      </w:tr>
      <w:tr w:rsidR="00F02610" w:rsidRPr="0054726E" w14:paraId="00DA837F"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D7F1F24"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6DE4FCE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9F34353"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6ABD17" w14:textId="77777777" w:rsidR="00F02610" w:rsidRPr="0054726E" w:rsidRDefault="00F02610" w:rsidP="00F02610">
            <w:pPr>
              <w:pStyle w:val="Sansinterligne"/>
              <w:rPr>
                <w:rFonts w:ascii="Marianne" w:hAnsi="Marianne"/>
                <w:sz w:val="20"/>
                <w:szCs w:val="20"/>
              </w:rPr>
            </w:pPr>
          </w:p>
        </w:tc>
      </w:tr>
      <w:tr w:rsidR="00F02610" w:rsidRPr="0054726E" w14:paraId="1F223A56"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4C76385"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4195F1" w14:textId="77777777" w:rsidR="00F02610" w:rsidRPr="0054726E" w:rsidRDefault="00F02610" w:rsidP="00F02610">
            <w:pPr>
              <w:pStyle w:val="Sansinterligne"/>
              <w:rPr>
                <w:rFonts w:ascii="Marianne" w:hAnsi="Marianne"/>
                <w:sz w:val="20"/>
                <w:szCs w:val="20"/>
              </w:rPr>
            </w:pPr>
          </w:p>
        </w:tc>
      </w:tr>
      <w:tr w:rsidR="00F02610" w:rsidRPr="0054726E" w14:paraId="355BC18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F24AB69"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D0E7DC" w14:textId="77777777" w:rsidR="00F02610" w:rsidRPr="0054726E" w:rsidRDefault="00F02610" w:rsidP="00F02610">
            <w:pPr>
              <w:pStyle w:val="Sansinterligne"/>
              <w:rPr>
                <w:rFonts w:ascii="Marianne" w:hAnsi="Marianne"/>
                <w:i/>
                <w:iCs/>
                <w:sz w:val="20"/>
                <w:szCs w:val="20"/>
              </w:rPr>
            </w:pPr>
          </w:p>
        </w:tc>
      </w:tr>
    </w:tbl>
    <w:p w14:paraId="1C1D4E3D" w14:textId="11A38443" w:rsidR="00E879C2" w:rsidRDefault="00E879C2" w:rsidP="00E879C2">
      <w:pPr>
        <w:pStyle w:val="Standard"/>
        <w:rPr>
          <w:rFonts w:ascii="Marianne" w:hAnsi="Marianne"/>
          <w:sz w:val="20"/>
          <w:szCs w:val="20"/>
        </w:rPr>
      </w:pPr>
    </w:p>
    <w:p w14:paraId="4915AAC6" w14:textId="77777777" w:rsidR="00F02610" w:rsidRPr="0054726E" w:rsidRDefault="00F02610" w:rsidP="00E879C2">
      <w:pPr>
        <w:pStyle w:val="Standard"/>
        <w:rPr>
          <w:rFonts w:ascii="Marianne" w:hAnsi="Marianne"/>
          <w:sz w:val="20"/>
          <w:szCs w:val="20"/>
        </w:rPr>
      </w:pPr>
    </w:p>
    <w:p w14:paraId="2B4F31FC" w14:textId="77777777" w:rsidR="00E879C2" w:rsidRPr="0054726E" w:rsidRDefault="00E879C2" w:rsidP="00E879C2">
      <w:pPr>
        <w:pStyle w:val="Titre3"/>
        <w:numPr>
          <w:ilvl w:val="0"/>
          <w:numId w:val="0"/>
        </w:numPr>
        <w:rPr>
          <w:color w:val="002060"/>
          <w:sz w:val="20"/>
          <w:szCs w:val="20"/>
        </w:rPr>
      </w:pPr>
      <w:bookmarkStart w:id="432" w:name="_Toc214868089"/>
      <w:bookmarkStart w:id="433" w:name="__RefHeading___Toc50176_2787168394"/>
      <w:bookmarkStart w:id="434" w:name="_Toc207276880"/>
      <w:bookmarkStart w:id="435" w:name="_Toc215842616"/>
      <w:bookmarkStart w:id="436" w:name="_Toc216101329"/>
      <w:bookmarkStart w:id="437" w:name="_Toc216360442"/>
      <w:bookmarkStart w:id="438" w:name="_Toc216883330"/>
      <w:r w:rsidRPr="0054726E">
        <w:rPr>
          <w:color w:val="002060"/>
          <w:sz w:val="20"/>
          <w:szCs w:val="20"/>
        </w:rPr>
        <w:t>4-16. Tricorne avec insigne terrestre (hors administratrice)</w:t>
      </w:r>
      <w:bookmarkEnd w:id="432"/>
      <w:bookmarkEnd w:id="433"/>
      <w:bookmarkEnd w:id="434"/>
      <w:r w:rsidRPr="0054726E">
        <w:rPr>
          <w:color w:val="002060"/>
          <w:sz w:val="20"/>
          <w:szCs w:val="20"/>
        </w:rPr>
        <w:t xml:space="preserve"> - femme</w:t>
      </w:r>
      <w:bookmarkEnd w:id="435"/>
      <w:bookmarkEnd w:id="436"/>
      <w:bookmarkEnd w:id="437"/>
      <w:bookmarkEnd w:id="438"/>
    </w:p>
    <w:p w14:paraId="183D5063"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0B03A38C"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341B68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B779272"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A5F12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22287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3EB7CD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539F18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AF3F19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88A340" w14:textId="77777777" w:rsidR="00E879C2" w:rsidRPr="0054726E" w:rsidRDefault="00E879C2" w:rsidP="00B52833">
            <w:pPr>
              <w:pStyle w:val="Sansinterligne"/>
              <w:rPr>
                <w:rFonts w:ascii="Marianne" w:hAnsi="Marianne"/>
                <w:sz w:val="20"/>
                <w:szCs w:val="20"/>
              </w:rPr>
            </w:pPr>
          </w:p>
        </w:tc>
      </w:tr>
      <w:tr w:rsidR="00E879C2" w:rsidRPr="0054726E" w14:paraId="050DB70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C21B6A6" w14:textId="77777777" w:rsidR="00E879C2" w:rsidRPr="0054726E" w:rsidRDefault="00E879C2" w:rsidP="007D15FA">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68D705" w14:textId="77777777" w:rsidR="00E879C2" w:rsidRPr="0054726E" w:rsidRDefault="00E879C2" w:rsidP="00B52833">
            <w:pPr>
              <w:pStyle w:val="Sansinterligne"/>
              <w:rPr>
                <w:rFonts w:ascii="Marianne" w:hAnsi="Marianne"/>
                <w:sz w:val="20"/>
                <w:szCs w:val="20"/>
              </w:rPr>
            </w:pPr>
          </w:p>
        </w:tc>
      </w:tr>
      <w:tr w:rsidR="00E879C2" w:rsidRPr="0054726E" w14:paraId="5497097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A345E90" w14:textId="77777777" w:rsidR="00E879C2" w:rsidRPr="0054726E" w:rsidRDefault="00E879C2" w:rsidP="007D15FA">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1CA948" w14:textId="77777777" w:rsidR="00E879C2" w:rsidRPr="0054726E" w:rsidRDefault="00E879C2" w:rsidP="00B52833">
            <w:pPr>
              <w:pStyle w:val="Sansinterligne"/>
              <w:rPr>
                <w:rFonts w:ascii="Marianne" w:hAnsi="Marianne"/>
                <w:sz w:val="20"/>
                <w:szCs w:val="20"/>
              </w:rPr>
            </w:pPr>
          </w:p>
        </w:tc>
      </w:tr>
      <w:tr w:rsidR="00E879C2" w:rsidRPr="0054726E" w14:paraId="6E1E81C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1522F8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F65B70" w14:textId="77777777" w:rsidR="00E879C2" w:rsidRPr="0054726E" w:rsidRDefault="00E879C2" w:rsidP="00B52833">
            <w:pPr>
              <w:pStyle w:val="Sansinterligne"/>
              <w:rPr>
                <w:rFonts w:ascii="Marianne" w:hAnsi="Marianne"/>
                <w:i/>
                <w:iCs/>
                <w:sz w:val="20"/>
                <w:szCs w:val="20"/>
              </w:rPr>
            </w:pPr>
          </w:p>
        </w:tc>
      </w:tr>
      <w:tr w:rsidR="00A021DD" w:rsidRPr="0054726E" w14:paraId="084745B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50384A40" w14:textId="4BA09BD3"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85562A" w14:textId="77777777" w:rsidR="00A021DD" w:rsidRPr="0054726E" w:rsidRDefault="00A021DD" w:rsidP="00A021DD">
            <w:pPr>
              <w:pStyle w:val="Sansinterligne"/>
              <w:rPr>
                <w:rFonts w:ascii="Marianne" w:hAnsi="Marianne"/>
                <w:i/>
                <w:iCs/>
                <w:sz w:val="20"/>
                <w:szCs w:val="20"/>
              </w:rPr>
            </w:pPr>
          </w:p>
        </w:tc>
      </w:tr>
      <w:tr w:rsidR="00A021DD" w:rsidRPr="0054726E" w14:paraId="26821E98"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3664C19"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27BF47C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DC79F1"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3F12C0" w14:textId="77777777" w:rsidR="00A021DD" w:rsidRPr="0054726E" w:rsidRDefault="00A021DD" w:rsidP="00A021DD">
            <w:pPr>
              <w:pStyle w:val="Sansinterligne"/>
              <w:rPr>
                <w:rFonts w:ascii="Marianne" w:hAnsi="Marianne"/>
                <w:i/>
                <w:iCs/>
                <w:sz w:val="20"/>
                <w:szCs w:val="20"/>
              </w:rPr>
            </w:pPr>
          </w:p>
        </w:tc>
      </w:tr>
      <w:tr w:rsidR="00A021DD" w:rsidRPr="0054726E" w14:paraId="5E8B193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31C38E"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28211D" w14:textId="77777777" w:rsidR="00A021DD" w:rsidRPr="0054726E" w:rsidRDefault="00A021DD" w:rsidP="00A021DD">
            <w:pPr>
              <w:pStyle w:val="Sansinterligne"/>
              <w:rPr>
                <w:rFonts w:ascii="Marianne" w:hAnsi="Marianne"/>
                <w:i/>
                <w:iCs/>
                <w:sz w:val="20"/>
                <w:szCs w:val="20"/>
              </w:rPr>
            </w:pPr>
          </w:p>
        </w:tc>
      </w:tr>
      <w:tr w:rsidR="00A021DD" w:rsidRPr="0054726E" w14:paraId="27CB6C7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526DD4"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4C2F9E" w14:textId="77777777" w:rsidR="00A021DD" w:rsidRPr="0054726E" w:rsidRDefault="00A021DD" w:rsidP="00A021DD">
            <w:pPr>
              <w:pStyle w:val="Sansinterligne"/>
              <w:rPr>
                <w:rFonts w:ascii="Marianne" w:hAnsi="Marianne"/>
                <w:sz w:val="20"/>
                <w:szCs w:val="20"/>
              </w:rPr>
            </w:pPr>
          </w:p>
        </w:tc>
      </w:tr>
      <w:tr w:rsidR="00A021DD" w:rsidRPr="0054726E" w14:paraId="4ACA7AE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0C96D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03F492" w14:textId="77777777" w:rsidR="00A021DD" w:rsidRPr="0054726E" w:rsidRDefault="00A021DD" w:rsidP="00A021DD">
            <w:pPr>
              <w:pStyle w:val="Sansinterligne"/>
              <w:rPr>
                <w:rFonts w:ascii="Marianne" w:hAnsi="Marianne"/>
                <w:sz w:val="20"/>
                <w:szCs w:val="20"/>
              </w:rPr>
            </w:pPr>
          </w:p>
        </w:tc>
      </w:tr>
      <w:tr w:rsidR="00A021DD" w:rsidRPr="0054726E" w14:paraId="657773B8"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D9BF1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85BB83" w14:textId="77777777" w:rsidR="00A021DD" w:rsidRPr="0054726E" w:rsidRDefault="00A021DD" w:rsidP="00A021DD">
            <w:pPr>
              <w:pStyle w:val="Sansinterligne"/>
              <w:rPr>
                <w:rFonts w:ascii="Marianne" w:hAnsi="Marianne"/>
                <w:sz w:val="20"/>
                <w:szCs w:val="20"/>
              </w:rPr>
            </w:pPr>
          </w:p>
        </w:tc>
      </w:tr>
      <w:tr w:rsidR="00A021DD" w:rsidRPr="0054726E" w14:paraId="164918E5"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9F3F9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579DAF" w14:textId="77777777" w:rsidR="00A021DD" w:rsidRPr="0054726E" w:rsidRDefault="00A021DD" w:rsidP="00A021DD">
            <w:pPr>
              <w:pStyle w:val="Sansinterligne"/>
              <w:rPr>
                <w:rFonts w:ascii="Marianne" w:hAnsi="Marianne"/>
                <w:i/>
                <w:iCs/>
                <w:sz w:val="20"/>
                <w:szCs w:val="20"/>
              </w:rPr>
            </w:pPr>
          </w:p>
        </w:tc>
      </w:tr>
      <w:tr w:rsidR="00F02610" w:rsidRPr="0054726E" w14:paraId="4C8E3E07"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C2899F" w14:textId="7AB96E70"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267CCA" w14:textId="77777777" w:rsidR="00F02610" w:rsidRPr="0054726E" w:rsidRDefault="00F02610" w:rsidP="00F02610">
            <w:pPr>
              <w:pStyle w:val="Sansinterligne"/>
              <w:rPr>
                <w:rFonts w:ascii="Marianne" w:hAnsi="Marianne"/>
                <w:i/>
                <w:iCs/>
                <w:sz w:val="20"/>
                <w:szCs w:val="20"/>
              </w:rPr>
            </w:pPr>
          </w:p>
        </w:tc>
      </w:tr>
      <w:tr w:rsidR="00F02610" w:rsidRPr="0054726E" w14:paraId="555EAD3D"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D4CC643"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1F2ED28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2C28E024"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2B9CE5" w14:textId="77777777" w:rsidR="00F02610" w:rsidRPr="0054726E" w:rsidRDefault="00F02610" w:rsidP="00F02610">
            <w:pPr>
              <w:pStyle w:val="Sansinterligne"/>
              <w:rPr>
                <w:rFonts w:ascii="Marianne" w:hAnsi="Marianne"/>
                <w:sz w:val="20"/>
                <w:szCs w:val="20"/>
              </w:rPr>
            </w:pPr>
          </w:p>
        </w:tc>
      </w:tr>
      <w:tr w:rsidR="00F02610" w:rsidRPr="0054726E" w14:paraId="5FCAE29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24FA756"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D378B8" w14:textId="77777777" w:rsidR="00F02610" w:rsidRPr="0054726E" w:rsidRDefault="00F02610" w:rsidP="00F02610">
            <w:pPr>
              <w:pStyle w:val="Sansinterligne"/>
              <w:rPr>
                <w:rFonts w:ascii="Marianne" w:hAnsi="Marianne"/>
                <w:sz w:val="20"/>
                <w:szCs w:val="20"/>
              </w:rPr>
            </w:pPr>
          </w:p>
        </w:tc>
      </w:tr>
      <w:tr w:rsidR="00F02610" w:rsidRPr="0054726E" w14:paraId="04677EC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5639A1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1B3906" w14:textId="77777777" w:rsidR="00F02610" w:rsidRPr="0054726E" w:rsidRDefault="00F02610" w:rsidP="00F02610">
            <w:pPr>
              <w:pStyle w:val="Sansinterligne"/>
              <w:rPr>
                <w:rFonts w:ascii="Marianne" w:hAnsi="Marianne"/>
                <w:i/>
                <w:iCs/>
                <w:sz w:val="20"/>
                <w:szCs w:val="20"/>
              </w:rPr>
            </w:pPr>
          </w:p>
        </w:tc>
      </w:tr>
    </w:tbl>
    <w:p w14:paraId="1176C1AE" w14:textId="77777777" w:rsidR="00E879C2" w:rsidRPr="0054726E" w:rsidRDefault="00E879C2" w:rsidP="00E879C2">
      <w:pPr>
        <w:pStyle w:val="Standard"/>
        <w:rPr>
          <w:rFonts w:ascii="Marianne" w:hAnsi="Marianne"/>
          <w:sz w:val="20"/>
          <w:szCs w:val="20"/>
        </w:rPr>
      </w:pPr>
    </w:p>
    <w:p w14:paraId="13F0E497" w14:textId="77777777" w:rsidR="00E879C2" w:rsidRPr="0054726E" w:rsidRDefault="00E879C2" w:rsidP="00E879C2">
      <w:pPr>
        <w:pStyle w:val="Standard"/>
        <w:rPr>
          <w:rFonts w:ascii="Marianne" w:hAnsi="Marianne"/>
          <w:sz w:val="20"/>
          <w:szCs w:val="20"/>
        </w:rPr>
      </w:pPr>
    </w:p>
    <w:p w14:paraId="1B7E270F" w14:textId="77777777" w:rsidR="00E879C2" w:rsidRPr="0054726E" w:rsidRDefault="00E879C2" w:rsidP="00E879C2">
      <w:pPr>
        <w:pStyle w:val="Titre3"/>
        <w:numPr>
          <w:ilvl w:val="0"/>
          <w:numId w:val="0"/>
        </w:numPr>
        <w:rPr>
          <w:color w:val="002060"/>
          <w:sz w:val="20"/>
          <w:szCs w:val="20"/>
        </w:rPr>
      </w:pPr>
      <w:bookmarkStart w:id="439" w:name="_Toc207276881"/>
      <w:bookmarkStart w:id="440" w:name="__RefHeading___Toc50178_2787168394"/>
      <w:bookmarkStart w:id="441" w:name="_Toc214868090"/>
      <w:bookmarkStart w:id="442" w:name="_Toc215842617"/>
      <w:bookmarkStart w:id="443" w:name="_Toc216101330"/>
      <w:bookmarkStart w:id="444" w:name="_Toc216360443"/>
      <w:bookmarkStart w:id="445" w:name="_Toc216883331"/>
      <w:r w:rsidRPr="0054726E">
        <w:rPr>
          <w:color w:val="002060"/>
          <w:sz w:val="20"/>
          <w:szCs w:val="20"/>
        </w:rPr>
        <w:t>4-17. Tricorne administratrices aéromaritimes</w:t>
      </w:r>
      <w:bookmarkEnd w:id="439"/>
      <w:bookmarkEnd w:id="440"/>
      <w:bookmarkEnd w:id="441"/>
      <w:r w:rsidRPr="0054726E">
        <w:rPr>
          <w:color w:val="002060"/>
          <w:sz w:val="20"/>
          <w:szCs w:val="20"/>
        </w:rPr>
        <w:t xml:space="preserve"> - femme</w:t>
      </w:r>
      <w:bookmarkEnd w:id="442"/>
      <w:bookmarkEnd w:id="443"/>
      <w:bookmarkEnd w:id="444"/>
      <w:bookmarkEnd w:id="445"/>
    </w:p>
    <w:p w14:paraId="51AD38C0" w14:textId="77777777" w:rsidR="00E879C2" w:rsidRPr="0054726E" w:rsidRDefault="00E879C2" w:rsidP="00E879C2">
      <w:pPr>
        <w:pStyle w:val="Standard"/>
        <w:rPr>
          <w:rFonts w:ascii="Marianne" w:hAnsi="Marianne"/>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712419D0"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D66F07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DFB8FAE"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FF21E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C4263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2349EA8"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6C3F5C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6B8BEE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80045F" w14:textId="77777777" w:rsidR="00E879C2" w:rsidRPr="0054726E" w:rsidRDefault="00E879C2" w:rsidP="00B52833">
            <w:pPr>
              <w:pStyle w:val="Sansinterligne"/>
              <w:rPr>
                <w:rFonts w:ascii="Marianne" w:hAnsi="Marianne"/>
                <w:sz w:val="20"/>
                <w:szCs w:val="20"/>
              </w:rPr>
            </w:pPr>
          </w:p>
        </w:tc>
      </w:tr>
      <w:tr w:rsidR="00E879C2" w:rsidRPr="0054726E" w14:paraId="6B41264E"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7B76D51"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E9B7E8" w14:textId="77777777" w:rsidR="00E879C2" w:rsidRPr="0054726E" w:rsidRDefault="00E879C2" w:rsidP="00B52833">
            <w:pPr>
              <w:pStyle w:val="Sansinterligne"/>
              <w:rPr>
                <w:rFonts w:ascii="Marianne" w:hAnsi="Marianne"/>
                <w:sz w:val="20"/>
                <w:szCs w:val="20"/>
              </w:rPr>
            </w:pPr>
          </w:p>
        </w:tc>
      </w:tr>
      <w:tr w:rsidR="00E879C2" w:rsidRPr="0054726E" w14:paraId="371CD4A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D67752C" w14:textId="77777777" w:rsidR="00E879C2" w:rsidRPr="0054726E" w:rsidRDefault="00E879C2" w:rsidP="003F3B01">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06F61F" w14:textId="77777777" w:rsidR="00E879C2" w:rsidRPr="0054726E" w:rsidRDefault="00E879C2" w:rsidP="00B52833">
            <w:pPr>
              <w:pStyle w:val="Sansinterligne"/>
              <w:rPr>
                <w:rFonts w:ascii="Marianne" w:hAnsi="Marianne"/>
                <w:sz w:val="20"/>
                <w:szCs w:val="20"/>
              </w:rPr>
            </w:pPr>
          </w:p>
        </w:tc>
      </w:tr>
      <w:tr w:rsidR="00E879C2" w:rsidRPr="0054726E" w14:paraId="7638763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8162EB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0B9AA5" w14:textId="77777777" w:rsidR="00E879C2" w:rsidRPr="0054726E" w:rsidRDefault="00E879C2" w:rsidP="00B52833">
            <w:pPr>
              <w:pStyle w:val="Sansinterligne"/>
              <w:rPr>
                <w:rFonts w:ascii="Marianne" w:hAnsi="Marianne"/>
                <w:i/>
                <w:iCs/>
                <w:sz w:val="20"/>
                <w:szCs w:val="20"/>
              </w:rPr>
            </w:pPr>
          </w:p>
        </w:tc>
      </w:tr>
      <w:tr w:rsidR="00A021DD" w:rsidRPr="0054726E" w14:paraId="343360A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AFE4E67" w14:textId="092E1FA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127585" w14:textId="77777777" w:rsidR="00A021DD" w:rsidRPr="0054726E" w:rsidRDefault="00A021DD" w:rsidP="00A021DD">
            <w:pPr>
              <w:pStyle w:val="Sansinterligne"/>
              <w:rPr>
                <w:rFonts w:ascii="Marianne" w:hAnsi="Marianne"/>
                <w:i/>
                <w:iCs/>
                <w:sz w:val="20"/>
                <w:szCs w:val="20"/>
              </w:rPr>
            </w:pPr>
          </w:p>
        </w:tc>
      </w:tr>
      <w:tr w:rsidR="00A021DD" w:rsidRPr="0054726E" w14:paraId="01FC35CD"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F1B363A"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29A773E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A8AE26"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2DB5E2" w14:textId="77777777" w:rsidR="00A021DD" w:rsidRPr="0054726E" w:rsidRDefault="00A021DD" w:rsidP="00A021DD">
            <w:pPr>
              <w:pStyle w:val="Sansinterligne"/>
              <w:rPr>
                <w:rFonts w:ascii="Marianne" w:hAnsi="Marianne"/>
                <w:i/>
                <w:iCs/>
                <w:sz w:val="20"/>
                <w:szCs w:val="20"/>
              </w:rPr>
            </w:pPr>
          </w:p>
        </w:tc>
      </w:tr>
      <w:tr w:rsidR="00A021DD" w:rsidRPr="0054726E" w14:paraId="1A98E2B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16EFE4"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FDB86C" w14:textId="77777777" w:rsidR="00A021DD" w:rsidRPr="0054726E" w:rsidRDefault="00A021DD" w:rsidP="00A021DD">
            <w:pPr>
              <w:pStyle w:val="Sansinterligne"/>
              <w:rPr>
                <w:rFonts w:ascii="Marianne" w:hAnsi="Marianne"/>
                <w:i/>
                <w:iCs/>
                <w:sz w:val="20"/>
                <w:szCs w:val="20"/>
              </w:rPr>
            </w:pPr>
          </w:p>
        </w:tc>
      </w:tr>
      <w:tr w:rsidR="00A021DD" w:rsidRPr="0054726E" w14:paraId="7A385D8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3EA4BA"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426563" w14:textId="77777777" w:rsidR="00A021DD" w:rsidRPr="0054726E" w:rsidRDefault="00A021DD" w:rsidP="00A021DD">
            <w:pPr>
              <w:pStyle w:val="Sansinterligne"/>
              <w:rPr>
                <w:rFonts w:ascii="Marianne" w:hAnsi="Marianne"/>
                <w:sz w:val="20"/>
                <w:szCs w:val="20"/>
              </w:rPr>
            </w:pPr>
          </w:p>
        </w:tc>
      </w:tr>
      <w:tr w:rsidR="00A021DD" w:rsidRPr="0054726E" w14:paraId="259A067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681632"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287194" w14:textId="77777777" w:rsidR="00A021DD" w:rsidRPr="0054726E" w:rsidRDefault="00A021DD" w:rsidP="00A021DD">
            <w:pPr>
              <w:pStyle w:val="Sansinterligne"/>
              <w:rPr>
                <w:rFonts w:ascii="Marianne" w:hAnsi="Marianne"/>
                <w:sz w:val="20"/>
                <w:szCs w:val="20"/>
              </w:rPr>
            </w:pPr>
          </w:p>
        </w:tc>
      </w:tr>
      <w:tr w:rsidR="00A021DD" w:rsidRPr="0054726E" w14:paraId="42B2844E"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F6086D"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nettoyage à sec</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ADFC3E" w14:textId="77777777" w:rsidR="00A021DD" w:rsidRPr="0054726E" w:rsidRDefault="00A021DD" w:rsidP="00A021DD">
            <w:pPr>
              <w:pStyle w:val="Sansinterligne"/>
              <w:rPr>
                <w:rFonts w:ascii="Marianne" w:hAnsi="Marianne"/>
                <w:sz w:val="20"/>
                <w:szCs w:val="20"/>
              </w:rPr>
            </w:pPr>
          </w:p>
        </w:tc>
      </w:tr>
      <w:tr w:rsidR="00A021DD" w:rsidRPr="0054726E" w14:paraId="62D21E30"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8A7D8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de la coiffe blanche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FD772F" w14:textId="77777777" w:rsidR="00A021DD" w:rsidRPr="0054726E" w:rsidRDefault="00A021DD" w:rsidP="00A021DD">
            <w:pPr>
              <w:pStyle w:val="Sansinterligne"/>
              <w:rPr>
                <w:rFonts w:ascii="Marianne" w:hAnsi="Marianne"/>
                <w:sz w:val="20"/>
                <w:szCs w:val="20"/>
              </w:rPr>
            </w:pPr>
          </w:p>
        </w:tc>
      </w:tr>
      <w:tr w:rsidR="00A021DD" w:rsidRPr="0054726E" w14:paraId="67397681"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DD08A8"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A1DA1E" w14:textId="77777777" w:rsidR="00A021DD" w:rsidRPr="0054726E" w:rsidRDefault="00A021DD" w:rsidP="00A021DD">
            <w:pPr>
              <w:pStyle w:val="Sansinterligne"/>
              <w:rPr>
                <w:rFonts w:ascii="Marianne" w:hAnsi="Marianne"/>
                <w:i/>
                <w:iCs/>
                <w:sz w:val="20"/>
                <w:szCs w:val="20"/>
              </w:rPr>
            </w:pPr>
          </w:p>
        </w:tc>
      </w:tr>
      <w:tr w:rsidR="00A021DD" w:rsidRPr="0054726E" w14:paraId="09FB028C"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842941"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Type de conception choisi par le candidat pour la réalisation des étoiles à cinq branches (brodé ou insert métal)</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2F55CA" w14:textId="77777777" w:rsidR="00A021DD" w:rsidRPr="0054726E" w:rsidRDefault="00A021DD" w:rsidP="00A021DD">
            <w:pPr>
              <w:pStyle w:val="Sansinterligne"/>
              <w:rPr>
                <w:rFonts w:ascii="Marianne" w:hAnsi="Marianne"/>
                <w:i/>
                <w:iCs/>
                <w:sz w:val="20"/>
                <w:szCs w:val="20"/>
              </w:rPr>
            </w:pPr>
          </w:p>
        </w:tc>
      </w:tr>
      <w:tr w:rsidR="00F02610" w:rsidRPr="0054726E" w14:paraId="5F2DB9BA"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8F8AFA" w14:textId="56061970"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D36747" w14:textId="77777777" w:rsidR="00F02610" w:rsidRPr="0054726E" w:rsidRDefault="00F02610" w:rsidP="00F02610">
            <w:pPr>
              <w:pStyle w:val="Sansinterligne"/>
              <w:rPr>
                <w:rFonts w:ascii="Marianne" w:hAnsi="Marianne"/>
                <w:i/>
                <w:iCs/>
                <w:sz w:val="20"/>
                <w:szCs w:val="20"/>
              </w:rPr>
            </w:pPr>
          </w:p>
        </w:tc>
      </w:tr>
      <w:tr w:rsidR="00F02610" w:rsidRPr="0054726E" w14:paraId="1D1FA13E"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D9D785E"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53051FD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1797AFF"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7080AD" w14:textId="77777777" w:rsidR="00F02610" w:rsidRPr="0054726E" w:rsidRDefault="00F02610" w:rsidP="00F02610">
            <w:pPr>
              <w:pStyle w:val="Sansinterligne"/>
              <w:rPr>
                <w:rFonts w:ascii="Marianne" w:hAnsi="Marianne"/>
                <w:sz w:val="20"/>
                <w:szCs w:val="20"/>
              </w:rPr>
            </w:pPr>
          </w:p>
        </w:tc>
      </w:tr>
      <w:tr w:rsidR="00F02610" w:rsidRPr="0054726E" w14:paraId="6B26D401"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6A4A29B"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FEB9B2" w14:textId="77777777" w:rsidR="00F02610" w:rsidRPr="0054726E" w:rsidRDefault="00F02610" w:rsidP="00F02610">
            <w:pPr>
              <w:pStyle w:val="Sansinterligne"/>
              <w:rPr>
                <w:rFonts w:ascii="Marianne" w:hAnsi="Marianne"/>
                <w:sz w:val="20"/>
                <w:szCs w:val="20"/>
              </w:rPr>
            </w:pPr>
          </w:p>
        </w:tc>
      </w:tr>
      <w:tr w:rsidR="00F02610" w:rsidRPr="0054726E" w14:paraId="5AC8D31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BA00B65"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E20439" w14:textId="77777777" w:rsidR="00F02610" w:rsidRPr="0054726E" w:rsidRDefault="00F02610" w:rsidP="00F02610">
            <w:pPr>
              <w:pStyle w:val="Sansinterligne"/>
              <w:rPr>
                <w:rFonts w:ascii="Marianne" w:hAnsi="Marianne"/>
                <w:i/>
                <w:iCs/>
                <w:sz w:val="20"/>
                <w:szCs w:val="20"/>
              </w:rPr>
            </w:pPr>
          </w:p>
        </w:tc>
      </w:tr>
    </w:tbl>
    <w:p w14:paraId="65566DF8" w14:textId="77777777" w:rsidR="00E879C2" w:rsidRPr="0054726E" w:rsidRDefault="00E879C2" w:rsidP="00E879C2">
      <w:pPr>
        <w:pStyle w:val="Standard"/>
        <w:rPr>
          <w:rFonts w:ascii="Marianne" w:hAnsi="Marianne"/>
          <w:sz w:val="20"/>
          <w:szCs w:val="20"/>
        </w:rPr>
      </w:pPr>
    </w:p>
    <w:p w14:paraId="3FC5BCC7" w14:textId="77777777" w:rsidR="00E879C2" w:rsidRPr="0054726E" w:rsidRDefault="00E879C2" w:rsidP="00E879C2">
      <w:pPr>
        <w:pStyle w:val="Standard"/>
        <w:rPr>
          <w:rFonts w:ascii="Marianne" w:hAnsi="Marianne"/>
          <w:sz w:val="20"/>
          <w:szCs w:val="20"/>
        </w:rPr>
      </w:pPr>
    </w:p>
    <w:p w14:paraId="1FE7F789" w14:textId="77777777" w:rsidR="00E879C2" w:rsidRPr="0054726E" w:rsidRDefault="00E879C2" w:rsidP="00E879C2">
      <w:pPr>
        <w:pStyle w:val="Titre3"/>
        <w:numPr>
          <w:ilvl w:val="0"/>
          <w:numId w:val="0"/>
        </w:numPr>
        <w:rPr>
          <w:color w:val="002060"/>
          <w:sz w:val="20"/>
          <w:szCs w:val="20"/>
        </w:rPr>
      </w:pPr>
      <w:bookmarkStart w:id="446" w:name="__RefHeading___Toc50180_2787168394"/>
      <w:bookmarkStart w:id="447" w:name="_Toc214868091"/>
      <w:bookmarkStart w:id="448" w:name="_Toc215842618"/>
      <w:bookmarkStart w:id="449" w:name="_Toc216101331"/>
      <w:bookmarkStart w:id="450" w:name="_Toc216360444"/>
      <w:bookmarkStart w:id="451" w:name="_Toc216883332"/>
      <w:r w:rsidRPr="0054726E">
        <w:rPr>
          <w:color w:val="002060"/>
          <w:sz w:val="20"/>
          <w:szCs w:val="20"/>
        </w:rPr>
        <w:t>4-18. Casquette de sécurité ATEX</w:t>
      </w:r>
      <w:bookmarkEnd w:id="446"/>
      <w:bookmarkEnd w:id="447"/>
      <w:r w:rsidRPr="0054726E">
        <w:rPr>
          <w:color w:val="002060"/>
          <w:sz w:val="20"/>
          <w:szCs w:val="20"/>
        </w:rPr>
        <w:t xml:space="preserve"> opérations commerciales - unisexe</w:t>
      </w:r>
      <w:bookmarkEnd w:id="448"/>
      <w:bookmarkEnd w:id="449"/>
      <w:bookmarkEnd w:id="450"/>
      <w:bookmarkEnd w:id="451"/>
    </w:p>
    <w:p w14:paraId="2110030F" w14:textId="77777777" w:rsidR="00E879C2" w:rsidRPr="0054726E" w:rsidRDefault="00E879C2" w:rsidP="00E879C2">
      <w:pPr>
        <w:pStyle w:val="Standard"/>
        <w:rPr>
          <w:rFonts w:ascii="Marianne" w:hAnsi="Marianne"/>
          <w:b/>
          <w:bCs/>
          <w:sz w:val="20"/>
          <w:szCs w:val="20"/>
        </w:rPr>
      </w:pPr>
    </w:p>
    <w:tbl>
      <w:tblPr>
        <w:tblW w:w="9575" w:type="dxa"/>
        <w:tblInd w:w="66" w:type="dxa"/>
        <w:tblLayout w:type="fixed"/>
        <w:tblCellMar>
          <w:left w:w="10" w:type="dxa"/>
          <w:right w:w="10" w:type="dxa"/>
        </w:tblCellMar>
        <w:tblLook w:val="04A0" w:firstRow="1" w:lastRow="0" w:firstColumn="1" w:lastColumn="0" w:noHBand="0" w:noVBand="1"/>
      </w:tblPr>
      <w:tblGrid>
        <w:gridCol w:w="4313"/>
        <w:gridCol w:w="5262"/>
      </w:tblGrid>
      <w:tr w:rsidR="00E879C2" w:rsidRPr="0054726E" w14:paraId="313322A5" w14:textId="77777777" w:rsidTr="00B52833">
        <w:tc>
          <w:tcPr>
            <w:tcW w:w="957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E522A7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C19E254" w14:textId="77777777" w:rsidTr="00B52833">
        <w:tc>
          <w:tcPr>
            <w:tcW w:w="43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C4D58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3F8D3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BE58EB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80C9ED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735536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tenue de service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E497A" w14:textId="77777777" w:rsidR="00E879C2" w:rsidRPr="0054726E" w:rsidRDefault="00E879C2" w:rsidP="00B52833">
            <w:pPr>
              <w:pStyle w:val="Sansinterligne"/>
              <w:rPr>
                <w:rFonts w:ascii="Marianne" w:hAnsi="Marianne"/>
                <w:sz w:val="20"/>
                <w:szCs w:val="20"/>
              </w:rPr>
            </w:pPr>
          </w:p>
        </w:tc>
      </w:tr>
      <w:tr w:rsidR="00E879C2" w:rsidRPr="0054726E" w14:paraId="7BDE654C"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00A18BBB"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7A38B5" w14:textId="77777777" w:rsidR="00E879C2" w:rsidRPr="0054726E" w:rsidRDefault="00E879C2" w:rsidP="00B52833">
            <w:pPr>
              <w:pStyle w:val="Sansinterligne"/>
              <w:rPr>
                <w:rFonts w:ascii="Marianne" w:hAnsi="Marianne"/>
                <w:sz w:val="20"/>
                <w:szCs w:val="20"/>
              </w:rPr>
            </w:pPr>
          </w:p>
        </w:tc>
      </w:tr>
      <w:tr w:rsidR="00E879C2" w:rsidRPr="0054726E" w14:paraId="1D0D01E9"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DE10F58" w14:textId="77777777" w:rsidR="00E879C2" w:rsidRPr="0054726E" w:rsidRDefault="00E879C2" w:rsidP="003F3B01">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166AD3" w14:textId="77777777" w:rsidR="00E879C2" w:rsidRPr="0054726E" w:rsidRDefault="00E879C2" w:rsidP="00B52833">
            <w:pPr>
              <w:pStyle w:val="Sansinterligne"/>
              <w:rPr>
                <w:rFonts w:ascii="Marianne" w:hAnsi="Marianne"/>
                <w:sz w:val="20"/>
                <w:szCs w:val="20"/>
              </w:rPr>
            </w:pPr>
          </w:p>
        </w:tc>
      </w:tr>
      <w:tr w:rsidR="00E879C2" w:rsidRPr="0054726E" w14:paraId="2F7D9423"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70F18A5"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3132FB" w14:textId="77777777" w:rsidR="00E879C2" w:rsidRPr="0054726E" w:rsidRDefault="00E879C2" w:rsidP="00B52833">
            <w:pPr>
              <w:pStyle w:val="Sansinterligne"/>
              <w:rPr>
                <w:rFonts w:ascii="Marianne" w:hAnsi="Marianne"/>
                <w:i/>
                <w:iCs/>
                <w:sz w:val="20"/>
                <w:szCs w:val="20"/>
              </w:rPr>
            </w:pPr>
          </w:p>
        </w:tc>
      </w:tr>
      <w:tr w:rsidR="00A021DD" w:rsidRPr="0054726E" w14:paraId="10D8872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0DF631A" w14:textId="5E3DE859" w:rsidR="00A021DD" w:rsidRPr="0054726E" w:rsidRDefault="00A021DD" w:rsidP="00A021DD">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E99A7E" w14:textId="77777777" w:rsidR="00A021DD" w:rsidRPr="0054726E" w:rsidRDefault="00A021DD" w:rsidP="00A021DD">
            <w:pPr>
              <w:pStyle w:val="Sansinterligne"/>
              <w:rPr>
                <w:rFonts w:ascii="Marianne" w:hAnsi="Marianne"/>
                <w:i/>
                <w:iCs/>
                <w:sz w:val="20"/>
                <w:szCs w:val="20"/>
              </w:rPr>
            </w:pPr>
          </w:p>
        </w:tc>
      </w:tr>
      <w:tr w:rsidR="00A021DD" w:rsidRPr="0054726E" w14:paraId="09844365"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FA8CB1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021DD" w:rsidRPr="0054726E" w14:paraId="588FE58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1A2DEB"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605B00" w14:textId="77777777" w:rsidR="00A021DD" w:rsidRPr="0054726E" w:rsidRDefault="00A021DD" w:rsidP="00A021DD">
            <w:pPr>
              <w:pStyle w:val="Sansinterligne"/>
              <w:rPr>
                <w:rFonts w:ascii="Marianne" w:hAnsi="Marianne"/>
                <w:i/>
                <w:iCs/>
                <w:sz w:val="20"/>
                <w:szCs w:val="20"/>
              </w:rPr>
            </w:pPr>
          </w:p>
        </w:tc>
      </w:tr>
      <w:tr w:rsidR="00A021DD" w:rsidRPr="0054726E" w14:paraId="6AFBF6E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65D778"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07E57F" w14:textId="77777777" w:rsidR="00A021DD" w:rsidRPr="0054726E" w:rsidRDefault="00A021DD" w:rsidP="00A021DD">
            <w:pPr>
              <w:pStyle w:val="Sansinterligne"/>
              <w:rPr>
                <w:rFonts w:ascii="Marianne" w:hAnsi="Marianne"/>
                <w:i/>
                <w:iCs/>
                <w:sz w:val="20"/>
                <w:szCs w:val="20"/>
              </w:rPr>
            </w:pPr>
          </w:p>
        </w:tc>
      </w:tr>
      <w:tr w:rsidR="00A021DD" w:rsidRPr="0054726E" w14:paraId="63344E50"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3AE2FD" w14:textId="77777777" w:rsidR="00A021DD" w:rsidRPr="0054726E" w:rsidRDefault="00A021DD" w:rsidP="00A021DD">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22E83D" w14:textId="77777777" w:rsidR="00A021DD" w:rsidRPr="0054726E" w:rsidRDefault="00A021DD" w:rsidP="00A021DD">
            <w:pPr>
              <w:pStyle w:val="Sansinterligne"/>
              <w:rPr>
                <w:rFonts w:ascii="Marianne" w:hAnsi="Marianne"/>
                <w:i/>
                <w:iCs/>
                <w:sz w:val="20"/>
                <w:szCs w:val="20"/>
              </w:rPr>
            </w:pPr>
          </w:p>
        </w:tc>
      </w:tr>
      <w:tr w:rsidR="00A021DD" w:rsidRPr="0054726E" w14:paraId="198633E4"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AD5177"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1B2C7A" w14:textId="77777777" w:rsidR="00A021DD" w:rsidRPr="0054726E" w:rsidRDefault="00A021DD" w:rsidP="00A021DD">
            <w:pPr>
              <w:pStyle w:val="Sansinterligne"/>
              <w:rPr>
                <w:rFonts w:ascii="Marianne" w:hAnsi="Marianne"/>
                <w:sz w:val="20"/>
                <w:szCs w:val="20"/>
              </w:rPr>
            </w:pPr>
          </w:p>
        </w:tc>
      </w:tr>
      <w:tr w:rsidR="00A021DD" w:rsidRPr="0054726E" w14:paraId="2199B53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81771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C1745C" w14:textId="77777777" w:rsidR="00A021DD" w:rsidRPr="0054726E" w:rsidRDefault="00A021DD" w:rsidP="00A021DD">
            <w:pPr>
              <w:pStyle w:val="Sansinterligne"/>
              <w:rPr>
                <w:rFonts w:ascii="Marianne" w:hAnsi="Marianne"/>
                <w:sz w:val="20"/>
                <w:szCs w:val="20"/>
              </w:rPr>
            </w:pPr>
          </w:p>
        </w:tc>
      </w:tr>
      <w:tr w:rsidR="00A021DD" w:rsidRPr="0054726E" w14:paraId="673BF70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C9662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61C7D4" w14:textId="77777777" w:rsidR="00A021DD" w:rsidRPr="0054726E" w:rsidRDefault="00A021DD" w:rsidP="00A021DD">
            <w:pPr>
              <w:pStyle w:val="Sansinterligne"/>
              <w:rPr>
                <w:rFonts w:ascii="Marianne" w:hAnsi="Marianne"/>
                <w:sz w:val="20"/>
                <w:szCs w:val="20"/>
              </w:rPr>
            </w:pPr>
          </w:p>
        </w:tc>
      </w:tr>
      <w:tr w:rsidR="00A021DD" w:rsidRPr="0054726E" w14:paraId="71040890"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813179"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53A595" w14:textId="77777777" w:rsidR="00A021DD" w:rsidRPr="0054726E" w:rsidRDefault="00A021DD" w:rsidP="00A021DD">
            <w:pPr>
              <w:pStyle w:val="Sansinterligne"/>
              <w:rPr>
                <w:rFonts w:ascii="Marianne" w:hAnsi="Marianne"/>
                <w:i/>
                <w:iCs/>
                <w:sz w:val="20"/>
                <w:szCs w:val="20"/>
              </w:rPr>
            </w:pPr>
          </w:p>
        </w:tc>
      </w:tr>
      <w:tr w:rsidR="00A021DD" w:rsidRPr="0054726E" w14:paraId="4E30A5FE"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C97F70"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Composition du tissu proposé par le candidat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2AC0BB" w14:textId="77777777" w:rsidR="00A021DD" w:rsidRPr="0054726E" w:rsidRDefault="00A021DD" w:rsidP="00A021DD">
            <w:pPr>
              <w:pStyle w:val="Sansinterligne"/>
              <w:rPr>
                <w:rFonts w:ascii="Marianne" w:hAnsi="Marianne"/>
                <w:i/>
                <w:iCs/>
                <w:sz w:val="20"/>
                <w:szCs w:val="20"/>
              </w:rPr>
            </w:pPr>
          </w:p>
        </w:tc>
      </w:tr>
      <w:tr w:rsidR="00A021DD" w:rsidRPr="0054726E" w14:paraId="63E30B4C"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5CD5DE" w14:textId="77777777" w:rsidR="00A021DD" w:rsidRPr="0054726E" w:rsidRDefault="00A021DD" w:rsidP="00A021DD">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thermocollage sérigraphie «</w:t>
            </w:r>
            <w:r w:rsidRPr="0054726E">
              <w:rPr>
                <w:rFonts w:ascii="Calibri" w:eastAsia="Calibri" w:hAnsi="Calibri" w:cs="Calibri"/>
                <w:color w:val="00000A"/>
                <w:sz w:val="20"/>
                <w:szCs w:val="20"/>
                <w:lang w:eastAsia="en-US"/>
              </w:rPr>
              <w:t> </w:t>
            </w:r>
            <w:r w:rsidRPr="0054726E">
              <w:rPr>
                <w:rFonts w:ascii="Marianne" w:eastAsia="Calibri" w:hAnsi="Marianne"/>
                <w:color w:val="00000A"/>
                <w:sz w:val="20"/>
                <w:szCs w:val="20"/>
                <w:lang w:eastAsia="en-US"/>
              </w:rPr>
              <w:t>DOUANE</w:t>
            </w:r>
            <w:r w:rsidRPr="0054726E">
              <w:rPr>
                <w:rFonts w:ascii="Calibri" w:eastAsia="Calibri" w:hAnsi="Calibri" w:cs="Calibri"/>
                <w:color w:val="00000A"/>
                <w:sz w:val="20"/>
                <w:szCs w:val="20"/>
                <w:lang w:eastAsia="en-US"/>
              </w:rPr>
              <w:t> </w:t>
            </w:r>
            <w:r w:rsidRPr="0054726E">
              <w:rPr>
                <w:rFonts w:ascii="Marianne" w:eastAsia="Calibri" w:hAnsi="Marianne" w:cs="Marianne"/>
                <w:color w:val="00000A"/>
                <w:sz w:val="20"/>
                <w:szCs w:val="20"/>
                <w:lang w:eastAsia="en-US"/>
              </w:rPr>
              <w: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858242" w14:textId="77777777" w:rsidR="00A021DD" w:rsidRPr="0054726E" w:rsidRDefault="00A021DD" w:rsidP="00A021DD">
            <w:pPr>
              <w:pStyle w:val="Sansinterligne"/>
              <w:rPr>
                <w:rFonts w:ascii="Marianne" w:hAnsi="Marianne"/>
                <w:i/>
                <w:iCs/>
                <w:sz w:val="20"/>
                <w:szCs w:val="20"/>
              </w:rPr>
            </w:pPr>
          </w:p>
        </w:tc>
      </w:tr>
      <w:tr w:rsidR="00F02610" w:rsidRPr="0054726E" w14:paraId="57F9825C" w14:textId="77777777" w:rsidTr="00B52833">
        <w:trPr>
          <w:trHeight w:val="334"/>
        </w:trPr>
        <w:tc>
          <w:tcPr>
            <w:tcW w:w="431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C117C6" w14:textId="54FA7E33" w:rsidR="00F02610" w:rsidRPr="0054726E" w:rsidRDefault="00F02610" w:rsidP="00F02610">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B9DA53" w14:textId="77777777" w:rsidR="00F02610" w:rsidRPr="0054726E" w:rsidRDefault="00F02610" w:rsidP="00F02610">
            <w:pPr>
              <w:pStyle w:val="Sansinterligne"/>
              <w:rPr>
                <w:rFonts w:ascii="Marianne" w:hAnsi="Marianne"/>
                <w:i/>
                <w:iCs/>
                <w:sz w:val="20"/>
                <w:szCs w:val="20"/>
              </w:rPr>
            </w:pPr>
          </w:p>
        </w:tc>
      </w:tr>
      <w:tr w:rsidR="00F02610" w:rsidRPr="0054726E" w14:paraId="4D73D86A" w14:textId="77777777" w:rsidTr="00B52833">
        <w:tc>
          <w:tcPr>
            <w:tcW w:w="957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8353D0D"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1403A88A"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7042394A"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9CC378" w14:textId="77777777" w:rsidR="00F02610" w:rsidRPr="0054726E" w:rsidRDefault="00F02610" w:rsidP="00F02610">
            <w:pPr>
              <w:pStyle w:val="Sansinterligne"/>
              <w:rPr>
                <w:rFonts w:ascii="Marianne" w:hAnsi="Marianne"/>
                <w:sz w:val="20"/>
                <w:szCs w:val="20"/>
              </w:rPr>
            </w:pPr>
          </w:p>
        </w:tc>
      </w:tr>
      <w:tr w:rsidR="00F02610" w:rsidRPr="0054726E" w14:paraId="40F3074D"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B6576B8" w14:textId="77777777" w:rsidR="00F02610" w:rsidRPr="0054726E" w:rsidRDefault="00F02610" w:rsidP="00F02610">
            <w:pPr>
              <w:pStyle w:val="TableHeading"/>
              <w:jc w:val="left"/>
            </w:pPr>
            <w:r w:rsidRPr="0054726E">
              <w:t>Composition du tissu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8860B7" w14:textId="77777777" w:rsidR="00F02610" w:rsidRPr="0054726E" w:rsidRDefault="00F02610" w:rsidP="00F02610">
            <w:pPr>
              <w:pStyle w:val="Sansinterligne"/>
              <w:rPr>
                <w:rFonts w:ascii="Marianne" w:hAnsi="Marianne"/>
                <w:sz w:val="20"/>
                <w:szCs w:val="20"/>
              </w:rPr>
            </w:pPr>
          </w:p>
        </w:tc>
      </w:tr>
      <w:tr w:rsidR="00F02610" w:rsidRPr="0054726E" w14:paraId="29095742"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66BDF00"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 d’aération proposée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56EE86" w14:textId="77777777" w:rsidR="00F02610" w:rsidRPr="0054726E" w:rsidRDefault="00F02610" w:rsidP="00F02610">
            <w:pPr>
              <w:pStyle w:val="Sansinterligne"/>
              <w:rPr>
                <w:rFonts w:ascii="Marianne" w:hAnsi="Marianne"/>
                <w:i/>
                <w:iCs/>
                <w:sz w:val="20"/>
                <w:szCs w:val="20"/>
              </w:rPr>
            </w:pPr>
          </w:p>
        </w:tc>
      </w:tr>
      <w:tr w:rsidR="00F02610" w:rsidRPr="0054726E" w14:paraId="47BFA64F"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66654AE0"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Matière utilisée pour la structure de la visière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F673A7" w14:textId="77777777" w:rsidR="00F02610" w:rsidRPr="0054726E" w:rsidRDefault="00F02610" w:rsidP="00F02610">
            <w:pPr>
              <w:pStyle w:val="Sansinterligne"/>
              <w:rPr>
                <w:rFonts w:ascii="Marianne" w:hAnsi="Marianne"/>
                <w:i/>
                <w:iCs/>
                <w:sz w:val="20"/>
                <w:szCs w:val="20"/>
              </w:rPr>
            </w:pPr>
          </w:p>
        </w:tc>
      </w:tr>
      <w:tr w:rsidR="00F02610" w:rsidRPr="0054726E" w14:paraId="6B2A0DE5"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1E5BF9F8"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13758-2 UV SPF 50</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916DB1" w14:textId="41D5780D" w:rsidR="00F02610" w:rsidRPr="0054726E" w:rsidRDefault="00F02610" w:rsidP="00F02610">
            <w:pPr>
              <w:pStyle w:val="Sansinterligne"/>
              <w:rPr>
                <w:rFonts w:ascii="Marianne" w:hAnsi="Marianne"/>
                <w:sz w:val="20"/>
                <w:szCs w:val="20"/>
              </w:rPr>
            </w:pPr>
          </w:p>
        </w:tc>
      </w:tr>
      <w:tr w:rsidR="00F02610" w:rsidRPr="0054726E" w14:paraId="52E4E157"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4763E7ED"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Norme EN812 (anti-heurt)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551ED" w14:textId="356B51AE" w:rsidR="00F02610" w:rsidRPr="0054726E" w:rsidRDefault="00F02610" w:rsidP="00F02610">
            <w:pPr>
              <w:pStyle w:val="Sansinterligne"/>
              <w:rPr>
                <w:rFonts w:ascii="Marianne" w:hAnsi="Marianne"/>
                <w:sz w:val="20"/>
                <w:szCs w:val="20"/>
              </w:rPr>
            </w:pPr>
          </w:p>
        </w:tc>
      </w:tr>
      <w:tr w:rsidR="00F02610" w:rsidRPr="0054726E" w14:paraId="11225EEB" w14:textId="77777777" w:rsidTr="00B52833">
        <w:tc>
          <w:tcPr>
            <w:tcW w:w="4313" w:type="dxa"/>
            <w:tcBorders>
              <w:left w:val="single" w:sz="2" w:space="0" w:color="000000"/>
              <w:bottom w:val="single" w:sz="2" w:space="0" w:color="000000"/>
            </w:tcBorders>
            <w:shd w:val="clear" w:color="auto" w:fill="auto"/>
            <w:tcMar>
              <w:top w:w="55" w:type="dxa"/>
              <w:left w:w="55" w:type="dxa"/>
              <w:bottom w:w="55" w:type="dxa"/>
              <w:right w:w="55" w:type="dxa"/>
            </w:tcMar>
          </w:tcPr>
          <w:p w14:paraId="31A5A431"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Normes ATEX</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98C09F" w14:textId="71295A92" w:rsidR="00F02610" w:rsidRPr="0054726E" w:rsidRDefault="00F02610" w:rsidP="00F02610">
            <w:pPr>
              <w:pStyle w:val="Sansinterligne"/>
              <w:rPr>
                <w:rFonts w:ascii="Marianne" w:hAnsi="Marianne"/>
                <w:sz w:val="20"/>
                <w:szCs w:val="20"/>
              </w:rPr>
            </w:pPr>
          </w:p>
        </w:tc>
      </w:tr>
    </w:tbl>
    <w:p w14:paraId="6EA017F6" w14:textId="77777777" w:rsidR="00E879C2" w:rsidRPr="0054726E" w:rsidRDefault="00E879C2" w:rsidP="00E879C2"/>
    <w:p w14:paraId="0EC43A39" w14:textId="77777777" w:rsidR="00E879C2" w:rsidRPr="0054726E" w:rsidRDefault="00E879C2" w:rsidP="00E879C2">
      <w:pPr>
        <w:pStyle w:val="Titre2"/>
        <w:numPr>
          <w:ilvl w:val="0"/>
          <w:numId w:val="0"/>
        </w:numPr>
        <w:rPr>
          <w:i/>
          <w:iCs/>
          <w:sz w:val="20"/>
          <w:szCs w:val="20"/>
        </w:rPr>
      </w:pPr>
      <w:bookmarkStart w:id="452" w:name="__RefHeading___Toc50182_2787168394"/>
      <w:bookmarkStart w:id="453" w:name="_Toc215842619"/>
      <w:bookmarkStart w:id="454" w:name="_Toc216101332"/>
      <w:bookmarkStart w:id="455" w:name="_Toc216360445"/>
      <w:bookmarkStart w:id="456" w:name="_Toc216883333"/>
      <w:r w:rsidRPr="0054726E">
        <w:rPr>
          <w:sz w:val="20"/>
          <w:szCs w:val="20"/>
        </w:rPr>
        <w:t>Groupe 5</w:t>
      </w:r>
      <w:r w:rsidRPr="0054726E">
        <w:rPr>
          <w:rFonts w:ascii="Calibri" w:hAnsi="Calibri" w:cs="Calibri"/>
          <w:sz w:val="20"/>
          <w:szCs w:val="20"/>
        </w:rPr>
        <w:t> </w:t>
      </w:r>
      <w:r w:rsidRPr="0054726E">
        <w:rPr>
          <w:sz w:val="20"/>
          <w:szCs w:val="20"/>
        </w:rPr>
        <w:t>: Vestes</w:t>
      </w:r>
      <w:bookmarkEnd w:id="452"/>
      <w:r w:rsidRPr="0054726E">
        <w:rPr>
          <w:sz w:val="20"/>
          <w:szCs w:val="20"/>
        </w:rPr>
        <w:t>, parkas et blousons</w:t>
      </w:r>
      <w:bookmarkEnd w:id="453"/>
      <w:bookmarkEnd w:id="454"/>
      <w:bookmarkEnd w:id="455"/>
      <w:bookmarkEnd w:id="456"/>
    </w:p>
    <w:p w14:paraId="18FA47F2" w14:textId="77777777" w:rsidR="00E879C2" w:rsidRPr="0054726E" w:rsidRDefault="00E879C2" w:rsidP="00E879C2">
      <w:pPr>
        <w:pStyle w:val="Standard"/>
        <w:rPr>
          <w:rFonts w:ascii="Marianne" w:hAnsi="Marianne"/>
          <w:b/>
          <w:bCs/>
          <w:sz w:val="20"/>
          <w:szCs w:val="20"/>
        </w:rPr>
      </w:pPr>
    </w:p>
    <w:p w14:paraId="54A6BAF9" w14:textId="77777777" w:rsidR="00E879C2" w:rsidRPr="0054726E" w:rsidRDefault="00E879C2" w:rsidP="00E879C2">
      <w:pPr>
        <w:pStyle w:val="Titre3"/>
        <w:numPr>
          <w:ilvl w:val="0"/>
          <w:numId w:val="0"/>
        </w:numPr>
        <w:rPr>
          <w:color w:val="002060"/>
          <w:sz w:val="20"/>
          <w:szCs w:val="20"/>
        </w:rPr>
      </w:pPr>
      <w:bookmarkStart w:id="457" w:name="_Toc207276884"/>
      <w:bookmarkStart w:id="458" w:name="__RefHeading___Toc50184_2787168394"/>
      <w:bookmarkStart w:id="459" w:name="_Toc214868094"/>
      <w:bookmarkStart w:id="460" w:name="_Toc215842620"/>
      <w:bookmarkStart w:id="461" w:name="_Toc216101333"/>
      <w:bookmarkStart w:id="462" w:name="_Toc216360446"/>
      <w:bookmarkStart w:id="463" w:name="_Toc216883334"/>
      <w:r w:rsidRPr="0054726E">
        <w:rPr>
          <w:color w:val="002060"/>
          <w:sz w:val="20"/>
          <w:szCs w:val="20"/>
        </w:rPr>
        <w:t xml:space="preserve">5-01. Blouson </w:t>
      </w:r>
      <w:bookmarkEnd w:id="457"/>
      <w:bookmarkEnd w:id="458"/>
      <w:bookmarkEnd w:id="459"/>
      <w:r w:rsidRPr="0054726E">
        <w:rPr>
          <w:color w:val="002060"/>
          <w:sz w:val="20"/>
          <w:szCs w:val="20"/>
        </w:rPr>
        <w:t>PN et PNT - unisexe</w:t>
      </w:r>
      <w:bookmarkEnd w:id="460"/>
      <w:bookmarkEnd w:id="461"/>
      <w:bookmarkEnd w:id="462"/>
      <w:bookmarkEnd w:id="463"/>
    </w:p>
    <w:p w14:paraId="1B5FB4C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736237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1A80E3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2FAF4B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FBF4C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EB7BD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187DE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8B1C3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3C6875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tenue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42A385" w14:textId="77777777" w:rsidR="00E879C2" w:rsidRPr="0054726E" w:rsidRDefault="00E879C2" w:rsidP="00B52833">
            <w:pPr>
              <w:pStyle w:val="Sansinterligne"/>
              <w:rPr>
                <w:rFonts w:ascii="Marianne" w:hAnsi="Marianne"/>
                <w:sz w:val="20"/>
                <w:szCs w:val="20"/>
              </w:rPr>
            </w:pPr>
          </w:p>
        </w:tc>
      </w:tr>
      <w:tr w:rsidR="00E879C2" w:rsidRPr="0054726E" w14:paraId="49DF8E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6C4BB7"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A1A90F" w14:textId="77777777" w:rsidR="00E879C2" w:rsidRPr="0054726E" w:rsidRDefault="00E879C2" w:rsidP="00B52833">
            <w:pPr>
              <w:pStyle w:val="Sansinterligne"/>
              <w:rPr>
                <w:rFonts w:ascii="Marianne" w:hAnsi="Marianne"/>
                <w:sz w:val="20"/>
                <w:szCs w:val="20"/>
              </w:rPr>
            </w:pPr>
          </w:p>
        </w:tc>
      </w:tr>
      <w:tr w:rsidR="00E879C2" w:rsidRPr="0054726E" w14:paraId="350DD9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75122E"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4736CB" w14:textId="77777777" w:rsidR="00E879C2" w:rsidRPr="0054726E" w:rsidRDefault="00E879C2" w:rsidP="00B52833">
            <w:pPr>
              <w:pStyle w:val="Sansinterligne"/>
              <w:rPr>
                <w:rFonts w:ascii="Marianne" w:hAnsi="Marianne"/>
                <w:sz w:val="20"/>
                <w:szCs w:val="20"/>
              </w:rPr>
            </w:pPr>
          </w:p>
        </w:tc>
      </w:tr>
      <w:tr w:rsidR="00E879C2" w:rsidRPr="0054726E" w14:paraId="1BEFE2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5F947E"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D08E4C" w14:textId="77777777" w:rsidR="00E879C2" w:rsidRPr="0054726E" w:rsidRDefault="00E879C2" w:rsidP="00B52833">
            <w:pPr>
              <w:pStyle w:val="Sansinterligne"/>
              <w:rPr>
                <w:rFonts w:ascii="Marianne" w:hAnsi="Marianne"/>
                <w:sz w:val="20"/>
                <w:szCs w:val="20"/>
              </w:rPr>
            </w:pPr>
          </w:p>
        </w:tc>
      </w:tr>
      <w:tr w:rsidR="00E879C2" w:rsidRPr="0054726E" w14:paraId="0ABB76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CE9A9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7D0D334C"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75DD65" w14:textId="77777777" w:rsidR="00E879C2" w:rsidRPr="0054726E" w:rsidRDefault="00E879C2" w:rsidP="00B52833">
            <w:pPr>
              <w:pStyle w:val="Sansinterligne"/>
              <w:rPr>
                <w:rFonts w:ascii="Marianne" w:hAnsi="Marianne"/>
                <w:i/>
                <w:iCs/>
                <w:sz w:val="20"/>
                <w:szCs w:val="20"/>
              </w:rPr>
            </w:pPr>
          </w:p>
        </w:tc>
      </w:tr>
      <w:tr w:rsidR="00EF3C1F" w:rsidRPr="0054726E" w14:paraId="50D6C1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C34BE2" w14:textId="747CEFF4"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431057" w14:textId="77777777" w:rsidR="00EF3C1F" w:rsidRPr="0054726E" w:rsidRDefault="00EF3C1F" w:rsidP="00EF3C1F">
            <w:pPr>
              <w:pStyle w:val="Sansinterligne"/>
              <w:rPr>
                <w:rFonts w:ascii="Marianne" w:hAnsi="Marianne"/>
                <w:i/>
                <w:iCs/>
                <w:sz w:val="20"/>
                <w:szCs w:val="20"/>
              </w:rPr>
            </w:pPr>
          </w:p>
        </w:tc>
      </w:tr>
      <w:tr w:rsidR="00EF3C1F" w:rsidRPr="0054726E" w14:paraId="69041D3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4B96FD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094E72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E2855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229F84" w14:textId="77777777" w:rsidR="00EF3C1F" w:rsidRPr="0054726E" w:rsidRDefault="00EF3C1F" w:rsidP="00EF3C1F">
            <w:pPr>
              <w:pStyle w:val="Sansinterligne"/>
              <w:rPr>
                <w:rFonts w:ascii="Marianne" w:hAnsi="Marianne"/>
                <w:i/>
                <w:iCs/>
                <w:sz w:val="20"/>
                <w:szCs w:val="20"/>
              </w:rPr>
            </w:pPr>
          </w:p>
        </w:tc>
      </w:tr>
      <w:tr w:rsidR="00EF3C1F" w:rsidRPr="0054726E" w14:paraId="2C6D301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82FA2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C30395" w14:textId="77777777" w:rsidR="00EF3C1F" w:rsidRPr="0054726E" w:rsidRDefault="00EF3C1F" w:rsidP="00EF3C1F">
            <w:pPr>
              <w:pStyle w:val="Sansinterligne"/>
              <w:rPr>
                <w:rFonts w:ascii="Marianne" w:hAnsi="Marianne"/>
                <w:i/>
                <w:iCs/>
                <w:sz w:val="20"/>
                <w:szCs w:val="20"/>
              </w:rPr>
            </w:pPr>
          </w:p>
        </w:tc>
      </w:tr>
      <w:tr w:rsidR="00EF3C1F" w:rsidRPr="0054726E" w14:paraId="726DEC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D9B3D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D5641A" w14:textId="77777777" w:rsidR="00EF3C1F" w:rsidRPr="0054726E" w:rsidRDefault="00EF3C1F" w:rsidP="00EF3C1F">
            <w:pPr>
              <w:pStyle w:val="Sansinterligne"/>
              <w:rPr>
                <w:rFonts w:ascii="Marianne" w:hAnsi="Marianne"/>
                <w:i/>
                <w:iCs/>
                <w:sz w:val="20"/>
                <w:szCs w:val="20"/>
              </w:rPr>
            </w:pPr>
          </w:p>
        </w:tc>
      </w:tr>
      <w:tr w:rsidR="00EF3C1F" w:rsidRPr="0054726E" w14:paraId="25D0D2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046CF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D4EE90" w14:textId="77777777" w:rsidR="00EF3C1F" w:rsidRPr="0054726E" w:rsidRDefault="00EF3C1F" w:rsidP="00EF3C1F">
            <w:pPr>
              <w:pStyle w:val="Sansinterligne"/>
              <w:rPr>
                <w:rFonts w:ascii="Marianne" w:hAnsi="Marianne"/>
                <w:sz w:val="20"/>
                <w:szCs w:val="20"/>
              </w:rPr>
            </w:pPr>
          </w:p>
        </w:tc>
      </w:tr>
      <w:tr w:rsidR="00EF3C1F" w:rsidRPr="0054726E" w14:paraId="078157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15DD2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D160F3" w14:textId="77777777" w:rsidR="00EF3C1F" w:rsidRPr="0054726E" w:rsidRDefault="00EF3C1F" w:rsidP="00EF3C1F">
            <w:pPr>
              <w:pStyle w:val="Sansinterligne"/>
              <w:rPr>
                <w:rFonts w:ascii="Marianne" w:hAnsi="Marianne"/>
                <w:sz w:val="20"/>
                <w:szCs w:val="20"/>
              </w:rPr>
            </w:pPr>
          </w:p>
        </w:tc>
      </w:tr>
      <w:tr w:rsidR="00EF3C1F" w:rsidRPr="0054726E" w14:paraId="35CB2E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FEAC6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28517E" w14:textId="77777777" w:rsidR="00EF3C1F" w:rsidRPr="0054726E" w:rsidRDefault="00EF3C1F" w:rsidP="00EF3C1F">
            <w:pPr>
              <w:pStyle w:val="Sansinterligne"/>
              <w:rPr>
                <w:rFonts w:ascii="Marianne" w:hAnsi="Marianne"/>
                <w:sz w:val="20"/>
                <w:szCs w:val="20"/>
              </w:rPr>
            </w:pPr>
          </w:p>
        </w:tc>
      </w:tr>
      <w:tr w:rsidR="00EF3C1F" w:rsidRPr="0054726E" w14:paraId="71871E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C2169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EA9C9E" w14:textId="77777777" w:rsidR="00EF3C1F" w:rsidRPr="0054726E" w:rsidRDefault="00EF3C1F" w:rsidP="00EF3C1F">
            <w:pPr>
              <w:pStyle w:val="Sansinterligne"/>
              <w:rPr>
                <w:rFonts w:ascii="Marianne" w:hAnsi="Marianne"/>
                <w:sz w:val="20"/>
                <w:szCs w:val="20"/>
              </w:rPr>
            </w:pPr>
          </w:p>
        </w:tc>
      </w:tr>
      <w:tr w:rsidR="00EF3C1F" w:rsidRPr="0054726E" w14:paraId="338FFB7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A940A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DOUANE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223D21" w14:textId="77777777" w:rsidR="00EF3C1F" w:rsidRPr="0054726E" w:rsidRDefault="00EF3C1F" w:rsidP="00EF3C1F">
            <w:pPr>
              <w:pStyle w:val="Sansinterligne"/>
              <w:rPr>
                <w:rFonts w:ascii="Marianne" w:hAnsi="Marianne"/>
                <w:i/>
                <w:iCs/>
                <w:sz w:val="20"/>
                <w:szCs w:val="20"/>
              </w:rPr>
            </w:pPr>
          </w:p>
        </w:tc>
      </w:tr>
      <w:tr w:rsidR="00EF3C1F" w:rsidRPr="0054726E" w14:paraId="2F8685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B00F2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431B99" w14:textId="77777777" w:rsidR="00EF3C1F" w:rsidRPr="0054726E" w:rsidRDefault="00EF3C1F" w:rsidP="00EF3C1F">
            <w:pPr>
              <w:pStyle w:val="Sansinterligne"/>
              <w:rPr>
                <w:rFonts w:ascii="Marianne" w:hAnsi="Marianne"/>
                <w:sz w:val="20"/>
                <w:szCs w:val="20"/>
              </w:rPr>
            </w:pPr>
          </w:p>
        </w:tc>
      </w:tr>
      <w:tr w:rsidR="00F02610" w:rsidRPr="0054726E" w14:paraId="7785CD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B65BFC" w14:textId="1C278314" w:rsidR="00F02610" w:rsidRPr="0054726E" w:rsidRDefault="00F02610" w:rsidP="00F0261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F3941D" w14:textId="77777777" w:rsidR="00F02610" w:rsidRPr="0054726E" w:rsidRDefault="00F02610" w:rsidP="00F02610">
            <w:pPr>
              <w:pStyle w:val="Sansinterligne"/>
              <w:rPr>
                <w:rFonts w:ascii="Marianne" w:hAnsi="Marianne"/>
                <w:sz w:val="20"/>
                <w:szCs w:val="20"/>
              </w:rPr>
            </w:pPr>
          </w:p>
        </w:tc>
      </w:tr>
      <w:tr w:rsidR="00F02610" w:rsidRPr="0054726E" w14:paraId="39128FF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6C75B9E"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F02610" w:rsidRPr="0054726E" w14:paraId="142681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28FEB3" w14:textId="77777777" w:rsidR="00F02610" w:rsidRPr="0054726E" w:rsidRDefault="00F02610" w:rsidP="00F02610">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BFCCF3" w14:textId="77777777" w:rsidR="00F02610" w:rsidRPr="0054726E" w:rsidRDefault="00F02610" w:rsidP="00F02610">
            <w:pPr>
              <w:pStyle w:val="Sansinterligne"/>
              <w:rPr>
                <w:rFonts w:ascii="Marianne" w:hAnsi="Marianne"/>
                <w:sz w:val="20"/>
                <w:szCs w:val="20"/>
              </w:rPr>
            </w:pPr>
          </w:p>
        </w:tc>
      </w:tr>
      <w:tr w:rsidR="00F02610" w:rsidRPr="0054726E" w14:paraId="1F9737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4CD681"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CDE356" w14:textId="77777777" w:rsidR="00F02610" w:rsidRPr="0054726E" w:rsidRDefault="00F02610" w:rsidP="00F02610">
            <w:pPr>
              <w:pStyle w:val="Sansinterligne"/>
              <w:rPr>
                <w:rFonts w:ascii="Marianne" w:hAnsi="Marianne"/>
                <w:sz w:val="20"/>
                <w:szCs w:val="20"/>
              </w:rPr>
            </w:pPr>
          </w:p>
        </w:tc>
      </w:tr>
      <w:tr w:rsidR="00F02610" w:rsidRPr="0054726E" w14:paraId="08A5D0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2E95DF"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Amovibilité de la doublure polaire des manches et de la capuche à préciser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3851C6" w14:textId="77777777" w:rsidR="00F02610" w:rsidRPr="0054726E" w:rsidRDefault="00F02610" w:rsidP="00F02610">
            <w:pPr>
              <w:pStyle w:val="Sansinterligne"/>
              <w:rPr>
                <w:rFonts w:ascii="Marianne" w:hAnsi="Marianne"/>
                <w:sz w:val="20"/>
                <w:szCs w:val="20"/>
              </w:rPr>
            </w:pPr>
          </w:p>
        </w:tc>
      </w:tr>
      <w:tr w:rsidR="00F02610" w:rsidRPr="0054726E" w14:paraId="1838B4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3D9C57"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Types de fermetures à glissière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A39284" w14:textId="77777777" w:rsidR="00F02610" w:rsidRPr="0054726E" w:rsidRDefault="00F02610" w:rsidP="00F02610">
            <w:pPr>
              <w:pStyle w:val="Sansinterligne"/>
              <w:rPr>
                <w:rFonts w:ascii="Marianne" w:hAnsi="Marianne"/>
                <w:sz w:val="20"/>
                <w:szCs w:val="20"/>
              </w:rPr>
            </w:pPr>
          </w:p>
        </w:tc>
      </w:tr>
      <w:tr w:rsidR="00F02610" w:rsidRPr="0054726E" w14:paraId="3D95C6E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7C4CE6"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9EF125" w14:textId="77777777" w:rsidR="00F02610" w:rsidRPr="0054726E" w:rsidRDefault="00F02610" w:rsidP="00F02610">
            <w:pPr>
              <w:pStyle w:val="Sansinterligne"/>
              <w:rPr>
                <w:rFonts w:ascii="Marianne" w:hAnsi="Marianne"/>
                <w:sz w:val="20"/>
                <w:szCs w:val="20"/>
              </w:rPr>
            </w:pPr>
          </w:p>
        </w:tc>
      </w:tr>
      <w:tr w:rsidR="00F02610" w:rsidRPr="0054726E" w14:paraId="4B21D1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FC30B5"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E570B7" w14:textId="77777777" w:rsidR="00F02610" w:rsidRPr="0054726E" w:rsidRDefault="00F02610" w:rsidP="00F02610">
            <w:pPr>
              <w:pStyle w:val="Sansinterligne"/>
              <w:rPr>
                <w:rFonts w:ascii="Marianne" w:hAnsi="Marianne"/>
                <w:sz w:val="20"/>
                <w:szCs w:val="20"/>
              </w:rPr>
            </w:pPr>
          </w:p>
        </w:tc>
      </w:tr>
      <w:tr w:rsidR="00F02610" w:rsidRPr="0054726E" w14:paraId="63CB97E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72F8D4" w14:textId="77777777" w:rsidR="00F02610" w:rsidRPr="0054726E" w:rsidRDefault="00F02610" w:rsidP="00F0261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C0CED5" w14:textId="77777777" w:rsidR="00F02610" w:rsidRPr="0054726E" w:rsidRDefault="00F02610" w:rsidP="00F02610">
            <w:pPr>
              <w:pStyle w:val="Sansinterligne"/>
              <w:rPr>
                <w:rFonts w:ascii="Marianne" w:hAnsi="Marianne"/>
                <w:sz w:val="20"/>
                <w:szCs w:val="20"/>
              </w:rPr>
            </w:pPr>
          </w:p>
        </w:tc>
      </w:tr>
      <w:tr w:rsidR="00F02610" w:rsidRPr="0054726E" w14:paraId="58753A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900AB5"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F790A7" w14:textId="77777777" w:rsidR="00F02610" w:rsidRPr="0054726E" w:rsidRDefault="00F02610" w:rsidP="00F02610">
            <w:pPr>
              <w:pStyle w:val="Sansinterligne"/>
              <w:rPr>
                <w:rFonts w:ascii="Marianne" w:hAnsi="Marianne"/>
                <w:sz w:val="20"/>
                <w:szCs w:val="20"/>
              </w:rPr>
            </w:pPr>
          </w:p>
        </w:tc>
      </w:tr>
      <w:tr w:rsidR="00F02610" w:rsidRPr="0054726E" w14:paraId="7559A9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5C8B2F" w14:textId="77777777" w:rsidR="00F02610" w:rsidRPr="0054726E" w:rsidRDefault="00F02610" w:rsidP="00F02610">
            <w:pPr>
              <w:pStyle w:val="Sansinterligne"/>
              <w:rPr>
                <w:rFonts w:ascii="Marianne" w:hAnsi="Marianne"/>
                <w:sz w:val="20"/>
                <w:szCs w:val="20"/>
              </w:rPr>
            </w:pPr>
            <w:r w:rsidRPr="0054726E">
              <w:rPr>
                <w:rFonts w:ascii="Marianne" w:hAnsi="Marianne"/>
                <w:sz w:val="20"/>
                <w:szCs w:val="20"/>
              </w:rPr>
              <w:t>Type de serrage pour les poignets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5447F8" w14:textId="77777777" w:rsidR="00F02610" w:rsidRPr="0054726E" w:rsidRDefault="00F02610" w:rsidP="00F02610">
            <w:pPr>
              <w:pStyle w:val="Sansinterligne"/>
              <w:rPr>
                <w:rFonts w:ascii="Marianne" w:hAnsi="Marianne"/>
                <w:sz w:val="20"/>
                <w:szCs w:val="20"/>
              </w:rPr>
            </w:pPr>
          </w:p>
        </w:tc>
      </w:tr>
    </w:tbl>
    <w:p w14:paraId="0BD87863" w14:textId="77777777" w:rsidR="00E879C2" w:rsidRPr="0054726E" w:rsidRDefault="00E879C2" w:rsidP="00E879C2">
      <w:pPr>
        <w:pStyle w:val="Standard"/>
        <w:rPr>
          <w:rFonts w:ascii="Marianne" w:hAnsi="Marianne"/>
          <w:sz w:val="20"/>
          <w:szCs w:val="20"/>
        </w:rPr>
      </w:pPr>
    </w:p>
    <w:p w14:paraId="0A8F238B" w14:textId="77777777" w:rsidR="00E879C2" w:rsidRPr="0054726E" w:rsidRDefault="00E879C2" w:rsidP="00E879C2">
      <w:pPr>
        <w:pStyle w:val="Titre3"/>
        <w:numPr>
          <w:ilvl w:val="0"/>
          <w:numId w:val="0"/>
        </w:numPr>
        <w:rPr>
          <w:color w:val="002060"/>
          <w:sz w:val="20"/>
          <w:szCs w:val="20"/>
        </w:rPr>
      </w:pPr>
      <w:bookmarkStart w:id="464" w:name="_Toc207276885"/>
      <w:bookmarkStart w:id="465" w:name="__RefHeading___Toc50186_2787168394"/>
      <w:bookmarkStart w:id="466" w:name="_Toc214868095"/>
      <w:bookmarkStart w:id="467" w:name="_Toc215842621"/>
      <w:bookmarkStart w:id="468" w:name="_Toc216101334"/>
      <w:bookmarkStart w:id="469" w:name="_Toc216360447"/>
      <w:bookmarkStart w:id="470" w:name="_Toc216883335"/>
      <w:r w:rsidRPr="0054726E">
        <w:rPr>
          <w:color w:val="002060"/>
          <w:sz w:val="20"/>
          <w:szCs w:val="20"/>
        </w:rPr>
        <w:t>5-02. Blouson léger d’intervention marin</w:t>
      </w:r>
      <w:bookmarkEnd w:id="464"/>
      <w:bookmarkEnd w:id="465"/>
      <w:bookmarkEnd w:id="466"/>
      <w:r w:rsidRPr="0054726E">
        <w:rPr>
          <w:color w:val="002060"/>
          <w:sz w:val="20"/>
          <w:szCs w:val="20"/>
        </w:rPr>
        <w:t xml:space="preserve"> – homme et femme</w:t>
      </w:r>
      <w:bookmarkEnd w:id="467"/>
      <w:bookmarkEnd w:id="468"/>
      <w:bookmarkEnd w:id="469"/>
      <w:bookmarkEnd w:id="470"/>
    </w:p>
    <w:p w14:paraId="30533A1A"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594F07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3E8D08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0F3209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DAA14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6A380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9CC01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36B48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FB846D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tenue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821E29" w14:textId="77777777" w:rsidR="00E879C2" w:rsidRPr="0054726E" w:rsidRDefault="00E879C2" w:rsidP="00B52833">
            <w:pPr>
              <w:pStyle w:val="Sansinterligne"/>
              <w:rPr>
                <w:rFonts w:ascii="Marianne" w:hAnsi="Marianne"/>
                <w:sz w:val="20"/>
                <w:szCs w:val="20"/>
              </w:rPr>
            </w:pPr>
          </w:p>
        </w:tc>
      </w:tr>
      <w:tr w:rsidR="00E879C2" w:rsidRPr="0054726E" w14:paraId="32F88A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5CE0A5"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22D2A9" w14:textId="77777777" w:rsidR="00E879C2" w:rsidRPr="0054726E" w:rsidRDefault="00E879C2" w:rsidP="00B52833">
            <w:pPr>
              <w:pStyle w:val="Sansinterligne"/>
              <w:rPr>
                <w:rFonts w:ascii="Marianne" w:hAnsi="Marianne"/>
                <w:sz w:val="20"/>
                <w:szCs w:val="20"/>
              </w:rPr>
            </w:pPr>
          </w:p>
        </w:tc>
      </w:tr>
      <w:tr w:rsidR="00E879C2" w:rsidRPr="0054726E" w14:paraId="583EF3E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E5C93C"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65C4E3" w14:textId="77777777" w:rsidR="00E879C2" w:rsidRPr="0054726E" w:rsidRDefault="00E879C2" w:rsidP="00B52833">
            <w:pPr>
              <w:pStyle w:val="Sansinterligne"/>
              <w:rPr>
                <w:rFonts w:ascii="Marianne" w:hAnsi="Marianne"/>
                <w:sz w:val="20"/>
                <w:szCs w:val="20"/>
              </w:rPr>
            </w:pPr>
          </w:p>
        </w:tc>
      </w:tr>
      <w:tr w:rsidR="00E879C2" w:rsidRPr="0054726E" w14:paraId="58F854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1F0085"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639281" w14:textId="77777777" w:rsidR="00E879C2" w:rsidRPr="0054726E" w:rsidRDefault="00E879C2" w:rsidP="00B52833">
            <w:pPr>
              <w:pStyle w:val="Sansinterligne"/>
              <w:rPr>
                <w:rFonts w:ascii="Marianne" w:hAnsi="Marianne"/>
                <w:sz w:val="20"/>
                <w:szCs w:val="20"/>
              </w:rPr>
            </w:pPr>
          </w:p>
        </w:tc>
      </w:tr>
      <w:tr w:rsidR="00E879C2" w:rsidRPr="0054726E" w14:paraId="2D2FD9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DA29A5" w14:textId="77777777" w:rsidR="00E879C2" w:rsidRPr="0054726E" w:rsidRDefault="00E879C2" w:rsidP="003F3B01">
            <w:pPr>
              <w:pStyle w:val="TableHeading"/>
              <w:jc w:val="left"/>
            </w:pPr>
            <w:r w:rsidRPr="0054726E">
              <w:t>Matière anti-feu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7C6B5E" w14:textId="77777777" w:rsidR="00E879C2" w:rsidRPr="0054726E" w:rsidRDefault="00E879C2" w:rsidP="00B52833">
            <w:pPr>
              <w:pStyle w:val="Sansinterligne"/>
              <w:rPr>
                <w:rFonts w:ascii="Marianne" w:hAnsi="Marianne"/>
                <w:sz w:val="20"/>
                <w:szCs w:val="20"/>
              </w:rPr>
            </w:pPr>
          </w:p>
        </w:tc>
      </w:tr>
      <w:tr w:rsidR="00E879C2" w:rsidRPr="0054726E" w14:paraId="76B9DD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B6FF7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4A73C336"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14CAEE" w14:textId="77777777" w:rsidR="00E879C2" w:rsidRPr="0054726E" w:rsidRDefault="00E879C2" w:rsidP="00B52833">
            <w:pPr>
              <w:pStyle w:val="Sansinterligne"/>
              <w:rPr>
                <w:rFonts w:ascii="Marianne" w:hAnsi="Marianne"/>
                <w:i/>
                <w:iCs/>
                <w:sz w:val="20"/>
                <w:szCs w:val="20"/>
              </w:rPr>
            </w:pPr>
          </w:p>
        </w:tc>
      </w:tr>
      <w:tr w:rsidR="00EF3C1F" w:rsidRPr="0054726E" w14:paraId="160031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577110" w14:textId="4FACA822"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99167B" w14:textId="77777777" w:rsidR="00EF3C1F" w:rsidRPr="0054726E" w:rsidRDefault="00EF3C1F" w:rsidP="00EF3C1F">
            <w:pPr>
              <w:pStyle w:val="Sansinterligne"/>
              <w:rPr>
                <w:rFonts w:ascii="Marianne" w:hAnsi="Marianne"/>
                <w:i/>
                <w:iCs/>
                <w:sz w:val="20"/>
                <w:szCs w:val="20"/>
              </w:rPr>
            </w:pPr>
          </w:p>
        </w:tc>
      </w:tr>
      <w:tr w:rsidR="00EF3C1F" w:rsidRPr="0054726E" w14:paraId="6275E4B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382F82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3BC811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D48C2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10E903" w14:textId="77777777" w:rsidR="00EF3C1F" w:rsidRPr="0054726E" w:rsidRDefault="00EF3C1F" w:rsidP="00EF3C1F">
            <w:pPr>
              <w:pStyle w:val="Sansinterligne"/>
              <w:rPr>
                <w:rFonts w:ascii="Marianne" w:hAnsi="Marianne"/>
                <w:i/>
                <w:iCs/>
                <w:sz w:val="20"/>
                <w:szCs w:val="20"/>
              </w:rPr>
            </w:pPr>
          </w:p>
        </w:tc>
      </w:tr>
      <w:tr w:rsidR="00EF3C1F" w:rsidRPr="0054726E" w14:paraId="248F89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47B33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B2B326" w14:textId="77777777" w:rsidR="00EF3C1F" w:rsidRPr="0054726E" w:rsidRDefault="00EF3C1F" w:rsidP="00EF3C1F">
            <w:pPr>
              <w:pStyle w:val="Sansinterligne"/>
              <w:rPr>
                <w:rFonts w:ascii="Marianne" w:hAnsi="Marianne"/>
                <w:i/>
                <w:iCs/>
                <w:sz w:val="20"/>
                <w:szCs w:val="20"/>
              </w:rPr>
            </w:pPr>
          </w:p>
        </w:tc>
      </w:tr>
      <w:tr w:rsidR="00EF3C1F" w:rsidRPr="0054726E" w14:paraId="4C5E08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A664E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78B253" w14:textId="77777777" w:rsidR="00EF3C1F" w:rsidRPr="0054726E" w:rsidRDefault="00EF3C1F" w:rsidP="00EF3C1F">
            <w:pPr>
              <w:pStyle w:val="Sansinterligne"/>
              <w:rPr>
                <w:rFonts w:ascii="Marianne" w:hAnsi="Marianne"/>
                <w:i/>
                <w:iCs/>
                <w:sz w:val="20"/>
                <w:szCs w:val="20"/>
              </w:rPr>
            </w:pPr>
          </w:p>
        </w:tc>
      </w:tr>
      <w:tr w:rsidR="00EF3C1F" w:rsidRPr="0054726E" w14:paraId="5526D8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8824D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FB0CCC" w14:textId="77777777" w:rsidR="00EF3C1F" w:rsidRPr="0054726E" w:rsidRDefault="00EF3C1F" w:rsidP="00EF3C1F">
            <w:pPr>
              <w:pStyle w:val="Sansinterligne"/>
              <w:rPr>
                <w:rFonts w:ascii="Marianne" w:hAnsi="Marianne"/>
                <w:sz w:val="20"/>
                <w:szCs w:val="20"/>
              </w:rPr>
            </w:pPr>
          </w:p>
        </w:tc>
      </w:tr>
      <w:tr w:rsidR="00EF3C1F" w:rsidRPr="0054726E" w14:paraId="45D1A7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3E6B0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9C4A0D" w14:textId="77777777" w:rsidR="00EF3C1F" w:rsidRPr="0054726E" w:rsidRDefault="00EF3C1F" w:rsidP="00EF3C1F">
            <w:pPr>
              <w:pStyle w:val="Sansinterligne"/>
              <w:rPr>
                <w:rFonts w:ascii="Marianne" w:hAnsi="Marianne"/>
                <w:sz w:val="20"/>
                <w:szCs w:val="20"/>
              </w:rPr>
            </w:pPr>
          </w:p>
        </w:tc>
      </w:tr>
      <w:tr w:rsidR="00EF3C1F" w:rsidRPr="0054726E" w14:paraId="5DD320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0608C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8BF8C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p>
        </w:tc>
      </w:tr>
      <w:tr w:rsidR="00EF3C1F" w:rsidRPr="0054726E" w14:paraId="32EBC5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8C78B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007095" w14:textId="77777777" w:rsidR="00EF3C1F" w:rsidRPr="0054726E" w:rsidRDefault="00EF3C1F" w:rsidP="00EF3C1F">
            <w:pPr>
              <w:pStyle w:val="Sansinterligne"/>
              <w:rPr>
                <w:rFonts w:ascii="Marianne" w:hAnsi="Marianne"/>
                <w:sz w:val="20"/>
                <w:szCs w:val="20"/>
              </w:rPr>
            </w:pPr>
          </w:p>
        </w:tc>
      </w:tr>
      <w:tr w:rsidR="00EF3C1F" w:rsidRPr="0054726E" w14:paraId="6355FDE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F20FD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DOUANE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562F00" w14:textId="77777777" w:rsidR="00EF3C1F" w:rsidRPr="0054726E" w:rsidRDefault="00EF3C1F" w:rsidP="00EF3C1F">
            <w:pPr>
              <w:pStyle w:val="Sansinterligne"/>
              <w:rPr>
                <w:rFonts w:ascii="Marianne" w:hAnsi="Marianne"/>
                <w:i/>
                <w:iCs/>
                <w:sz w:val="20"/>
                <w:szCs w:val="20"/>
              </w:rPr>
            </w:pPr>
          </w:p>
        </w:tc>
      </w:tr>
      <w:tr w:rsidR="00EF3C1F" w:rsidRPr="0054726E" w14:paraId="0F55AC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FB285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486B9F" w14:textId="77777777" w:rsidR="00EF3C1F" w:rsidRPr="0054726E" w:rsidRDefault="00EF3C1F" w:rsidP="00EF3C1F">
            <w:pPr>
              <w:pStyle w:val="Sansinterligne"/>
              <w:rPr>
                <w:rFonts w:ascii="Marianne" w:hAnsi="Marianne"/>
                <w:sz w:val="20"/>
                <w:szCs w:val="20"/>
              </w:rPr>
            </w:pPr>
          </w:p>
        </w:tc>
      </w:tr>
      <w:tr w:rsidR="00AC6FC9" w:rsidRPr="0054726E" w14:paraId="362BEB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113E33" w14:textId="18D4C246"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8BFB14" w14:textId="77777777" w:rsidR="00AC6FC9" w:rsidRPr="0054726E" w:rsidRDefault="00AC6FC9" w:rsidP="00AC6FC9">
            <w:pPr>
              <w:pStyle w:val="Sansinterligne"/>
              <w:rPr>
                <w:rFonts w:ascii="Marianne" w:hAnsi="Marianne"/>
                <w:sz w:val="20"/>
                <w:szCs w:val="20"/>
              </w:rPr>
            </w:pPr>
          </w:p>
        </w:tc>
      </w:tr>
      <w:tr w:rsidR="00AC6FC9" w:rsidRPr="0054726E" w14:paraId="5D395DD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4B70B4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541FC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D2DFC4"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DF6567" w14:textId="77777777" w:rsidR="00AC6FC9" w:rsidRPr="0054726E" w:rsidRDefault="00AC6FC9" w:rsidP="00AC6FC9">
            <w:pPr>
              <w:pStyle w:val="Sansinterligne"/>
              <w:rPr>
                <w:rFonts w:ascii="Marianne" w:hAnsi="Marianne"/>
                <w:sz w:val="20"/>
                <w:szCs w:val="20"/>
              </w:rPr>
            </w:pPr>
          </w:p>
        </w:tc>
      </w:tr>
      <w:tr w:rsidR="00AC6FC9" w:rsidRPr="0054726E" w14:paraId="44B974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7B040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5659A3" w14:textId="77777777" w:rsidR="00AC6FC9" w:rsidRPr="0054726E" w:rsidRDefault="00AC6FC9" w:rsidP="00AC6FC9">
            <w:pPr>
              <w:pStyle w:val="Sansinterligne"/>
              <w:rPr>
                <w:rFonts w:ascii="Marianne" w:hAnsi="Marianne"/>
                <w:sz w:val="20"/>
                <w:szCs w:val="20"/>
              </w:rPr>
            </w:pPr>
          </w:p>
        </w:tc>
      </w:tr>
      <w:tr w:rsidR="00AC6FC9" w:rsidRPr="0054726E" w14:paraId="2D291D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B9BAE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Types de fermetures à glissière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446D7E" w14:textId="77777777" w:rsidR="00AC6FC9" w:rsidRPr="0054726E" w:rsidRDefault="00AC6FC9" w:rsidP="00AC6FC9">
            <w:pPr>
              <w:pStyle w:val="Sansinterligne"/>
              <w:rPr>
                <w:rFonts w:ascii="Marianne" w:hAnsi="Marianne"/>
                <w:sz w:val="20"/>
                <w:szCs w:val="20"/>
              </w:rPr>
            </w:pPr>
          </w:p>
        </w:tc>
      </w:tr>
      <w:tr w:rsidR="00AC6FC9" w:rsidRPr="0054726E" w14:paraId="0C4D14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4AFCA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respirabilité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CBFA45" w14:textId="77777777" w:rsidR="00AC6FC9" w:rsidRPr="0054726E" w:rsidRDefault="00AC6FC9" w:rsidP="00AC6FC9">
            <w:pPr>
              <w:pStyle w:val="Sansinterligne"/>
              <w:rPr>
                <w:rFonts w:ascii="Marianne" w:hAnsi="Marianne"/>
                <w:sz w:val="20"/>
                <w:szCs w:val="20"/>
              </w:rPr>
            </w:pPr>
          </w:p>
        </w:tc>
      </w:tr>
      <w:tr w:rsidR="00AC6FC9" w:rsidRPr="0054726E" w14:paraId="7D07E8F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0D521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12A9C7" w14:textId="77777777" w:rsidR="00AC6FC9" w:rsidRPr="0054726E" w:rsidRDefault="00AC6FC9" w:rsidP="00AC6FC9">
            <w:pPr>
              <w:pStyle w:val="Sansinterligne"/>
              <w:rPr>
                <w:rFonts w:ascii="Marianne" w:hAnsi="Marianne"/>
                <w:sz w:val="20"/>
                <w:szCs w:val="20"/>
              </w:rPr>
            </w:pPr>
          </w:p>
        </w:tc>
      </w:tr>
      <w:tr w:rsidR="00AC6FC9" w:rsidRPr="0054726E" w14:paraId="63FBF4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815C5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C06554" w14:textId="77777777" w:rsidR="00AC6FC9" w:rsidRPr="0054726E" w:rsidRDefault="00AC6FC9" w:rsidP="00AC6FC9">
            <w:pPr>
              <w:pStyle w:val="Sansinterligne"/>
              <w:rPr>
                <w:rFonts w:ascii="Marianne" w:hAnsi="Marianne"/>
                <w:sz w:val="20"/>
                <w:szCs w:val="20"/>
              </w:rPr>
            </w:pPr>
          </w:p>
        </w:tc>
      </w:tr>
      <w:tr w:rsidR="00AC6FC9" w:rsidRPr="0054726E" w14:paraId="4801B0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D8DF7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015409" w14:textId="77777777" w:rsidR="00AC6FC9" w:rsidRPr="0054726E" w:rsidRDefault="00AC6FC9" w:rsidP="00AC6FC9">
            <w:pPr>
              <w:pStyle w:val="Sansinterligne"/>
              <w:rPr>
                <w:rFonts w:ascii="Marianne" w:hAnsi="Marianne"/>
                <w:sz w:val="20"/>
                <w:szCs w:val="20"/>
              </w:rPr>
            </w:pPr>
          </w:p>
        </w:tc>
      </w:tr>
      <w:tr w:rsidR="00AC6FC9" w:rsidRPr="0054726E" w14:paraId="2F1C1D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DD8A3A"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0C977A" w14:textId="77777777" w:rsidR="00AC6FC9" w:rsidRPr="0054726E" w:rsidRDefault="00AC6FC9" w:rsidP="00AC6FC9">
            <w:pPr>
              <w:pStyle w:val="Sansinterligne"/>
              <w:rPr>
                <w:rFonts w:ascii="Marianne" w:hAnsi="Marianne"/>
                <w:sz w:val="20"/>
                <w:szCs w:val="20"/>
              </w:rPr>
            </w:pPr>
          </w:p>
        </w:tc>
      </w:tr>
      <w:tr w:rsidR="00AC6FC9" w:rsidRPr="0054726E" w14:paraId="3B2E9C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9D081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Type de serrage pour les poignets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4C0A28" w14:textId="77777777" w:rsidR="00AC6FC9" w:rsidRPr="0054726E" w:rsidRDefault="00AC6FC9" w:rsidP="00AC6FC9">
            <w:pPr>
              <w:pStyle w:val="Sansinterligne"/>
              <w:rPr>
                <w:rFonts w:ascii="Marianne" w:hAnsi="Marianne"/>
                <w:sz w:val="20"/>
                <w:szCs w:val="20"/>
              </w:rPr>
            </w:pPr>
          </w:p>
        </w:tc>
      </w:tr>
      <w:tr w:rsidR="00AC6FC9" w:rsidRPr="0054726E" w14:paraId="65997D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32658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6E6EB2" w14:textId="5A84957D" w:rsidR="00AC6FC9" w:rsidRPr="0054726E" w:rsidRDefault="00AC6FC9" w:rsidP="00AC6FC9">
            <w:pPr>
              <w:pStyle w:val="Sansinterligne"/>
              <w:rPr>
                <w:rFonts w:ascii="Marianne" w:hAnsi="Marianne"/>
                <w:sz w:val="20"/>
                <w:szCs w:val="20"/>
              </w:rPr>
            </w:pPr>
          </w:p>
        </w:tc>
      </w:tr>
      <w:tr w:rsidR="00AC6FC9" w:rsidRPr="0054726E" w14:paraId="0D5834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6CB0F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 minimum 8000 schmerbers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CE81DA" w14:textId="2B67BF64" w:rsidR="00AC6FC9" w:rsidRPr="0054726E" w:rsidRDefault="00AC6FC9" w:rsidP="00AC6FC9">
            <w:pPr>
              <w:pStyle w:val="Sansinterligne"/>
              <w:rPr>
                <w:rFonts w:ascii="Marianne" w:hAnsi="Marianne"/>
                <w:sz w:val="20"/>
                <w:szCs w:val="20"/>
              </w:rPr>
            </w:pPr>
          </w:p>
        </w:tc>
      </w:tr>
    </w:tbl>
    <w:p w14:paraId="0BE4F372" w14:textId="77777777" w:rsidR="00E879C2" w:rsidRPr="0054726E" w:rsidRDefault="00E879C2" w:rsidP="00E879C2">
      <w:pPr>
        <w:pStyle w:val="Standard"/>
        <w:rPr>
          <w:rFonts w:ascii="Marianne" w:hAnsi="Marianne"/>
          <w:sz w:val="20"/>
          <w:szCs w:val="20"/>
        </w:rPr>
      </w:pPr>
    </w:p>
    <w:p w14:paraId="695C22CF" w14:textId="77777777" w:rsidR="00E879C2" w:rsidRPr="0054726E" w:rsidRDefault="00E879C2" w:rsidP="00E879C2">
      <w:pPr>
        <w:pStyle w:val="Standard"/>
        <w:rPr>
          <w:rFonts w:ascii="Marianne" w:hAnsi="Marianne"/>
          <w:sz w:val="20"/>
          <w:szCs w:val="20"/>
        </w:rPr>
      </w:pPr>
    </w:p>
    <w:p w14:paraId="0EB03ED9" w14:textId="77777777" w:rsidR="00E879C2" w:rsidRPr="0054726E" w:rsidRDefault="00E879C2" w:rsidP="00E879C2">
      <w:pPr>
        <w:pStyle w:val="Titre3"/>
        <w:numPr>
          <w:ilvl w:val="0"/>
          <w:numId w:val="0"/>
        </w:numPr>
        <w:rPr>
          <w:color w:val="002060"/>
          <w:sz w:val="20"/>
          <w:szCs w:val="20"/>
        </w:rPr>
      </w:pPr>
      <w:bookmarkStart w:id="471" w:name="_Toc207276886"/>
      <w:bookmarkStart w:id="472" w:name="__RefHeading___Toc50188_2787168394"/>
      <w:bookmarkStart w:id="473" w:name="_Toc214868096"/>
      <w:bookmarkStart w:id="474" w:name="_Toc215842622"/>
      <w:bookmarkStart w:id="475" w:name="_Toc216101335"/>
      <w:bookmarkStart w:id="476" w:name="_Toc216360448"/>
      <w:bookmarkStart w:id="477" w:name="_Toc216883336"/>
      <w:r w:rsidRPr="0054726E">
        <w:rPr>
          <w:color w:val="002060"/>
          <w:sz w:val="20"/>
          <w:szCs w:val="20"/>
        </w:rPr>
        <w:t>5-03. Hardshell terrestre</w:t>
      </w:r>
      <w:bookmarkEnd w:id="471"/>
      <w:bookmarkEnd w:id="472"/>
      <w:bookmarkEnd w:id="473"/>
      <w:r w:rsidRPr="0054726E">
        <w:rPr>
          <w:color w:val="002060"/>
          <w:sz w:val="20"/>
          <w:szCs w:val="20"/>
        </w:rPr>
        <w:t xml:space="preserve"> – homme et femme</w:t>
      </w:r>
      <w:bookmarkEnd w:id="474"/>
      <w:bookmarkEnd w:id="475"/>
      <w:bookmarkEnd w:id="476"/>
      <w:bookmarkEnd w:id="477"/>
    </w:p>
    <w:p w14:paraId="1A67CC5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098"/>
        <w:gridCol w:w="5540"/>
      </w:tblGrid>
      <w:tr w:rsidR="00E879C2" w:rsidRPr="0054726E" w14:paraId="3E29A575"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B163631" w14:textId="77777777" w:rsidR="00E879C2" w:rsidRPr="0054726E" w:rsidRDefault="00E879C2" w:rsidP="00B52833">
            <w:pPr>
              <w:pStyle w:val="TableContents"/>
              <w:jc w:val="center"/>
              <w:rPr>
                <w:b/>
                <w:bCs/>
              </w:rPr>
            </w:pPr>
            <w:r w:rsidRPr="0054726E">
              <w:rPr>
                <w:b/>
                <w:bCs/>
              </w:rPr>
              <w:t>Fiche technique-Hardshell terrestre-Echantillon demandé</w:t>
            </w:r>
          </w:p>
        </w:tc>
      </w:tr>
      <w:tr w:rsidR="00E879C2" w:rsidRPr="0054726E" w14:paraId="4A8E07A5"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5EBD410F" w14:textId="77777777" w:rsidR="00E879C2" w:rsidRPr="0054726E" w:rsidRDefault="00E879C2" w:rsidP="00B52833">
            <w:pPr>
              <w:pStyle w:val="TableContents"/>
              <w:jc w:val="center"/>
              <w:rPr>
                <w:b/>
                <w:bCs/>
              </w:rPr>
            </w:pPr>
            <w:r w:rsidRPr="0054726E">
              <w:rPr>
                <w:b/>
                <w:bCs/>
              </w:rPr>
              <w:t>Exigences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75C833" w14:textId="77777777" w:rsidR="00E879C2" w:rsidRPr="0054726E" w:rsidRDefault="00E879C2" w:rsidP="00B52833">
            <w:pPr>
              <w:pStyle w:val="TableContents"/>
              <w:jc w:val="center"/>
              <w:rPr>
                <w:b/>
                <w:bCs/>
              </w:rPr>
            </w:pPr>
            <w:r w:rsidRPr="0054726E">
              <w:rPr>
                <w:b/>
                <w:bCs/>
              </w:rPr>
              <w:t>Réponse du candidat</w:t>
            </w:r>
          </w:p>
        </w:tc>
      </w:tr>
      <w:tr w:rsidR="00E879C2" w:rsidRPr="0054726E" w14:paraId="182EF84E"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45C82AD8"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207B82" w14:textId="77777777" w:rsidR="00E879C2" w:rsidRPr="0054726E" w:rsidRDefault="00E879C2" w:rsidP="00B52833">
            <w:pPr>
              <w:pStyle w:val="TableContents"/>
            </w:pPr>
          </w:p>
        </w:tc>
      </w:tr>
      <w:tr w:rsidR="00E879C2" w:rsidRPr="0054726E" w14:paraId="2A7B6819"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5CF88626"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3F5A63" w14:textId="77777777" w:rsidR="00E879C2" w:rsidRPr="0054726E" w:rsidRDefault="00E879C2" w:rsidP="00B52833">
            <w:pPr>
              <w:pStyle w:val="TableContents"/>
            </w:pPr>
          </w:p>
        </w:tc>
      </w:tr>
      <w:tr w:rsidR="00EF3C1F" w:rsidRPr="0054726E" w14:paraId="3F6DAAC1"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6F458063" w14:textId="67D4DDD0" w:rsidR="00EF3C1F" w:rsidRPr="0054726E" w:rsidRDefault="00EF3C1F" w:rsidP="00EF3C1F">
            <w:pPr>
              <w:pStyle w:val="Default"/>
              <w:rPr>
                <w:rFonts w:ascii="Marianne" w:hAnsi="Marianne"/>
                <w:sz w:val="20"/>
                <w:szCs w:val="20"/>
              </w:rPr>
            </w:pPr>
            <w:r w:rsidRPr="00A021DD">
              <w:rPr>
                <w:rFonts w:ascii="Marianne" w:hAnsi="Marianne"/>
                <w:sz w:val="20"/>
                <w:szCs w:val="20"/>
              </w:rPr>
              <w:t>Normes/exigences mises en œuvre</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5B3E30" w14:textId="77777777" w:rsidR="00EF3C1F" w:rsidRPr="0054726E" w:rsidRDefault="00EF3C1F" w:rsidP="00EF3C1F">
            <w:pPr>
              <w:pStyle w:val="TableContents"/>
            </w:pPr>
          </w:p>
        </w:tc>
      </w:tr>
      <w:tr w:rsidR="00EF3C1F" w:rsidRPr="0054726E" w14:paraId="75B62C6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B5562A5" w14:textId="77777777" w:rsidR="00EF3C1F" w:rsidRPr="0054726E" w:rsidRDefault="00EF3C1F" w:rsidP="00EF3C1F">
            <w:pPr>
              <w:pStyle w:val="TableContents"/>
            </w:pPr>
            <w:r w:rsidRPr="0054726E">
              <w:t>Exigences minimales requises</w:t>
            </w:r>
          </w:p>
        </w:tc>
      </w:tr>
      <w:tr w:rsidR="00EF3C1F" w:rsidRPr="0054726E" w14:paraId="56FABCDB"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68D365A7" w14:textId="77777777" w:rsidR="00EF3C1F" w:rsidRPr="0054726E" w:rsidRDefault="00EF3C1F" w:rsidP="00EF3C1F">
            <w:pPr>
              <w:pStyle w:val="Standard"/>
              <w:widowControl w:val="0"/>
              <w:rPr>
                <w:rFonts w:ascii="Marianne" w:hAnsi="Marianne"/>
                <w:sz w:val="20"/>
                <w:szCs w:val="20"/>
              </w:rPr>
            </w:pPr>
            <w:r w:rsidRPr="0054726E">
              <w:rPr>
                <w:rFonts w:ascii="Marianne" w:hAnsi="Marianne"/>
                <w:sz w:val="20"/>
                <w:szCs w:val="20"/>
              </w:rPr>
              <w:t>Type de tissu utilisé</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EFB4E0" w14:textId="77777777" w:rsidR="00EF3C1F" w:rsidRPr="0054726E" w:rsidRDefault="00EF3C1F" w:rsidP="00EF3C1F">
            <w:pPr>
              <w:pStyle w:val="TableContents"/>
              <w:rPr>
                <w:i/>
                <w:iCs/>
              </w:rPr>
            </w:pPr>
          </w:p>
        </w:tc>
      </w:tr>
      <w:tr w:rsidR="00EF3C1F" w:rsidRPr="0054726E" w14:paraId="31427DFF"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6C2C0256" w14:textId="77777777" w:rsidR="00EF3C1F" w:rsidRPr="0054726E" w:rsidRDefault="00EF3C1F" w:rsidP="00EF3C1F">
            <w:pPr>
              <w:pStyle w:val="Standard"/>
              <w:widowControl w:val="0"/>
              <w:rPr>
                <w:rFonts w:ascii="Marianne" w:hAnsi="Marianne"/>
                <w:sz w:val="20"/>
                <w:szCs w:val="20"/>
              </w:rPr>
            </w:pPr>
            <w:r w:rsidRPr="0054726E">
              <w:rPr>
                <w:rFonts w:ascii="Marianne" w:hAnsi="Marianne"/>
                <w:sz w:val="20"/>
                <w:szCs w:val="20"/>
              </w:rPr>
              <w:t>doublure de propreté assurant une bonne ventilation (notamment pour la saison des pluies en milieu tropical)</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6282D8" w14:textId="77777777" w:rsidR="00EF3C1F" w:rsidRPr="0054726E" w:rsidRDefault="00EF3C1F" w:rsidP="00EF3C1F">
            <w:pPr>
              <w:pStyle w:val="TableContents"/>
              <w:rPr>
                <w:i/>
                <w:iCs/>
              </w:rPr>
            </w:pPr>
          </w:p>
        </w:tc>
      </w:tr>
      <w:tr w:rsidR="00EF3C1F" w:rsidRPr="0054726E" w14:paraId="11AB78AB"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5EE87E45" w14:textId="77777777" w:rsidR="00EF3C1F" w:rsidRPr="0054726E" w:rsidRDefault="00EF3C1F" w:rsidP="00EF3C1F">
            <w:pPr>
              <w:pStyle w:val="Standard"/>
              <w:widowControl w:val="0"/>
              <w:rPr>
                <w:rFonts w:ascii="Marianne" w:hAnsi="Marianne"/>
                <w:sz w:val="20"/>
                <w:szCs w:val="20"/>
              </w:rPr>
            </w:pPr>
            <w:r w:rsidRPr="0054726E">
              <w:rPr>
                <w:rFonts w:ascii="Marianne" w:hAnsi="Marianne"/>
                <w:sz w:val="20"/>
                <w:szCs w:val="20"/>
              </w:rPr>
              <w:t>Bande d’aération sur le dos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4106B8" w14:textId="77777777" w:rsidR="00EF3C1F" w:rsidRPr="0054726E" w:rsidRDefault="00EF3C1F" w:rsidP="00EF3C1F">
            <w:pPr>
              <w:pStyle w:val="TableContents"/>
              <w:rPr>
                <w:i/>
                <w:iCs/>
              </w:rPr>
            </w:pPr>
          </w:p>
        </w:tc>
      </w:tr>
      <w:tr w:rsidR="00EF3C1F" w:rsidRPr="0054726E" w14:paraId="1846BD0A"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7A40F7F5" w14:textId="77777777" w:rsidR="00EF3C1F" w:rsidRPr="0054726E" w:rsidRDefault="00EF3C1F" w:rsidP="00EF3C1F">
            <w:pPr>
              <w:pStyle w:val="TableContents"/>
            </w:pPr>
            <w:r w:rsidRPr="0054726E">
              <w:t>Coutures étanches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7568EB" w14:textId="77777777" w:rsidR="00EF3C1F" w:rsidRPr="0054726E" w:rsidRDefault="00EF3C1F" w:rsidP="00EF3C1F">
            <w:pPr>
              <w:pStyle w:val="TableContents"/>
              <w:rPr>
                <w:i/>
                <w:iCs/>
              </w:rPr>
            </w:pPr>
          </w:p>
        </w:tc>
      </w:tr>
      <w:tr w:rsidR="00EF3C1F" w:rsidRPr="0054726E" w14:paraId="60ADDD7D"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6CCEEEEA" w14:textId="77777777" w:rsidR="00EF3C1F" w:rsidRPr="0054726E" w:rsidRDefault="00EF3C1F" w:rsidP="00EF3C1F">
            <w:pPr>
              <w:pStyle w:val="Textbody"/>
              <w:tabs>
                <w:tab w:val="left" w:pos="568"/>
                <w:tab w:val="left" w:pos="1418"/>
                <w:tab w:val="left" w:pos="2268"/>
              </w:tabs>
              <w:spacing w:before="120"/>
              <w:rPr>
                <w:rFonts w:ascii="Marianne" w:hAnsi="Marianne"/>
                <w:sz w:val="20"/>
                <w:szCs w:val="20"/>
              </w:rPr>
            </w:pPr>
            <w:r w:rsidRPr="0054726E">
              <w:rPr>
                <w:rFonts w:ascii="Marianne" w:hAnsi="Marianne"/>
                <w:sz w:val="20"/>
                <w:szCs w:val="20"/>
              </w:rPr>
              <w:t>Qualité du marquage «</w:t>
            </w:r>
            <w:r w:rsidRPr="0054726E">
              <w:rPr>
                <w:rFonts w:ascii="Calibri" w:hAnsi="Calibri" w:cs="Calibri"/>
                <w:sz w:val="20"/>
                <w:szCs w:val="20"/>
              </w:rPr>
              <w:t> </w:t>
            </w:r>
            <w:r w:rsidRPr="0054726E">
              <w:rPr>
                <w:rFonts w:ascii="Marianne" w:hAnsi="Marianne"/>
                <w:sz w:val="20"/>
                <w:szCs w:val="20"/>
              </w:rPr>
              <w:t>DOUANE</w:t>
            </w:r>
            <w:r w:rsidRPr="0054726E">
              <w:rPr>
                <w:rFonts w:ascii="Calibri" w:hAnsi="Calibri" w:cs="Calibri"/>
                <w:sz w:val="20"/>
                <w:szCs w:val="20"/>
              </w:rPr>
              <w:t> </w:t>
            </w:r>
            <w:r w:rsidRPr="0054726E">
              <w:rPr>
                <w:rFonts w:ascii="Marianne" w:hAnsi="Marianne" w:cs="Marianne"/>
                <w:sz w:val="20"/>
                <w:szCs w:val="20"/>
              </w:rPr>
              <w:t>»</w:t>
            </w:r>
            <w:r w:rsidRPr="0054726E">
              <w:rPr>
                <w:rFonts w:ascii="Marianne" w:hAnsi="Marianne"/>
                <w:sz w:val="20"/>
                <w:szCs w:val="20"/>
              </w:rPr>
              <w:t xml:space="preserve"> 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B06F62" w14:textId="77777777" w:rsidR="00EF3C1F" w:rsidRPr="0054726E" w:rsidRDefault="00EF3C1F" w:rsidP="00EF3C1F">
            <w:pPr>
              <w:pStyle w:val="TableContents"/>
              <w:rPr>
                <w:i/>
                <w:iCs/>
              </w:rPr>
            </w:pPr>
          </w:p>
        </w:tc>
      </w:tr>
      <w:tr w:rsidR="00EF3C1F" w:rsidRPr="0054726E" w14:paraId="0799AE50"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0916EAEA" w14:textId="77777777" w:rsidR="00EF3C1F" w:rsidRPr="0054726E" w:rsidRDefault="00EF3C1F" w:rsidP="00EF3C1F">
            <w:pPr>
              <w:pStyle w:val="Paragraphedeliste"/>
              <w:spacing w:before="120" w:line="276" w:lineRule="auto"/>
              <w:ind w:left="0"/>
              <w:rPr>
                <w:rFonts w:ascii="Marianne" w:hAnsi="Marianne"/>
                <w:sz w:val="20"/>
                <w:szCs w:val="20"/>
              </w:rPr>
            </w:pPr>
            <w:r w:rsidRPr="0054726E">
              <w:rPr>
                <w:rFonts w:ascii="Marianne" w:hAnsi="Marianne"/>
                <w:sz w:val="20"/>
                <w:szCs w:val="20"/>
              </w:rPr>
              <w:t>Tailles :</w:t>
            </w:r>
          </w:p>
          <w:p w14:paraId="4F3ED911" w14:textId="77777777" w:rsidR="00EF3C1F" w:rsidRPr="0054726E" w:rsidRDefault="00EF3C1F" w:rsidP="00EF3C1F">
            <w:pPr>
              <w:pStyle w:val="Paragraphedeliste"/>
              <w:spacing w:before="120" w:line="276" w:lineRule="auto"/>
              <w:ind w:left="0"/>
              <w:rPr>
                <w:rFonts w:ascii="Marianne" w:hAnsi="Marianne"/>
                <w:kern w:val="0"/>
                <w:sz w:val="20"/>
                <w:szCs w:val="20"/>
              </w:rPr>
            </w:pPr>
            <w:r w:rsidRPr="0054726E">
              <w:rPr>
                <w:rFonts w:ascii="Marianne" w:hAnsi="Marianne"/>
                <w:kern w:val="0"/>
                <w:sz w:val="20"/>
                <w:szCs w:val="20"/>
              </w:rPr>
              <w:t>Pour les hommes, dans les tailles XS, S, M, L, XL, 2XL, 3XL, 4XL;</w:t>
            </w:r>
          </w:p>
          <w:p w14:paraId="391A34A6" w14:textId="77777777" w:rsidR="00EF3C1F" w:rsidRPr="0054726E" w:rsidRDefault="00EF3C1F" w:rsidP="00EF3C1F">
            <w:pPr>
              <w:pStyle w:val="Paragraphedeliste"/>
              <w:spacing w:before="120" w:line="276" w:lineRule="auto"/>
              <w:ind w:left="0"/>
              <w:rPr>
                <w:rFonts w:ascii="Marianne" w:hAnsi="Marianne"/>
                <w:sz w:val="20"/>
                <w:szCs w:val="20"/>
              </w:rPr>
            </w:pPr>
            <w:r w:rsidRPr="0054726E">
              <w:rPr>
                <w:rFonts w:ascii="Marianne" w:hAnsi="Marianne"/>
                <w:kern w:val="0"/>
                <w:sz w:val="20"/>
                <w:szCs w:val="20"/>
              </w:rPr>
              <w:t>Pour les femmes</w:t>
            </w:r>
            <w:r w:rsidRPr="0054726E">
              <w:rPr>
                <w:rFonts w:ascii="Calibri" w:hAnsi="Calibri" w:cs="Calibri"/>
                <w:kern w:val="0"/>
                <w:sz w:val="20"/>
                <w:szCs w:val="20"/>
              </w:rPr>
              <w:t> </w:t>
            </w:r>
            <w:r w:rsidRPr="0054726E">
              <w:rPr>
                <w:rFonts w:ascii="Marianne" w:hAnsi="Marianne"/>
                <w:kern w:val="0"/>
                <w:sz w:val="20"/>
                <w:szCs w:val="20"/>
              </w:rPr>
              <w:t>: dans les tailles XS, S, M, L, XL, 2XL, 3XL, 4XL.</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62851E" w14:textId="77777777" w:rsidR="00EF3C1F" w:rsidRPr="0054726E" w:rsidRDefault="00EF3C1F" w:rsidP="00EF3C1F">
            <w:pPr>
              <w:pStyle w:val="TableContents"/>
            </w:pPr>
          </w:p>
        </w:tc>
      </w:tr>
      <w:tr w:rsidR="00EF3C1F" w:rsidRPr="0054726E" w14:paraId="5B95969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DC0E172" w14:textId="77777777" w:rsidR="00EF3C1F" w:rsidRPr="0054726E" w:rsidRDefault="00EF3C1F" w:rsidP="00EF3C1F">
            <w:pPr>
              <w:pStyle w:val="TableContents"/>
            </w:pPr>
            <w:r w:rsidRPr="0054726E">
              <w:t>Qualité des matières premières et de la réalisation</w:t>
            </w:r>
          </w:p>
        </w:tc>
      </w:tr>
      <w:tr w:rsidR="00EF3C1F" w:rsidRPr="0054726E" w14:paraId="5B18D645"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14BF50AA" w14:textId="77777777" w:rsidR="00EF3C1F" w:rsidRPr="0054726E" w:rsidRDefault="00EF3C1F" w:rsidP="00EF3C1F">
            <w:pPr>
              <w:pStyle w:val="TableContents"/>
            </w:pPr>
            <w:r w:rsidRPr="0054726E">
              <w:t>Qualité des produits semi-finis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863E83" w14:textId="77777777" w:rsidR="00EF3C1F" w:rsidRPr="0054726E" w:rsidRDefault="00EF3C1F" w:rsidP="00EF3C1F">
            <w:pPr>
              <w:pStyle w:val="TableContents"/>
              <w:rPr>
                <w:i/>
                <w:iCs/>
              </w:rPr>
            </w:pPr>
          </w:p>
        </w:tc>
      </w:tr>
      <w:tr w:rsidR="00EF3C1F" w:rsidRPr="0054726E" w14:paraId="10BDBDF5"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62E0F51F" w14:textId="77777777" w:rsidR="00EF3C1F" w:rsidRPr="0054726E" w:rsidRDefault="00EF3C1F" w:rsidP="00EF3C1F">
            <w:pPr>
              <w:pStyle w:val="TableContents"/>
            </w:pPr>
            <w:r w:rsidRPr="0054726E">
              <w:t>Qualité des montages et des coutures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28A137" w14:textId="77777777" w:rsidR="00EF3C1F" w:rsidRPr="0054726E" w:rsidRDefault="00EF3C1F" w:rsidP="00EF3C1F">
            <w:pPr>
              <w:pStyle w:val="TableContents"/>
              <w:rPr>
                <w:i/>
                <w:iCs/>
              </w:rPr>
            </w:pPr>
          </w:p>
        </w:tc>
      </w:tr>
      <w:tr w:rsidR="00EF3C1F" w:rsidRPr="0054726E" w14:paraId="59E33305"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5A2D26F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3C85BC" w14:textId="77777777" w:rsidR="00EF3C1F" w:rsidRPr="0054726E" w:rsidRDefault="00EF3C1F" w:rsidP="00EF3C1F">
            <w:pPr>
              <w:pStyle w:val="TableContents"/>
              <w:rPr>
                <w:i/>
                <w:iCs/>
              </w:rPr>
            </w:pPr>
          </w:p>
        </w:tc>
      </w:tr>
      <w:tr w:rsidR="00AC6FC9" w:rsidRPr="0054726E" w14:paraId="42CE2B98" w14:textId="77777777" w:rsidTr="00BB32B4">
        <w:tc>
          <w:tcPr>
            <w:tcW w:w="409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273B9F" w14:textId="69458B7A"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2732A1" w14:textId="77777777" w:rsidR="00AC6FC9" w:rsidRPr="0054726E" w:rsidRDefault="00AC6FC9" w:rsidP="00AC6FC9">
            <w:pPr>
              <w:pStyle w:val="TableContents"/>
              <w:rPr>
                <w:i/>
                <w:iCs/>
              </w:rPr>
            </w:pPr>
          </w:p>
        </w:tc>
      </w:tr>
      <w:tr w:rsidR="00AC6FC9" w:rsidRPr="0054726E" w14:paraId="52326F0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2929B8" w14:textId="77777777" w:rsidR="00AC6FC9" w:rsidRPr="0054726E" w:rsidRDefault="00AC6FC9" w:rsidP="00AC6FC9">
            <w:pPr>
              <w:pStyle w:val="TableContents"/>
            </w:pPr>
            <w:r w:rsidRPr="0054726E">
              <w:t>Confort et adaptation aux conditions d'utilisation</w:t>
            </w:r>
          </w:p>
        </w:tc>
      </w:tr>
      <w:tr w:rsidR="00AC6FC9" w:rsidRPr="0054726E" w14:paraId="4357C58B"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73DB459F"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l’agent</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0AE74A" w14:textId="77777777" w:rsidR="00AC6FC9" w:rsidRPr="0054726E" w:rsidRDefault="00AC6FC9" w:rsidP="00AC6FC9">
            <w:pPr>
              <w:pStyle w:val="TableContents"/>
            </w:pPr>
          </w:p>
        </w:tc>
      </w:tr>
      <w:tr w:rsidR="00AC6FC9" w:rsidRPr="0054726E" w14:paraId="3FCB5232"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19424029" w14:textId="77777777" w:rsidR="00AC6FC9" w:rsidRPr="0054726E" w:rsidRDefault="00AC6FC9" w:rsidP="00AC6FC9">
            <w:pPr>
              <w:pStyle w:val="TableContents"/>
            </w:pPr>
            <w:r w:rsidRPr="0054726E">
              <w:t>Aisance dans les mouvements</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A4367E" w14:textId="77777777" w:rsidR="00AC6FC9" w:rsidRPr="0054726E" w:rsidRDefault="00AC6FC9" w:rsidP="00AC6FC9">
            <w:pPr>
              <w:pStyle w:val="TableContents"/>
            </w:pPr>
          </w:p>
        </w:tc>
      </w:tr>
      <w:tr w:rsidR="00AC6FC9" w:rsidRPr="0054726E" w14:paraId="650C9FBE"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761D1A82"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Compatibilité avec les éléments de la tenue, en particulier le ceinturon et l’arme de service (pas de gêne à la sortie d’arme).</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8EDEF7" w14:textId="77777777" w:rsidR="00AC6FC9" w:rsidRPr="0054726E" w:rsidRDefault="00AC6FC9" w:rsidP="00AC6FC9">
            <w:pPr>
              <w:pStyle w:val="TableContents"/>
            </w:pPr>
          </w:p>
        </w:tc>
      </w:tr>
      <w:tr w:rsidR="00AC6FC9" w:rsidRPr="0054726E" w14:paraId="37A1A9B1" w14:textId="77777777" w:rsidTr="00B52833">
        <w:tc>
          <w:tcPr>
            <w:tcW w:w="4098" w:type="dxa"/>
            <w:tcBorders>
              <w:left w:val="single" w:sz="2" w:space="0" w:color="000000"/>
              <w:bottom w:val="single" w:sz="2" w:space="0" w:color="000000"/>
            </w:tcBorders>
            <w:shd w:val="clear" w:color="auto" w:fill="auto"/>
            <w:tcMar>
              <w:top w:w="55" w:type="dxa"/>
              <w:left w:w="55" w:type="dxa"/>
              <w:bottom w:w="55" w:type="dxa"/>
              <w:right w:w="55" w:type="dxa"/>
            </w:tcMar>
          </w:tcPr>
          <w:p w14:paraId="30591916"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Absence de boulochage</w:t>
            </w:r>
          </w:p>
        </w:tc>
        <w:tc>
          <w:tcPr>
            <w:tcW w:w="55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242B65" w14:textId="77777777" w:rsidR="00AC6FC9" w:rsidRPr="0054726E" w:rsidRDefault="00AC6FC9" w:rsidP="00AC6FC9">
            <w:pPr>
              <w:pStyle w:val="TableContents"/>
            </w:pPr>
          </w:p>
        </w:tc>
      </w:tr>
      <w:tr w:rsidR="00AC6FC9" w:rsidRPr="0054726E" w14:paraId="6FFF3FFD" w14:textId="77777777" w:rsidTr="00B52833">
        <w:tc>
          <w:tcPr>
            <w:tcW w:w="9638" w:type="dxa"/>
            <w:gridSpan w:val="2"/>
            <w:tcBorders>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4FF7C9A3" w14:textId="77777777" w:rsidR="00AC6FC9" w:rsidRPr="0054726E" w:rsidRDefault="00AC6FC9" w:rsidP="00AC6FC9">
            <w:pPr>
              <w:pStyle w:val="TableContents"/>
              <w:rPr>
                <w:b/>
                <w:bCs/>
              </w:rPr>
            </w:pPr>
            <w:r w:rsidRPr="0054726E">
              <w:rPr>
                <w:b/>
                <w:bCs/>
              </w:rPr>
              <w:t>Analyses laboratoires</w:t>
            </w:r>
          </w:p>
        </w:tc>
      </w:tr>
      <w:tr w:rsidR="00AC6FC9" w:rsidRPr="0054726E" w14:paraId="3E231719"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2E46BB95" w14:textId="77777777" w:rsidR="00AC6FC9" w:rsidRPr="0054726E" w:rsidRDefault="00AC6FC9" w:rsidP="00AC6FC9">
            <w:pPr>
              <w:pStyle w:val="TableContents"/>
            </w:pPr>
            <w:r w:rsidRPr="0054726E">
              <w:t>Solidité des teintures</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A97018B"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366D41D"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6339FF9C" w14:textId="77777777" w:rsidR="00AC6FC9" w:rsidRPr="0054726E" w:rsidRDefault="00AC6FC9" w:rsidP="00AC6FC9">
            <w:pPr>
              <w:pStyle w:val="Standard"/>
              <w:tabs>
                <w:tab w:val="right" w:leader="dot" w:pos="9468"/>
              </w:tabs>
              <w:textAlignment w:val="center"/>
              <w:rPr>
                <w:rFonts w:ascii="Marianne" w:hAnsi="Marianne"/>
                <w:sz w:val="20"/>
                <w:szCs w:val="20"/>
              </w:rPr>
            </w:pPr>
            <w:r w:rsidRPr="0054726E">
              <w:rPr>
                <w:rFonts w:ascii="Marianne" w:hAnsi="Marianne"/>
                <w:sz w:val="20"/>
                <w:szCs w:val="20"/>
                <w:lang w:eastAsia="en-US"/>
              </w:rPr>
              <w:t>Tissu avec faible niveau sonore lors des mouvements</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0FE23B" w14:textId="77777777" w:rsidR="00AC6FC9" w:rsidRPr="0054726E" w:rsidRDefault="00AC6FC9" w:rsidP="00AC6FC9">
            <w:pPr>
              <w:pStyle w:val="TableContents"/>
            </w:pPr>
            <w:r w:rsidRPr="0054726E">
              <w:t>Résultats test d’un laboratoire agréé</w:t>
            </w:r>
          </w:p>
        </w:tc>
      </w:tr>
      <w:tr w:rsidR="00AC6FC9" w:rsidRPr="0054726E" w14:paraId="1DDCDBE5"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2AE43ED8" w14:textId="77777777" w:rsidR="00AC6FC9" w:rsidRPr="0054726E" w:rsidRDefault="00AC6FC9" w:rsidP="00AC6FC9">
            <w:pPr>
              <w:pStyle w:val="TableContents"/>
            </w:pPr>
            <w:r w:rsidRPr="0054726E">
              <w:t>Stabilité dimensionnelle</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14BA3F0" w14:textId="77777777" w:rsidR="00AC6FC9" w:rsidRPr="0054726E" w:rsidRDefault="00AC6FC9" w:rsidP="00AC6FC9">
            <w:pPr>
              <w:pStyle w:val="TableContents"/>
            </w:pPr>
            <w:r w:rsidRPr="0054726E">
              <w:t>Résultats test d’un laboratoire agréé</w:t>
            </w:r>
          </w:p>
        </w:tc>
      </w:tr>
      <w:tr w:rsidR="00AC6FC9" w:rsidRPr="0054726E" w14:paraId="74F4544E"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3CECB263" w14:textId="77777777" w:rsidR="00AC6FC9" w:rsidRPr="0054726E" w:rsidRDefault="00AC6FC9" w:rsidP="00AC6FC9">
            <w:pPr>
              <w:pStyle w:val="TableContents"/>
            </w:pPr>
            <w:r w:rsidRPr="0054726E">
              <w:t>Efficacité de la protection à la pluie (20000 schmerbers minimum)</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F8463C5" w14:textId="77777777" w:rsidR="00AC6FC9" w:rsidRPr="0054726E" w:rsidRDefault="00AC6FC9" w:rsidP="00AC6FC9">
            <w:pPr>
              <w:pStyle w:val="TableContents"/>
            </w:pPr>
            <w:r w:rsidRPr="0054726E">
              <w:t>Résultats test d’un laboratoire agréé</w:t>
            </w:r>
          </w:p>
        </w:tc>
      </w:tr>
      <w:tr w:rsidR="00AC6FC9" w:rsidRPr="0054726E" w14:paraId="3DD925B2"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5C532913"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Respirabilité</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D5B97BD" w14:textId="77777777" w:rsidR="00AC6FC9" w:rsidRPr="0054726E" w:rsidRDefault="00AC6FC9" w:rsidP="00AC6FC9">
            <w:pPr>
              <w:pStyle w:val="TableContents"/>
            </w:pPr>
            <w:r w:rsidRPr="0054726E">
              <w:t>Résultats test d’un laboratoire agréé</w:t>
            </w:r>
          </w:p>
        </w:tc>
      </w:tr>
      <w:tr w:rsidR="00AC6FC9" w:rsidRPr="0054726E" w14:paraId="55757698"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4E87F734"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sz w:val="20"/>
                <w:szCs w:val="20"/>
                <w:lang w:eastAsia="en-US"/>
              </w:rPr>
              <w:t>Performance coupe-vent</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123620D" w14:textId="77777777" w:rsidR="00AC6FC9" w:rsidRPr="0054726E" w:rsidRDefault="00AC6FC9" w:rsidP="00AC6FC9">
            <w:pPr>
              <w:pStyle w:val="TableContents"/>
            </w:pPr>
            <w:r w:rsidRPr="0054726E">
              <w:t>Résultats test d’un laboratoire agréé</w:t>
            </w:r>
          </w:p>
        </w:tc>
      </w:tr>
      <w:tr w:rsidR="00AC6FC9" w:rsidRPr="0054726E" w14:paraId="4413C7CE"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16539850"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 déchirure</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06E88A"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3C7AD5C" w14:textId="77777777" w:rsidTr="00B52833">
        <w:tc>
          <w:tcPr>
            <w:tcW w:w="4098" w:type="dxa"/>
            <w:tcBorders>
              <w:left w:val="single" w:sz="2" w:space="0" w:color="000000"/>
              <w:bottom w:val="single" w:sz="2" w:space="0" w:color="000000"/>
            </w:tcBorders>
            <w:shd w:val="clear" w:color="auto" w:fill="DDDDDD"/>
            <w:tcMar>
              <w:top w:w="55" w:type="dxa"/>
              <w:left w:w="55" w:type="dxa"/>
              <w:bottom w:w="55" w:type="dxa"/>
              <w:right w:w="55" w:type="dxa"/>
            </w:tcMar>
          </w:tcPr>
          <w:p w14:paraId="45E5033A"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4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DB9964B" w14:textId="77777777" w:rsidR="00AC6FC9" w:rsidRPr="0054726E" w:rsidRDefault="00AC6FC9" w:rsidP="00AC6FC9">
            <w:pPr>
              <w:pStyle w:val="TableContents"/>
              <w:rPr>
                <w:i/>
                <w:iCs/>
              </w:rPr>
            </w:pPr>
            <w:r w:rsidRPr="0054726E">
              <w:rPr>
                <w:i/>
                <w:iCs/>
              </w:rPr>
              <w:t>Résultats test d’un laboratoire agréé</w:t>
            </w:r>
          </w:p>
        </w:tc>
      </w:tr>
    </w:tbl>
    <w:p w14:paraId="2E5294D7" w14:textId="2C04BC23" w:rsidR="00E879C2" w:rsidRDefault="00E879C2" w:rsidP="00E879C2">
      <w:pPr>
        <w:pStyle w:val="Textbody"/>
        <w:rPr>
          <w:rFonts w:ascii="Marianne" w:hAnsi="Marianne"/>
          <w:sz w:val="20"/>
          <w:szCs w:val="20"/>
        </w:rPr>
      </w:pPr>
    </w:p>
    <w:p w14:paraId="4CB24502" w14:textId="6E0E43B4" w:rsidR="00AC6FC9" w:rsidRDefault="00AC6FC9" w:rsidP="00E879C2">
      <w:pPr>
        <w:pStyle w:val="Textbody"/>
        <w:rPr>
          <w:rFonts w:ascii="Marianne" w:hAnsi="Marianne"/>
          <w:sz w:val="20"/>
          <w:szCs w:val="20"/>
        </w:rPr>
      </w:pPr>
    </w:p>
    <w:p w14:paraId="34483266" w14:textId="36B34CDB" w:rsidR="00AC6FC9" w:rsidRDefault="00AC6FC9" w:rsidP="00E879C2">
      <w:pPr>
        <w:pStyle w:val="Textbody"/>
        <w:rPr>
          <w:rFonts w:ascii="Marianne" w:hAnsi="Marianne"/>
          <w:sz w:val="20"/>
          <w:szCs w:val="20"/>
        </w:rPr>
      </w:pPr>
    </w:p>
    <w:p w14:paraId="17983917" w14:textId="6F1079DD" w:rsidR="00AC6FC9" w:rsidRDefault="00AC6FC9" w:rsidP="00E879C2">
      <w:pPr>
        <w:pStyle w:val="Textbody"/>
        <w:rPr>
          <w:rFonts w:ascii="Marianne" w:hAnsi="Marianne"/>
          <w:sz w:val="20"/>
          <w:szCs w:val="20"/>
        </w:rPr>
      </w:pPr>
    </w:p>
    <w:p w14:paraId="661FF37E" w14:textId="77777777" w:rsidR="00AC6FC9" w:rsidRPr="0054726E" w:rsidRDefault="00AC6FC9" w:rsidP="00E879C2">
      <w:pPr>
        <w:pStyle w:val="Textbody"/>
        <w:rPr>
          <w:rFonts w:ascii="Marianne" w:hAnsi="Marianne"/>
          <w:sz w:val="20"/>
          <w:szCs w:val="20"/>
        </w:rPr>
      </w:pPr>
    </w:p>
    <w:tbl>
      <w:tblPr>
        <w:tblStyle w:val="Grilledutableau"/>
        <w:tblW w:w="9638" w:type="dxa"/>
        <w:tblLayout w:type="fixed"/>
        <w:tblLook w:val="04A0" w:firstRow="1" w:lastRow="0" w:firstColumn="1" w:lastColumn="0" w:noHBand="0" w:noVBand="1"/>
      </w:tblPr>
      <w:tblGrid>
        <w:gridCol w:w="3114"/>
        <w:gridCol w:w="3260"/>
        <w:gridCol w:w="3264"/>
      </w:tblGrid>
      <w:tr w:rsidR="00E879C2" w:rsidRPr="0054726E" w14:paraId="698A409D" w14:textId="77777777" w:rsidTr="00B52833">
        <w:tc>
          <w:tcPr>
            <w:tcW w:w="9638" w:type="dxa"/>
            <w:gridSpan w:val="3"/>
            <w:shd w:val="clear" w:color="auto" w:fill="767171" w:themeFill="background2" w:themeFillShade="80"/>
          </w:tcPr>
          <w:p w14:paraId="3124BD98" w14:textId="77777777" w:rsidR="00E879C2" w:rsidRPr="0054726E" w:rsidRDefault="00E879C2" w:rsidP="00B52833">
            <w:pPr>
              <w:pStyle w:val="TableContents"/>
              <w:jc w:val="center"/>
            </w:pPr>
            <w:bookmarkStart w:id="478" w:name="_Hlk216451233"/>
            <w:r w:rsidRPr="0054726E">
              <w:t>Quantité et qualité des échantillons demandés</w:t>
            </w:r>
          </w:p>
        </w:tc>
      </w:tr>
      <w:tr w:rsidR="00E879C2" w:rsidRPr="0054726E" w14:paraId="5C3FAD52" w14:textId="77777777" w:rsidTr="00B52833">
        <w:tc>
          <w:tcPr>
            <w:tcW w:w="3114" w:type="dxa"/>
            <w:shd w:val="clear" w:color="auto" w:fill="AEAAAA" w:themeFill="background2" w:themeFillShade="BF"/>
          </w:tcPr>
          <w:p w14:paraId="77DDC36A" w14:textId="77777777" w:rsidR="00E879C2" w:rsidRPr="0054726E" w:rsidRDefault="00E879C2" w:rsidP="00B52833">
            <w:pPr>
              <w:pStyle w:val="TableContents"/>
              <w:jc w:val="center"/>
            </w:pPr>
            <w:r w:rsidRPr="0054726E">
              <w:t>Modèle</w:t>
            </w:r>
          </w:p>
        </w:tc>
        <w:tc>
          <w:tcPr>
            <w:tcW w:w="3260" w:type="dxa"/>
            <w:shd w:val="clear" w:color="auto" w:fill="AEAAAA" w:themeFill="background2" w:themeFillShade="BF"/>
          </w:tcPr>
          <w:p w14:paraId="119EA76E" w14:textId="77777777" w:rsidR="00E879C2" w:rsidRPr="0054726E" w:rsidRDefault="00E879C2" w:rsidP="00B52833">
            <w:pPr>
              <w:pStyle w:val="TableContents"/>
              <w:jc w:val="center"/>
            </w:pPr>
            <w:r w:rsidRPr="0054726E">
              <w:t>Tailles</w:t>
            </w:r>
          </w:p>
        </w:tc>
        <w:tc>
          <w:tcPr>
            <w:tcW w:w="3264" w:type="dxa"/>
            <w:shd w:val="clear" w:color="auto" w:fill="AEAAAA" w:themeFill="background2" w:themeFillShade="BF"/>
          </w:tcPr>
          <w:p w14:paraId="0E89EC6C" w14:textId="77777777" w:rsidR="00E879C2" w:rsidRPr="0054726E" w:rsidRDefault="00E879C2" w:rsidP="00B52833">
            <w:pPr>
              <w:pStyle w:val="TableContents"/>
              <w:jc w:val="center"/>
            </w:pPr>
            <w:r w:rsidRPr="0054726E">
              <w:t>Nombres  d’échantillons</w:t>
            </w:r>
          </w:p>
        </w:tc>
      </w:tr>
      <w:tr w:rsidR="00E879C2" w:rsidRPr="0054726E" w14:paraId="5764283D" w14:textId="77777777" w:rsidTr="00B52833">
        <w:tc>
          <w:tcPr>
            <w:tcW w:w="3114" w:type="dxa"/>
          </w:tcPr>
          <w:p w14:paraId="11E90493" w14:textId="77777777" w:rsidR="00E879C2" w:rsidRPr="0054726E" w:rsidRDefault="00E879C2" w:rsidP="00B52833">
            <w:pPr>
              <w:pStyle w:val="TableContents"/>
            </w:pPr>
            <w:r w:rsidRPr="0054726E">
              <w:t>Femme</w:t>
            </w:r>
          </w:p>
        </w:tc>
        <w:tc>
          <w:tcPr>
            <w:tcW w:w="3260" w:type="dxa"/>
          </w:tcPr>
          <w:p w14:paraId="33613074" w14:textId="77777777" w:rsidR="00E879C2" w:rsidRPr="0054726E" w:rsidRDefault="00E879C2" w:rsidP="00B52833">
            <w:pPr>
              <w:pStyle w:val="TableContents"/>
            </w:pPr>
            <w:r w:rsidRPr="0054726E">
              <w:t>M</w:t>
            </w:r>
          </w:p>
        </w:tc>
        <w:tc>
          <w:tcPr>
            <w:tcW w:w="3264" w:type="dxa"/>
          </w:tcPr>
          <w:p w14:paraId="328C9CB2" w14:textId="77777777" w:rsidR="00E879C2" w:rsidRPr="0054726E" w:rsidRDefault="00E879C2" w:rsidP="00B52833">
            <w:pPr>
              <w:pStyle w:val="TableContents"/>
            </w:pPr>
            <w:r w:rsidRPr="0054726E">
              <w:t>3</w:t>
            </w:r>
          </w:p>
        </w:tc>
      </w:tr>
      <w:tr w:rsidR="00E879C2" w:rsidRPr="0054726E" w14:paraId="66002F76" w14:textId="77777777" w:rsidTr="00B52833">
        <w:tc>
          <w:tcPr>
            <w:tcW w:w="3114" w:type="dxa"/>
          </w:tcPr>
          <w:p w14:paraId="38688241" w14:textId="77777777" w:rsidR="00E879C2" w:rsidRPr="0054726E" w:rsidRDefault="00E879C2" w:rsidP="00B52833">
            <w:pPr>
              <w:pStyle w:val="TableContents"/>
            </w:pPr>
            <w:r w:rsidRPr="0054726E">
              <w:t>Femme</w:t>
            </w:r>
          </w:p>
        </w:tc>
        <w:tc>
          <w:tcPr>
            <w:tcW w:w="3260" w:type="dxa"/>
          </w:tcPr>
          <w:p w14:paraId="1C59C624" w14:textId="77777777" w:rsidR="00E879C2" w:rsidRPr="0054726E" w:rsidRDefault="00E879C2" w:rsidP="00B52833">
            <w:pPr>
              <w:pStyle w:val="TableContents"/>
            </w:pPr>
            <w:r w:rsidRPr="0054726E">
              <w:t>L</w:t>
            </w:r>
          </w:p>
        </w:tc>
        <w:tc>
          <w:tcPr>
            <w:tcW w:w="3264" w:type="dxa"/>
          </w:tcPr>
          <w:p w14:paraId="3B131457" w14:textId="77777777" w:rsidR="00E879C2" w:rsidRPr="0054726E" w:rsidRDefault="00E879C2" w:rsidP="00B52833">
            <w:pPr>
              <w:pStyle w:val="TableContents"/>
            </w:pPr>
            <w:r w:rsidRPr="0054726E">
              <w:t>3</w:t>
            </w:r>
          </w:p>
        </w:tc>
      </w:tr>
      <w:tr w:rsidR="00E879C2" w:rsidRPr="0054726E" w14:paraId="12CD6541" w14:textId="77777777" w:rsidTr="00B52833">
        <w:tc>
          <w:tcPr>
            <w:tcW w:w="3114" w:type="dxa"/>
          </w:tcPr>
          <w:p w14:paraId="3029A44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488EF1A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w:t>
            </w:r>
          </w:p>
        </w:tc>
        <w:tc>
          <w:tcPr>
            <w:tcW w:w="3264" w:type="dxa"/>
          </w:tcPr>
          <w:p w14:paraId="2EDA968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r w:rsidR="00E879C2" w:rsidRPr="0054726E" w14:paraId="68E1CF7C" w14:textId="77777777" w:rsidTr="00B52833">
        <w:tc>
          <w:tcPr>
            <w:tcW w:w="3114" w:type="dxa"/>
          </w:tcPr>
          <w:p w14:paraId="6CB2288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09C9D2E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L</w:t>
            </w:r>
          </w:p>
        </w:tc>
        <w:tc>
          <w:tcPr>
            <w:tcW w:w="3264" w:type="dxa"/>
          </w:tcPr>
          <w:p w14:paraId="1EACDE8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bookmarkEnd w:id="478"/>
    </w:tbl>
    <w:p w14:paraId="39E1BE36" w14:textId="77777777" w:rsidR="00E879C2" w:rsidRPr="0054726E" w:rsidRDefault="00E879C2" w:rsidP="00E879C2">
      <w:pPr>
        <w:pStyle w:val="Standard"/>
        <w:rPr>
          <w:rFonts w:ascii="Marianne" w:hAnsi="Marianne"/>
          <w:sz w:val="20"/>
          <w:szCs w:val="20"/>
        </w:rPr>
      </w:pPr>
    </w:p>
    <w:p w14:paraId="244AE241" w14:textId="77777777" w:rsidR="00E879C2" w:rsidRPr="0054726E" w:rsidRDefault="00E879C2" w:rsidP="00E879C2">
      <w:pPr>
        <w:pStyle w:val="Standard"/>
        <w:rPr>
          <w:rFonts w:ascii="Marianne" w:hAnsi="Marianne"/>
          <w:sz w:val="20"/>
          <w:szCs w:val="20"/>
        </w:rPr>
      </w:pPr>
    </w:p>
    <w:p w14:paraId="67D699C6" w14:textId="77777777" w:rsidR="00E879C2" w:rsidRPr="0054726E" w:rsidRDefault="00E879C2" w:rsidP="00E879C2">
      <w:pPr>
        <w:pStyle w:val="Titre3"/>
        <w:numPr>
          <w:ilvl w:val="0"/>
          <w:numId w:val="0"/>
        </w:numPr>
        <w:rPr>
          <w:color w:val="002060"/>
          <w:sz w:val="20"/>
          <w:szCs w:val="20"/>
        </w:rPr>
      </w:pPr>
      <w:bookmarkStart w:id="479" w:name="_Toc214868097"/>
      <w:bookmarkStart w:id="480" w:name="__RefHeading___Toc50190_2787168394"/>
      <w:bookmarkStart w:id="481" w:name="_Toc207276887"/>
      <w:bookmarkStart w:id="482" w:name="_Toc215842623"/>
      <w:bookmarkStart w:id="483" w:name="_Toc216101336"/>
      <w:bookmarkStart w:id="484" w:name="_Toc216360449"/>
      <w:bookmarkStart w:id="485" w:name="_Toc216883337"/>
      <w:r w:rsidRPr="0054726E">
        <w:rPr>
          <w:color w:val="002060"/>
          <w:sz w:val="20"/>
          <w:szCs w:val="20"/>
        </w:rPr>
        <w:t>5-04. Manteau de cérémonie – homme et femme</w:t>
      </w:r>
      <w:bookmarkEnd w:id="479"/>
      <w:bookmarkEnd w:id="480"/>
      <w:bookmarkEnd w:id="481"/>
      <w:bookmarkEnd w:id="482"/>
      <w:bookmarkEnd w:id="483"/>
      <w:bookmarkEnd w:id="484"/>
      <w:bookmarkEnd w:id="485"/>
    </w:p>
    <w:p w14:paraId="2ED629AE" w14:textId="77777777" w:rsidR="00E879C2" w:rsidRPr="0054726E" w:rsidRDefault="00E879C2" w:rsidP="00E879C2">
      <w:pPr>
        <w:pStyle w:val="Standard"/>
        <w:rPr>
          <w:rFonts w:ascii="Marianne" w:hAnsi="Marianne"/>
          <w:sz w:val="20"/>
          <w:szCs w:val="20"/>
        </w:rPr>
      </w:pPr>
    </w:p>
    <w:tbl>
      <w:tblPr>
        <w:tblW w:w="9625" w:type="dxa"/>
        <w:tblInd w:w="16" w:type="dxa"/>
        <w:tblLayout w:type="fixed"/>
        <w:tblCellMar>
          <w:left w:w="10" w:type="dxa"/>
          <w:right w:w="10" w:type="dxa"/>
        </w:tblCellMar>
        <w:tblLook w:val="04A0" w:firstRow="1" w:lastRow="0" w:firstColumn="1" w:lastColumn="0" w:noHBand="0" w:noVBand="1"/>
      </w:tblPr>
      <w:tblGrid>
        <w:gridCol w:w="4363"/>
        <w:gridCol w:w="5262"/>
      </w:tblGrid>
      <w:tr w:rsidR="00E879C2" w:rsidRPr="0054726E" w14:paraId="386A52CB" w14:textId="77777777" w:rsidTr="00B52833">
        <w:tc>
          <w:tcPr>
            <w:tcW w:w="962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909CF8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39F6BC3" w14:textId="77777777" w:rsidTr="00B52833">
        <w:tc>
          <w:tcPr>
            <w:tcW w:w="436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F701C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0CD6F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3A1517A"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45F6143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C72964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tenue de cérémonie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FB7417" w14:textId="77777777" w:rsidR="00E879C2" w:rsidRPr="0054726E" w:rsidRDefault="00E879C2" w:rsidP="00B52833">
            <w:pPr>
              <w:pStyle w:val="Sansinterligne"/>
              <w:rPr>
                <w:rFonts w:ascii="Marianne" w:hAnsi="Marianne"/>
                <w:sz w:val="20"/>
                <w:szCs w:val="20"/>
              </w:rPr>
            </w:pPr>
          </w:p>
        </w:tc>
      </w:tr>
      <w:tr w:rsidR="00E879C2" w:rsidRPr="0054726E" w14:paraId="30F9098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7EBF74DB"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F2F6F7" w14:textId="77777777" w:rsidR="00E879C2" w:rsidRPr="0054726E" w:rsidRDefault="00E879C2" w:rsidP="00B52833">
            <w:pPr>
              <w:pStyle w:val="Sansinterligne"/>
              <w:rPr>
                <w:rFonts w:ascii="Marianne" w:hAnsi="Marianne"/>
                <w:sz w:val="20"/>
                <w:szCs w:val="20"/>
              </w:rPr>
            </w:pPr>
          </w:p>
        </w:tc>
      </w:tr>
      <w:tr w:rsidR="00E879C2" w:rsidRPr="0054726E" w14:paraId="57CA2E0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CEEF819" w14:textId="77777777" w:rsidR="00E879C2" w:rsidRPr="0054726E" w:rsidRDefault="00E879C2" w:rsidP="003F3B01">
            <w:pPr>
              <w:pStyle w:val="TableHeading"/>
              <w:jc w:val="left"/>
            </w:pPr>
            <w:r w:rsidRPr="0054726E">
              <w:t>Imperméabilité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B0CD8B" w14:textId="77777777" w:rsidR="00E879C2" w:rsidRPr="0054726E" w:rsidRDefault="00E879C2" w:rsidP="00B52833">
            <w:pPr>
              <w:pStyle w:val="Sansinterligne"/>
              <w:rPr>
                <w:rFonts w:ascii="Marianne" w:hAnsi="Marianne"/>
                <w:sz w:val="20"/>
                <w:szCs w:val="20"/>
              </w:rPr>
            </w:pPr>
          </w:p>
        </w:tc>
      </w:tr>
      <w:tr w:rsidR="00E879C2" w:rsidRPr="0054726E" w14:paraId="1545125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0253B468" w14:textId="77777777" w:rsidR="00E879C2" w:rsidRPr="0054726E" w:rsidRDefault="00E879C2" w:rsidP="003F3B01">
            <w:pPr>
              <w:pStyle w:val="TableHeading"/>
              <w:jc w:val="left"/>
            </w:pPr>
            <w:r w:rsidRPr="0054726E">
              <w:t>Protection contre le froid</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3CBDAA" w14:textId="77777777" w:rsidR="00E879C2" w:rsidRPr="0054726E" w:rsidRDefault="00E879C2" w:rsidP="00B52833">
            <w:pPr>
              <w:pStyle w:val="Sansinterligne"/>
              <w:rPr>
                <w:rFonts w:ascii="Marianne" w:hAnsi="Marianne"/>
                <w:sz w:val="20"/>
                <w:szCs w:val="20"/>
              </w:rPr>
            </w:pPr>
          </w:p>
        </w:tc>
      </w:tr>
      <w:tr w:rsidR="00E879C2" w:rsidRPr="0054726E" w14:paraId="7EDC89D2"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5DCFCC1" w14:textId="77777777" w:rsidR="00E879C2" w:rsidRPr="0054726E" w:rsidRDefault="00E879C2" w:rsidP="003F3B01">
            <w:pPr>
              <w:pStyle w:val="TableHeading"/>
              <w:jc w:val="left"/>
            </w:pPr>
            <w:r w:rsidRPr="0054726E">
              <w:t>Tailles proposées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D94297" w14:textId="77777777" w:rsidR="00E879C2" w:rsidRPr="0054726E" w:rsidRDefault="00E879C2" w:rsidP="00B52833">
            <w:pPr>
              <w:pStyle w:val="Sansinterligne"/>
              <w:rPr>
                <w:rFonts w:ascii="Marianne" w:hAnsi="Marianne"/>
                <w:sz w:val="20"/>
                <w:szCs w:val="20"/>
              </w:rPr>
            </w:pPr>
          </w:p>
        </w:tc>
      </w:tr>
      <w:tr w:rsidR="00E879C2" w:rsidRPr="0054726E" w14:paraId="346CEC5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DA03DDD" w14:textId="77777777" w:rsidR="00E879C2" w:rsidRPr="0054726E" w:rsidRDefault="00E879C2" w:rsidP="003F3B01">
            <w:pPr>
              <w:pStyle w:val="TableHeading"/>
              <w:jc w:val="left"/>
            </w:pPr>
            <w:r w:rsidRPr="0054726E">
              <w:t>Possibilité de proposer des tailles exceptionnelles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723BCD" w14:textId="77777777" w:rsidR="00E879C2" w:rsidRPr="0054726E" w:rsidRDefault="00E879C2" w:rsidP="00B52833">
            <w:pPr>
              <w:pStyle w:val="Sansinterligne"/>
              <w:rPr>
                <w:rFonts w:ascii="Marianne" w:hAnsi="Marianne"/>
                <w:sz w:val="20"/>
                <w:szCs w:val="20"/>
              </w:rPr>
            </w:pPr>
          </w:p>
        </w:tc>
      </w:tr>
      <w:tr w:rsidR="00E879C2" w:rsidRPr="0054726E" w14:paraId="5AEE01B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51B34FF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670ED34C" w14:textId="77777777" w:rsidR="00E879C2" w:rsidRPr="0054726E" w:rsidRDefault="00E879C2" w:rsidP="00B52833">
            <w:pPr>
              <w:pStyle w:val="Standard"/>
              <w:rPr>
                <w:rFonts w:ascii="Marianne" w:hAnsi="Marianne"/>
                <w:sz w:val="20"/>
                <w:szCs w:val="20"/>
              </w:rPr>
            </w:pP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CD0963" w14:textId="77777777" w:rsidR="00E879C2" w:rsidRPr="0054726E" w:rsidRDefault="00E879C2" w:rsidP="00B52833">
            <w:pPr>
              <w:pStyle w:val="Sansinterligne"/>
              <w:rPr>
                <w:rFonts w:ascii="Marianne" w:hAnsi="Marianne"/>
                <w:i/>
                <w:iCs/>
                <w:sz w:val="20"/>
                <w:szCs w:val="20"/>
              </w:rPr>
            </w:pPr>
          </w:p>
        </w:tc>
      </w:tr>
      <w:tr w:rsidR="00EF3C1F" w:rsidRPr="0054726E" w14:paraId="2E2A92D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02FD8053" w14:textId="69F8CDD0"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309E02" w14:textId="77777777" w:rsidR="00EF3C1F" w:rsidRPr="0054726E" w:rsidRDefault="00EF3C1F" w:rsidP="00EF3C1F">
            <w:pPr>
              <w:pStyle w:val="Sansinterligne"/>
              <w:rPr>
                <w:rFonts w:ascii="Marianne" w:hAnsi="Marianne"/>
                <w:i/>
                <w:iCs/>
                <w:sz w:val="20"/>
                <w:szCs w:val="20"/>
              </w:rPr>
            </w:pPr>
          </w:p>
        </w:tc>
      </w:tr>
      <w:tr w:rsidR="00EF3C1F" w:rsidRPr="0054726E" w14:paraId="2B66FDD0"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7C3BE4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106E3D84"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23D69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EBA037" w14:textId="77777777" w:rsidR="00EF3C1F" w:rsidRPr="0054726E" w:rsidRDefault="00EF3C1F" w:rsidP="00EF3C1F">
            <w:pPr>
              <w:pStyle w:val="Sansinterligne"/>
              <w:rPr>
                <w:rFonts w:ascii="Marianne" w:hAnsi="Marianne"/>
                <w:i/>
                <w:iCs/>
                <w:sz w:val="20"/>
                <w:szCs w:val="20"/>
              </w:rPr>
            </w:pPr>
          </w:p>
        </w:tc>
      </w:tr>
      <w:tr w:rsidR="00EF3C1F" w:rsidRPr="0054726E" w14:paraId="18AE323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3ABB2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29DA73" w14:textId="77777777" w:rsidR="00EF3C1F" w:rsidRPr="0054726E" w:rsidRDefault="00EF3C1F" w:rsidP="00EF3C1F">
            <w:pPr>
              <w:pStyle w:val="Sansinterligne"/>
              <w:rPr>
                <w:rFonts w:ascii="Marianne" w:hAnsi="Marianne"/>
                <w:i/>
                <w:iCs/>
                <w:sz w:val="20"/>
                <w:szCs w:val="20"/>
              </w:rPr>
            </w:pPr>
          </w:p>
        </w:tc>
      </w:tr>
      <w:tr w:rsidR="00EF3C1F" w:rsidRPr="0054726E" w14:paraId="398077C5"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C82F0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22133" w14:textId="77777777" w:rsidR="00EF3C1F" w:rsidRPr="0054726E" w:rsidRDefault="00EF3C1F" w:rsidP="00EF3C1F">
            <w:pPr>
              <w:pStyle w:val="Sansinterligne"/>
              <w:rPr>
                <w:rFonts w:ascii="Marianne" w:hAnsi="Marianne"/>
                <w:i/>
                <w:iCs/>
                <w:sz w:val="20"/>
                <w:szCs w:val="20"/>
              </w:rPr>
            </w:pPr>
          </w:p>
        </w:tc>
      </w:tr>
      <w:tr w:rsidR="00EF3C1F" w:rsidRPr="0054726E" w14:paraId="4E3C0AB4"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7F9D0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Étanchéité à l’eau</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B7F4EE" w14:textId="77777777" w:rsidR="00EF3C1F" w:rsidRPr="0054726E" w:rsidRDefault="00EF3C1F" w:rsidP="00EF3C1F">
            <w:pPr>
              <w:pStyle w:val="Sansinterligne"/>
              <w:rPr>
                <w:rFonts w:ascii="Marianne" w:hAnsi="Marianne"/>
                <w:sz w:val="20"/>
                <w:szCs w:val="20"/>
              </w:rPr>
            </w:pPr>
          </w:p>
        </w:tc>
      </w:tr>
      <w:tr w:rsidR="00EF3C1F" w:rsidRPr="0054726E" w14:paraId="198D6D2A"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7376B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9EA786" w14:textId="77777777" w:rsidR="00EF3C1F" w:rsidRPr="0054726E" w:rsidRDefault="00EF3C1F" w:rsidP="00EF3C1F">
            <w:pPr>
              <w:pStyle w:val="Sansinterligne"/>
              <w:rPr>
                <w:rFonts w:ascii="Marianne" w:hAnsi="Marianne"/>
                <w:sz w:val="20"/>
                <w:szCs w:val="20"/>
              </w:rPr>
            </w:pPr>
          </w:p>
        </w:tc>
      </w:tr>
      <w:tr w:rsidR="00EF3C1F" w:rsidRPr="0054726E" w14:paraId="1A06AB2A"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A1A18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BF6808" w14:textId="77777777" w:rsidR="00EF3C1F" w:rsidRPr="0054726E" w:rsidRDefault="00EF3C1F" w:rsidP="00EF3C1F">
            <w:pPr>
              <w:pStyle w:val="Sansinterligne"/>
              <w:rPr>
                <w:rFonts w:ascii="Marianne" w:hAnsi="Marianne"/>
                <w:sz w:val="20"/>
                <w:szCs w:val="20"/>
              </w:rPr>
            </w:pPr>
          </w:p>
        </w:tc>
      </w:tr>
      <w:tr w:rsidR="00EF3C1F" w:rsidRPr="0054726E" w14:paraId="557FBACB"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E11CD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1C0886" w14:textId="77777777" w:rsidR="00EF3C1F" w:rsidRPr="0054726E" w:rsidRDefault="00EF3C1F" w:rsidP="00EF3C1F">
            <w:pPr>
              <w:pStyle w:val="Sansinterligne"/>
              <w:rPr>
                <w:rFonts w:ascii="Marianne" w:hAnsi="Marianne"/>
                <w:sz w:val="20"/>
                <w:szCs w:val="20"/>
              </w:rPr>
            </w:pPr>
          </w:p>
        </w:tc>
      </w:tr>
      <w:tr w:rsidR="00EF3C1F" w:rsidRPr="0054726E" w14:paraId="2897692D"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2DEDD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0A20C2" w14:textId="77777777" w:rsidR="00EF3C1F" w:rsidRPr="0054726E" w:rsidRDefault="00EF3C1F" w:rsidP="00EF3C1F">
            <w:pPr>
              <w:pStyle w:val="Sansinterligne"/>
              <w:rPr>
                <w:rFonts w:ascii="Marianne" w:hAnsi="Marianne"/>
                <w:sz w:val="20"/>
                <w:szCs w:val="20"/>
              </w:rPr>
            </w:pPr>
          </w:p>
        </w:tc>
      </w:tr>
      <w:tr w:rsidR="00AC6FC9" w:rsidRPr="0054726E" w14:paraId="3E319A3C"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4F0676" w14:textId="396B7CCC"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B79DE8" w14:textId="77777777" w:rsidR="00AC6FC9" w:rsidRPr="0054726E" w:rsidRDefault="00AC6FC9" w:rsidP="00AC6FC9">
            <w:pPr>
              <w:pStyle w:val="Sansinterligne"/>
              <w:rPr>
                <w:rFonts w:ascii="Marianne" w:hAnsi="Marianne"/>
                <w:sz w:val="20"/>
                <w:szCs w:val="20"/>
              </w:rPr>
            </w:pPr>
          </w:p>
        </w:tc>
      </w:tr>
      <w:tr w:rsidR="00AC6FC9" w:rsidRPr="0054726E" w14:paraId="55D886C0" w14:textId="77777777" w:rsidTr="00B52833">
        <w:tc>
          <w:tcPr>
            <w:tcW w:w="9625"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3AAADC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0969C50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6EB65215"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77E3C4" w14:textId="77777777" w:rsidR="00AC6FC9" w:rsidRPr="0054726E" w:rsidRDefault="00AC6FC9" w:rsidP="00AC6FC9">
            <w:pPr>
              <w:pStyle w:val="Sansinterligne"/>
              <w:rPr>
                <w:rFonts w:ascii="Marianne" w:hAnsi="Marianne"/>
                <w:sz w:val="20"/>
                <w:szCs w:val="20"/>
              </w:rPr>
            </w:pPr>
          </w:p>
        </w:tc>
      </w:tr>
      <w:tr w:rsidR="00AC6FC9" w:rsidRPr="0054726E" w14:paraId="4F4EFC97"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39B8437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00B5E5" w14:textId="77777777" w:rsidR="00AC6FC9" w:rsidRPr="0054726E" w:rsidRDefault="00AC6FC9" w:rsidP="00AC6FC9">
            <w:pPr>
              <w:pStyle w:val="Sansinterligne"/>
              <w:rPr>
                <w:rFonts w:ascii="Marianne" w:hAnsi="Marianne"/>
                <w:sz w:val="20"/>
                <w:szCs w:val="20"/>
              </w:rPr>
            </w:pPr>
          </w:p>
        </w:tc>
      </w:tr>
      <w:tr w:rsidR="00AC6FC9" w:rsidRPr="0054726E" w14:paraId="4E975491"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243D040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F30FE" w14:textId="77777777" w:rsidR="00AC6FC9" w:rsidRPr="0054726E" w:rsidRDefault="00AC6FC9" w:rsidP="00AC6FC9">
            <w:pPr>
              <w:pStyle w:val="Sansinterligne"/>
              <w:rPr>
                <w:rFonts w:ascii="Marianne" w:hAnsi="Marianne"/>
                <w:sz w:val="20"/>
                <w:szCs w:val="20"/>
              </w:rPr>
            </w:pPr>
          </w:p>
        </w:tc>
      </w:tr>
      <w:tr w:rsidR="00AC6FC9" w:rsidRPr="0054726E" w14:paraId="4B607729" w14:textId="77777777" w:rsidTr="00B52833">
        <w:tc>
          <w:tcPr>
            <w:tcW w:w="4363" w:type="dxa"/>
            <w:tcBorders>
              <w:left w:val="single" w:sz="2" w:space="0" w:color="000000"/>
              <w:bottom w:val="single" w:sz="2" w:space="0" w:color="000000"/>
            </w:tcBorders>
            <w:shd w:val="clear" w:color="auto" w:fill="auto"/>
            <w:tcMar>
              <w:top w:w="55" w:type="dxa"/>
              <w:left w:w="55" w:type="dxa"/>
              <w:bottom w:w="55" w:type="dxa"/>
              <w:right w:w="55" w:type="dxa"/>
            </w:tcMar>
          </w:tcPr>
          <w:p w14:paraId="1E9425C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de doublure type de matière proposé</w:t>
            </w:r>
          </w:p>
        </w:tc>
        <w:tc>
          <w:tcPr>
            <w:tcW w:w="52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7A1ABC" w14:textId="77777777" w:rsidR="00AC6FC9" w:rsidRPr="0054726E" w:rsidRDefault="00AC6FC9" w:rsidP="00AC6FC9">
            <w:pPr>
              <w:pStyle w:val="Sansinterligne"/>
              <w:rPr>
                <w:rFonts w:ascii="Marianne" w:hAnsi="Marianne"/>
                <w:sz w:val="20"/>
                <w:szCs w:val="20"/>
              </w:rPr>
            </w:pPr>
          </w:p>
        </w:tc>
      </w:tr>
    </w:tbl>
    <w:p w14:paraId="4EC84A11" w14:textId="77777777" w:rsidR="00E879C2" w:rsidRPr="0054726E" w:rsidRDefault="00E879C2" w:rsidP="00E879C2">
      <w:pPr>
        <w:pStyle w:val="Standard"/>
        <w:rPr>
          <w:rFonts w:ascii="Marianne" w:hAnsi="Marianne"/>
          <w:sz w:val="20"/>
          <w:szCs w:val="20"/>
        </w:rPr>
      </w:pPr>
    </w:p>
    <w:p w14:paraId="74CE56C6" w14:textId="77777777" w:rsidR="00E879C2" w:rsidRPr="0054726E" w:rsidRDefault="00E879C2" w:rsidP="00E879C2">
      <w:pPr>
        <w:pStyle w:val="Titre3"/>
        <w:numPr>
          <w:ilvl w:val="0"/>
          <w:numId w:val="0"/>
        </w:numPr>
        <w:rPr>
          <w:color w:val="002060"/>
          <w:sz w:val="20"/>
          <w:szCs w:val="20"/>
        </w:rPr>
      </w:pPr>
      <w:bookmarkStart w:id="486" w:name="_Toc214868098"/>
      <w:bookmarkStart w:id="487" w:name="__RefHeading___Toc50192_2787168394"/>
      <w:bookmarkStart w:id="488" w:name="_Toc207276888"/>
      <w:bookmarkStart w:id="489" w:name="_Toc215842624"/>
      <w:bookmarkStart w:id="490" w:name="_Toc216101337"/>
      <w:bookmarkStart w:id="491" w:name="_Toc216360450"/>
      <w:bookmarkStart w:id="492" w:name="_Toc216883338"/>
      <w:r w:rsidRPr="0054726E">
        <w:rPr>
          <w:color w:val="002060"/>
          <w:sz w:val="20"/>
          <w:szCs w:val="20"/>
        </w:rPr>
        <w:t>5-05. Veste polaire mari</w:t>
      </w:r>
      <w:bookmarkEnd w:id="486"/>
      <w:bookmarkEnd w:id="487"/>
      <w:bookmarkEnd w:id="488"/>
      <w:r w:rsidRPr="0054726E">
        <w:rPr>
          <w:color w:val="002060"/>
          <w:sz w:val="20"/>
          <w:szCs w:val="20"/>
        </w:rPr>
        <w:t>time – homme et femme</w:t>
      </w:r>
      <w:bookmarkEnd w:id="489"/>
      <w:bookmarkEnd w:id="490"/>
      <w:bookmarkEnd w:id="491"/>
      <w:bookmarkEnd w:id="492"/>
    </w:p>
    <w:p w14:paraId="2AE3D9A6"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B805B7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221888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99A7EBC"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42DB8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ED747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77D40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FCA2E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503338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tenue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DC2B7E" w14:textId="77777777" w:rsidR="00E879C2" w:rsidRPr="0054726E" w:rsidRDefault="00E879C2" w:rsidP="00B52833">
            <w:pPr>
              <w:pStyle w:val="Sansinterligne"/>
              <w:rPr>
                <w:rFonts w:ascii="Marianne" w:hAnsi="Marianne"/>
                <w:sz w:val="20"/>
                <w:szCs w:val="20"/>
              </w:rPr>
            </w:pPr>
          </w:p>
        </w:tc>
      </w:tr>
      <w:tr w:rsidR="00E879C2" w:rsidRPr="0054726E" w14:paraId="43F992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2A5753"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64E6DE" w14:textId="77777777" w:rsidR="00E879C2" w:rsidRPr="0054726E" w:rsidRDefault="00E879C2" w:rsidP="003F3B01">
            <w:pPr>
              <w:pStyle w:val="Sansinterligne"/>
              <w:rPr>
                <w:rFonts w:ascii="Marianne" w:hAnsi="Marianne"/>
                <w:sz w:val="20"/>
                <w:szCs w:val="20"/>
              </w:rPr>
            </w:pPr>
          </w:p>
        </w:tc>
      </w:tr>
      <w:tr w:rsidR="00E879C2" w:rsidRPr="0054726E" w14:paraId="514A7C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7E3592"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D9F9A0" w14:textId="77777777" w:rsidR="00E879C2" w:rsidRPr="0054726E" w:rsidRDefault="00E879C2" w:rsidP="003F3B01">
            <w:pPr>
              <w:pStyle w:val="Sansinterligne"/>
              <w:rPr>
                <w:rFonts w:ascii="Marianne" w:hAnsi="Marianne"/>
                <w:sz w:val="20"/>
                <w:szCs w:val="20"/>
              </w:rPr>
            </w:pPr>
          </w:p>
        </w:tc>
      </w:tr>
      <w:tr w:rsidR="00E879C2" w:rsidRPr="0054726E" w14:paraId="00693B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8F04D1"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B888E9" w14:textId="77777777" w:rsidR="00E879C2" w:rsidRPr="0054726E" w:rsidRDefault="00E879C2" w:rsidP="003F3B01">
            <w:pPr>
              <w:pStyle w:val="Sansinterligne"/>
              <w:rPr>
                <w:rFonts w:ascii="Marianne" w:hAnsi="Marianne"/>
                <w:sz w:val="20"/>
                <w:szCs w:val="20"/>
              </w:rPr>
            </w:pPr>
          </w:p>
        </w:tc>
      </w:tr>
      <w:tr w:rsidR="00E879C2" w:rsidRPr="0054726E" w14:paraId="0A3610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15891C" w14:textId="77777777" w:rsidR="00E879C2" w:rsidRPr="0054726E" w:rsidRDefault="00E879C2" w:rsidP="003F3B01">
            <w:pPr>
              <w:pStyle w:val="TableHeading"/>
              <w:jc w:val="left"/>
            </w:pPr>
            <w:r w:rsidRPr="0054726E">
              <w:t>Matière anti-feu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39EC96" w14:textId="77777777" w:rsidR="00E879C2" w:rsidRPr="0054726E" w:rsidRDefault="00E879C2" w:rsidP="003F3B01">
            <w:pPr>
              <w:pStyle w:val="Sansinterligne"/>
              <w:rPr>
                <w:rFonts w:ascii="Marianne" w:hAnsi="Marianne"/>
                <w:sz w:val="20"/>
                <w:szCs w:val="20"/>
              </w:rPr>
            </w:pPr>
          </w:p>
        </w:tc>
      </w:tr>
      <w:tr w:rsidR="00E879C2" w:rsidRPr="0054726E" w14:paraId="780C5D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25FE29"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p w14:paraId="67945E48" w14:textId="77777777" w:rsidR="00E879C2" w:rsidRPr="0054726E" w:rsidRDefault="00E879C2" w:rsidP="003F3B01">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F1E5DE" w14:textId="77777777" w:rsidR="00E879C2" w:rsidRPr="0054726E" w:rsidRDefault="00E879C2" w:rsidP="003F3B01">
            <w:pPr>
              <w:pStyle w:val="Sansinterligne"/>
              <w:rPr>
                <w:rFonts w:ascii="Marianne" w:hAnsi="Marianne"/>
                <w:i/>
                <w:iCs/>
                <w:sz w:val="20"/>
                <w:szCs w:val="20"/>
              </w:rPr>
            </w:pPr>
          </w:p>
        </w:tc>
      </w:tr>
      <w:tr w:rsidR="00EF3C1F" w:rsidRPr="0054726E" w14:paraId="3AD885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B0EA6E" w14:textId="5C6867F4"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1E6A15" w14:textId="77777777" w:rsidR="00EF3C1F" w:rsidRPr="0054726E" w:rsidRDefault="00EF3C1F" w:rsidP="00EF3C1F">
            <w:pPr>
              <w:pStyle w:val="Sansinterligne"/>
              <w:rPr>
                <w:rFonts w:ascii="Marianne" w:hAnsi="Marianne"/>
                <w:i/>
                <w:iCs/>
                <w:sz w:val="20"/>
                <w:szCs w:val="20"/>
              </w:rPr>
            </w:pPr>
          </w:p>
        </w:tc>
      </w:tr>
      <w:tr w:rsidR="00EF3C1F" w:rsidRPr="0054726E" w14:paraId="41C6F11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D60486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137D7B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1BA60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BCDD2B" w14:textId="77777777" w:rsidR="00EF3C1F" w:rsidRPr="0054726E" w:rsidRDefault="00EF3C1F" w:rsidP="00EF3C1F">
            <w:pPr>
              <w:pStyle w:val="Sansinterligne"/>
              <w:rPr>
                <w:rFonts w:ascii="Marianne" w:hAnsi="Marianne"/>
                <w:i/>
                <w:iCs/>
                <w:sz w:val="20"/>
                <w:szCs w:val="20"/>
              </w:rPr>
            </w:pPr>
          </w:p>
        </w:tc>
      </w:tr>
      <w:tr w:rsidR="00EF3C1F" w:rsidRPr="0054726E" w14:paraId="7BCC3F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038F1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95257F" w14:textId="77777777" w:rsidR="00EF3C1F" w:rsidRPr="0054726E" w:rsidRDefault="00EF3C1F" w:rsidP="00EF3C1F">
            <w:pPr>
              <w:pStyle w:val="Sansinterligne"/>
              <w:rPr>
                <w:rFonts w:ascii="Marianne" w:hAnsi="Marianne"/>
                <w:i/>
                <w:iCs/>
                <w:sz w:val="20"/>
                <w:szCs w:val="20"/>
              </w:rPr>
            </w:pPr>
          </w:p>
        </w:tc>
      </w:tr>
      <w:tr w:rsidR="00EF3C1F" w:rsidRPr="0054726E" w14:paraId="175F34B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A134A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6D122D" w14:textId="77777777" w:rsidR="00EF3C1F" w:rsidRPr="0054726E" w:rsidRDefault="00EF3C1F" w:rsidP="00EF3C1F">
            <w:pPr>
              <w:pStyle w:val="Sansinterligne"/>
              <w:rPr>
                <w:rFonts w:ascii="Marianne" w:hAnsi="Marianne"/>
                <w:i/>
                <w:iCs/>
                <w:sz w:val="20"/>
                <w:szCs w:val="20"/>
              </w:rPr>
            </w:pPr>
          </w:p>
        </w:tc>
      </w:tr>
      <w:tr w:rsidR="00EF3C1F" w:rsidRPr="0054726E" w14:paraId="167C9C6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755D5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89BF4C" w14:textId="77777777" w:rsidR="00EF3C1F" w:rsidRPr="0054726E" w:rsidRDefault="00EF3C1F" w:rsidP="00EF3C1F">
            <w:pPr>
              <w:pStyle w:val="Sansinterligne"/>
              <w:rPr>
                <w:rFonts w:ascii="Marianne" w:hAnsi="Marianne"/>
                <w:sz w:val="20"/>
                <w:szCs w:val="20"/>
              </w:rPr>
            </w:pPr>
          </w:p>
        </w:tc>
      </w:tr>
      <w:tr w:rsidR="00EF3C1F" w:rsidRPr="0054726E" w14:paraId="14A64AE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88F46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161812" w14:textId="77777777" w:rsidR="00EF3C1F" w:rsidRPr="0054726E" w:rsidRDefault="00EF3C1F" w:rsidP="00EF3C1F">
            <w:pPr>
              <w:pStyle w:val="Sansinterligne"/>
              <w:rPr>
                <w:rFonts w:ascii="Marianne" w:hAnsi="Marianne"/>
                <w:sz w:val="20"/>
                <w:szCs w:val="20"/>
              </w:rPr>
            </w:pPr>
          </w:p>
        </w:tc>
      </w:tr>
      <w:tr w:rsidR="00EF3C1F" w:rsidRPr="0054726E" w14:paraId="29BA9B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9423A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28D686" w14:textId="77777777" w:rsidR="00EF3C1F" w:rsidRPr="0054726E" w:rsidRDefault="00EF3C1F" w:rsidP="00EF3C1F">
            <w:pPr>
              <w:pStyle w:val="Sansinterligne"/>
              <w:rPr>
                <w:rFonts w:ascii="Marianne" w:hAnsi="Marianne"/>
                <w:sz w:val="20"/>
                <w:szCs w:val="20"/>
              </w:rPr>
            </w:pPr>
          </w:p>
        </w:tc>
      </w:tr>
      <w:tr w:rsidR="00EF3C1F" w:rsidRPr="0054726E" w14:paraId="6E10D33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DE59F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DOUANE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2F3BAA" w14:textId="77777777" w:rsidR="00EF3C1F" w:rsidRPr="0054726E" w:rsidRDefault="00EF3C1F" w:rsidP="00EF3C1F">
            <w:pPr>
              <w:pStyle w:val="Sansinterligne"/>
              <w:rPr>
                <w:rFonts w:ascii="Marianne" w:hAnsi="Marianne"/>
                <w:i/>
                <w:iCs/>
                <w:sz w:val="20"/>
                <w:szCs w:val="20"/>
              </w:rPr>
            </w:pPr>
          </w:p>
        </w:tc>
      </w:tr>
      <w:tr w:rsidR="00AC6FC9" w:rsidRPr="0054726E" w14:paraId="2EBC71C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8B76A6" w14:textId="53CFEB6B"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537501" w14:textId="77777777" w:rsidR="00AC6FC9" w:rsidRPr="0054726E" w:rsidRDefault="00AC6FC9" w:rsidP="00AC6FC9">
            <w:pPr>
              <w:pStyle w:val="Sansinterligne"/>
              <w:rPr>
                <w:rFonts w:ascii="Marianne" w:hAnsi="Marianne"/>
                <w:i/>
                <w:iCs/>
                <w:sz w:val="20"/>
                <w:szCs w:val="20"/>
              </w:rPr>
            </w:pPr>
          </w:p>
        </w:tc>
      </w:tr>
      <w:tr w:rsidR="00AC6FC9" w:rsidRPr="0054726E" w14:paraId="6EDF1FB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6845C8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777A3D9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D11D9B"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6980AC" w14:textId="77777777" w:rsidR="00AC6FC9" w:rsidRPr="0054726E" w:rsidRDefault="00AC6FC9" w:rsidP="00AC6FC9">
            <w:pPr>
              <w:pStyle w:val="Sansinterligne"/>
              <w:rPr>
                <w:rFonts w:ascii="Marianne" w:hAnsi="Marianne"/>
                <w:sz w:val="20"/>
                <w:szCs w:val="20"/>
              </w:rPr>
            </w:pPr>
          </w:p>
        </w:tc>
      </w:tr>
      <w:tr w:rsidR="00AC6FC9" w:rsidRPr="0054726E" w14:paraId="7D26C7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9ADAC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C89C72" w14:textId="77777777" w:rsidR="00AC6FC9" w:rsidRPr="0054726E" w:rsidRDefault="00AC6FC9" w:rsidP="00AC6FC9">
            <w:pPr>
              <w:pStyle w:val="Sansinterligne"/>
              <w:rPr>
                <w:rFonts w:ascii="Marianne" w:hAnsi="Marianne"/>
                <w:sz w:val="20"/>
                <w:szCs w:val="20"/>
              </w:rPr>
            </w:pPr>
          </w:p>
        </w:tc>
      </w:tr>
      <w:tr w:rsidR="00AC6FC9" w:rsidRPr="0054726E" w14:paraId="6D88E7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C1B20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Types de fermetures proposées pour les manches amovibles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D6A51B" w14:textId="77777777" w:rsidR="00AC6FC9" w:rsidRPr="0054726E" w:rsidRDefault="00AC6FC9" w:rsidP="00AC6FC9">
            <w:pPr>
              <w:pStyle w:val="Sansinterligne"/>
              <w:rPr>
                <w:rFonts w:ascii="Marianne" w:hAnsi="Marianne"/>
                <w:sz w:val="20"/>
                <w:szCs w:val="20"/>
              </w:rPr>
            </w:pPr>
          </w:p>
        </w:tc>
      </w:tr>
      <w:tr w:rsidR="00AC6FC9" w:rsidRPr="0054726E" w14:paraId="73D9D9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20732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respirabilité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EDE0E7" w14:textId="77777777" w:rsidR="00AC6FC9" w:rsidRPr="0054726E" w:rsidRDefault="00AC6FC9" w:rsidP="00AC6FC9">
            <w:pPr>
              <w:pStyle w:val="Sansinterligne"/>
              <w:rPr>
                <w:rFonts w:ascii="Marianne" w:hAnsi="Marianne"/>
                <w:sz w:val="20"/>
                <w:szCs w:val="20"/>
              </w:rPr>
            </w:pPr>
          </w:p>
        </w:tc>
      </w:tr>
      <w:tr w:rsidR="00AC6FC9" w:rsidRPr="0054726E" w14:paraId="168BF8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8A5B6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E12D19" w14:textId="77777777" w:rsidR="00AC6FC9" w:rsidRPr="0054726E" w:rsidRDefault="00AC6FC9" w:rsidP="00AC6FC9">
            <w:pPr>
              <w:pStyle w:val="Sansinterligne"/>
              <w:rPr>
                <w:rFonts w:ascii="Marianne" w:hAnsi="Marianne"/>
                <w:sz w:val="20"/>
                <w:szCs w:val="20"/>
              </w:rPr>
            </w:pPr>
          </w:p>
        </w:tc>
      </w:tr>
      <w:tr w:rsidR="00AC6FC9" w:rsidRPr="0054726E" w14:paraId="232B560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BB51AD"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391019" w14:textId="77777777" w:rsidR="00AC6FC9" w:rsidRPr="0054726E" w:rsidRDefault="00AC6FC9" w:rsidP="00AC6FC9">
            <w:pPr>
              <w:pStyle w:val="Sansinterligne"/>
              <w:rPr>
                <w:rFonts w:ascii="Marianne" w:hAnsi="Marianne"/>
                <w:sz w:val="20"/>
                <w:szCs w:val="20"/>
              </w:rPr>
            </w:pPr>
          </w:p>
        </w:tc>
      </w:tr>
      <w:tr w:rsidR="00AC6FC9" w:rsidRPr="0054726E" w14:paraId="3B63B5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9097F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Type de cordon serrage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23EDB9" w14:textId="77777777" w:rsidR="00AC6FC9" w:rsidRPr="0054726E" w:rsidRDefault="00AC6FC9" w:rsidP="00AC6FC9">
            <w:pPr>
              <w:pStyle w:val="Sansinterligne"/>
              <w:rPr>
                <w:rFonts w:ascii="Marianne" w:hAnsi="Marianne"/>
                <w:sz w:val="20"/>
                <w:szCs w:val="20"/>
              </w:rPr>
            </w:pPr>
          </w:p>
        </w:tc>
      </w:tr>
      <w:tr w:rsidR="00AC6FC9" w:rsidRPr="0054726E" w14:paraId="4A7EE0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27EA61"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578B11" w14:textId="46263725" w:rsidR="00AC6FC9" w:rsidRPr="0054726E" w:rsidRDefault="00AC6FC9" w:rsidP="00AC6FC9">
            <w:pPr>
              <w:pStyle w:val="Sansinterligne"/>
              <w:rPr>
                <w:rFonts w:ascii="Marianne" w:hAnsi="Marianne"/>
                <w:sz w:val="20"/>
                <w:szCs w:val="20"/>
              </w:rPr>
            </w:pPr>
          </w:p>
        </w:tc>
      </w:tr>
      <w:tr w:rsidR="00AC6FC9" w:rsidRPr="0054726E" w14:paraId="19FC08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7823E4"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11092</w:t>
            </w:r>
            <w:r w:rsidRPr="0054726E">
              <w:rPr>
                <w:rFonts w:cs="Calibri"/>
                <w:sz w:val="20"/>
                <w:szCs w:val="20"/>
              </w:rPr>
              <w:t> </w:t>
            </w:r>
            <w:r w:rsidRPr="0054726E">
              <w:rPr>
                <w:rFonts w:ascii="Marianne" w:hAnsi="Marianne"/>
                <w:sz w:val="20"/>
                <w:szCs w:val="20"/>
              </w:rPr>
              <w:t>: r</w:t>
            </w:r>
            <w:r w:rsidRPr="0054726E">
              <w:rPr>
                <w:rFonts w:ascii="Marianne" w:hAnsi="Marianne" w:cs="Marianne"/>
                <w:sz w:val="20"/>
                <w:szCs w:val="20"/>
              </w:rPr>
              <w:t>é</w:t>
            </w:r>
            <w:r w:rsidRPr="0054726E">
              <w:rPr>
                <w:rFonts w:ascii="Marianne" w:hAnsi="Marianne"/>
                <w:sz w:val="20"/>
                <w:szCs w:val="20"/>
              </w:rPr>
              <w:t xml:space="preserve">sistance </w:t>
            </w:r>
            <w:r w:rsidRPr="0054726E">
              <w:rPr>
                <w:rFonts w:ascii="Marianne" w:hAnsi="Marianne" w:cs="Marianne"/>
                <w:sz w:val="20"/>
                <w:szCs w:val="20"/>
              </w:rPr>
              <w:t>é</w:t>
            </w:r>
            <w:r w:rsidRPr="0054726E">
              <w:rPr>
                <w:rFonts w:ascii="Marianne" w:hAnsi="Marianne"/>
                <w:sz w:val="20"/>
                <w:szCs w:val="20"/>
              </w:rPr>
              <w:t>vaporative (RET) inf</w:t>
            </w:r>
            <w:r w:rsidRPr="0054726E">
              <w:rPr>
                <w:rFonts w:ascii="Marianne" w:hAnsi="Marianne" w:cs="Marianne"/>
                <w:sz w:val="20"/>
                <w:szCs w:val="20"/>
              </w:rPr>
              <w:t>é</w:t>
            </w:r>
            <w:r w:rsidRPr="0054726E">
              <w:rPr>
                <w:rFonts w:ascii="Marianne" w:hAnsi="Marianne"/>
                <w:sz w:val="20"/>
                <w:szCs w:val="20"/>
              </w:rPr>
              <w:t xml:space="preserve">rieure ou </w:t>
            </w:r>
            <w:r w:rsidRPr="0054726E">
              <w:rPr>
                <w:rFonts w:ascii="Marianne" w:hAnsi="Marianne" w:cs="Marianne"/>
                <w:sz w:val="20"/>
                <w:szCs w:val="20"/>
              </w:rPr>
              <w:t>é</w:t>
            </w:r>
            <w:r w:rsidRPr="0054726E">
              <w:rPr>
                <w:rFonts w:ascii="Marianne" w:hAnsi="Marianne"/>
                <w:sz w:val="20"/>
                <w:szCs w:val="20"/>
              </w:rPr>
              <w:t xml:space="preserve">gale </w:t>
            </w:r>
            <w:r w:rsidRPr="0054726E">
              <w:rPr>
                <w:rFonts w:ascii="Marianne" w:hAnsi="Marianne" w:cs="Marianne"/>
                <w:sz w:val="20"/>
                <w:szCs w:val="20"/>
              </w:rPr>
              <w:t>à</w:t>
            </w:r>
            <w:r w:rsidRPr="0054726E">
              <w:rPr>
                <w:rFonts w:ascii="Marianne" w:hAnsi="Marianne"/>
                <w:sz w:val="20"/>
                <w:szCs w:val="20"/>
              </w:rPr>
              <w:t xml:space="preserve"> 10 m</w:t>
            </w:r>
            <w:r w:rsidRPr="0054726E">
              <w:rPr>
                <w:rFonts w:ascii="Marianne" w:hAnsi="Marianne" w:cs="Marianne"/>
                <w:sz w:val="20"/>
                <w:szCs w:val="20"/>
              </w:rPr>
              <w:t>²</w:t>
            </w:r>
            <w:r w:rsidRPr="0054726E">
              <w:rPr>
                <w:rFonts w:ascii="Marianne" w:hAnsi="Marianne"/>
                <w:sz w:val="20"/>
                <w:szCs w:val="20"/>
              </w:rPr>
              <w:t xml:space="preserve"> 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057F94" w14:textId="431E5BC9" w:rsidR="00AC6FC9" w:rsidRPr="0054726E" w:rsidRDefault="00AC6FC9" w:rsidP="00AC6FC9">
            <w:pPr>
              <w:pStyle w:val="Sansinterligne"/>
              <w:rPr>
                <w:rFonts w:ascii="Marianne" w:hAnsi="Marianne"/>
                <w:sz w:val="20"/>
                <w:szCs w:val="20"/>
              </w:rPr>
            </w:pPr>
          </w:p>
        </w:tc>
      </w:tr>
    </w:tbl>
    <w:p w14:paraId="74DF7453" w14:textId="77777777" w:rsidR="00E879C2" w:rsidRPr="0054726E" w:rsidRDefault="00E879C2" w:rsidP="00E879C2">
      <w:pPr>
        <w:pStyle w:val="Standard"/>
        <w:rPr>
          <w:rFonts w:ascii="Marianne" w:hAnsi="Marianne"/>
          <w:sz w:val="20"/>
          <w:szCs w:val="20"/>
        </w:rPr>
      </w:pPr>
    </w:p>
    <w:p w14:paraId="3B7E7778" w14:textId="77777777" w:rsidR="00E879C2" w:rsidRPr="0054726E" w:rsidRDefault="00E879C2" w:rsidP="00E879C2">
      <w:pPr>
        <w:pStyle w:val="Titre3"/>
        <w:numPr>
          <w:ilvl w:val="0"/>
          <w:numId w:val="0"/>
        </w:numPr>
        <w:rPr>
          <w:color w:val="002060"/>
          <w:sz w:val="20"/>
          <w:szCs w:val="20"/>
        </w:rPr>
      </w:pPr>
      <w:bookmarkStart w:id="493" w:name="_Toc214868099"/>
      <w:bookmarkStart w:id="494" w:name="__RefHeading___Toc50194_2787168394"/>
      <w:bookmarkStart w:id="495" w:name="_Toc207276889"/>
      <w:bookmarkStart w:id="496" w:name="_Toc215842625"/>
      <w:bookmarkStart w:id="497" w:name="_Toc216101338"/>
      <w:bookmarkStart w:id="498" w:name="_Toc216360451"/>
      <w:bookmarkStart w:id="499" w:name="_Toc216883339"/>
      <w:r w:rsidRPr="0054726E">
        <w:rPr>
          <w:color w:val="002060"/>
          <w:sz w:val="20"/>
          <w:szCs w:val="20"/>
        </w:rPr>
        <w:t>5-06. Softshell grand froid terrestre</w:t>
      </w:r>
      <w:bookmarkEnd w:id="493"/>
      <w:bookmarkEnd w:id="494"/>
      <w:bookmarkEnd w:id="495"/>
      <w:r w:rsidRPr="0054726E">
        <w:rPr>
          <w:color w:val="002060"/>
          <w:sz w:val="20"/>
          <w:szCs w:val="20"/>
        </w:rPr>
        <w:t xml:space="preserve"> – homme et femme</w:t>
      </w:r>
      <w:bookmarkEnd w:id="496"/>
      <w:bookmarkEnd w:id="497"/>
      <w:bookmarkEnd w:id="498"/>
      <w:bookmarkEnd w:id="499"/>
    </w:p>
    <w:p w14:paraId="7DBA1A9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133"/>
        <w:gridCol w:w="5505"/>
      </w:tblGrid>
      <w:tr w:rsidR="00E879C2" w:rsidRPr="0054726E" w14:paraId="6E46A84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679C3268" w14:textId="77777777" w:rsidR="00E879C2" w:rsidRPr="0054726E" w:rsidRDefault="00E879C2" w:rsidP="00B52833">
            <w:pPr>
              <w:pStyle w:val="TableContents"/>
              <w:jc w:val="center"/>
              <w:rPr>
                <w:b/>
                <w:bCs/>
              </w:rPr>
            </w:pPr>
            <w:r w:rsidRPr="0054726E">
              <w:rPr>
                <w:b/>
                <w:bCs/>
              </w:rPr>
              <w:t>Fiche technique-Veste softshell grand froid terrestre-Echantillon demandé</w:t>
            </w:r>
          </w:p>
        </w:tc>
      </w:tr>
      <w:tr w:rsidR="00E879C2" w:rsidRPr="0054726E" w14:paraId="3E129B3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7B3A116" w14:textId="77777777" w:rsidR="00E879C2" w:rsidRPr="0054726E" w:rsidRDefault="00E879C2" w:rsidP="00B52833">
            <w:pPr>
              <w:pStyle w:val="TableContents"/>
              <w:jc w:val="center"/>
              <w:rPr>
                <w:b/>
                <w:bCs/>
              </w:rPr>
            </w:pPr>
            <w:r w:rsidRPr="0054726E">
              <w:rPr>
                <w:b/>
                <w:bCs/>
              </w:rPr>
              <w:t>Exigences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37A06F" w14:textId="77777777" w:rsidR="00E879C2" w:rsidRPr="0054726E" w:rsidRDefault="00E879C2" w:rsidP="00B52833">
            <w:pPr>
              <w:pStyle w:val="TableContents"/>
              <w:jc w:val="center"/>
              <w:rPr>
                <w:b/>
                <w:bCs/>
              </w:rPr>
            </w:pPr>
            <w:r w:rsidRPr="0054726E">
              <w:rPr>
                <w:b/>
                <w:bCs/>
              </w:rPr>
              <w:t>Réponse du candidat</w:t>
            </w:r>
          </w:p>
        </w:tc>
      </w:tr>
      <w:tr w:rsidR="00E879C2" w:rsidRPr="0054726E" w14:paraId="1A4905C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AD86A9C"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7ECB46" w14:textId="77777777" w:rsidR="00E879C2" w:rsidRPr="0054726E" w:rsidRDefault="00E879C2" w:rsidP="00B52833">
            <w:pPr>
              <w:pStyle w:val="TableContents"/>
            </w:pPr>
          </w:p>
        </w:tc>
      </w:tr>
      <w:tr w:rsidR="00E879C2" w:rsidRPr="0054726E" w14:paraId="344AA66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E6FC330"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9FFA1B" w14:textId="77777777" w:rsidR="00E879C2" w:rsidRPr="0054726E" w:rsidRDefault="00E879C2" w:rsidP="00B52833">
            <w:pPr>
              <w:pStyle w:val="TableContents"/>
            </w:pPr>
          </w:p>
        </w:tc>
      </w:tr>
      <w:tr w:rsidR="00EF3C1F" w:rsidRPr="0054726E" w14:paraId="683FA8A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8A2FE06" w14:textId="0CF50EEC" w:rsidR="00EF3C1F" w:rsidRPr="0054726E" w:rsidRDefault="00EF3C1F" w:rsidP="00EF3C1F">
            <w:pPr>
              <w:pStyle w:val="Default"/>
              <w:rPr>
                <w:rFonts w:ascii="Marianne" w:hAnsi="Marianne"/>
                <w:sz w:val="20"/>
                <w:szCs w:val="20"/>
              </w:rPr>
            </w:pPr>
            <w:r w:rsidRPr="00A021DD">
              <w:rPr>
                <w:rFonts w:ascii="Marianne" w:hAnsi="Marianne"/>
                <w:sz w:val="20"/>
                <w:szCs w:val="20"/>
              </w:rPr>
              <w:t>Normes/exigences mises en œuvre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F800B2" w14:textId="77777777" w:rsidR="00EF3C1F" w:rsidRPr="0054726E" w:rsidRDefault="00EF3C1F" w:rsidP="00EF3C1F">
            <w:pPr>
              <w:pStyle w:val="TableContents"/>
            </w:pPr>
          </w:p>
        </w:tc>
      </w:tr>
      <w:tr w:rsidR="00EF3C1F" w:rsidRPr="0054726E" w14:paraId="3DAB295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EDF0AB9" w14:textId="77777777" w:rsidR="00EF3C1F" w:rsidRPr="0054726E" w:rsidRDefault="00EF3C1F" w:rsidP="00EF3C1F">
            <w:pPr>
              <w:pStyle w:val="TableContents"/>
            </w:pPr>
            <w:r w:rsidRPr="0054726E">
              <w:t>Exigences minimales requises</w:t>
            </w:r>
          </w:p>
        </w:tc>
      </w:tr>
      <w:tr w:rsidR="00EF3C1F" w:rsidRPr="0054726E" w14:paraId="1259C535"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A5E7334" w14:textId="77777777" w:rsidR="00EF3C1F" w:rsidRPr="0054726E" w:rsidRDefault="00EF3C1F" w:rsidP="00EF3C1F">
            <w:pPr>
              <w:pStyle w:val="TableContents"/>
              <w:spacing w:before="120" w:line="276" w:lineRule="auto"/>
              <w:jc w:val="both"/>
              <w:textAlignment w:val="center"/>
              <w:rPr>
                <w:rFonts w:cs="Arial"/>
              </w:rPr>
            </w:pPr>
            <w:r w:rsidRPr="0054726E">
              <w:rPr>
                <w:rFonts w:cs="Arial"/>
              </w:rPr>
              <w:t>Tissu hydrofuge non satiné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76885A" w14:textId="77777777" w:rsidR="00EF3C1F" w:rsidRPr="0054726E" w:rsidRDefault="00EF3C1F" w:rsidP="00EF3C1F">
            <w:pPr>
              <w:pStyle w:val="TableContents"/>
              <w:rPr>
                <w:i/>
                <w:iCs/>
              </w:rPr>
            </w:pPr>
          </w:p>
        </w:tc>
      </w:tr>
      <w:tr w:rsidR="00EF3C1F" w:rsidRPr="0054726E" w14:paraId="6B3BDE5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8EF33EF"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Qualité du marquage «</w:t>
            </w:r>
            <w:r w:rsidRPr="0054726E">
              <w:rPr>
                <w:rFonts w:ascii="Calibri" w:hAnsi="Calibri" w:cs="Calibri"/>
                <w:sz w:val="20"/>
                <w:szCs w:val="20"/>
              </w:rPr>
              <w:t> </w:t>
            </w:r>
            <w:r w:rsidRPr="0054726E">
              <w:rPr>
                <w:rFonts w:ascii="Marianne" w:hAnsi="Marianne"/>
                <w:sz w:val="20"/>
                <w:szCs w:val="20"/>
              </w:rPr>
              <w:t>DOUANE</w:t>
            </w:r>
            <w:r w:rsidRPr="0054726E">
              <w:rPr>
                <w:rFonts w:ascii="Calibri" w:hAnsi="Calibri" w:cs="Calibri"/>
                <w:sz w:val="20"/>
                <w:szCs w:val="20"/>
              </w:rPr>
              <w:t> </w:t>
            </w:r>
            <w:r w:rsidRPr="0054726E">
              <w:rPr>
                <w:rFonts w:ascii="Marianne" w:hAnsi="Marianne" w:cs="Marianne"/>
                <w:sz w:val="20"/>
                <w:szCs w:val="20"/>
              </w:rPr>
              <w: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A81BB6" w14:textId="77777777" w:rsidR="00EF3C1F" w:rsidRPr="0054726E" w:rsidRDefault="00EF3C1F" w:rsidP="00EF3C1F">
            <w:pPr>
              <w:pStyle w:val="TableContents"/>
              <w:rPr>
                <w:i/>
                <w:iCs/>
              </w:rPr>
            </w:pPr>
          </w:p>
        </w:tc>
      </w:tr>
      <w:tr w:rsidR="00EF3C1F" w:rsidRPr="0054726E" w14:paraId="54C9C17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2CCDB62"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Type d’ ouverture centrale zippée à double curseur</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093883" w14:textId="77777777" w:rsidR="00EF3C1F" w:rsidRPr="0054726E" w:rsidRDefault="00EF3C1F" w:rsidP="00EF3C1F">
            <w:pPr>
              <w:pStyle w:val="TableContents"/>
            </w:pPr>
          </w:p>
        </w:tc>
      </w:tr>
      <w:tr w:rsidR="00EF3C1F" w:rsidRPr="0054726E" w14:paraId="7F6B1C15"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B0F13AB"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ceinture élastique ergonomique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727E7B" w14:textId="77777777" w:rsidR="00EF3C1F" w:rsidRPr="0054726E" w:rsidRDefault="00EF3C1F" w:rsidP="00EF3C1F">
            <w:pPr>
              <w:pStyle w:val="TableContents"/>
            </w:pPr>
          </w:p>
        </w:tc>
      </w:tr>
      <w:tr w:rsidR="00EF3C1F" w:rsidRPr="0054726E" w14:paraId="0C06C8C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B2144F1"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Qualité des renforts aux épaules, coudes pour plus de protection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5EC05E" w14:textId="77777777" w:rsidR="00EF3C1F" w:rsidRPr="0054726E" w:rsidRDefault="00EF3C1F" w:rsidP="00EF3C1F">
            <w:pPr>
              <w:pStyle w:val="TableContents"/>
            </w:pPr>
          </w:p>
        </w:tc>
      </w:tr>
      <w:tr w:rsidR="00EF3C1F" w:rsidRPr="0054726E" w14:paraId="541D197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B51C3C6"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Poches (accessibilité, dimension, système de fermeture, harmonie avec le reste du vêtement) :</w:t>
            </w:r>
          </w:p>
          <w:p w14:paraId="0AD06D55"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2 poches poitrine plaquées verticales ;</w:t>
            </w:r>
          </w:p>
          <w:p w14:paraId="78FF06A7"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w:t>
            </w:r>
            <w:r w:rsidRPr="0054726E">
              <w:rPr>
                <w:rFonts w:ascii="Calibri" w:hAnsi="Calibri" w:cs="Calibri"/>
                <w:sz w:val="20"/>
                <w:szCs w:val="20"/>
              </w:rPr>
              <w:t> </w:t>
            </w:r>
            <w:r w:rsidRPr="0054726E">
              <w:rPr>
                <w:rFonts w:ascii="Marianne" w:hAnsi="Marianne"/>
                <w:sz w:val="20"/>
                <w:szCs w:val="20"/>
              </w:rPr>
              <w:t>2 poches repose main zipp</w:t>
            </w:r>
            <w:r w:rsidRPr="0054726E">
              <w:rPr>
                <w:rFonts w:ascii="Marianne" w:hAnsi="Marianne" w:cs="Marianne"/>
                <w:sz w:val="20"/>
                <w:szCs w:val="20"/>
              </w:rPr>
              <w:t>é</w:t>
            </w:r>
            <w:r w:rsidRPr="0054726E">
              <w:rPr>
                <w:rFonts w:ascii="Marianne" w:hAnsi="Marianne"/>
                <w:sz w:val="20"/>
                <w:szCs w:val="20"/>
              </w:rPr>
              <w:t xml:space="preserve">es </w:t>
            </w:r>
            <w:r w:rsidRPr="0054726E">
              <w:rPr>
                <w:rFonts w:ascii="Calibri" w:hAnsi="Calibri" w:cs="Calibri"/>
                <w:sz w:val="20"/>
                <w:szCs w:val="20"/>
              </w:rPr>
              <w:t> </w:t>
            </w:r>
            <w:r w:rsidRPr="0054726E">
              <w:rPr>
                <w:rFonts w:ascii="Marianne" w:hAnsi="Marianne"/>
                <w:sz w:val="20"/>
                <w:szCs w:val="20"/>
              </w:rPr>
              <w:t>;</w:t>
            </w:r>
          </w:p>
          <w:p w14:paraId="6AAF3E62"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w:t>
            </w:r>
            <w:r w:rsidRPr="0054726E">
              <w:rPr>
                <w:rFonts w:ascii="Calibri" w:hAnsi="Calibri" w:cs="Calibri"/>
                <w:sz w:val="20"/>
                <w:szCs w:val="20"/>
              </w:rPr>
              <w:t> </w:t>
            </w:r>
            <w:r w:rsidRPr="0054726E">
              <w:rPr>
                <w:rFonts w:ascii="Marianne" w:hAnsi="Marianne"/>
                <w:sz w:val="20"/>
                <w:szCs w:val="20"/>
              </w:rPr>
              <w:t>1 poche de bras</w:t>
            </w:r>
          </w:p>
          <w:p w14:paraId="5FF93068"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- 1 poche intérieure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C2FAD1" w14:textId="77777777" w:rsidR="00EF3C1F" w:rsidRPr="0054726E" w:rsidRDefault="00EF3C1F" w:rsidP="00EF3C1F">
            <w:pPr>
              <w:pStyle w:val="TableContents"/>
            </w:pPr>
          </w:p>
        </w:tc>
      </w:tr>
      <w:tr w:rsidR="00EF3C1F" w:rsidRPr="0054726E" w14:paraId="2C1DA55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B67AA19"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Qualité de la jupe pare-neige coupe-vent et hydrofuge avec matériaux anti-dérapant (maintien, système de fermeture, protection)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F56B2E" w14:textId="77777777" w:rsidR="00EF3C1F" w:rsidRPr="0054726E" w:rsidRDefault="00EF3C1F" w:rsidP="00EF3C1F">
            <w:pPr>
              <w:pStyle w:val="TableContents"/>
            </w:pPr>
          </w:p>
        </w:tc>
      </w:tr>
      <w:tr w:rsidR="00EF3C1F" w:rsidRPr="0054726E" w14:paraId="240F0C7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85CEE73"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Capuche escamotable dans le col avec cordons de serrage pour l’ouverture et pour la profondeur</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345E35" w14:textId="77777777" w:rsidR="00EF3C1F" w:rsidRPr="0054726E" w:rsidRDefault="00EF3C1F" w:rsidP="00EF3C1F">
            <w:pPr>
              <w:pStyle w:val="TableContents"/>
            </w:pPr>
          </w:p>
        </w:tc>
      </w:tr>
      <w:tr w:rsidR="00EF3C1F" w:rsidRPr="0054726E" w14:paraId="41690B3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05D282F"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Ouverture zippée sous les bras pour l’ aération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DB8ACF" w14:textId="77777777" w:rsidR="00EF3C1F" w:rsidRPr="0054726E" w:rsidRDefault="00EF3C1F" w:rsidP="00EF3C1F">
            <w:pPr>
              <w:pStyle w:val="TableContents"/>
            </w:pPr>
          </w:p>
        </w:tc>
      </w:tr>
      <w:tr w:rsidR="00EF3C1F" w:rsidRPr="0054726E" w14:paraId="2BBB386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5E09CB7" w14:textId="77777777" w:rsidR="00EF3C1F" w:rsidRPr="0054726E" w:rsidRDefault="00EF3C1F" w:rsidP="00EF3C1F">
            <w:pPr>
              <w:pStyle w:val="Paragraphedeliste"/>
              <w:spacing w:before="120" w:line="276" w:lineRule="auto"/>
              <w:ind w:left="0"/>
              <w:rPr>
                <w:rFonts w:ascii="Marianne" w:hAnsi="Marianne"/>
                <w:sz w:val="20"/>
                <w:szCs w:val="20"/>
              </w:rPr>
            </w:pPr>
            <w:r w:rsidRPr="0054726E">
              <w:rPr>
                <w:rFonts w:ascii="Marianne" w:hAnsi="Marianne"/>
                <w:sz w:val="20"/>
                <w:szCs w:val="20"/>
              </w:rPr>
              <w:t>Tailles :</w:t>
            </w:r>
          </w:p>
          <w:p w14:paraId="44E900DB" w14:textId="77777777" w:rsidR="00EF3C1F" w:rsidRPr="0054726E" w:rsidRDefault="00EF3C1F" w:rsidP="00EF3C1F">
            <w:pPr>
              <w:pStyle w:val="Paragraphedeliste"/>
              <w:spacing w:before="120" w:line="276" w:lineRule="auto"/>
              <w:ind w:left="0"/>
              <w:rPr>
                <w:rFonts w:ascii="Marianne" w:hAnsi="Marianne"/>
                <w:kern w:val="0"/>
                <w:sz w:val="20"/>
                <w:szCs w:val="20"/>
              </w:rPr>
            </w:pPr>
            <w:r w:rsidRPr="0054726E">
              <w:rPr>
                <w:rFonts w:ascii="Marianne" w:hAnsi="Marianne"/>
                <w:kern w:val="0"/>
                <w:sz w:val="20"/>
                <w:szCs w:val="20"/>
              </w:rPr>
              <w:t>Pour les hommes, dans les tailles XS, S, M, L, XL, 2XL, 3XL, 4XL;</w:t>
            </w:r>
          </w:p>
          <w:p w14:paraId="39D2AC73" w14:textId="77777777" w:rsidR="00EF3C1F" w:rsidRPr="0054726E" w:rsidRDefault="00EF3C1F" w:rsidP="00EF3C1F">
            <w:pPr>
              <w:pStyle w:val="Paragraphedeliste"/>
              <w:spacing w:before="120" w:line="276" w:lineRule="auto"/>
              <w:ind w:left="0"/>
              <w:rPr>
                <w:rFonts w:ascii="Marianne" w:hAnsi="Marianne"/>
                <w:sz w:val="20"/>
                <w:szCs w:val="20"/>
              </w:rPr>
            </w:pPr>
            <w:r w:rsidRPr="0054726E">
              <w:rPr>
                <w:rFonts w:ascii="Marianne" w:hAnsi="Marianne"/>
                <w:kern w:val="0"/>
                <w:sz w:val="20"/>
                <w:szCs w:val="20"/>
              </w:rPr>
              <w:t>Pour les femmes</w:t>
            </w:r>
            <w:r w:rsidRPr="0054726E">
              <w:rPr>
                <w:rFonts w:ascii="Calibri" w:hAnsi="Calibri" w:cs="Calibri"/>
                <w:kern w:val="0"/>
                <w:sz w:val="20"/>
                <w:szCs w:val="20"/>
              </w:rPr>
              <w:t> </w:t>
            </w:r>
            <w:r w:rsidRPr="0054726E">
              <w:rPr>
                <w:rFonts w:ascii="Marianne" w:hAnsi="Marianne"/>
                <w:kern w:val="0"/>
                <w:sz w:val="20"/>
                <w:szCs w:val="20"/>
              </w:rPr>
              <w:t>: dans les tailles XS, S, M, L, XL, 2XL, 3XL, 4XL.</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2E77EA" w14:textId="77777777" w:rsidR="00EF3C1F" w:rsidRPr="0054726E" w:rsidRDefault="00EF3C1F" w:rsidP="00EF3C1F">
            <w:pPr>
              <w:pStyle w:val="TableContents"/>
            </w:pPr>
          </w:p>
        </w:tc>
      </w:tr>
      <w:tr w:rsidR="00EF3C1F" w:rsidRPr="0054726E" w14:paraId="24D40E2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70A76E" w14:textId="77777777" w:rsidR="00EF3C1F" w:rsidRPr="0054726E" w:rsidRDefault="00EF3C1F" w:rsidP="00EF3C1F">
            <w:pPr>
              <w:pStyle w:val="TableContents"/>
            </w:pPr>
            <w:r w:rsidRPr="0054726E">
              <w:t>Qualité des matières premières et de la réalisation</w:t>
            </w:r>
          </w:p>
        </w:tc>
      </w:tr>
      <w:tr w:rsidR="00EF3C1F" w:rsidRPr="0054726E" w14:paraId="3EF82BC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62F331F" w14:textId="77777777" w:rsidR="00EF3C1F" w:rsidRPr="0054726E" w:rsidRDefault="00EF3C1F" w:rsidP="00EF3C1F">
            <w:pPr>
              <w:pStyle w:val="TableContents"/>
            </w:pPr>
            <w:r w:rsidRPr="0054726E">
              <w:t>Stabilité dimensionnelle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C9275F" w14:textId="77777777" w:rsidR="00EF3C1F" w:rsidRPr="0054726E" w:rsidRDefault="00EF3C1F" w:rsidP="00EF3C1F">
            <w:pPr>
              <w:pStyle w:val="TableContents"/>
            </w:pPr>
          </w:p>
        </w:tc>
      </w:tr>
      <w:tr w:rsidR="00EF3C1F" w:rsidRPr="0054726E" w14:paraId="636897F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1B4109D" w14:textId="77777777" w:rsidR="00EF3C1F" w:rsidRPr="0054726E" w:rsidRDefault="00EF3C1F" w:rsidP="00EF3C1F">
            <w:pPr>
              <w:pStyle w:val="TableContents"/>
            </w:pPr>
            <w:r w:rsidRPr="0054726E">
              <w:t>Qualité des produits semi-finis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EE2E08" w14:textId="77777777" w:rsidR="00EF3C1F" w:rsidRPr="0054726E" w:rsidRDefault="00EF3C1F" w:rsidP="00EF3C1F">
            <w:pPr>
              <w:pStyle w:val="TableContents"/>
            </w:pPr>
          </w:p>
        </w:tc>
      </w:tr>
      <w:tr w:rsidR="00EF3C1F" w:rsidRPr="0054726E" w14:paraId="3B945D8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E9A94E7" w14:textId="77777777" w:rsidR="00EF3C1F" w:rsidRPr="0054726E" w:rsidRDefault="00EF3C1F" w:rsidP="00EF3C1F">
            <w:pPr>
              <w:pStyle w:val="TableContents"/>
            </w:pPr>
            <w:r w:rsidRPr="0054726E">
              <w:t>Qualité des montages et des coutures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4F4845" w14:textId="77777777" w:rsidR="00EF3C1F" w:rsidRPr="0054726E" w:rsidRDefault="00EF3C1F" w:rsidP="00EF3C1F">
            <w:pPr>
              <w:pStyle w:val="TableContents"/>
            </w:pPr>
          </w:p>
        </w:tc>
      </w:tr>
      <w:tr w:rsidR="00EF3C1F" w:rsidRPr="0054726E" w14:paraId="593BA4B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5D5C5EF" w14:textId="77777777" w:rsidR="00EF3C1F" w:rsidRPr="0054726E" w:rsidRDefault="00EF3C1F" w:rsidP="00EF3C1F">
            <w:pPr>
              <w:pStyle w:val="TableContents"/>
            </w:pPr>
            <w:r w:rsidRPr="0054726E">
              <w:t>Résistance à l'usure de l’inscription DOUANE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174841" w14:textId="77777777" w:rsidR="00EF3C1F" w:rsidRPr="0054726E" w:rsidRDefault="00EF3C1F" w:rsidP="00EF3C1F">
            <w:pPr>
              <w:pStyle w:val="TableContents"/>
            </w:pPr>
          </w:p>
        </w:tc>
      </w:tr>
      <w:tr w:rsidR="00EF3C1F" w:rsidRPr="0054726E" w14:paraId="651AC07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02A64F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70D7FC" w14:textId="77777777" w:rsidR="00EF3C1F" w:rsidRPr="0054726E" w:rsidRDefault="00EF3C1F" w:rsidP="00EF3C1F">
            <w:pPr>
              <w:pStyle w:val="TableContents"/>
            </w:pPr>
          </w:p>
        </w:tc>
      </w:tr>
      <w:tr w:rsidR="00AC6FC9" w:rsidRPr="0054726E" w14:paraId="4E2705E6" w14:textId="77777777" w:rsidTr="003A060C">
        <w:tc>
          <w:tcPr>
            <w:tcW w:w="413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EEFBC5" w14:textId="197298F9"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3DC122" w14:textId="77777777" w:rsidR="00AC6FC9" w:rsidRPr="0054726E" w:rsidRDefault="00AC6FC9" w:rsidP="00AC6FC9">
            <w:pPr>
              <w:pStyle w:val="TableContents"/>
            </w:pPr>
          </w:p>
        </w:tc>
      </w:tr>
      <w:tr w:rsidR="00AC6FC9" w:rsidRPr="0054726E" w14:paraId="788215C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E56F1AB" w14:textId="77777777" w:rsidR="00AC6FC9" w:rsidRPr="0054726E" w:rsidRDefault="00AC6FC9" w:rsidP="00AC6FC9">
            <w:pPr>
              <w:pStyle w:val="TableContents"/>
            </w:pPr>
            <w:r w:rsidRPr="0054726E">
              <w:t>Confort et adaptation aux conditions d'utilisation</w:t>
            </w:r>
          </w:p>
        </w:tc>
      </w:tr>
      <w:tr w:rsidR="00AC6FC9" w:rsidRPr="0054726E" w14:paraId="17EF968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18B036F"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l’agent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0F8860" w14:textId="77777777" w:rsidR="00AC6FC9" w:rsidRPr="0054726E" w:rsidRDefault="00AC6FC9" w:rsidP="00AC6FC9">
            <w:pPr>
              <w:pStyle w:val="TableContents"/>
            </w:pPr>
          </w:p>
        </w:tc>
      </w:tr>
      <w:tr w:rsidR="00AC6FC9" w:rsidRPr="0054726E" w14:paraId="6E0834D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D6F8A98" w14:textId="77777777" w:rsidR="00AC6FC9" w:rsidRPr="0054726E" w:rsidRDefault="00AC6FC9" w:rsidP="00AC6FC9">
            <w:pPr>
              <w:pStyle w:val="TableContents"/>
            </w:pPr>
            <w:r w:rsidRPr="0054726E">
              <w:t>Aisance dans les mouvements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24CE3A" w14:textId="77777777" w:rsidR="00AC6FC9" w:rsidRPr="0054726E" w:rsidRDefault="00AC6FC9" w:rsidP="00AC6FC9">
            <w:pPr>
              <w:pStyle w:val="TableContents"/>
            </w:pPr>
          </w:p>
        </w:tc>
      </w:tr>
      <w:tr w:rsidR="00AC6FC9" w:rsidRPr="0054726E" w14:paraId="40D5B0A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BE0685C"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du bas de manche et des manchons étanche à l'utilisation des gants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107140" w14:textId="77777777" w:rsidR="00AC6FC9" w:rsidRPr="0054726E" w:rsidRDefault="00AC6FC9" w:rsidP="00AC6FC9">
            <w:pPr>
              <w:pStyle w:val="TableContents"/>
            </w:pPr>
          </w:p>
        </w:tc>
      </w:tr>
      <w:tr w:rsidR="00AC6FC9" w:rsidRPr="0054726E" w14:paraId="7493F6B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0E752E1"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Compatibilité avec les accessoires de la tenue, en particulier le gilet pare-balles, le ceinturon, l’arme de service et les gants.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637BE0" w14:textId="77777777" w:rsidR="00AC6FC9" w:rsidRPr="0054726E" w:rsidRDefault="00AC6FC9" w:rsidP="00AC6FC9">
            <w:pPr>
              <w:pStyle w:val="TableContents"/>
            </w:pPr>
          </w:p>
        </w:tc>
      </w:tr>
      <w:tr w:rsidR="00AC6FC9" w:rsidRPr="0054726E" w14:paraId="659536A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B6BFEF3"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thermique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20ACE3" w14:textId="77777777" w:rsidR="00AC6FC9" w:rsidRPr="0054726E" w:rsidRDefault="00AC6FC9" w:rsidP="00AC6FC9">
            <w:pPr>
              <w:pStyle w:val="TableContents"/>
            </w:pPr>
          </w:p>
        </w:tc>
      </w:tr>
      <w:tr w:rsidR="00AC6FC9" w:rsidRPr="0054726E" w14:paraId="7509CE9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85DF192"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Absence de boulochage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092629" w14:textId="77777777" w:rsidR="00AC6FC9" w:rsidRPr="0054726E" w:rsidRDefault="00AC6FC9" w:rsidP="00AC6FC9">
            <w:pPr>
              <w:pStyle w:val="TableContents"/>
            </w:pPr>
          </w:p>
        </w:tc>
      </w:tr>
      <w:tr w:rsidR="00AC6FC9" w:rsidRPr="0054726E" w14:paraId="28BBD03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447F6BD" w14:textId="77777777" w:rsidR="00AC6FC9" w:rsidRPr="0054726E" w:rsidRDefault="00AC6FC9" w:rsidP="00AC6FC9">
            <w:pPr>
              <w:pStyle w:val="Standard"/>
              <w:tabs>
                <w:tab w:val="right" w:leader="dot" w:pos="9468"/>
              </w:tabs>
              <w:textAlignment w:val="center"/>
              <w:rPr>
                <w:rFonts w:ascii="Marianne" w:hAnsi="Marianne"/>
                <w:sz w:val="20"/>
                <w:szCs w:val="20"/>
              </w:rPr>
            </w:pPr>
            <w:r w:rsidRPr="0054726E">
              <w:rPr>
                <w:rFonts w:ascii="Marianne" w:hAnsi="Marianne"/>
                <w:sz w:val="20"/>
                <w:szCs w:val="20"/>
                <w:lang w:eastAsia="en-US"/>
              </w:rPr>
              <w:t>Tissu renforcé au niveau des coudes et des épaules a minima</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D16FD4" w14:textId="77777777" w:rsidR="00AC6FC9" w:rsidRPr="0054726E" w:rsidRDefault="00AC6FC9" w:rsidP="00AC6FC9">
            <w:pPr>
              <w:pStyle w:val="TableContents"/>
            </w:pPr>
          </w:p>
        </w:tc>
      </w:tr>
      <w:tr w:rsidR="00AC6FC9" w:rsidRPr="0054726E" w14:paraId="497461D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82F8A4C" w14:textId="77777777"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Doublure ouatée respirante et chaude (indication de la technologie et du grammage utilisé par le candidat)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D967EA" w14:textId="77777777" w:rsidR="00AC6FC9" w:rsidRPr="0054726E" w:rsidRDefault="00AC6FC9" w:rsidP="00AC6FC9">
            <w:pPr>
              <w:pStyle w:val="TableContents"/>
            </w:pPr>
          </w:p>
        </w:tc>
      </w:tr>
      <w:tr w:rsidR="00AC6FC9" w:rsidRPr="0054726E" w14:paraId="1B7657C3" w14:textId="77777777" w:rsidTr="00B52833">
        <w:tc>
          <w:tcPr>
            <w:tcW w:w="9638" w:type="dxa"/>
            <w:gridSpan w:val="2"/>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0DA22D1" w14:textId="77777777" w:rsidR="00AC6FC9" w:rsidRPr="0054726E" w:rsidRDefault="00AC6FC9" w:rsidP="00AC6FC9">
            <w:pPr>
              <w:pStyle w:val="TableContents"/>
              <w:rPr>
                <w:b/>
                <w:bCs/>
              </w:rPr>
            </w:pPr>
            <w:r w:rsidRPr="0054726E">
              <w:rPr>
                <w:b/>
                <w:bCs/>
              </w:rPr>
              <w:t>Analyses laboratoires</w:t>
            </w:r>
          </w:p>
        </w:tc>
      </w:tr>
      <w:tr w:rsidR="00AC6FC9" w:rsidRPr="0054726E" w14:paraId="7F829BED"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6119148" w14:textId="77777777" w:rsidR="00AC6FC9" w:rsidRPr="0054726E" w:rsidRDefault="00AC6FC9" w:rsidP="00AC6FC9">
            <w:pPr>
              <w:pStyle w:val="TableContents"/>
            </w:pPr>
            <w:r w:rsidRPr="0054726E">
              <w:t>Solidité des teintures</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0AFF4EE7"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2227596C"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0A4D326" w14:textId="77777777" w:rsidR="00AC6FC9" w:rsidRPr="0054726E" w:rsidRDefault="00AC6FC9" w:rsidP="00AC6FC9">
            <w:pPr>
              <w:pStyle w:val="TableContents"/>
            </w:pPr>
            <w:r w:rsidRPr="0054726E">
              <w:t>Efficacité de la protection à la pluie (8000 schmerbers minimum)</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E4542FA" w14:textId="77777777" w:rsidR="00AC6FC9" w:rsidRPr="0054726E" w:rsidRDefault="00AC6FC9" w:rsidP="00AC6FC9">
            <w:pPr>
              <w:pStyle w:val="TableContents"/>
            </w:pPr>
            <w:r w:rsidRPr="0054726E">
              <w:t>Résultats test d’un laboratoire agréé</w:t>
            </w:r>
          </w:p>
        </w:tc>
      </w:tr>
      <w:tr w:rsidR="00AC6FC9" w:rsidRPr="0054726E" w14:paraId="324A70D9"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A9E4D96"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color w:val="00000A"/>
                <w:sz w:val="20"/>
                <w:szCs w:val="20"/>
                <w:lang w:eastAsia="en-US"/>
              </w:rPr>
              <w:t xml:space="preserve">Respirabilité (résistance évaporative </w:t>
            </w:r>
            <w:r w:rsidRPr="0054726E">
              <w:rPr>
                <w:rFonts w:ascii="Marianne" w:eastAsia="Marianne" w:hAnsi="Marianne" w:cs="Marianne"/>
                <w:color w:val="00000A"/>
                <w:sz w:val="20"/>
                <w:szCs w:val="20"/>
                <w:lang w:eastAsia="en-US"/>
              </w:rPr>
              <w:t>≤</w:t>
            </w:r>
            <w:r w:rsidRPr="0054726E">
              <w:rPr>
                <w:rFonts w:ascii="Marianne" w:hAnsi="Marianne"/>
                <w:color w:val="00000A"/>
                <w:sz w:val="20"/>
                <w:szCs w:val="20"/>
                <w:lang w:eastAsia="en-US"/>
              </w:rPr>
              <w:t xml:space="preserve"> 14 m²Pa/W)</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06136D08" w14:textId="77777777" w:rsidR="00AC6FC9" w:rsidRPr="0054726E" w:rsidRDefault="00AC6FC9" w:rsidP="00AC6FC9">
            <w:pPr>
              <w:pStyle w:val="TableContents"/>
            </w:pPr>
            <w:r w:rsidRPr="0054726E">
              <w:t>Résultats test d’un laboratoire agréé</w:t>
            </w:r>
          </w:p>
        </w:tc>
      </w:tr>
      <w:tr w:rsidR="00AC6FC9" w:rsidRPr="0054726E" w14:paraId="1B178141"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CD7FD5C"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sz w:val="20"/>
                <w:szCs w:val="20"/>
                <w:lang w:eastAsia="en-US"/>
              </w:rPr>
              <w:t>Performance coupe-vent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351FAC08" w14:textId="77777777" w:rsidR="00AC6FC9" w:rsidRPr="0054726E" w:rsidRDefault="00AC6FC9" w:rsidP="00AC6FC9">
            <w:pPr>
              <w:pStyle w:val="TableContents"/>
            </w:pPr>
            <w:r w:rsidRPr="0054726E">
              <w:t>Résultats test d’un laboratoire agréé</w:t>
            </w:r>
          </w:p>
        </w:tc>
      </w:tr>
      <w:tr w:rsidR="00AC6FC9" w:rsidRPr="0054726E" w14:paraId="2015CB22"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FC665F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l’arrachement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94390C6"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1EA6D3BB"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7F1E8A99"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1B81913" w14:textId="77777777" w:rsidR="00AC6FC9" w:rsidRPr="0054726E" w:rsidRDefault="00AC6FC9" w:rsidP="00AC6FC9">
            <w:pPr>
              <w:pStyle w:val="TableContents"/>
              <w:rPr>
                <w:i/>
                <w:iCs/>
              </w:rPr>
            </w:pPr>
            <w:r w:rsidRPr="0054726E">
              <w:rPr>
                <w:i/>
                <w:iCs/>
              </w:rPr>
              <w:t>Résultats test d’un laboratoire agréé</w:t>
            </w:r>
          </w:p>
        </w:tc>
      </w:tr>
    </w:tbl>
    <w:p w14:paraId="01158102" w14:textId="77777777" w:rsidR="00E879C2" w:rsidRPr="0054726E" w:rsidRDefault="00E879C2" w:rsidP="00E879C2">
      <w:pPr>
        <w:pStyle w:val="Textbody"/>
        <w:rPr>
          <w:rFonts w:ascii="Marianne" w:hAnsi="Marianne"/>
          <w:sz w:val="20"/>
          <w:szCs w:val="20"/>
        </w:rPr>
      </w:pPr>
    </w:p>
    <w:tbl>
      <w:tblPr>
        <w:tblStyle w:val="Grilledutableau"/>
        <w:tblW w:w="9638" w:type="dxa"/>
        <w:tblLayout w:type="fixed"/>
        <w:tblLook w:val="04A0" w:firstRow="1" w:lastRow="0" w:firstColumn="1" w:lastColumn="0" w:noHBand="0" w:noVBand="1"/>
      </w:tblPr>
      <w:tblGrid>
        <w:gridCol w:w="3114"/>
        <w:gridCol w:w="3260"/>
        <w:gridCol w:w="3264"/>
      </w:tblGrid>
      <w:tr w:rsidR="00E879C2" w:rsidRPr="0054726E" w14:paraId="54C7B2C1" w14:textId="77777777" w:rsidTr="00B52833">
        <w:tc>
          <w:tcPr>
            <w:tcW w:w="9638" w:type="dxa"/>
            <w:gridSpan w:val="3"/>
            <w:shd w:val="clear" w:color="auto" w:fill="767171" w:themeFill="background2" w:themeFillShade="80"/>
          </w:tcPr>
          <w:p w14:paraId="3102D590" w14:textId="77777777" w:rsidR="00E879C2" w:rsidRPr="0054726E" w:rsidRDefault="00E879C2" w:rsidP="00B52833">
            <w:pPr>
              <w:pStyle w:val="TableContents"/>
              <w:jc w:val="center"/>
            </w:pPr>
            <w:r w:rsidRPr="0054726E">
              <w:t>Quantité et qualité des échantillons demandés</w:t>
            </w:r>
          </w:p>
        </w:tc>
      </w:tr>
      <w:tr w:rsidR="00E879C2" w:rsidRPr="0054726E" w14:paraId="7D7391D4" w14:textId="77777777" w:rsidTr="00B52833">
        <w:tc>
          <w:tcPr>
            <w:tcW w:w="3114" w:type="dxa"/>
            <w:shd w:val="clear" w:color="auto" w:fill="AEAAAA" w:themeFill="background2" w:themeFillShade="BF"/>
          </w:tcPr>
          <w:p w14:paraId="0C21795C" w14:textId="77777777" w:rsidR="00E879C2" w:rsidRPr="0054726E" w:rsidRDefault="00E879C2" w:rsidP="00B52833">
            <w:pPr>
              <w:pStyle w:val="TableContents"/>
              <w:jc w:val="center"/>
            </w:pPr>
            <w:r w:rsidRPr="0054726E">
              <w:t>Modèle</w:t>
            </w:r>
          </w:p>
        </w:tc>
        <w:tc>
          <w:tcPr>
            <w:tcW w:w="3260" w:type="dxa"/>
            <w:shd w:val="clear" w:color="auto" w:fill="AEAAAA" w:themeFill="background2" w:themeFillShade="BF"/>
          </w:tcPr>
          <w:p w14:paraId="7B39751E" w14:textId="77777777" w:rsidR="00E879C2" w:rsidRPr="0054726E" w:rsidRDefault="00E879C2" w:rsidP="00B52833">
            <w:pPr>
              <w:pStyle w:val="TableContents"/>
              <w:jc w:val="center"/>
            </w:pPr>
            <w:r w:rsidRPr="0054726E">
              <w:t>Tailles</w:t>
            </w:r>
          </w:p>
        </w:tc>
        <w:tc>
          <w:tcPr>
            <w:tcW w:w="3264" w:type="dxa"/>
            <w:shd w:val="clear" w:color="auto" w:fill="AEAAAA" w:themeFill="background2" w:themeFillShade="BF"/>
          </w:tcPr>
          <w:p w14:paraId="664EF0AA" w14:textId="77777777" w:rsidR="00E879C2" w:rsidRPr="0054726E" w:rsidRDefault="00E879C2" w:rsidP="00B52833">
            <w:pPr>
              <w:pStyle w:val="TableContents"/>
              <w:jc w:val="center"/>
            </w:pPr>
            <w:r w:rsidRPr="0054726E">
              <w:t>Nombres  d’échantillons</w:t>
            </w:r>
          </w:p>
        </w:tc>
      </w:tr>
      <w:tr w:rsidR="00E879C2" w:rsidRPr="0054726E" w14:paraId="089525B9" w14:textId="77777777" w:rsidTr="00B52833">
        <w:tc>
          <w:tcPr>
            <w:tcW w:w="3114" w:type="dxa"/>
          </w:tcPr>
          <w:p w14:paraId="55AE7DAE" w14:textId="77777777" w:rsidR="00E879C2" w:rsidRPr="0054726E" w:rsidRDefault="00E879C2" w:rsidP="00B52833">
            <w:pPr>
              <w:pStyle w:val="TableContents"/>
            </w:pPr>
            <w:r w:rsidRPr="0054726E">
              <w:t>Femme</w:t>
            </w:r>
          </w:p>
        </w:tc>
        <w:tc>
          <w:tcPr>
            <w:tcW w:w="3260" w:type="dxa"/>
          </w:tcPr>
          <w:p w14:paraId="22186C3B" w14:textId="77777777" w:rsidR="00E879C2" w:rsidRPr="0054726E" w:rsidRDefault="00E879C2" w:rsidP="00B52833">
            <w:pPr>
              <w:pStyle w:val="TableContents"/>
            </w:pPr>
            <w:r w:rsidRPr="0054726E">
              <w:t>M</w:t>
            </w:r>
          </w:p>
        </w:tc>
        <w:tc>
          <w:tcPr>
            <w:tcW w:w="3264" w:type="dxa"/>
          </w:tcPr>
          <w:p w14:paraId="1DFCDC1E" w14:textId="77777777" w:rsidR="00E879C2" w:rsidRPr="0054726E" w:rsidRDefault="00E879C2" w:rsidP="00B52833">
            <w:pPr>
              <w:pStyle w:val="TableContents"/>
            </w:pPr>
            <w:r w:rsidRPr="0054726E">
              <w:t>3</w:t>
            </w:r>
          </w:p>
        </w:tc>
      </w:tr>
      <w:tr w:rsidR="00E879C2" w:rsidRPr="0054726E" w14:paraId="26DD2D63" w14:textId="77777777" w:rsidTr="00B52833">
        <w:tc>
          <w:tcPr>
            <w:tcW w:w="3114" w:type="dxa"/>
          </w:tcPr>
          <w:p w14:paraId="5CD4CDDF" w14:textId="77777777" w:rsidR="00E879C2" w:rsidRPr="0054726E" w:rsidRDefault="00E879C2" w:rsidP="00B52833">
            <w:pPr>
              <w:pStyle w:val="TableContents"/>
            </w:pPr>
            <w:r w:rsidRPr="0054726E">
              <w:t>Femme</w:t>
            </w:r>
          </w:p>
        </w:tc>
        <w:tc>
          <w:tcPr>
            <w:tcW w:w="3260" w:type="dxa"/>
          </w:tcPr>
          <w:p w14:paraId="6AEACF88" w14:textId="77777777" w:rsidR="00E879C2" w:rsidRPr="0054726E" w:rsidRDefault="00E879C2" w:rsidP="00B52833">
            <w:pPr>
              <w:pStyle w:val="TableContents"/>
            </w:pPr>
            <w:r w:rsidRPr="0054726E">
              <w:t>L</w:t>
            </w:r>
          </w:p>
        </w:tc>
        <w:tc>
          <w:tcPr>
            <w:tcW w:w="3264" w:type="dxa"/>
          </w:tcPr>
          <w:p w14:paraId="4D288759" w14:textId="77777777" w:rsidR="00E879C2" w:rsidRPr="0054726E" w:rsidRDefault="00E879C2" w:rsidP="00B52833">
            <w:pPr>
              <w:pStyle w:val="TableContents"/>
            </w:pPr>
            <w:r w:rsidRPr="0054726E">
              <w:t>3</w:t>
            </w:r>
          </w:p>
        </w:tc>
      </w:tr>
      <w:tr w:rsidR="00E879C2" w:rsidRPr="0054726E" w14:paraId="35A585BA" w14:textId="77777777" w:rsidTr="00B52833">
        <w:tc>
          <w:tcPr>
            <w:tcW w:w="3114" w:type="dxa"/>
          </w:tcPr>
          <w:p w14:paraId="0E22F07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6D6F628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M</w:t>
            </w:r>
          </w:p>
        </w:tc>
        <w:tc>
          <w:tcPr>
            <w:tcW w:w="3264" w:type="dxa"/>
          </w:tcPr>
          <w:p w14:paraId="65241E2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r w:rsidR="00E879C2" w:rsidRPr="0054726E" w14:paraId="6CA0F04B" w14:textId="77777777" w:rsidTr="00B52833">
        <w:tc>
          <w:tcPr>
            <w:tcW w:w="3114" w:type="dxa"/>
          </w:tcPr>
          <w:p w14:paraId="2A07F5F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0E73732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L</w:t>
            </w:r>
          </w:p>
        </w:tc>
        <w:tc>
          <w:tcPr>
            <w:tcW w:w="3264" w:type="dxa"/>
          </w:tcPr>
          <w:p w14:paraId="7E14522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bl>
    <w:p w14:paraId="752F61C2" w14:textId="5C6340E0" w:rsidR="00E879C2" w:rsidRDefault="00E879C2" w:rsidP="00E879C2">
      <w:pPr>
        <w:pStyle w:val="Standard"/>
        <w:rPr>
          <w:rFonts w:ascii="Marianne" w:hAnsi="Marianne"/>
          <w:sz w:val="20"/>
          <w:szCs w:val="20"/>
        </w:rPr>
      </w:pPr>
    </w:p>
    <w:p w14:paraId="66BCC8F5" w14:textId="73765B4F" w:rsidR="00AC6FC9" w:rsidRDefault="00AC6FC9" w:rsidP="00E879C2">
      <w:pPr>
        <w:pStyle w:val="Standard"/>
        <w:rPr>
          <w:rFonts w:ascii="Marianne" w:hAnsi="Marianne"/>
          <w:sz w:val="20"/>
          <w:szCs w:val="20"/>
        </w:rPr>
      </w:pPr>
    </w:p>
    <w:p w14:paraId="1E99CCA7" w14:textId="01477091" w:rsidR="00AC6FC9" w:rsidRDefault="00AC6FC9" w:rsidP="00E879C2">
      <w:pPr>
        <w:pStyle w:val="Standard"/>
        <w:rPr>
          <w:rFonts w:ascii="Marianne" w:hAnsi="Marianne"/>
          <w:sz w:val="20"/>
          <w:szCs w:val="20"/>
        </w:rPr>
      </w:pPr>
    </w:p>
    <w:p w14:paraId="2CB60E58" w14:textId="75426BB0" w:rsidR="00AC6FC9" w:rsidRDefault="00AC6FC9" w:rsidP="00E879C2">
      <w:pPr>
        <w:pStyle w:val="Standard"/>
        <w:rPr>
          <w:rFonts w:ascii="Marianne" w:hAnsi="Marianne"/>
          <w:sz w:val="20"/>
          <w:szCs w:val="20"/>
        </w:rPr>
      </w:pPr>
    </w:p>
    <w:p w14:paraId="102A28F7" w14:textId="010A452E" w:rsidR="00AC6FC9" w:rsidRDefault="00AC6FC9" w:rsidP="00E879C2">
      <w:pPr>
        <w:pStyle w:val="Standard"/>
        <w:rPr>
          <w:rFonts w:ascii="Marianne" w:hAnsi="Marianne"/>
          <w:sz w:val="20"/>
          <w:szCs w:val="20"/>
        </w:rPr>
      </w:pPr>
    </w:p>
    <w:p w14:paraId="020CA213" w14:textId="77777777" w:rsidR="00AC6FC9" w:rsidRPr="0054726E" w:rsidRDefault="00AC6FC9" w:rsidP="00E879C2">
      <w:pPr>
        <w:pStyle w:val="Standard"/>
        <w:rPr>
          <w:rFonts w:ascii="Marianne" w:hAnsi="Marianne"/>
          <w:sz w:val="20"/>
          <w:szCs w:val="20"/>
        </w:rPr>
      </w:pPr>
    </w:p>
    <w:p w14:paraId="35C63AB3" w14:textId="77777777" w:rsidR="00E879C2" w:rsidRPr="0054726E" w:rsidRDefault="00E879C2" w:rsidP="00E879C2">
      <w:pPr>
        <w:pStyle w:val="Titre3"/>
        <w:numPr>
          <w:ilvl w:val="0"/>
          <w:numId w:val="0"/>
        </w:numPr>
        <w:rPr>
          <w:color w:val="002060"/>
          <w:sz w:val="20"/>
          <w:szCs w:val="20"/>
        </w:rPr>
      </w:pPr>
      <w:bookmarkStart w:id="500" w:name="_Toc207276890"/>
      <w:bookmarkStart w:id="501" w:name="__RefHeading___Toc50196_2787168394"/>
      <w:bookmarkStart w:id="502" w:name="_Toc214868100"/>
      <w:bookmarkStart w:id="503" w:name="_Toc215842626"/>
      <w:bookmarkStart w:id="504" w:name="_Toc216101339"/>
      <w:bookmarkStart w:id="505" w:name="_Toc216360452"/>
      <w:bookmarkStart w:id="506" w:name="_Toc216883340"/>
      <w:r w:rsidRPr="0054726E">
        <w:rPr>
          <w:color w:val="002060"/>
          <w:sz w:val="20"/>
          <w:szCs w:val="20"/>
        </w:rPr>
        <w:t>5-07. Softshell marin</w:t>
      </w:r>
      <w:bookmarkEnd w:id="500"/>
      <w:bookmarkEnd w:id="501"/>
      <w:bookmarkEnd w:id="502"/>
      <w:r w:rsidRPr="0054726E">
        <w:rPr>
          <w:color w:val="002060"/>
          <w:sz w:val="20"/>
          <w:szCs w:val="20"/>
        </w:rPr>
        <w:t xml:space="preserve"> et opérations commerciales – homme et femme</w:t>
      </w:r>
      <w:bookmarkEnd w:id="503"/>
      <w:bookmarkEnd w:id="504"/>
      <w:bookmarkEnd w:id="505"/>
      <w:bookmarkEnd w:id="506"/>
    </w:p>
    <w:p w14:paraId="10C6BC2C"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8856B1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32DA0F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40847E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6B1EA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832AA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43736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BB068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DF5C61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BEA11A" w14:textId="77777777" w:rsidR="00E879C2" w:rsidRPr="0054726E" w:rsidRDefault="00E879C2" w:rsidP="00B52833">
            <w:pPr>
              <w:pStyle w:val="Sansinterligne"/>
              <w:rPr>
                <w:rFonts w:ascii="Marianne" w:hAnsi="Marianne"/>
                <w:sz w:val="20"/>
                <w:szCs w:val="20"/>
              </w:rPr>
            </w:pPr>
          </w:p>
        </w:tc>
      </w:tr>
      <w:tr w:rsidR="00E879C2" w:rsidRPr="0054726E" w14:paraId="4D45014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305847"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B783B8" w14:textId="77777777" w:rsidR="00E879C2" w:rsidRPr="0054726E" w:rsidRDefault="00E879C2" w:rsidP="00B52833">
            <w:pPr>
              <w:pStyle w:val="Sansinterligne"/>
              <w:rPr>
                <w:rFonts w:ascii="Marianne" w:hAnsi="Marianne"/>
                <w:sz w:val="20"/>
                <w:szCs w:val="20"/>
              </w:rPr>
            </w:pPr>
          </w:p>
        </w:tc>
      </w:tr>
      <w:tr w:rsidR="00E879C2" w:rsidRPr="0054726E" w14:paraId="1719FF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4F2662" w14:textId="77777777" w:rsidR="00E879C2" w:rsidRPr="0054726E" w:rsidRDefault="00E879C2" w:rsidP="003F3B01">
            <w:pPr>
              <w:pStyle w:val="TableHeading"/>
              <w:jc w:val="left"/>
            </w:pPr>
            <w:r w:rsidRPr="0054726E">
              <w:t>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8067C6" w14:textId="77777777" w:rsidR="00E879C2" w:rsidRPr="0054726E" w:rsidRDefault="00E879C2" w:rsidP="00B52833">
            <w:pPr>
              <w:pStyle w:val="Sansinterligne"/>
              <w:rPr>
                <w:rFonts w:ascii="Marianne" w:hAnsi="Marianne"/>
                <w:sz w:val="20"/>
                <w:szCs w:val="20"/>
              </w:rPr>
            </w:pPr>
          </w:p>
        </w:tc>
      </w:tr>
      <w:tr w:rsidR="00E879C2" w:rsidRPr="0054726E" w14:paraId="492DDF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6FADA1" w14:textId="77777777" w:rsidR="00E879C2" w:rsidRPr="0054726E" w:rsidRDefault="00E879C2" w:rsidP="003F3B01">
            <w:pPr>
              <w:pStyle w:val="TableHeading"/>
              <w:jc w:val="left"/>
            </w:pPr>
            <w:r w:rsidRPr="0054726E">
              <w:t>Imperméabilité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64EEE6" w14:textId="77777777" w:rsidR="00E879C2" w:rsidRPr="0054726E" w:rsidRDefault="00E879C2" w:rsidP="00B52833">
            <w:pPr>
              <w:pStyle w:val="Sansinterligne"/>
              <w:rPr>
                <w:rFonts w:ascii="Marianne" w:hAnsi="Marianne"/>
                <w:sz w:val="20"/>
                <w:szCs w:val="20"/>
              </w:rPr>
            </w:pPr>
          </w:p>
        </w:tc>
      </w:tr>
      <w:tr w:rsidR="00E879C2" w:rsidRPr="0054726E" w14:paraId="45613A1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E7B596"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2E46DB" w14:textId="77777777" w:rsidR="00E879C2" w:rsidRPr="0054726E" w:rsidRDefault="00E879C2" w:rsidP="00B52833">
            <w:pPr>
              <w:pStyle w:val="Sansinterligne"/>
              <w:rPr>
                <w:rFonts w:ascii="Marianne" w:hAnsi="Marianne"/>
                <w:sz w:val="20"/>
                <w:szCs w:val="20"/>
              </w:rPr>
            </w:pPr>
          </w:p>
        </w:tc>
      </w:tr>
      <w:tr w:rsidR="00E879C2" w:rsidRPr="0054726E" w14:paraId="503B6C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FD776A"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DB0429" w14:textId="77777777" w:rsidR="00E879C2" w:rsidRPr="0054726E" w:rsidRDefault="00E879C2" w:rsidP="00B52833">
            <w:pPr>
              <w:pStyle w:val="Sansinterligne"/>
              <w:rPr>
                <w:rFonts w:ascii="Marianne" w:hAnsi="Marianne"/>
                <w:sz w:val="20"/>
                <w:szCs w:val="20"/>
              </w:rPr>
            </w:pPr>
          </w:p>
        </w:tc>
      </w:tr>
      <w:tr w:rsidR="00E879C2" w:rsidRPr="0054726E" w14:paraId="5C84FF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CD320F"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p w14:paraId="65062B02" w14:textId="77777777" w:rsidR="00E879C2" w:rsidRPr="0054726E" w:rsidRDefault="00E879C2" w:rsidP="003F3B01">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ACE975" w14:textId="77777777" w:rsidR="00E879C2" w:rsidRPr="0054726E" w:rsidRDefault="00E879C2" w:rsidP="00B52833">
            <w:pPr>
              <w:pStyle w:val="Sansinterligne"/>
              <w:rPr>
                <w:rFonts w:ascii="Marianne" w:hAnsi="Marianne"/>
                <w:i/>
                <w:iCs/>
                <w:sz w:val="20"/>
                <w:szCs w:val="20"/>
              </w:rPr>
            </w:pPr>
          </w:p>
        </w:tc>
      </w:tr>
      <w:tr w:rsidR="00EF3C1F" w:rsidRPr="0054726E" w14:paraId="0C6799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A9BA1A" w14:textId="5CED692F"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55388F" w14:textId="77777777" w:rsidR="00EF3C1F" w:rsidRPr="0054726E" w:rsidRDefault="00EF3C1F" w:rsidP="00EF3C1F">
            <w:pPr>
              <w:pStyle w:val="Sansinterligne"/>
              <w:rPr>
                <w:rFonts w:ascii="Marianne" w:hAnsi="Marianne"/>
                <w:i/>
                <w:iCs/>
                <w:sz w:val="20"/>
                <w:szCs w:val="20"/>
              </w:rPr>
            </w:pPr>
          </w:p>
        </w:tc>
      </w:tr>
      <w:tr w:rsidR="00EF3C1F" w:rsidRPr="0054726E" w14:paraId="3A33708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546DA5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7FA717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71EAE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4D684C" w14:textId="77777777" w:rsidR="00EF3C1F" w:rsidRPr="0054726E" w:rsidRDefault="00EF3C1F" w:rsidP="00EF3C1F">
            <w:pPr>
              <w:pStyle w:val="Sansinterligne"/>
              <w:rPr>
                <w:rFonts w:ascii="Marianne" w:hAnsi="Marianne"/>
                <w:i/>
                <w:iCs/>
                <w:sz w:val="20"/>
                <w:szCs w:val="20"/>
              </w:rPr>
            </w:pPr>
          </w:p>
        </w:tc>
      </w:tr>
      <w:tr w:rsidR="00EF3C1F" w:rsidRPr="0054726E" w14:paraId="436DBF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34FFA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412D25" w14:textId="77777777" w:rsidR="00EF3C1F" w:rsidRPr="0054726E" w:rsidRDefault="00EF3C1F" w:rsidP="00EF3C1F">
            <w:pPr>
              <w:pStyle w:val="Sansinterligne"/>
              <w:rPr>
                <w:rFonts w:ascii="Marianne" w:hAnsi="Marianne"/>
                <w:i/>
                <w:iCs/>
                <w:sz w:val="20"/>
                <w:szCs w:val="20"/>
              </w:rPr>
            </w:pPr>
          </w:p>
        </w:tc>
      </w:tr>
      <w:tr w:rsidR="00EF3C1F" w:rsidRPr="0054726E" w14:paraId="3D99A5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49406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38A833" w14:textId="77777777" w:rsidR="00EF3C1F" w:rsidRPr="0054726E" w:rsidRDefault="00EF3C1F" w:rsidP="00EF3C1F">
            <w:pPr>
              <w:pStyle w:val="Sansinterligne"/>
              <w:rPr>
                <w:rFonts w:ascii="Marianne" w:hAnsi="Marianne"/>
                <w:i/>
                <w:iCs/>
                <w:sz w:val="20"/>
                <w:szCs w:val="20"/>
              </w:rPr>
            </w:pPr>
          </w:p>
        </w:tc>
      </w:tr>
      <w:tr w:rsidR="00EF3C1F" w:rsidRPr="0054726E" w14:paraId="71715E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64E08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06DDA2" w14:textId="77777777" w:rsidR="00EF3C1F" w:rsidRPr="0054726E" w:rsidRDefault="00EF3C1F" w:rsidP="00EF3C1F">
            <w:pPr>
              <w:pStyle w:val="Sansinterligne"/>
              <w:rPr>
                <w:rFonts w:ascii="Marianne" w:hAnsi="Marianne"/>
                <w:sz w:val="20"/>
                <w:szCs w:val="20"/>
              </w:rPr>
            </w:pPr>
          </w:p>
        </w:tc>
      </w:tr>
      <w:tr w:rsidR="00EF3C1F" w:rsidRPr="0054726E" w14:paraId="393BA6E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556F7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A20F8E" w14:textId="77777777" w:rsidR="00EF3C1F" w:rsidRPr="0054726E" w:rsidRDefault="00EF3C1F" w:rsidP="00EF3C1F">
            <w:pPr>
              <w:pStyle w:val="Sansinterligne"/>
              <w:rPr>
                <w:rFonts w:ascii="Marianne" w:hAnsi="Marianne"/>
                <w:sz w:val="20"/>
                <w:szCs w:val="20"/>
              </w:rPr>
            </w:pPr>
          </w:p>
        </w:tc>
      </w:tr>
      <w:tr w:rsidR="00EF3C1F" w:rsidRPr="0054726E" w14:paraId="20C4AB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7FEB5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73BA74" w14:textId="77777777" w:rsidR="00EF3C1F" w:rsidRPr="0054726E" w:rsidRDefault="00EF3C1F" w:rsidP="00EF3C1F">
            <w:pPr>
              <w:pStyle w:val="Sansinterligne"/>
              <w:rPr>
                <w:rFonts w:ascii="Marianne" w:hAnsi="Marianne"/>
                <w:sz w:val="20"/>
                <w:szCs w:val="20"/>
              </w:rPr>
            </w:pPr>
          </w:p>
        </w:tc>
      </w:tr>
      <w:tr w:rsidR="00EF3C1F" w:rsidRPr="0054726E" w14:paraId="64E37D0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0022D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44F7CF" w14:textId="77777777" w:rsidR="00EF3C1F" w:rsidRPr="0054726E" w:rsidRDefault="00EF3C1F" w:rsidP="00EF3C1F">
            <w:pPr>
              <w:pStyle w:val="Sansinterligne"/>
              <w:rPr>
                <w:rFonts w:ascii="Marianne" w:hAnsi="Marianne"/>
                <w:sz w:val="20"/>
                <w:szCs w:val="20"/>
              </w:rPr>
            </w:pPr>
          </w:p>
        </w:tc>
      </w:tr>
      <w:tr w:rsidR="00EF3C1F" w:rsidRPr="0054726E" w14:paraId="10D7CF5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40D55C" w14:textId="77777777" w:rsidR="00EF3C1F" w:rsidRPr="0054726E" w:rsidRDefault="00EF3C1F" w:rsidP="00EF3C1F">
            <w:pPr>
              <w:pStyle w:val="TableHeading"/>
              <w:jc w:val="left"/>
            </w:pPr>
            <w:r w:rsidRPr="0054726E">
              <w:t>Résistance à la pluie et à l’eau salée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45CD0B" w14:textId="77777777" w:rsidR="00EF3C1F" w:rsidRPr="0054726E" w:rsidRDefault="00EF3C1F" w:rsidP="00EF3C1F">
            <w:pPr>
              <w:pStyle w:val="Sansinterligne"/>
              <w:rPr>
                <w:rFonts w:ascii="Marianne" w:hAnsi="Marianne"/>
                <w:sz w:val="20"/>
                <w:szCs w:val="20"/>
              </w:rPr>
            </w:pPr>
          </w:p>
        </w:tc>
      </w:tr>
      <w:tr w:rsidR="00EF3C1F" w:rsidRPr="0054726E" w14:paraId="642FE6A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39831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des marquages DOUANE et des bandes rétro réfléchissantes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65D1D7" w14:textId="77777777" w:rsidR="00EF3C1F" w:rsidRPr="0054726E" w:rsidRDefault="00EF3C1F" w:rsidP="00EF3C1F">
            <w:pPr>
              <w:pStyle w:val="Sansinterligne"/>
              <w:rPr>
                <w:rFonts w:ascii="Marianne" w:hAnsi="Marianne"/>
                <w:i/>
                <w:iCs/>
                <w:sz w:val="20"/>
                <w:szCs w:val="20"/>
              </w:rPr>
            </w:pPr>
          </w:p>
        </w:tc>
      </w:tr>
      <w:tr w:rsidR="00AC6FC9" w:rsidRPr="0054726E" w14:paraId="541DF63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F551F8" w14:textId="05D2151C"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565C40" w14:textId="77777777" w:rsidR="00AC6FC9" w:rsidRPr="0054726E" w:rsidRDefault="00AC6FC9" w:rsidP="00AC6FC9">
            <w:pPr>
              <w:pStyle w:val="Sansinterligne"/>
              <w:rPr>
                <w:rFonts w:ascii="Marianne" w:hAnsi="Marianne"/>
                <w:i/>
                <w:iCs/>
                <w:sz w:val="20"/>
                <w:szCs w:val="20"/>
              </w:rPr>
            </w:pPr>
          </w:p>
        </w:tc>
      </w:tr>
      <w:tr w:rsidR="00AC6FC9" w:rsidRPr="0054726E" w14:paraId="4E2C5E4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CB1057D"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761405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2AC4A2"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63CB6" w14:textId="77777777" w:rsidR="00AC6FC9" w:rsidRPr="0054726E" w:rsidRDefault="00AC6FC9" w:rsidP="00AC6FC9">
            <w:pPr>
              <w:pStyle w:val="Sansinterligne"/>
              <w:rPr>
                <w:rFonts w:ascii="Marianne" w:hAnsi="Marianne"/>
                <w:sz w:val="20"/>
                <w:szCs w:val="20"/>
              </w:rPr>
            </w:pPr>
          </w:p>
        </w:tc>
      </w:tr>
      <w:tr w:rsidR="00AC6FC9" w:rsidRPr="0054726E" w14:paraId="09E854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1E5BD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B5EA40" w14:textId="77777777" w:rsidR="00AC6FC9" w:rsidRPr="0054726E" w:rsidRDefault="00AC6FC9" w:rsidP="00AC6FC9">
            <w:pPr>
              <w:pStyle w:val="Sansinterligne"/>
              <w:rPr>
                <w:rFonts w:ascii="Marianne" w:hAnsi="Marianne"/>
                <w:sz w:val="20"/>
                <w:szCs w:val="20"/>
              </w:rPr>
            </w:pPr>
          </w:p>
        </w:tc>
      </w:tr>
      <w:tr w:rsidR="00AC6FC9" w:rsidRPr="0054726E" w14:paraId="3C2CBF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EE009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Types de fermetures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98A633" w14:textId="77777777" w:rsidR="00AC6FC9" w:rsidRPr="0054726E" w:rsidRDefault="00AC6FC9" w:rsidP="00AC6FC9">
            <w:pPr>
              <w:pStyle w:val="Sansinterligne"/>
              <w:rPr>
                <w:rFonts w:ascii="Marianne" w:hAnsi="Marianne"/>
                <w:sz w:val="20"/>
                <w:szCs w:val="20"/>
              </w:rPr>
            </w:pPr>
          </w:p>
        </w:tc>
      </w:tr>
      <w:tr w:rsidR="00AC6FC9" w:rsidRPr="0054726E" w14:paraId="146D358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AC3AB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respirabilité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553208" w14:textId="77777777" w:rsidR="00AC6FC9" w:rsidRPr="0054726E" w:rsidRDefault="00AC6FC9" w:rsidP="00AC6FC9">
            <w:pPr>
              <w:pStyle w:val="Sansinterligne"/>
              <w:rPr>
                <w:rFonts w:ascii="Marianne" w:hAnsi="Marianne"/>
                <w:sz w:val="20"/>
                <w:szCs w:val="20"/>
              </w:rPr>
            </w:pPr>
          </w:p>
        </w:tc>
      </w:tr>
      <w:tr w:rsidR="00AC6FC9" w:rsidRPr="0054726E" w14:paraId="6DBC82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AC112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19ED97" w14:textId="77777777" w:rsidR="00AC6FC9" w:rsidRPr="0054726E" w:rsidRDefault="00AC6FC9" w:rsidP="00AC6FC9">
            <w:pPr>
              <w:pStyle w:val="Sansinterligne"/>
              <w:rPr>
                <w:rFonts w:ascii="Marianne" w:hAnsi="Marianne"/>
                <w:sz w:val="20"/>
                <w:szCs w:val="20"/>
              </w:rPr>
            </w:pPr>
          </w:p>
        </w:tc>
      </w:tr>
      <w:tr w:rsidR="00AC6FC9" w:rsidRPr="0054726E" w14:paraId="5AEA6E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D763BA"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19B967" w14:textId="77777777" w:rsidR="00AC6FC9" w:rsidRPr="0054726E" w:rsidRDefault="00AC6FC9" w:rsidP="00AC6FC9">
            <w:pPr>
              <w:pStyle w:val="Sansinterligne"/>
              <w:rPr>
                <w:rFonts w:ascii="Marianne" w:hAnsi="Marianne"/>
                <w:sz w:val="20"/>
                <w:szCs w:val="20"/>
              </w:rPr>
            </w:pPr>
          </w:p>
        </w:tc>
      </w:tr>
      <w:tr w:rsidR="00AC6FC9" w:rsidRPr="0054726E" w14:paraId="3C98D7F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99171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11092</w:t>
            </w:r>
            <w:r w:rsidRPr="0054726E">
              <w:rPr>
                <w:rFonts w:cs="Calibri"/>
                <w:sz w:val="20"/>
                <w:szCs w:val="20"/>
              </w:rPr>
              <w:t> </w:t>
            </w:r>
            <w:r w:rsidRPr="0054726E">
              <w:rPr>
                <w:rFonts w:ascii="Marianne" w:hAnsi="Marianne"/>
                <w:sz w:val="20"/>
                <w:szCs w:val="20"/>
              </w:rPr>
              <w:t>: r</w:t>
            </w:r>
            <w:r w:rsidRPr="0054726E">
              <w:rPr>
                <w:rFonts w:ascii="Marianne" w:hAnsi="Marianne" w:cs="Marianne"/>
                <w:sz w:val="20"/>
                <w:szCs w:val="20"/>
              </w:rPr>
              <w:t>é</w:t>
            </w:r>
            <w:r w:rsidRPr="0054726E">
              <w:rPr>
                <w:rFonts w:ascii="Marianne" w:hAnsi="Marianne"/>
                <w:sz w:val="20"/>
                <w:szCs w:val="20"/>
              </w:rPr>
              <w:t xml:space="preserve">sistance </w:t>
            </w:r>
            <w:r w:rsidRPr="0054726E">
              <w:rPr>
                <w:rFonts w:ascii="Marianne" w:hAnsi="Marianne" w:cs="Marianne"/>
                <w:sz w:val="20"/>
                <w:szCs w:val="20"/>
              </w:rPr>
              <w:t>é</w:t>
            </w:r>
            <w:r w:rsidRPr="0054726E">
              <w:rPr>
                <w:rFonts w:ascii="Marianne" w:hAnsi="Marianne"/>
                <w:sz w:val="20"/>
                <w:szCs w:val="20"/>
              </w:rPr>
              <w:t>vaporative (RET) inf</w:t>
            </w:r>
            <w:r w:rsidRPr="0054726E">
              <w:rPr>
                <w:rFonts w:ascii="Marianne" w:hAnsi="Marianne" w:cs="Marianne"/>
                <w:sz w:val="20"/>
                <w:szCs w:val="20"/>
              </w:rPr>
              <w:t>é</w:t>
            </w:r>
            <w:r w:rsidRPr="0054726E">
              <w:rPr>
                <w:rFonts w:ascii="Marianne" w:hAnsi="Marianne"/>
                <w:sz w:val="20"/>
                <w:szCs w:val="20"/>
              </w:rPr>
              <w:t xml:space="preserve">rieure ou </w:t>
            </w:r>
            <w:r w:rsidRPr="0054726E">
              <w:rPr>
                <w:rFonts w:ascii="Marianne" w:hAnsi="Marianne" w:cs="Marianne"/>
                <w:sz w:val="20"/>
                <w:szCs w:val="20"/>
              </w:rPr>
              <w:t>é</w:t>
            </w:r>
            <w:r w:rsidRPr="0054726E">
              <w:rPr>
                <w:rFonts w:ascii="Marianne" w:hAnsi="Marianne"/>
                <w:sz w:val="20"/>
                <w:szCs w:val="20"/>
              </w:rPr>
              <w:t xml:space="preserve">gale </w:t>
            </w:r>
            <w:r w:rsidRPr="0054726E">
              <w:rPr>
                <w:rFonts w:ascii="Marianne" w:hAnsi="Marianne" w:cs="Marianne"/>
                <w:sz w:val="20"/>
                <w:szCs w:val="20"/>
              </w:rPr>
              <w:t>à</w:t>
            </w:r>
            <w:r w:rsidRPr="0054726E">
              <w:rPr>
                <w:rFonts w:ascii="Marianne" w:hAnsi="Marianne"/>
                <w:sz w:val="20"/>
                <w:szCs w:val="20"/>
              </w:rPr>
              <w:t xml:space="preserve"> 10 m</w:t>
            </w:r>
            <w:r w:rsidRPr="0054726E">
              <w:rPr>
                <w:rFonts w:ascii="Marianne" w:hAnsi="Marianne" w:cs="Marianne"/>
                <w:sz w:val="20"/>
                <w:szCs w:val="20"/>
              </w:rPr>
              <w:t>²</w:t>
            </w:r>
            <w:r w:rsidRPr="0054726E">
              <w:rPr>
                <w:rFonts w:ascii="Marianne" w:hAnsi="Marianne"/>
                <w:sz w:val="20"/>
                <w:szCs w:val="20"/>
              </w:rPr>
              <w:t xml:space="preserve"> 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16B7E1" w14:textId="7EB40396" w:rsidR="00AC6FC9" w:rsidRPr="0054726E" w:rsidRDefault="00AC6FC9" w:rsidP="00AC6FC9">
            <w:pPr>
              <w:pStyle w:val="Sansinterligne"/>
              <w:rPr>
                <w:rFonts w:ascii="Marianne" w:hAnsi="Marianne"/>
                <w:sz w:val="20"/>
                <w:szCs w:val="20"/>
              </w:rPr>
            </w:pPr>
          </w:p>
        </w:tc>
      </w:tr>
      <w:tr w:rsidR="00AC6FC9" w:rsidRPr="0054726E" w14:paraId="5D28A4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A2763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 minimum 8000 schmerbers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9E68D6" w14:textId="150C6B76" w:rsidR="00AC6FC9" w:rsidRPr="0054726E" w:rsidRDefault="00AC6FC9" w:rsidP="00AC6FC9">
            <w:pPr>
              <w:pStyle w:val="Sansinterligne"/>
              <w:rPr>
                <w:rFonts w:ascii="Marianne" w:hAnsi="Marianne"/>
                <w:sz w:val="20"/>
                <w:szCs w:val="20"/>
              </w:rPr>
            </w:pPr>
          </w:p>
        </w:tc>
      </w:tr>
    </w:tbl>
    <w:p w14:paraId="7B3986EC" w14:textId="77777777" w:rsidR="00E879C2" w:rsidRPr="0054726E" w:rsidRDefault="00E879C2" w:rsidP="00E879C2">
      <w:pPr>
        <w:pStyle w:val="Standard"/>
        <w:rPr>
          <w:rFonts w:ascii="Marianne" w:hAnsi="Marianne"/>
          <w:sz w:val="20"/>
          <w:szCs w:val="20"/>
        </w:rPr>
      </w:pPr>
    </w:p>
    <w:p w14:paraId="68F9FFF2" w14:textId="77777777" w:rsidR="00E879C2" w:rsidRPr="0054726E" w:rsidRDefault="00E879C2" w:rsidP="00E879C2">
      <w:pPr>
        <w:pStyle w:val="Titre3"/>
        <w:numPr>
          <w:ilvl w:val="0"/>
          <w:numId w:val="0"/>
        </w:numPr>
        <w:rPr>
          <w:color w:val="002060"/>
          <w:sz w:val="20"/>
          <w:szCs w:val="20"/>
        </w:rPr>
      </w:pPr>
      <w:bookmarkStart w:id="507" w:name="__RefHeading___Toc50198_2787168394"/>
      <w:bookmarkStart w:id="508" w:name="_Toc214868101"/>
      <w:bookmarkStart w:id="509" w:name="_Toc215842627"/>
      <w:bookmarkStart w:id="510" w:name="_Toc216101340"/>
      <w:bookmarkStart w:id="511" w:name="_Toc216360453"/>
      <w:bookmarkStart w:id="512" w:name="_Toc216883341"/>
      <w:r w:rsidRPr="0054726E">
        <w:rPr>
          <w:color w:val="002060"/>
          <w:sz w:val="20"/>
          <w:szCs w:val="20"/>
        </w:rPr>
        <w:t>5-08. Softshell terrestre</w:t>
      </w:r>
      <w:bookmarkEnd w:id="507"/>
      <w:bookmarkEnd w:id="508"/>
      <w:r w:rsidRPr="0054726E">
        <w:rPr>
          <w:color w:val="002060"/>
          <w:sz w:val="20"/>
          <w:szCs w:val="20"/>
        </w:rPr>
        <w:t xml:space="preserve"> – homme et femme</w:t>
      </w:r>
      <w:bookmarkEnd w:id="509"/>
      <w:bookmarkEnd w:id="510"/>
      <w:bookmarkEnd w:id="511"/>
      <w:bookmarkEnd w:id="512"/>
    </w:p>
    <w:p w14:paraId="59DCDCA0"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1C740B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908CDA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50F5CE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0B52C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74488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6E075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6AE48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4CEDF1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518ECE" w14:textId="77777777" w:rsidR="00E879C2" w:rsidRPr="0054726E" w:rsidRDefault="00E879C2" w:rsidP="00B52833">
            <w:pPr>
              <w:pStyle w:val="Sansinterligne"/>
              <w:rPr>
                <w:rFonts w:ascii="Marianne" w:hAnsi="Marianne"/>
                <w:sz w:val="20"/>
                <w:szCs w:val="20"/>
              </w:rPr>
            </w:pPr>
          </w:p>
        </w:tc>
      </w:tr>
      <w:tr w:rsidR="00E879C2" w:rsidRPr="0054726E" w14:paraId="61869E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F6D262"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F1B3AB" w14:textId="77777777" w:rsidR="00E879C2" w:rsidRPr="0054726E" w:rsidRDefault="00E879C2" w:rsidP="00B52833">
            <w:pPr>
              <w:pStyle w:val="Sansinterligne"/>
              <w:rPr>
                <w:rFonts w:ascii="Marianne" w:hAnsi="Marianne"/>
                <w:sz w:val="20"/>
                <w:szCs w:val="20"/>
              </w:rPr>
            </w:pPr>
          </w:p>
        </w:tc>
      </w:tr>
      <w:tr w:rsidR="00E879C2" w:rsidRPr="0054726E" w14:paraId="3C0FB0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7D9BF6" w14:textId="77777777" w:rsidR="00E879C2" w:rsidRPr="0054726E" w:rsidRDefault="00E879C2" w:rsidP="003F3B01">
            <w:pPr>
              <w:pStyle w:val="TableHeading"/>
              <w:jc w:val="left"/>
            </w:pPr>
            <w:r w:rsidRPr="0054726E">
              <w:t>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D4CED5" w14:textId="77777777" w:rsidR="00E879C2" w:rsidRPr="0054726E" w:rsidRDefault="00E879C2" w:rsidP="00B52833">
            <w:pPr>
              <w:pStyle w:val="Sansinterligne"/>
              <w:rPr>
                <w:rFonts w:ascii="Marianne" w:hAnsi="Marianne"/>
                <w:sz w:val="20"/>
                <w:szCs w:val="20"/>
              </w:rPr>
            </w:pPr>
          </w:p>
        </w:tc>
      </w:tr>
      <w:tr w:rsidR="00E879C2" w:rsidRPr="0054726E" w14:paraId="6B8FFD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F2E04A" w14:textId="77777777" w:rsidR="00E879C2" w:rsidRPr="0054726E" w:rsidRDefault="00E879C2" w:rsidP="003F3B01">
            <w:pPr>
              <w:pStyle w:val="TableHeading"/>
              <w:jc w:val="left"/>
            </w:pPr>
            <w:r w:rsidRPr="0054726E">
              <w:t>Imperméabilité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933CCB" w14:textId="77777777" w:rsidR="00E879C2" w:rsidRPr="0054726E" w:rsidRDefault="00E879C2" w:rsidP="00B52833">
            <w:pPr>
              <w:pStyle w:val="Sansinterligne"/>
              <w:rPr>
                <w:rFonts w:ascii="Marianne" w:hAnsi="Marianne"/>
                <w:sz w:val="20"/>
                <w:szCs w:val="20"/>
              </w:rPr>
            </w:pPr>
          </w:p>
        </w:tc>
      </w:tr>
      <w:tr w:rsidR="00E879C2" w:rsidRPr="0054726E" w14:paraId="0696BC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F47C37"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4E0159" w14:textId="77777777" w:rsidR="00E879C2" w:rsidRPr="0054726E" w:rsidRDefault="00E879C2" w:rsidP="00B52833">
            <w:pPr>
              <w:pStyle w:val="Sansinterligne"/>
              <w:rPr>
                <w:rFonts w:ascii="Marianne" w:hAnsi="Marianne"/>
                <w:sz w:val="20"/>
                <w:szCs w:val="20"/>
              </w:rPr>
            </w:pPr>
          </w:p>
        </w:tc>
      </w:tr>
      <w:tr w:rsidR="00E879C2" w:rsidRPr="0054726E" w14:paraId="7E52E1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C87133"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ABA12C" w14:textId="77777777" w:rsidR="00E879C2" w:rsidRPr="0054726E" w:rsidRDefault="00E879C2" w:rsidP="00B52833">
            <w:pPr>
              <w:pStyle w:val="Sansinterligne"/>
              <w:rPr>
                <w:rFonts w:ascii="Marianne" w:hAnsi="Marianne"/>
                <w:sz w:val="20"/>
                <w:szCs w:val="20"/>
              </w:rPr>
            </w:pPr>
          </w:p>
        </w:tc>
      </w:tr>
      <w:tr w:rsidR="00E879C2" w:rsidRPr="0054726E" w14:paraId="75A710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95BDDC"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p w14:paraId="27A18F71" w14:textId="77777777" w:rsidR="00E879C2" w:rsidRPr="0054726E" w:rsidRDefault="00E879C2" w:rsidP="003F3B01">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08B8D0" w14:textId="77777777" w:rsidR="00E879C2" w:rsidRPr="0054726E" w:rsidRDefault="00E879C2" w:rsidP="00B52833">
            <w:pPr>
              <w:pStyle w:val="Sansinterligne"/>
              <w:rPr>
                <w:rFonts w:ascii="Marianne" w:hAnsi="Marianne"/>
                <w:i/>
                <w:iCs/>
                <w:sz w:val="20"/>
                <w:szCs w:val="20"/>
              </w:rPr>
            </w:pPr>
          </w:p>
        </w:tc>
      </w:tr>
      <w:tr w:rsidR="00EF3C1F" w:rsidRPr="0054726E" w14:paraId="130D34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644E40" w14:textId="677AFC63"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1AB135" w14:textId="77777777" w:rsidR="00EF3C1F" w:rsidRPr="0054726E" w:rsidRDefault="00EF3C1F" w:rsidP="00EF3C1F">
            <w:pPr>
              <w:pStyle w:val="Sansinterligne"/>
              <w:rPr>
                <w:rFonts w:ascii="Marianne" w:hAnsi="Marianne"/>
                <w:i/>
                <w:iCs/>
                <w:sz w:val="20"/>
                <w:szCs w:val="20"/>
              </w:rPr>
            </w:pPr>
          </w:p>
        </w:tc>
      </w:tr>
      <w:tr w:rsidR="00EF3C1F" w:rsidRPr="0054726E" w14:paraId="1AD90EB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53C717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026502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153B7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975A04" w14:textId="77777777" w:rsidR="00EF3C1F" w:rsidRPr="0054726E" w:rsidRDefault="00EF3C1F" w:rsidP="00EF3C1F">
            <w:pPr>
              <w:pStyle w:val="Sansinterligne"/>
              <w:rPr>
                <w:rFonts w:ascii="Marianne" w:hAnsi="Marianne"/>
                <w:i/>
                <w:iCs/>
                <w:sz w:val="20"/>
                <w:szCs w:val="20"/>
              </w:rPr>
            </w:pPr>
          </w:p>
        </w:tc>
      </w:tr>
      <w:tr w:rsidR="00EF3C1F" w:rsidRPr="0054726E" w14:paraId="37AE37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275B8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EF842B" w14:textId="77777777" w:rsidR="00EF3C1F" w:rsidRPr="0054726E" w:rsidRDefault="00EF3C1F" w:rsidP="00EF3C1F">
            <w:pPr>
              <w:pStyle w:val="Sansinterligne"/>
              <w:rPr>
                <w:rFonts w:ascii="Marianne" w:hAnsi="Marianne"/>
                <w:i/>
                <w:iCs/>
                <w:sz w:val="20"/>
                <w:szCs w:val="20"/>
              </w:rPr>
            </w:pPr>
          </w:p>
        </w:tc>
      </w:tr>
      <w:tr w:rsidR="00EF3C1F" w:rsidRPr="0054726E" w14:paraId="0D6A13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9A70F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ED79E6" w14:textId="77777777" w:rsidR="00EF3C1F" w:rsidRPr="0054726E" w:rsidRDefault="00EF3C1F" w:rsidP="00EF3C1F">
            <w:pPr>
              <w:pStyle w:val="Sansinterligne"/>
              <w:rPr>
                <w:rFonts w:ascii="Marianne" w:hAnsi="Marianne"/>
                <w:i/>
                <w:iCs/>
                <w:sz w:val="20"/>
                <w:szCs w:val="20"/>
              </w:rPr>
            </w:pPr>
          </w:p>
        </w:tc>
      </w:tr>
      <w:tr w:rsidR="00EF3C1F" w:rsidRPr="0054726E" w14:paraId="2F470A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8719A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F02EFB" w14:textId="77777777" w:rsidR="00EF3C1F" w:rsidRPr="0054726E" w:rsidRDefault="00EF3C1F" w:rsidP="00EF3C1F">
            <w:pPr>
              <w:pStyle w:val="Sansinterligne"/>
              <w:rPr>
                <w:rFonts w:ascii="Marianne" w:hAnsi="Marianne"/>
                <w:sz w:val="20"/>
                <w:szCs w:val="20"/>
              </w:rPr>
            </w:pPr>
          </w:p>
        </w:tc>
      </w:tr>
      <w:tr w:rsidR="00EF3C1F" w:rsidRPr="0054726E" w14:paraId="5B284F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728C1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74E2A9" w14:textId="77777777" w:rsidR="00EF3C1F" w:rsidRPr="0054726E" w:rsidRDefault="00EF3C1F" w:rsidP="00EF3C1F">
            <w:pPr>
              <w:pStyle w:val="Sansinterligne"/>
              <w:rPr>
                <w:rFonts w:ascii="Marianne" w:hAnsi="Marianne"/>
                <w:sz w:val="20"/>
                <w:szCs w:val="20"/>
              </w:rPr>
            </w:pPr>
          </w:p>
        </w:tc>
      </w:tr>
      <w:tr w:rsidR="00EF3C1F" w:rsidRPr="0054726E" w14:paraId="73E65A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8C2BB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771828" w14:textId="77777777" w:rsidR="00EF3C1F" w:rsidRPr="0054726E" w:rsidRDefault="00EF3C1F" w:rsidP="00EF3C1F">
            <w:pPr>
              <w:pStyle w:val="Sansinterligne"/>
              <w:rPr>
                <w:rFonts w:ascii="Marianne" w:hAnsi="Marianne"/>
                <w:sz w:val="20"/>
                <w:szCs w:val="20"/>
              </w:rPr>
            </w:pPr>
          </w:p>
        </w:tc>
      </w:tr>
      <w:tr w:rsidR="00EF3C1F" w:rsidRPr="0054726E" w14:paraId="7BA840C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38FA8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EFC013" w14:textId="77777777" w:rsidR="00EF3C1F" w:rsidRPr="0054726E" w:rsidRDefault="00EF3C1F" w:rsidP="00EF3C1F">
            <w:pPr>
              <w:pStyle w:val="Sansinterligne"/>
              <w:rPr>
                <w:rFonts w:ascii="Marianne" w:hAnsi="Marianne"/>
                <w:sz w:val="20"/>
                <w:szCs w:val="20"/>
              </w:rPr>
            </w:pPr>
          </w:p>
        </w:tc>
      </w:tr>
      <w:tr w:rsidR="00EF3C1F" w:rsidRPr="0054726E" w14:paraId="3CE3D1F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C96AF6" w14:textId="77777777" w:rsidR="00EF3C1F" w:rsidRPr="0054726E" w:rsidRDefault="00EF3C1F" w:rsidP="00EF3C1F">
            <w:pPr>
              <w:pStyle w:val="TableHeading"/>
              <w:jc w:val="left"/>
            </w:pPr>
            <w:r w:rsidRPr="0054726E">
              <w:t>Résistance à la pluie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19050E" w14:textId="77777777" w:rsidR="00EF3C1F" w:rsidRPr="0054726E" w:rsidRDefault="00EF3C1F" w:rsidP="00EF3C1F">
            <w:pPr>
              <w:pStyle w:val="Sansinterligne"/>
              <w:rPr>
                <w:rFonts w:ascii="Marianne" w:hAnsi="Marianne"/>
                <w:sz w:val="20"/>
                <w:szCs w:val="20"/>
              </w:rPr>
            </w:pPr>
          </w:p>
        </w:tc>
      </w:tr>
      <w:tr w:rsidR="00EF3C1F" w:rsidRPr="0054726E" w14:paraId="60DC166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F9C00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des marquages DOUANE et des bandes rétro réfléchissantes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4980BA" w14:textId="77777777" w:rsidR="00EF3C1F" w:rsidRPr="0054726E" w:rsidRDefault="00EF3C1F" w:rsidP="00EF3C1F">
            <w:pPr>
              <w:pStyle w:val="Sansinterligne"/>
              <w:rPr>
                <w:rFonts w:ascii="Marianne" w:hAnsi="Marianne"/>
                <w:i/>
                <w:iCs/>
                <w:sz w:val="20"/>
                <w:szCs w:val="20"/>
              </w:rPr>
            </w:pPr>
          </w:p>
        </w:tc>
      </w:tr>
      <w:tr w:rsidR="00AC6FC9" w:rsidRPr="0054726E" w14:paraId="620C46E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65CD24" w14:textId="73A56ACB"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7BB644" w14:textId="77777777" w:rsidR="00AC6FC9" w:rsidRPr="0054726E" w:rsidRDefault="00AC6FC9" w:rsidP="00AC6FC9">
            <w:pPr>
              <w:pStyle w:val="Sansinterligne"/>
              <w:rPr>
                <w:rFonts w:ascii="Marianne" w:hAnsi="Marianne"/>
                <w:i/>
                <w:iCs/>
                <w:sz w:val="20"/>
                <w:szCs w:val="20"/>
              </w:rPr>
            </w:pPr>
          </w:p>
        </w:tc>
      </w:tr>
      <w:tr w:rsidR="00AC6FC9" w:rsidRPr="0054726E" w14:paraId="3103FA6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654DF3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3BC4FDB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A9141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754AD7" w14:textId="77777777" w:rsidR="00AC6FC9" w:rsidRPr="0054726E" w:rsidRDefault="00AC6FC9" w:rsidP="00AC6FC9">
            <w:pPr>
              <w:pStyle w:val="Sansinterligne"/>
              <w:rPr>
                <w:rFonts w:ascii="Marianne" w:hAnsi="Marianne"/>
                <w:sz w:val="20"/>
                <w:szCs w:val="20"/>
              </w:rPr>
            </w:pPr>
          </w:p>
        </w:tc>
      </w:tr>
      <w:tr w:rsidR="00AC6FC9" w:rsidRPr="0054726E" w14:paraId="3973E6B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45176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9F119F" w14:textId="77777777" w:rsidR="00AC6FC9" w:rsidRPr="0054726E" w:rsidRDefault="00AC6FC9" w:rsidP="00AC6FC9">
            <w:pPr>
              <w:pStyle w:val="Sansinterligne"/>
              <w:rPr>
                <w:rFonts w:ascii="Marianne" w:hAnsi="Marianne"/>
                <w:sz w:val="20"/>
                <w:szCs w:val="20"/>
              </w:rPr>
            </w:pPr>
          </w:p>
        </w:tc>
      </w:tr>
      <w:tr w:rsidR="00AC6FC9" w:rsidRPr="0054726E" w14:paraId="737191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67C2A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Types de fermetures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A3E413" w14:textId="77777777" w:rsidR="00AC6FC9" w:rsidRPr="0054726E" w:rsidRDefault="00AC6FC9" w:rsidP="00AC6FC9">
            <w:pPr>
              <w:pStyle w:val="Sansinterligne"/>
              <w:rPr>
                <w:rFonts w:ascii="Marianne" w:hAnsi="Marianne"/>
                <w:sz w:val="20"/>
                <w:szCs w:val="20"/>
              </w:rPr>
            </w:pPr>
          </w:p>
        </w:tc>
      </w:tr>
      <w:tr w:rsidR="00AC6FC9" w:rsidRPr="0054726E" w14:paraId="16E6FA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E6063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respirabilité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8C47F" w14:textId="77777777" w:rsidR="00AC6FC9" w:rsidRPr="0054726E" w:rsidRDefault="00AC6FC9" w:rsidP="00AC6FC9">
            <w:pPr>
              <w:pStyle w:val="Sansinterligne"/>
              <w:rPr>
                <w:rFonts w:ascii="Marianne" w:hAnsi="Marianne"/>
                <w:sz w:val="20"/>
                <w:szCs w:val="20"/>
              </w:rPr>
            </w:pPr>
          </w:p>
        </w:tc>
      </w:tr>
      <w:tr w:rsidR="00AC6FC9" w:rsidRPr="0054726E" w14:paraId="5F51BE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18797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F8EABA" w14:textId="77777777" w:rsidR="00AC6FC9" w:rsidRPr="0054726E" w:rsidRDefault="00AC6FC9" w:rsidP="00AC6FC9">
            <w:pPr>
              <w:pStyle w:val="Sansinterligne"/>
              <w:rPr>
                <w:rFonts w:ascii="Marianne" w:hAnsi="Marianne"/>
                <w:sz w:val="20"/>
                <w:szCs w:val="20"/>
              </w:rPr>
            </w:pPr>
          </w:p>
        </w:tc>
      </w:tr>
      <w:tr w:rsidR="00AC6FC9" w:rsidRPr="0054726E" w14:paraId="6E0ED4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FCB7E7"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27EF29" w14:textId="77777777" w:rsidR="00AC6FC9" w:rsidRPr="0054726E" w:rsidRDefault="00AC6FC9" w:rsidP="00AC6FC9">
            <w:pPr>
              <w:pStyle w:val="Sansinterligne"/>
              <w:rPr>
                <w:rFonts w:ascii="Marianne" w:hAnsi="Marianne"/>
                <w:sz w:val="20"/>
                <w:szCs w:val="20"/>
              </w:rPr>
            </w:pPr>
          </w:p>
        </w:tc>
      </w:tr>
      <w:tr w:rsidR="00AC6FC9" w:rsidRPr="0054726E" w14:paraId="31B80B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F58671"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11092</w:t>
            </w:r>
            <w:r w:rsidRPr="0054726E">
              <w:rPr>
                <w:rFonts w:cs="Calibri"/>
                <w:sz w:val="20"/>
                <w:szCs w:val="20"/>
              </w:rPr>
              <w:t> </w:t>
            </w:r>
            <w:r w:rsidRPr="0054726E">
              <w:rPr>
                <w:rFonts w:ascii="Marianne" w:hAnsi="Marianne"/>
                <w:sz w:val="20"/>
                <w:szCs w:val="20"/>
              </w:rPr>
              <w:t>: r</w:t>
            </w:r>
            <w:r w:rsidRPr="0054726E">
              <w:rPr>
                <w:rFonts w:ascii="Marianne" w:hAnsi="Marianne" w:cs="Marianne"/>
                <w:sz w:val="20"/>
                <w:szCs w:val="20"/>
              </w:rPr>
              <w:t>é</w:t>
            </w:r>
            <w:r w:rsidRPr="0054726E">
              <w:rPr>
                <w:rFonts w:ascii="Marianne" w:hAnsi="Marianne"/>
                <w:sz w:val="20"/>
                <w:szCs w:val="20"/>
              </w:rPr>
              <w:t xml:space="preserve">sistance </w:t>
            </w:r>
            <w:r w:rsidRPr="0054726E">
              <w:rPr>
                <w:rFonts w:ascii="Marianne" w:hAnsi="Marianne" w:cs="Marianne"/>
                <w:sz w:val="20"/>
                <w:szCs w:val="20"/>
              </w:rPr>
              <w:t>é</w:t>
            </w:r>
            <w:r w:rsidRPr="0054726E">
              <w:rPr>
                <w:rFonts w:ascii="Marianne" w:hAnsi="Marianne"/>
                <w:sz w:val="20"/>
                <w:szCs w:val="20"/>
              </w:rPr>
              <w:t>vaporative (RET) inférieure ou égale à 10 m² 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337FBB" w14:textId="188358B9" w:rsidR="00AC6FC9" w:rsidRPr="0054726E" w:rsidRDefault="00AC6FC9" w:rsidP="00AC6FC9">
            <w:pPr>
              <w:pStyle w:val="Sansinterligne"/>
              <w:rPr>
                <w:rFonts w:ascii="Marianne" w:hAnsi="Marianne"/>
                <w:sz w:val="20"/>
                <w:szCs w:val="20"/>
              </w:rPr>
            </w:pPr>
          </w:p>
        </w:tc>
      </w:tr>
      <w:tr w:rsidR="00AC6FC9" w:rsidRPr="0054726E" w14:paraId="16D160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9408F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 minimum 8000 schmerbers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29A5FB" w14:textId="01EF764C" w:rsidR="00AC6FC9" w:rsidRPr="0054726E" w:rsidRDefault="00AC6FC9" w:rsidP="00AC6FC9">
            <w:pPr>
              <w:pStyle w:val="Sansinterligne"/>
              <w:rPr>
                <w:rFonts w:ascii="Marianne" w:hAnsi="Marianne"/>
                <w:sz w:val="20"/>
                <w:szCs w:val="20"/>
              </w:rPr>
            </w:pPr>
          </w:p>
        </w:tc>
      </w:tr>
    </w:tbl>
    <w:p w14:paraId="79710CC8" w14:textId="77777777" w:rsidR="00E879C2" w:rsidRPr="0054726E" w:rsidRDefault="00E879C2" w:rsidP="00E879C2">
      <w:pPr>
        <w:pStyle w:val="Standard"/>
        <w:rPr>
          <w:rFonts w:ascii="Marianne" w:hAnsi="Marianne"/>
          <w:sz w:val="20"/>
          <w:szCs w:val="20"/>
        </w:rPr>
      </w:pPr>
    </w:p>
    <w:p w14:paraId="01044A86" w14:textId="77777777" w:rsidR="00E879C2" w:rsidRPr="0054726E" w:rsidRDefault="00E879C2" w:rsidP="00E879C2">
      <w:pPr>
        <w:pStyle w:val="Titre3"/>
        <w:numPr>
          <w:ilvl w:val="0"/>
          <w:numId w:val="0"/>
        </w:numPr>
        <w:rPr>
          <w:color w:val="002060"/>
          <w:sz w:val="20"/>
          <w:szCs w:val="20"/>
        </w:rPr>
      </w:pPr>
      <w:bookmarkStart w:id="513" w:name="__RefHeading___Toc50200_2787168394"/>
      <w:bookmarkStart w:id="514" w:name="_Toc214868102"/>
      <w:bookmarkStart w:id="515" w:name="_Toc215842628"/>
      <w:bookmarkStart w:id="516" w:name="_Toc216101341"/>
      <w:bookmarkStart w:id="517" w:name="_Toc216360454"/>
      <w:bookmarkStart w:id="518" w:name="_Toc216883342"/>
      <w:r w:rsidRPr="0054726E">
        <w:rPr>
          <w:color w:val="002060"/>
          <w:sz w:val="20"/>
          <w:szCs w:val="20"/>
        </w:rPr>
        <w:t xml:space="preserve">5-09. Softshell 3 en 1 PN et PNT </w:t>
      </w:r>
      <w:bookmarkEnd w:id="513"/>
      <w:bookmarkEnd w:id="514"/>
      <w:r w:rsidRPr="0054726E">
        <w:rPr>
          <w:color w:val="002060"/>
          <w:sz w:val="20"/>
          <w:szCs w:val="20"/>
        </w:rPr>
        <w:t>– homme et femme</w:t>
      </w:r>
      <w:bookmarkEnd w:id="515"/>
      <w:bookmarkEnd w:id="516"/>
      <w:bookmarkEnd w:id="517"/>
      <w:bookmarkEnd w:id="518"/>
    </w:p>
    <w:p w14:paraId="1CAB9F8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605FD4F"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F13649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F60754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D38DD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F5A8F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74A0E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802BA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A17F0C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7DAC5D" w14:textId="77777777" w:rsidR="00E879C2" w:rsidRPr="0054726E" w:rsidRDefault="00E879C2" w:rsidP="00B52833">
            <w:pPr>
              <w:pStyle w:val="Sansinterligne"/>
              <w:rPr>
                <w:rFonts w:ascii="Marianne" w:hAnsi="Marianne"/>
                <w:sz w:val="20"/>
                <w:szCs w:val="20"/>
              </w:rPr>
            </w:pPr>
          </w:p>
        </w:tc>
      </w:tr>
      <w:tr w:rsidR="00E879C2" w:rsidRPr="0054726E" w14:paraId="75B043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25BB77"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958F89" w14:textId="77777777" w:rsidR="00E879C2" w:rsidRPr="0054726E" w:rsidRDefault="00E879C2" w:rsidP="00B52833">
            <w:pPr>
              <w:pStyle w:val="Sansinterligne"/>
              <w:rPr>
                <w:rFonts w:ascii="Marianne" w:hAnsi="Marianne"/>
                <w:sz w:val="20"/>
                <w:szCs w:val="20"/>
              </w:rPr>
            </w:pPr>
          </w:p>
        </w:tc>
      </w:tr>
      <w:tr w:rsidR="00E879C2" w:rsidRPr="0054726E" w14:paraId="777343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12B439" w14:textId="77777777" w:rsidR="00E879C2" w:rsidRPr="0054726E" w:rsidRDefault="00E879C2" w:rsidP="003F3B01">
            <w:pPr>
              <w:pStyle w:val="TableHeading"/>
              <w:jc w:val="left"/>
            </w:pPr>
            <w:r w:rsidRPr="0054726E">
              <w:t>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989AB1" w14:textId="77777777" w:rsidR="00E879C2" w:rsidRPr="0054726E" w:rsidRDefault="00E879C2" w:rsidP="00B52833">
            <w:pPr>
              <w:pStyle w:val="Sansinterligne"/>
              <w:rPr>
                <w:rFonts w:ascii="Marianne" w:hAnsi="Marianne"/>
                <w:sz w:val="20"/>
                <w:szCs w:val="20"/>
              </w:rPr>
            </w:pPr>
          </w:p>
        </w:tc>
      </w:tr>
      <w:tr w:rsidR="00E879C2" w:rsidRPr="0054726E" w14:paraId="2AC05F0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F839B6" w14:textId="77777777" w:rsidR="00E879C2" w:rsidRPr="0054726E" w:rsidRDefault="00E879C2" w:rsidP="003F3B01">
            <w:pPr>
              <w:pStyle w:val="TableHeading"/>
              <w:jc w:val="left"/>
            </w:pPr>
            <w:r w:rsidRPr="0054726E">
              <w:t>Imperméabilité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CACA52" w14:textId="77777777" w:rsidR="00E879C2" w:rsidRPr="0054726E" w:rsidRDefault="00E879C2" w:rsidP="00B52833">
            <w:pPr>
              <w:pStyle w:val="Sansinterligne"/>
              <w:rPr>
                <w:rFonts w:ascii="Marianne" w:hAnsi="Marianne"/>
                <w:sz w:val="20"/>
                <w:szCs w:val="20"/>
              </w:rPr>
            </w:pPr>
          </w:p>
        </w:tc>
      </w:tr>
      <w:tr w:rsidR="00E879C2" w:rsidRPr="0054726E" w14:paraId="218347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0AE5C4"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1D4F99" w14:textId="77777777" w:rsidR="00E879C2" w:rsidRPr="0054726E" w:rsidRDefault="00E879C2" w:rsidP="00B52833">
            <w:pPr>
              <w:pStyle w:val="Sansinterligne"/>
              <w:rPr>
                <w:rFonts w:ascii="Marianne" w:hAnsi="Marianne"/>
                <w:sz w:val="20"/>
                <w:szCs w:val="20"/>
              </w:rPr>
            </w:pPr>
          </w:p>
        </w:tc>
      </w:tr>
      <w:tr w:rsidR="00E879C2" w:rsidRPr="0054726E" w14:paraId="631955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53EB1B"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6F4E3D" w14:textId="77777777" w:rsidR="00E879C2" w:rsidRPr="0054726E" w:rsidRDefault="00E879C2" w:rsidP="00B52833">
            <w:pPr>
              <w:pStyle w:val="Sansinterligne"/>
              <w:rPr>
                <w:rFonts w:ascii="Marianne" w:hAnsi="Marianne"/>
                <w:sz w:val="20"/>
                <w:szCs w:val="20"/>
              </w:rPr>
            </w:pPr>
          </w:p>
        </w:tc>
      </w:tr>
      <w:tr w:rsidR="00E879C2" w:rsidRPr="0054726E" w14:paraId="36BDDE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EEF33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p w14:paraId="32F55CCC" w14:textId="77777777" w:rsidR="00E879C2" w:rsidRPr="0054726E" w:rsidRDefault="00E879C2" w:rsidP="00B52833">
            <w:pPr>
              <w:pStyle w:val="Standard"/>
              <w:rPr>
                <w:rFonts w:ascii="Marianne" w:hAnsi="Marianne"/>
                <w:sz w:val="20"/>
                <w:szCs w:val="20"/>
              </w:rPr>
            </w:pP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F5D375" w14:textId="77777777" w:rsidR="00E879C2" w:rsidRPr="0054726E" w:rsidRDefault="00E879C2" w:rsidP="00B52833">
            <w:pPr>
              <w:pStyle w:val="Sansinterligne"/>
              <w:rPr>
                <w:rFonts w:ascii="Marianne" w:hAnsi="Marianne"/>
                <w:i/>
                <w:iCs/>
                <w:sz w:val="20"/>
                <w:szCs w:val="20"/>
              </w:rPr>
            </w:pPr>
          </w:p>
        </w:tc>
      </w:tr>
      <w:tr w:rsidR="00EF3C1F" w:rsidRPr="0054726E" w14:paraId="253987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EEF82A" w14:textId="2F05588C"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B32259" w14:textId="77777777" w:rsidR="00EF3C1F" w:rsidRPr="0054726E" w:rsidRDefault="00EF3C1F" w:rsidP="00EF3C1F">
            <w:pPr>
              <w:pStyle w:val="Sansinterligne"/>
              <w:rPr>
                <w:rFonts w:ascii="Marianne" w:hAnsi="Marianne"/>
                <w:i/>
                <w:iCs/>
                <w:sz w:val="20"/>
                <w:szCs w:val="20"/>
              </w:rPr>
            </w:pPr>
          </w:p>
        </w:tc>
      </w:tr>
      <w:tr w:rsidR="00EF3C1F" w:rsidRPr="0054726E" w14:paraId="34167F2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D15B03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60AC85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19E6F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BDA696" w14:textId="77777777" w:rsidR="00EF3C1F" w:rsidRPr="0054726E" w:rsidRDefault="00EF3C1F" w:rsidP="00EF3C1F">
            <w:pPr>
              <w:pStyle w:val="Sansinterligne"/>
              <w:rPr>
                <w:rFonts w:ascii="Marianne" w:hAnsi="Marianne"/>
                <w:i/>
                <w:iCs/>
                <w:sz w:val="20"/>
                <w:szCs w:val="20"/>
              </w:rPr>
            </w:pPr>
          </w:p>
        </w:tc>
      </w:tr>
      <w:tr w:rsidR="00EF3C1F" w:rsidRPr="0054726E" w14:paraId="748E21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9259F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91C060" w14:textId="77777777" w:rsidR="00EF3C1F" w:rsidRPr="0054726E" w:rsidRDefault="00EF3C1F" w:rsidP="00EF3C1F">
            <w:pPr>
              <w:pStyle w:val="Sansinterligne"/>
              <w:rPr>
                <w:rFonts w:ascii="Marianne" w:hAnsi="Marianne"/>
                <w:i/>
                <w:iCs/>
                <w:sz w:val="20"/>
                <w:szCs w:val="20"/>
              </w:rPr>
            </w:pPr>
          </w:p>
        </w:tc>
      </w:tr>
      <w:tr w:rsidR="00EF3C1F" w:rsidRPr="0054726E" w14:paraId="49C917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B3AA2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92D384" w14:textId="77777777" w:rsidR="00EF3C1F" w:rsidRPr="0054726E" w:rsidRDefault="00EF3C1F" w:rsidP="00EF3C1F">
            <w:pPr>
              <w:pStyle w:val="Sansinterligne"/>
              <w:rPr>
                <w:rFonts w:ascii="Marianne" w:hAnsi="Marianne"/>
                <w:i/>
                <w:iCs/>
                <w:sz w:val="20"/>
                <w:szCs w:val="20"/>
              </w:rPr>
            </w:pPr>
          </w:p>
        </w:tc>
      </w:tr>
      <w:tr w:rsidR="00EF3C1F" w:rsidRPr="0054726E" w14:paraId="0DD8C9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941AA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CEFD50" w14:textId="77777777" w:rsidR="00EF3C1F" w:rsidRPr="0054726E" w:rsidRDefault="00EF3C1F" w:rsidP="00EF3C1F">
            <w:pPr>
              <w:pStyle w:val="Sansinterligne"/>
              <w:rPr>
                <w:rFonts w:ascii="Marianne" w:hAnsi="Marianne"/>
                <w:sz w:val="20"/>
                <w:szCs w:val="20"/>
              </w:rPr>
            </w:pPr>
          </w:p>
        </w:tc>
      </w:tr>
      <w:tr w:rsidR="00EF3C1F" w:rsidRPr="0054726E" w14:paraId="2AAC6E4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C8014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E53199" w14:textId="77777777" w:rsidR="00EF3C1F" w:rsidRPr="0054726E" w:rsidRDefault="00EF3C1F" w:rsidP="00EF3C1F">
            <w:pPr>
              <w:pStyle w:val="Sansinterligne"/>
              <w:rPr>
                <w:rFonts w:ascii="Marianne" w:hAnsi="Marianne"/>
                <w:sz w:val="20"/>
                <w:szCs w:val="20"/>
              </w:rPr>
            </w:pPr>
          </w:p>
        </w:tc>
      </w:tr>
      <w:tr w:rsidR="00EF3C1F" w:rsidRPr="0054726E" w14:paraId="55C90A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0FA6B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7C4752" w14:textId="77777777" w:rsidR="00EF3C1F" w:rsidRPr="0054726E" w:rsidRDefault="00EF3C1F" w:rsidP="00EF3C1F">
            <w:pPr>
              <w:pStyle w:val="Sansinterligne"/>
              <w:rPr>
                <w:rFonts w:ascii="Marianne" w:hAnsi="Marianne"/>
                <w:sz w:val="20"/>
                <w:szCs w:val="20"/>
              </w:rPr>
            </w:pPr>
          </w:p>
        </w:tc>
      </w:tr>
      <w:tr w:rsidR="00EF3C1F" w:rsidRPr="0054726E" w14:paraId="031F382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A4B80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35A59C" w14:textId="77777777" w:rsidR="00EF3C1F" w:rsidRPr="0054726E" w:rsidRDefault="00EF3C1F" w:rsidP="00EF3C1F">
            <w:pPr>
              <w:pStyle w:val="Sansinterligne"/>
              <w:rPr>
                <w:rFonts w:ascii="Marianne" w:hAnsi="Marianne"/>
                <w:sz w:val="20"/>
                <w:szCs w:val="20"/>
              </w:rPr>
            </w:pPr>
          </w:p>
        </w:tc>
      </w:tr>
      <w:tr w:rsidR="00EF3C1F" w:rsidRPr="0054726E" w14:paraId="6E21766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BADC67" w14:textId="77777777" w:rsidR="00EF3C1F" w:rsidRPr="0054726E" w:rsidRDefault="00EF3C1F" w:rsidP="00EF3C1F">
            <w:pPr>
              <w:pStyle w:val="TableHeading"/>
              <w:jc w:val="left"/>
            </w:pPr>
            <w:r w:rsidRPr="0054726E">
              <w:t>Résistance à la pluie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A65542" w14:textId="77777777" w:rsidR="00EF3C1F" w:rsidRPr="0054726E" w:rsidRDefault="00EF3C1F" w:rsidP="00EF3C1F">
            <w:pPr>
              <w:pStyle w:val="Sansinterligne"/>
              <w:rPr>
                <w:rFonts w:ascii="Marianne" w:hAnsi="Marianne"/>
                <w:sz w:val="20"/>
                <w:szCs w:val="20"/>
              </w:rPr>
            </w:pPr>
          </w:p>
        </w:tc>
      </w:tr>
      <w:tr w:rsidR="00EF3C1F" w:rsidRPr="0054726E" w14:paraId="0181A04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C92F4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et des marquages DOUANE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2898FC" w14:textId="77777777" w:rsidR="00EF3C1F" w:rsidRPr="0054726E" w:rsidRDefault="00EF3C1F" w:rsidP="00EF3C1F">
            <w:pPr>
              <w:pStyle w:val="Sansinterligne"/>
              <w:rPr>
                <w:rFonts w:ascii="Marianne" w:hAnsi="Marianne"/>
                <w:i/>
                <w:iCs/>
                <w:sz w:val="20"/>
                <w:szCs w:val="20"/>
              </w:rPr>
            </w:pPr>
          </w:p>
        </w:tc>
      </w:tr>
      <w:tr w:rsidR="00AC6FC9" w:rsidRPr="0054726E" w14:paraId="1BD293A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7961B9" w14:textId="12EC38EE"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A6DF56" w14:textId="77777777" w:rsidR="00AC6FC9" w:rsidRPr="0054726E" w:rsidRDefault="00AC6FC9" w:rsidP="00AC6FC9">
            <w:pPr>
              <w:pStyle w:val="Sansinterligne"/>
              <w:rPr>
                <w:rFonts w:ascii="Marianne" w:hAnsi="Marianne"/>
                <w:i/>
                <w:iCs/>
                <w:sz w:val="20"/>
                <w:szCs w:val="20"/>
              </w:rPr>
            </w:pPr>
          </w:p>
        </w:tc>
      </w:tr>
      <w:tr w:rsidR="00AC6FC9" w:rsidRPr="0054726E" w14:paraId="1A28EA2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4EE0454"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C6B32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AAAA3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51AD1E" w14:textId="77777777" w:rsidR="00AC6FC9" w:rsidRPr="0054726E" w:rsidRDefault="00AC6FC9" w:rsidP="00AC6FC9">
            <w:pPr>
              <w:pStyle w:val="Sansinterligne"/>
              <w:rPr>
                <w:rFonts w:ascii="Marianne" w:hAnsi="Marianne"/>
                <w:sz w:val="20"/>
                <w:szCs w:val="20"/>
              </w:rPr>
            </w:pPr>
          </w:p>
        </w:tc>
      </w:tr>
      <w:tr w:rsidR="00AC6FC9" w:rsidRPr="0054726E" w14:paraId="64FE0D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74106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A70881" w14:textId="77777777" w:rsidR="00AC6FC9" w:rsidRPr="0054726E" w:rsidRDefault="00AC6FC9" w:rsidP="00AC6FC9">
            <w:pPr>
              <w:pStyle w:val="Sansinterligne"/>
              <w:rPr>
                <w:rFonts w:ascii="Marianne" w:hAnsi="Marianne"/>
                <w:sz w:val="20"/>
                <w:szCs w:val="20"/>
              </w:rPr>
            </w:pPr>
          </w:p>
        </w:tc>
      </w:tr>
      <w:tr w:rsidR="00AC6FC9" w:rsidRPr="0054726E" w14:paraId="6B76B4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60D89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Types de fermetures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61A152" w14:textId="77777777" w:rsidR="00AC6FC9" w:rsidRPr="0054726E" w:rsidRDefault="00AC6FC9" w:rsidP="00AC6FC9">
            <w:pPr>
              <w:pStyle w:val="Sansinterligne"/>
              <w:rPr>
                <w:rFonts w:ascii="Marianne" w:hAnsi="Marianne"/>
                <w:sz w:val="20"/>
                <w:szCs w:val="20"/>
              </w:rPr>
            </w:pPr>
          </w:p>
        </w:tc>
      </w:tr>
      <w:tr w:rsidR="00AC6FC9" w:rsidRPr="0054726E" w14:paraId="5B3E00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025AE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de respirabilité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667908" w14:textId="77777777" w:rsidR="00AC6FC9" w:rsidRPr="0054726E" w:rsidRDefault="00AC6FC9" w:rsidP="00AC6FC9">
            <w:pPr>
              <w:pStyle w:val="Sansinterligne"/>
              <w:rPr>
                <w:rFonts w:ascii="Marianne" w:hAnsi="Marianne"/>
                <w:sz w:val="20"/>
                <w:szCs w:val="20"/>
              </w:rPr>
            </w:pPr>
          </w:p>
        </w:tc>
      </w:tr>
      <w:tr w:rsidR="00AC6FC9" w:rsidRPr="0054726E" w14:paraId="358388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9F308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1512EB" w14:textId="77777777" w:rsidR="00AC6FC9" w:rsidRPr="0054726E" w:rsidRDefault="00AC6FC9" w:rsidP="00AC6FC9">
            <w:pPr>
              <w:pStyle w:val="Sansinterligne"/>
              <w:rPr>
                <w:rFonts w:ascii="Marianne" w:hAnsi="Marianne"/>
                <w:sz w:val="20"/>
                <w:szCs w:val="20"/>
              </w:rPr>
            </w:pPr>
          </w:p>
        </w:tc>
      </w:tr>
      <w:tr w:rsidR="00AC6FC9" w:rsidRPr="0054726E" w14:paraId="7695C1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1D585D"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D3B364" w14:textId="77777777" w:rsidR="00AC6FC9" w:rsidRPr="0054726E" w:rsidRDefault="00AC6FC9" w:rsidP="00AC6FC9">
            <w:pPr>
              <w:pStyle w:val="Sansinterligne"/>
              <w:rPr>
                <w:rFonts w:ascii="Marianne" w:hAnsi="Marianne"/>
                <w:sz w:val="20"/>
                <w:szCs w:val="20"/>
              </w:rPr>
            </w:pPr>
          </w:p>
        </w:tc>
      </w:tr>
      <w:tr w:rsidR="00AC6FC9" w:rsidRPr="0054726E" w14:paraId="42BFCA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281C4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11092</w:t>
            </w:r>
            <w:r w:rsidRPr="0054726E">
              <w:rPr>
                <w:rFonts w:cs="Calibri"/>
                <w:sz w:val="20"/>
                <w:szCs w:val="20"/>
              </w:rPr>
              <w:t> </w:t>
            </w:r>
            <w:r w:rsidRPr="0054726E">
              <w:rPr>
                <w:rFonts w:ascii="Marianne" w:hAnsi="Marianne"/>
                <w:sz w:val="20"/>
                <w:szCs w:val="20"/>
              </w:rPr>
              <w:t>: r</w:t>
            </w:r>
            <w:r w:rsidRPr="0054726E">
              <w:rPr>
                <w:rFonts w:ascii="Marianne" w:hAnsi="Marianne" w:cs="Marianne"/>
                <w:sz w:val="20"/>
                <w:szCs w:val="20"/>
              </w:rPr>
              <w:t>é</w:t>
            </w:r>
            <w:r w:rsidRPr="0054726E">
              <w:rPr>
                <w:rFonts w:ascii="Marianne" w:hAnsi="Marianne"/>
                <w:sz w:val="20"/>
                <w:szCs w:val="20"/>
              </w:rPr>
              <w:t xml:space="preserve">sistance </w:t>
            </w:r>
            <w:r w:rsidRPr="0054726E">
              <w:rPr>
                <w:rFonts w:ascii="Marianne" w:hAnsi="Marianne" w:cs="Marianne"/>
                <w:sz w:val="20"/>
                <w:szCs w:val="20"/>
              </w:rPr>
              <w:t>é</w:t>
            </w:r>
            <w:r w:rsidRPr="0054726E">
              <w:rPr>
                <w:rFonts w:ascii="Marianne" w:hAnsi="Marianne"/>
                <w:sz w:val="20"/>
                <w:szCs w:val="20"/>
              </w:rPr>
              <w:t>vaporative (RET) inf</w:t>
            </w:r>
            <w:r w:rsidRPr="0054726E">
              <w:rPr>
                <w:rFonts w:ascii="Marianne" w:hAnsi="Marianne" w:cs="Marianne"/>
                <w:sz w:val="20"/>
                <w:szCs w:val="20"/>
              </w:rPr>
              <w:t>é</w:t>
            </w:r>
            <w:r w:rsidRPr="0054726E">
              <w:rPr>
                <w:rFonts w:ascii="Marianne" w:hAnsi="Marianne"/>
                <w:sz w:val="20"/>
                <w:szCs w:val="20"/>
              </w:rPr>
              <w:t xml:space="preserve">rieure ou </w:t>
            </w:r>
            <w:r w:rsidRPr="0054726E">
              <w:rPr>
                <w:rFonts w:ascii="Marianne" w:hAnsi="Marianne" w:cs="Marianne"/>
                <w:sz w:val="20"/>
                <w:szCs w:val="20"/>
              </w:rPr>
              <w:t>é</w:t>
            </w:r>
            <w:r w:rsidRPr="0054726E">
              <w:rPr>
                <w:rFonts w:ascii="Marianne" w:hAnsi="Marianne"/>
                <w:sz w:val="20"/>
                <w:szCs w:val="20"/>
              </w:rPr>
              <w:t xml:space="preserve">gale </w:t>
            </w:r>
            <w:r w:rsidRPr="0054726E">
              <w:rPr>
                <w:rFonts w:ascii="Marianne" w:hAnsi="Marianne" w:cs="Marianne"/>
                <w:sz w:val="20"/>
                <w:szCs w:val="20"/>
              </w:rPr>
              <w:t>à</w:t>
            </w:r>
            <w:r w:rsidRPr="0054726E">
              <w:rPr>
                <w:rFonts w:ascii="Marianne" w:hAnsi="Marianne"/>
                <w:sz w:val="20"/>
                <w:szCs w:val="20"/>
              </w:rPr>
              <w:t xml:space="preserve"> 10 m</w:t>
            </w:r>
            <w:r w:rsidRPr="0054726E">
              <w:rPr>
                <w:rFonts w:ascii="Marianne" w:hAnsi="Marianne" w:cs="Marianne"/>
                <w:sz w:val="20"/>
                <w:szCs w:val="20"/>
              </w:rPr>
              <w:t>²</w:t>
            </w:r>
            <w:r w:rsidRPr="0054726E">
              <w:rPr>
                <w:rFonts w:ascii="Marianne" w:hAnsi="Marianne"/>
                <w:sz w:val="20"/>
                <w:szCs w:val="20"/>
              </w:rPr>
              <w:t xml:space="preserve"> 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17D47" w14:textId="5A99E0DA" w:rsidR="00AC6FC9" w:rsidRPr="0054726E" w:rsidRDefault="00AC6FC9" w:rsidP="00AC6FC9">
            <w:pPr>
              <w:pStyle w:val="Sansinterligne"/>
              <w:rPr>
                <w:rFonts w:ascii="Marianne" w:hAnsi="Marianne"/>
                <w:sz w:val="20"/>
                <w:szCs w:val="20"/>
              </w:rPr>
            </w:pPr>
          </w:p>
        </w:tc>
      </w:tr>
      <w:tr w:rsidR="00AC6FC9" w:rsidRPr="0054726E" w14:paraId="570DEF8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B877C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Niveau d’imperméabilité du vêtement minimum 8000 schmerbers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D8A3BB" w14:textId="5C540195" w:rsidR="00AC6FC9" w:rsidRPr="0054726E" w:rsidRDefault="00AC6FC9" w:rsidP="00AC6FC9">
            <w:pPr>
              <w:pStyle w:val="Sansinterligne"/>
              <w:rPr>
                <w:rFonts w:ascii="Marianne" w:hAnsi="Marianne"/>
                <w:sz w:val="20"/>
                <w:szCs w:val="20"/>
              </w:rPr>
            </w:pPr>
          </w:p>
        </w:tc>
      </w:tr>
      <w:tr w:rsidR="00AC6FC9" w:rsidRPr="0054726E" w14:paraId="583C33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AA3F5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4DDDA1" w14:textId="1DCDA1AC" w:rsidR="00AC6FC9" w:rsidRPr="0054726E" w:rsidRDefault="00AC6FC9" w:rsidP="00AC6FC9">
            <w:pPr>
              <w:pStyle w:val="Sansinterligne"/>
              <w:rPr>
                <w:rFonts w:ascii="Marianne" w:hAnsi="Marianne"/>
                <w:sz w:val="20"/>
                <w:szCs w:val="20"/>
              </w:rPr>
            </w:pPr>
          </w:p>
        </w:tc>
      </w:tr>
    </w:tbl>
    <w:p w14:paraId="1885BAFF" w14:textId="77777777" w:rsidR="00E879C2" w:rsidRPr="0054726E" w:rsidRDefault="00E879C2" w:rsidP="00E879C2">
      <w:pPr>
        <w:pStyle w:val="Standard"/>
        <w:rPr>
          <w:rFonts w:ascii="Marianne" w:hAnsi="Marianne"/>
          <w:sz w:val="20"/>
          <w:szCs w:val="20"/>
        </w:rPr>
      </w:pPr>
    </w:p>
    <w:p w14:paraId="5D637F55" w14:textId="77777777" w:rsidR="00E879C2" w:rsidRPr="0054726E" w:rsidRDefault="00E879C2" w:rsidP="00E879C2">
      <w:pPr>
        <w:pStyle w:val="Titre3"/>
        <w:numPr>
          <w:ilvl w:val="0"/>
          <w:numId w:val="0"/>
        </w:numPr>
        <w:rPr>
          <w:color w:val="002060"/>
          <w:sz w:val="20"/>
          <w:szCs w:val="20"/>
        </w:rPr>
      </w:pPr>
      <w:bookmarkStart w:id="519" w:name="_Toc214868103"/>
      <w:bookmarkStart w:id="520" w:name="__RefHeading___Toc50202_2787168394"/>
      <w:bookmarkStart w:id="521" w:name="_Toc207276892"/>
      <w:bookmarkStart w:id="522" w:name="_Toc215842629"/>
      <w:bookmarkStart w:id="523" w:name="_Toc216101342"/>
      <w:bookmarkStart w:id="524" w:name="_Toc216360455"/>
      <w:bookmarkStart w:id="525" w:name="_Toc216883343"/>
      <w:r w:rsidRPr="0054726E">
        <w:rPr>
          <w:color w:val="002060"/>
          <w:sz w:val="20"/>
          <w:szCs w:val="20"/>
        </w:rPr>
        <w:t xml:space="preserve">5-10. Veste de cérémonie </w:t>
      </w:r>
      <w:bookmarkEnd w:id="519"/>
      <w:bookmarkEnd w:id="520"/>
      <w:bookmarkEnd w:id="521"/>
      <w:r w:rsidRPr="0054726E">
        <w:rPr>
          <w:color w:val="002060"/>
          <w:sz w:val="20"/>
          <w:szCs w:val="20"/>
        </w:rPr>
        <w:t>aéromaritime - femme</w:t>
      </w:r>
      <w:bookmarkEnd w:id="522"/>
      <w:bookmarkEnd w:id="523"/>
      <w:bookmarkEnd w:id="524"/>
      <w:bookmarkEnd w:id="525"/>
    </w:p>
    <w:p w14:paraId="4D18D0A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7CDC8E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C0931F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2EEFDB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A07A3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7E64D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B18AC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5885A7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B03E3F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ou jupe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4D7F47" w14:textId="77777777" w:rsidR="00E879C2" w:rsidRPr="0054726E" w:rsidRDefault="00E879C2" w:rsidP="00B52833">
            <w:pPr>
              <w:pStyle w:val="Sansinterligne"/>
              <w:rPr>
                <w:rFonts w:ascii="Marianne" w:hAnsi="Marianne"/>
                <w:sz w:val="20"/>
                <w:szCs w:val="20"/>
              </w:rPr>
            </w:pPr>
          </w:p>
        </w:tc>
      </w:tr>
      <w:tr w:rsidR="00E879C2" w:rsidRPr="0054726E" w14:paraId="38DCA0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B18330"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028607" w14:textId="77777777" w:rsidR="00E879C2" w:rsidRPr="0054726E" w:rsidRDefault="00E879C2" w:rsidP="00B52833">
            <w:pPr>
              <w:pStyle w:val="Sansinterligne"/>
              <w:rPr>
                <w:rFonts w:ascii="Marianne" w:hAnsi="Marianne"/>
                <w:sz w:val="20"/>
                <w:szCs w:val="20"/>
              </w:rPr>
            </w:pPr>
          </w:p>
        </w:tc>
      </w:tr>
      <w:tr w:rsidR="00E879C2" w:rsidRPr="0054726E" w14:paraId="344831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FB70D8"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24C28C" w14:textId="77777777" w:rsidR="00E879C2" w:rsidRPr="0054726E" w:rsidRDefault="00E879C2" w:rsidP="00B52833">
            <w:pPr>
              <w:pStyle w:val="Sansinterligne"/>
              <w:rPr>
                <w:rFonts w:ascii="Marianne" w:hAnsi="Marianne"/>
                <w:sz w:val="20"/>
                <w:szCs w:val="20"/>
              </w:rPr>
            </w:pPr>
          </w:p>
        </w:tc>
      </w:tr>
      <w:tr w:rsidR="00E879C2" w:rsidRPr="0054726E" w14:paraId="4F31CA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A1E401"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B4E13D" w14:textId="77777777" w:rsidR="00E879C2" w:rsidRPr="0054726E" w:rsidRDefault="00E879C2" w:rsidP="00B52833">
            <w:pPr>
              <w:pStyle w:val="Sansinterligne"/>
              <w:rPr>
                <w:rFonts w:ascii="Marianne" w:hAnsi="Marianne"/>
                <w:sz w:val="20"/>
                <w:szCs w:val="20"/>
              </w:rPr>
            </w:pPr>
          </w:p>
        </w:tc>
      </w:tr>
      <w:tr w:rsidR="00E879C2" w:rsidRPr="0054726E" w14:paraId="7428DB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2186AD"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3883E5" w14:textId="77777777" w:rsidR="00E879C2" w:rsidRPr="0054726E" w:rsidRDefault="00E879C2" w:rsidP="00B52833">
            <w:pPr>
              <w:pStyle w:val="Sansinterligne"/>
              <w:rPr>
                <w:rFonts w:ascii="Marianne" w:hAnsi="Marianne"/>
                <w:i/>
                <w:iCs/>
                <w:sz w:val="20"/>
                <w:szCs w:val="20"/>
              </w:rPr>
            </w:pPr>
          </w:p>
        </w:tc>
      </w:tr>
      <w:tr w:rsidR="00E879C2" w:rsidRPr="0054726E" w14:paraId="19E92A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7412DD" w14:textId="77777777" w:rsidR="00E879C2" w:rsidRPr="0054726E" w:rsidRDefault="00E879C2" w:rsidP="003F3B01">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049C33" w14:textId="77777777" w:rsidR="00E879C2" w:rsidRPr="0054726E" w:rsidRDefault="00E879C2" w:rsidP="00B52833">
            <w:pPr>
              <w:pStyle w:val="Sansinterligne"/>
              <w:rPr>
                <w:rFonts w:ascii="Marianne" w:hAnsi="Marianne"/>
                <w:sz w:val="20"/>
                <w:szCs w:val="20"/>
              </w:rPr>
            </w:pPr>
          </w:p>
        </w:tc>
      </w:tr>
      <w:tr w:rsidR="00EF3C1F" w:rsidRPr="0054726E" w14:paraId="021000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38DC4F" w14:textId="4899A20E"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68B5B7" w14:textId="77777777" w:rsidR="00EF3C1F" w:rsidRPr="0054726E" w:rsidRDefault="00EF3C1F" w:rsidP="00EF3C1F">
            <w:pPr>
              <w:pStyle w:val="Sansinterligne"/>
              <w:rPr>
                <w:rFonts w:ascii="Marianne" w:hAnsi="Marianne"/>
                <w:sz w:val="20"/>
                <w:szCs w:val="20"/>
              </w:rPr>
            </w:pPr>
          </w:p>
        </w:tc>
      </w:tr>
      <w:tr w:rsidR="00EF3C1F" w:rsidRPr="0054726E" w14:paraId="5609CCC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10849F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76D2F3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022F3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DAE012" w14:textId="77777777" w:rsidR="00EF3C1F" w:rsidRPr="0054726E" w:rsidRDefault="00EF3C1F" w:rsidP="00EF3C1F">
            <w:pPr>
              <w:pStyle w:val="Sansinterligne"/>
              <w:rPr>
                <w:rFonts w:ascii="Marianne" w:hAnsi="Marianne"/>
                <w:i/>
                <w:iCs/>
                <w:sz w:val="20"/>
                <w:szCs w:val="20"/>
              </w:rPr>
            </w:pPr>
          </w:p>
        </w:tc>
      </w:tr>
      <w:tr w:rsidR="00EF3C1F" w:rsidRPr="0054726E" w14:paraId="79BED3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C5CB4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13FC31" w14:textId="77777777" w:rsidR="00EF3C1F" w:rsidRPr="0054726E" w:rsidRDefault="00EF3C1F" w:rsidP="00EF3C1F">
            <w:pPr>
              <w:pStyle w:val="Sansinterligne"/>
              <w:rPr>
                <w:rFonts w:ascii="Marianne" w:hAnsi="Marianne"/>
                <w:i/>
                <w:iCs/>
                <w:sz w:val="20"/>
                <w:szCs w:val="20"/>
              </w:rPr>
            </w:pPr>
          </w:p>
        </w:tc>
      </w:tr>
      <w:tr w:rsidR="00EF3C1F" w:rsidRPr="0054726E" w14:paraId="062E5B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CE081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198C77" w14:textId="77777777" w:rsidR="00EF3C1F" w:rsidRPr="0054726E" w:rsidRDefault="00EF3C1F" w:rsidP="00EF3C1F">
            <w:pPr>
              <w:pStyle w:val="Sansinterligne"/>
              <w:rPr>
                <w:rFonts w:ascii="Marianne" w:hAnsi="Marianne"/>
                <w:i/>
                <w:iCs/>
                <w:sz w:val="20"/>
                <w:szCs w:val="20"/>
              </w:rPr>
            </w:pPr>
          </w:p>
        </w:tc>
      </w:tr>
      <w:tr w:rsidR="00EF3C1F" w:rsidRPr="0054726E" w14:paraId="1EB92E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78B55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D1766E" w14:textId="77777777" w:rsidR="00EF3C1F" w:rsidRPr="0054726E" w:rsidRDefault="00EF3C1F" w:rsidP="00EF3C1F">
            <w:pPr>
              <w:pStyle w:val="Sansinterligne"/>
              <w:rPr>
                <w:rFonts w:ascii="Marianne" w:hAnsi="Marianne"/>
                <w:sz w:val="20"/>
                <w:szCs w:val="20"/>
              </w:rPr>
            </w:pPr>
          </w:p>
        </w:tc>
      </w:tr>
      <w:tr w:rsidR="00EF3C1F" w:rsidRPr="0054726E" w14:paraId="041028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38FA5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E83398" w14:textId="77777777" w:rsidR="00EF3C1F" w:rsidRPr="0054726E" w:rsidRDefault="00EF3C1F" w:rsidP="00EF3C1F">
            <w:pPr>
              <w:pStyle w:val="Sansinterligne"/>
              <w:rPr>
                <w:rFonts w:ascii="Marianne" w:hAnsi="Marianne"/>
                <w:sz w:val="20"/>
                <w:szCs w:val="20"/>
              </w:rPr>
            </w:pPr>
          </w:p>
        </w:tc>
      </w:tr>
      <w:tr w:rsidR="00EF3C1F" w:rsidRPr="0054726E" w14:paraId="48BF5C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E358D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D4E76E" w14:textId="77777777" w:rsidR="00EF3C1F" w:rsidRPr="0054726E" w:rsidRDefault="00EF3C1F" w:rsidP="00EF3C1F">
            <w:pPr>
              <w:pStyle w:val="Sansinterligne"/>
              <w:rPr>
                <w:rFonts w:ascii="Marianne" w:hAnsi="Marianne"/>
                <w:sz w:val="20"/>
                <w:szCs w:val="20"/>
              </w:rPr>
            </w:pPr>
          </w:p>
        </w:tc>
      </w:tr>
      <w:tr w:rsidR="00EF3C1F" w:rsidRPr="0054726E" w14:paraId="5D7A5C4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479AA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03DE78" w14:textId="77777777" w:rsidR="00EF3C1F" w:rsidRPr="0054726E" w:rsidRDefault="00EF3C1F" w:rsidP="00EF3C1F">
            <w:pPr>
              <w:pStyle w:val="Sansinterligne"/>
              <w:rPr>
                <w:rFonts w:ascii="Marianne" w:hAnsi="Marianne"/>
                <w:i/>
                <w:iCs/>
                <w:sz w:val="20"/>
                <w:szCs w:val="20"/>
              </w:rPr>
            </w:pPr>
          </w:p>
        </w:tc>
      </w:tr>
      <w:tr w:rsidR="00EF3C1F" w:rsidRPr="0054726E" w14:paraId="6E7B08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3258C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855783" w14:textId="77777777" w:rsidR="00EF3C1F" w:rsidRPr="0054726E" w:rsidRDefault="00EF3C1F" w:rsidP="00EF3C1F">
            <w:pPr>
              <w:pStyle w:val="Sansinterligne"/>
              <w:rPr>
                <w:rFonts w:ascii="Marianne" w:hAnsi="Marianne"/>
                <w:sz w:val="20"/>
                <w:szCs w:val="20"/>
              </w:rPr>
            </w:pPr>
          </w:p>
        </w:tc>
      </w:tr>
      <w:tr w:rsidR="00AC6FC9" w:rsidRPr="0054726E" w14:paraId="13EED5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C3FB85" w14:textId="39521E7D"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94F103" w14:textId="77777777" w:rsidR="00AC6FC9" w:rsidRPr="0054726E" w:rsidRDefault="00AC6FC9" w:rsidP="00AC6FC9">
            <w:pPr>
              <w:pStyle w:val="Sansinterligne"/>
              <w:rPr>
                <w:rFonts w:ascii="Marianne" w:hAnsi="Marianne"/>
                <w:sz w:val="20"/>
                <w:szCs w:val="20"/>
              </w:rPr>
            </w:pPr>
          </w:p>
        </w:tc>
      </w:tr>
      <w:tr w:rsidR="00AC6FC9" w:rsidRPr="0054726E" w14:paraId="48AB05C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0FEC3D2"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8DDBD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08E5B4"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6103DB" w14:textId="77777777" w:rsidR="00AC6FC9" w:rsidRPr="0054726E" w:rsidRDefault="00AC6FC9" w:rsidP="00AC6FC9">
            <w:pPr>
              <w:pStyle w:val="Sansinterligne"/>
              <w:rPr>
                <w:rFonts w:ascii="Marianne" w:hAnsi="Marianne"/>
                <w:sz w:val="20"/>
                <w:szCs w:val="20"/>
              </w:rPr>
            </w:pPr>
          </w:p>
        </w:tc>
      </w:tr>
      <w:tr w:rsidR="00AC6FC9" w:rsidRPr="0054726E" w14:paraId="07F84B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C55CB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83D7BE" w14:textId="77777777" w:rsidR="00AC6FC9" w:rsidRPr="0054726E" w:rsidRDefault="00AC6FC9" w:rsidP="00AC6FC9">
            <w:pPr>
              <w:pStyle w:val="Sansinterligne"/>
              <w:rPr>
                <w:rFonts w:ascii="Marianne" w:hAnsi="Marianne"/>
                <w:sz w:val="20"/>
                <w:szCs w:val="20"/>
              </w:rPr>
            </w:pPr>
          </w:p>
        </w:tc>
      </w:tr>
      <w:tr w:rsidR="00AC6FC9" w:rsidRPr="0054726E" w14:paraId="7F655AA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62E51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FBA13B" w14:textId="77777777" w:rsidR="00AC6FC9" w:rsidRPr="0054726E" w:rsidRDefault="00AC6FC9" w:rsidP="00AC6FC9">
            <w:pPr>
              <w:pStyle w:val="Sansinterligne"/>
              <w:rPr>
                <w:rFonts w:ascii="Marianne" w:hAnsi="Marianne"/>
                <w:sz w:val="20"/>
                <w:szCs w:val="20"/>
              </w:rPr>
            </w:pPr>
          </w:p>
        </w:tc>
      </w:tr>
      <w:tr w:rsidR="00AC6FC9" w:rsidRPr="0054726E" w14:paraId="59C294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52B89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pour le candidat de répondre à une demande de sur mesure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814F0D" w14:textId="77777777" w:rsidR="00AC6FC9" w:rsidRPr="0054726E" w:rsidRDefault="00AC6FC9" w:rsidP="00AC6FC9">
            <w:pPr>
              <w:pStyle w:val="Sansinterligne"/>
              <w:rPr>
                <w:rFonts w:ascii="Marianne" w:hAnsi="Marianne"/>
                <w:sz w:val="20"/>
                <w:szCs w:val="20"/>
              </w:rPr>
            </w:pPr>
          </w:p>
        </w:tc>
      </w:tr>
    </w:tbl>
    <w:p w14:paraId="10028AFB" w14:textId="404C169F" w:rsidR="003F3B01" w:rsidRDefault="003F3B01" w:rsidP="00E879C2"/>
    <w:p w14:paraId="420CAE00" w14:textId="77777777" w:rsidR="003F3B01" w:rsidRPr="0054726E" w:rsidRDefault="003F3B01" w:rsidP="00E879C2"/>
    <w:p w14:paraId="3A485DC2" w14:textId="77777777" w:rsidR="00E879C2" w:rsidRPr="0054726E" w:rsidRDefault="00E879C2" w:rsidP="00E879C2">
      <w:pPr>
        <w:pStyle w:val="Titre3"/>
        <w:numPr>
          <w:ilvl w:val="0"/>
          <w:numId w:val="0"/>
        </w:numPr>
        <w:rPr>
          <w:color w:val="002060"/>
          <w:sz w:val="20"/>
          <w:szCs w:val="20"/>
        </w:rPr>
      </w:pPr>
      <w:bookmarkStart w:id="526" w:name="_Toc214868104"/>
      <w:bookmarkStart w:id="527" w:name="__RefHeading___Toc50204_2787168394"/>
      <w:bookmarkStart w:id="528" w:name="_Toc207276893"/>
      <w:bookmarkStart w:id="529" w:name="_Toc215842630"/>
      <w:bookmarkStart w:id="530" w:name="_Toc216101343"/>
      <w:bookmarkStart w:id="531" w:name="_Toc216360456"/>
      <w:bookmarkStart w:id="532" w:name="_Toc216883344"/>
      <w:r w:rsidRPr="0054726E">
        <w:rPr>
          <w:color w:val="002060"/>
          <w:sz w:val="20"/>
          <w:szCs w:val="20"/>
        </w:rPr>
        <w:t xml:space="preserve">5-11. Veste de cérémonie </w:t>
      </w:r>
      <w:bookmarkEnd w:id="526"/>
      <w:bookmarkEnd w:id="527"/>
      <w:bookmarkEnd w:id="528"/>
      <w:r w:rsidRPr="0054726E">
        <w:rPr>
          <w:color w:val="002060"/>
          <w:sz w:val="20"/>
          <w:szCs w:val="20"/>
        </w:rPr>
        <w:t>aéromaritime - homme</w:t>
      </w:r>
      <w:bookmarkEnd w:id="529"/>
      <w:bookmarkEnd w:id="530"/>
      <w:bookmarkEnd w:id="531"/>
      <w:bookmarkEnd w:id="532"/>
    </w:p>
    <w:p w14:paraId="05419CE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80CDE1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12CA04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82D197F"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B1EC1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BAAA8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93092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37DAC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AD1D71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368245" w14:textId="77777777" w:rsidR="00E879C2" w:rsidRPr="0054726E" w:rsidRDefault="00E879C2" w:rsidP="00B52833">
            <w:pPr>
              <w:pStyle w:val="Sansinterligne"/>
              <w:rPr>
                <w:rFonts w:ascii="Marianne" w:hAnsi="Marianne"/>
                <w:sz w:val="20"/>
                <w:szCs w:val="20"/>
              </w:rPr>
            </w:pPr>
          </w:p>
        </w:tc>
      </w:tr>
      <w:tr w:rsidR="00E879C2" w:rsidRPr="0054726E" w14:paraId="785D0C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673410"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44EDA1" w14:textId="77777777" w:rsidR="00E879C2" w:rsidRPr="0054726E" w:rsidRDefault="00E879C2" w:rsidP="00B52833">
            <w:pPr>
              <w:pStyle w:val="Sansinterligne"/>
              <w:rPr>
                <w:rFonts w:ascii="Marianne" w:hAnsi="Marianne"/>
                <w:sz w:val="20"/>
                <w:szCs w:val="20"/>
              </w:rPr>
            </w:pPr>
          </w:p>
        </w:tc>
      </w:tr>
      <w:tr w:rsidR="00E879C2" w:rsidRPr="0054726E" w14:paraId="1C8009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B89AD4"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1883AB" w14:textId="77777777" w:rsidR="00E879C2" w:rsidRPr="0054726E" w:rsidRDefault="00E879C2" w:rsidP="00B52833">
            <w:pPr>
              <w:pStyle w:val="Sansinterligne"/>
              <w:rPr>
                <w:rFonts w:ascii="Marianne" w:hAnsi="Marianne"/>
                <w:sz w:val="20"/>
                <w:szCs w:val="20"/>
              </w:rPr>
            </w:pPr>
          </w:p>
        </w:tc>
      </w:tr>
      <w:tr w:rsidR="00E879C2" w:rsidRPr="0054726E" w14:paraId="41F69D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0C2B10"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DD0431" w14:textId="77777777" w:rsidR="00E879C2" w:rsidRPr="0054726E" w:rsidRDefault="00E879C2" w:rsidP="00B52833">
            <w:pPr>
              <w:pStyle w:val="Sansinterligne"/>
              <w:rPr>
                <w:rFonts w:ascii="Marianne" w:hAnsi="Marianne"/>
                <w:sz w:val="20"/>
                <w:szCs w:val="20"/>
              </w:rPr>
            </w:pPr>
          </w:p>
        </w:tc>
      </w:tr>
      <w:tr w:rsidR="00E879C2" w:rsidRPr="0054726E" w14:paraId="2360C1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06E43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6E0272" w14:textId="77777777" w:rsidR="00E879C2" w:rsidRPr="0054726E" w:rsidRDefault="00E879C2" w:rsidP="00B52833">
            <w:pPr>
              <w:pStyle w:val="Sansinterligne"/>
              <w:rPr>
                <w:rFonts w:ascii="Marianne" w:hAnsi="Marianne"/>
                <w:i/>
                <w:iCs/>
                <w:sz w:val="20"/>
                <w:szCs w:val="20"/>
              </w:rPr>
            </w:pPr>
          </w:p>
        </w:tc>
      </w:tr>
      <w:tr w:rsidR="00E879C2" w:rsidRPr="0054726E" w14:paraId="54F164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FBA9BC"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AB83F0" w14:textId="77777777" w:rsidR="00E879C2" w:rsidRPr="0054726E" w:rsidRDefault="00E879C2" w:rsidP="00B52833">
            <w:pPr>
              <w:pStyle w:val="Sansinterligne"/>
              <w:rPr>
                <w:rFonts w:ascii="Marianne" w:hAnsi="Marianne"/>
                <w:sz w:val="20"/>
                <w:szCs w:val="20"/>
              </w:rPr>
            </w:pPr>
          </w:p>
        </w:tc>
      </w:tr>
      <w:tr w:rsidR="00EF3C1F" w:rsidRPr="0054726E" w14:paraId="29010B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B15013" w14:textId="2C7CC4F3"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59BEFE" w14:textId="77777777" w:rsidR="00EF3C1F" w:rsidRPr="0054726E" w:rsidRDefault="00EF3C1F" w:rsidP="00EF3C1F">
            <w:pPr>
              <w:pStyle w:val="Sansinterligne"/>
              <w:rPr>
                <w:rFonts w:ascii="Marianne" w:hAnsi="Marianne"/>
                <w:sz w:val="20"/>
                <w:szCs w:val="20"/>
              </w:rPr>
            </w:pPr>
          </w:p>
        </w:tc>
      </w:tr>
      <w:tr w:rsidR="00EF3C1F" w:rsidRPr="0054726E" w14:paraId="30BE5E6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BAC6C2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42A061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38526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BE5A71" w14:textId="77777777" w:rsidR="00EF3C1F" w:rsidRPr="0054726E" w:rsidRDefault="00EF3C1F" w:rsidP="00EF3C1F">
            <w:pPr>
              <w:pStyle w:val="Sansinterligne"/>
              <w:rPr>
                <w:rFonts w:ascii="Marianne" w:hAnsi="Marianne"/>
                <w:i/>
                <w:iCs/>
                <w:sz w:val="20"/>
                <w:szCs w:val="20"/>
              </w:rPr>
            </w:pPr>
          </w:p>
        </w:tc>
      </w:tr>
      <w:tr w:rsidR="00EF3C1F" w:rsidRPr="0054726E" w14:paraId="2C60CE2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D459D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86CC84" w14:textId="77777777" w:rsidR="00EF3C1F" w:rsidRPr="0054726E" w:rsidRDefault="00EF3C1F" w:rsidP="00EF3C1F">
            <w:pPr>
              <w:pStyle w:val="Sansinterligne"/>
              <w:rPr>
                <w:rFonts w:ascii="Marianne" w:hAnsi="Marianne"/>
                <w:i/>
                <w:iCs/>
                <w:sz w:val="20"/>
                <w:szCs w:val="20"/>
              </w:rPr>
            </w:pPr>
          </w:p>
        </w:tc>
      </w:tr>
      <w:tr w:rsidR="00EF3C1F" w:rsidRPr="0054726E" w14:paraId="77EB3E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D08A4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567C4D" w14:textId="77777777" w:rsidR="00EF3C1F" w:rsidRPr="0054726E" w:rsidRDefault="00EF3C1F" w:rsidP="00EF3C1F">
            <w:pPr>
              <w:pStyle w:val="Sansinterligne"/>
              <w:rPr>
                <w:rFonts w:ascii="Marianne" w:hAnsi="Marianne"/>
                <w:i/>
                <w:iCs/>
                <w:sz w:val="20"/>
                <w:szCs w:val="20"/>
              </w:rPr>
            </w:pPr>
          </w:p>
        </w:tc>
      </w:tr>
      <w:tr w:rsidR="00EF3C1F" w:rsidRPr="0054726E" w14:paraId="120925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CFA51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FC8F10" w14:textId="77777777" w:rsidR="00EF3C1F" w:rsidRPr="0054726E" w:rsidRDefault="00EF3C1F" w:rsidP="00EF3C1F">
            <w:pPr>
              <w:pStyle w:val="Sansinterligne"/>
              <w:rPr>
                <w:rFonts w:ascii="Marianne" w:hAnsi="Marianne"/>
                <w:sz w:val="20"/>
                <w:szCs w:val="20"/>
              </w:rPr>
            </w:pPr>
          </w:p>
        </w:tc>
      </w:tr>
      <w:tr w:rsidR="00EF3C1F" w:rsidRPr="0054726E" w14:paraId="2BCF3C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EC393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5C665A" w14:textId="77777777" w:rsidR="00EF3C1F" w:rsidRPr="0054726E" w:rsidRDefault="00EF3C1F" w:rsidP="00EF3C1F">
            <w:pPr>
              <w:pStyle w:val="Sansinterligne"/>
              <w:rPr>
                <w:rFonts w:ascii="Marianne" w:hAnsi="Marianne"/>
                <w:sz w:val="20"/>
                <w:szCs w:val="20"/>
              </w:rPr>
            </w:pPr>
          </w:p>
        </w:tc>
      </w:tr>
      <w:tr w:rsidR="00EF3C1F" w:rsidRPr="0054726E" w14:paraId="334ACF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62F1B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E03B2C" w14:textId="77777777" w:rsidR="00EF3C1F" w:rsidRPr="0054726E" w:rsidRDefault="00EF3C1F" w:rsidP="00EF3C1F">
            <w:pPr>
              <w:pStyle w:val="Sansinterligne"/>
              <w:rPr>
                <w:rFonts w:ascii="Marianne" w:hAnsi="Marianne"/>
                <w:sz w:val="20"/>
                <w:szCs w:val="20"/>
              </w:rPr>
            </w:pPr>
          </w:p>
        </w:tc>
      </w:tr>
      <w:tr w:rsidR="00EF3C1F" w:rsidRPr="0054726E" w14:paraId="0123D81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FC4EB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64A53D" w14:textId="77777777" w:rsidR="00EF3C1F" w:rsidRPr="0054726E" w:rsidRDefault="00EF3C1F" w:rsidP="00EF3C1F">
            <w:pPr>
              <w:pStyle w:val="Sansinterligne"/>
              <w:rPr>
                <w:rFonts w:ascii="Marianne" w:hAnsi="Marianne"/>
                <w:i/>
                <w:iCs/>
                <w:sz w:val="20"/>
                <w:szCs w:val="20"/>
              </w:rPr>
            </w:pPr>
          </w:p>
        </w:tc>
      </w:tr>
      <w:tr w:rsidR="00EF3C1F" w:rsidRPr="0054726E" w14:paraId="7A6114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250C3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53A155" w14:textId="77777777" w:rsidR="00EF3C1F" w:rsidRPr="0054726E" w:rsidRDefault="00EF3C1F" w:rsidP="00EF3C1F">
            <w:pPr>
              <w:pStyle w:val="Sansinterligne"/>
              <w:rPr>
                <w:rFonts w:ascii="Marianne" w:hAnsi="Marianne"/>
                <w:sz w:val="20"/>
                <w:szCs w:val="20"/>
              </w:rPr>
            </w:pPr>
          </w:p>
        </w:tc>
      </w:tr>
      <w:tr w:rsidR="00AC6FC9" w:rsidRPr="0054726E" w14:paraId="5DBF78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EB4439" w14:textId="0C684840"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A51FBD" w14:textId="77777777" w:rsidR="00AC6FC9" w:rsidRPr="0054726E" w:rsidRDefault="00AC6FC9" w:rsidP="00AC6FC9">
            <w:pPr>
              <w:pStyle w:val="Sansinterligne"/>
              <w:rPr>
                <w:rFonts w:ascii="Marianne" w:hAnsi="Marianne"/>
                <w:sz w:val="20"/>
                <w:szCs w:val="20"/>
              </w:rPr>
            </w:pPr>
          </w:p>
        </w:tc>
      </w:tr>
      <w:tr w:rsidR="00AC6FC9" w:rsidRPr="0054726E" w14:paraId="1EFD880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949CAF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93E6C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595ED1"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97810C" w14:textId="77777777" w:rsidR="00AC6FC9" w:rsidRPr="0054726E" w:rsidRDefault="00AC6FC9" w:rsidP="00AC6FC9">
            <w:pPr>
              <w:pStyle w:val="Sansinterligne"/>
              <w:rPr>
                <w:rFonts w:ascii="Marianne" w:hAnsi="Marianne"/>
                <w:sz w:val="20"/>
                <w:szCs w:val="20"/>
              </w:rPr>
            </w:pPr>
          </w:p>
        </w:tc>
      </w:tr>
      <w:tr w:rsidR="00AC6FC9" w:rsidRPr="0054726E" w14:paraId="174F65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D2348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357828" w14:textId="77777777" w:rsidR="00AC6FC9" w:rsidRPr="0054726E" w:rsidRDefault="00AC6FC9" w:rsidP="00AC6FC9">
            <w:pPr>
              <w:pStyle w:val="Sansinterligne"/>
              <w:rPr>
                <w:rFonts w:ascii="Marianne" w:hAnsi="Marianne"/>
                <w:sz w:val="20"/>
                <w:szCs w:val="20"/>
              </w:rPr>
            </w:pPr>
          </w:p>
        </w:tc>
      </w:tr>
      <w:tr w:rsidR="00AC6FC9" w:rsidRPr="0054726E" w14:paraId="226219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07302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CF6BAA" w14:textId="77777777" w:rsidR="00AC6FC9" w:rsidRPr="0054726E" w:rsidRDefault="00AC6FC9" w:rsidP="00AC6FC9">
            <w:pPr>
              <w:pStyle w:val="Sansinterligne"/>
              <w:rPr>
                <w:rFonts w:ascii="Marianne" w:hAnsi="Marianne"/>
                <w:sz w:val="20"/>
                <w:szCs w:val="20"/>
              </w:rPr>
            </w:pPr>
          </w:p>
        </w:tc>
      </w:tr>
      <w:tr w:rsidR="00AC6FC9" w:rsidRPr="0054726E" w14:paraId="3EF8DC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7054F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pour le candidat de répondre à une demande de sur mesure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786CF5" w14:textId="77777777" w:rsidR="00AC6FC9" w:rsidRPr="0054726E" w:rsidRDefault="00AC6FC9" w:rsidP="00AC6FC9">
            <w:pPr>
              <w:pStyle w:val="Sansinterligne"/>
              <w:rPr>
                <w:rFonts w:ascii="Marianne" w:hAnsi="Marianne"/>
                <w:sz w:val="20"/>
                <w:szCs w:val="20"/>
              </w:rPr>
            </w:pPr>
          </w:p>
        </w:tc>
      </w:tr>
    </w:tbl>
    <w:p w14:paraId="6C1ED209" w14:textId="77777777" w:rsidR="00E879C2" w:rsidRPr="0054726E" w:rsidRDefault="00E879C2" w:rsidP="00E879C2">
      <w:pPr>
        <w:pStyle w:val="Standard"/>
        <w:rPr>
          <w:rFonts w:ascii="Marianne" w:hAnsi="Marianne"/>
          <w:sz w:val="20"/>
          <w:szCs w:val="20"/>
        </w:rPr>
      </w:pPr>
    </w:p>
    <w:p w14:paraId="756C9203" w14:textId="77777777" w:rsidR="00E879C2" w:rsidRPr="0054726E" w:rsidRDefault="00E879C2" w:rsidP="00E879C2">
      <w:pPr>
        <w:pStyle w:val="Titre3"/>
        <w:numPr>
          <w:ilvl w:val="0"/>
          <w:numId w:val="0"/>
        </w:numPr>
        <w:rPr>
          <w:color w:val="002060"/>
          <w:sz w:val="20"/>
          <w:szCs w:val="20"/>
        </w:rPr>
      </w:pPr>
      <w:bookmarkStart w:id="533" w:name="_Toc214868105"/>
      <w:bookmarkStart w:id="534" w:name="__RefHeading___Toc50206_2787168394"/>
      <w:bookmarkStart w:id="535" w:name="_Toc207276894"/>
      <w:bookmarkStart w:id="536" w:name="_Toc215842631"/>
      <w:bookmarkStart w:id="537" w:name="_Toc216101344"/>
      <w:bookmarkStart w:id="538" w:name="_Toc216360457"/>
      <w:bookmarkStart w:id="539" w:name="_Toc216883345"/>
      <w:r w:rsidRPr="0054726E">
        <w:rPr>
          <w:color w:val="002060"/>
          <w:sz w:val="20"/>
          <w:szCs w:val="20"/>
        </w:rPr>
        <w:t xml:space="preserve">5-12. Vareuse de cérémonie </w:t>
      </w:r>
      <w:bookmarkEnd w:id="533"/>
      <w:bookmarkEnd w:id="534"/>
      <w:bookmarkEnd w:id="535"/>
      <w:r w:rsidRPr="0054726E">
        <w:rPr>
          <w:color w:val="002060"/>
          <w:sz w:val="20"/>
          <w:szCs w:val="20"/>
        </w:rPr>
        <w:t>terrestre - femme</w:t>
      </w:r>
      <w:bookmarkEnd w:id="536"/>
      <w:bookmarkEnd w:id="537"/>
      <w:bookmarkEnd w:id="538"/>
      <w:bookmarkEnd w:id="539"/>
    </w:p>
    <w:p w14:paraId="612A68E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5D8A95F"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3079B2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3A8C84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E678C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B541C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68EAE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174D7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2039EA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E95C81" w14:textId="77777777" w:rsidR="00E879C2" w:rsidRPr="0054726E" w:rsidRDefault="00E879C2" w:rsidP="00B52833">
            <w:pPr>
              <w:pStyle w:val="Sansinterligne"/>
              <w:rPr>
                <w:rFonts w:ascii="Marianne" w:hAnsi="Marianne"/>
                <w:sz w:val="20"/>
                <w:szCs w:val="20"/>
              </w:rPr>
            </w:pPr>
          </w:p>
        </w:tc>
      </w:tr>
      <w:tr w:rsidR="00E879C2" w:rsidRPr="0054726E" w14:paraId="145941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AD41A7B"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08A2C6" w14:textId="77777777" w:rsidR="00E879C2" w:rsidRPr="0054726E" w:rsidRDefault="00E879C2" w:rsidP="00B52833">
            <w:pPr>
              <w:pStyle w:val="Sansinterligne"/>
              <w:rPr>
                <w:rFonts w:ascii="Marianne" w:hAnsi="Marianne"/>
                <w:sz w:val="20"/>
                <w:szCs w:val="20"/>
              </w:rPr>
            </w:pPr>
          </w:p>
        </w:tc>
      </w:tr>
      <w:tr w:rsidR="00E879C2" w:rsidRPr="0054726E" w14:paraId="7F15D0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2CCEBF"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043FF1" w14:textId="77777777" w:rsidR="00E879C2" w:rsidRPr="0054726E" w:rsidRDefault="00E879C2" w:rsidP="00B52833">
            <w:pPr>
              <w:pStyle w:val="Sansinterligne"/>
              <w:rPr>
                <w:rFonts w:ascii="Marianne" w:hAnsi="Marianne"/>
                <w:sz w:val="20"/>
                <w:szCs w:val="20"/>
              </w:rPr>
            </w:pPr>
          </w:p>
        </w:tc>
      </w:tr>
      <w:tr w:rsidR="00E879C2" w:rsidRPr="0054726E" w14:paraId="50D093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DE31B9"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262E72" w14:textId="77777777" w:rsidR="00E879C2" w:rsidRPr="0054726E" w:rsidRDefault="00E879C2" w:rsidP="00B52833">
            <w:pPr>
              <w:pStyle w:val="Sansinterligne"/>
              <w:rPr>
                <w:rFonts w:ascii="Marianne" w:hAnsi="Marianne"/>
                <w:sz w:val="20"/>
                <w:szCs w:val="20"/>
              </w:rPr>
            </w:pPr>
          </w:p>
        </w:tc>
      </w:tr>
      <w:tr w:rsidR="00E879C2" w:rsidRPr="0054726E" w14:paraId="63519A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BD15AD"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F58DE7" w14:textId="77777777" w:rsidR="00E879C2" w:rsidRPr="0054726E" w:rsidRDefault="00E879C2" w:rsidP="00B52833">
            <w:pPr>
              <w:pStyle w:val="Sansinterligne"/>
              <w:rPr>
                <w:rFonts w:ascii="Marianne" w:hAnsi="Marianne"/>
                <w:i/>
                <w:iCs/>
                <w:sz w:val="20"/>
                <w:szCs w:val="20"/>
              </w:rPr>
            </w:pPr>
          </w:p>
        </w:tc>
      </w:tr>
      <w:tr w:rsidR="00E879C2" w:rsidRPr="0054726E" w14:paraId="171F23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A9BA2B"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57F357" w14:textId="77777777" w:rsidR="00E879C2" w:rsidRPr="0054726E" w:rsidRDefault="00E879C2" w:rsidP="00B52833">
            <w:pPr>
              <w:pStyle w:val="Sansinterligne"/>
              <w:rPr>
                <w:rFonts w:ascii="Marianne" w:hAnsi="Marianne"/>
                <w:sz w:val="20"/>
                <w:szCs w:val="20"/>
              </w:rPr>
            </w:pPr>
          </w:p>
        </w:tc>
      </w:tr>
      <w:tr w:rsidR="00EF3C1F" w:rsidRPr="0054726E" w14:paraId="20A691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F0230C" w14:textId="30C03A6F"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7D655D" w14:textId="77777777" w:rsidR="00EF3C1F" w:rsidRPr="0054726E" w:rsidRDefault="00EF3C1F" w:rsidP="00EF3C1F">
            <w:pPr>
              <w:pStyle w:val="Sansinterligne"/>
              <w:rPr>
                <w:rFonts w:ascii="Marianne" w:hAnsi="Marianne"/>
                <w:sz w:val="20"/>
                <w:szCs w:val="20"/>
              </w:rPr>
            </w:pPr>
          </w:p>
        </w:tc>
      </w:tr>
      <w:tr w:rsidR="00EF3C1F" w:rsidRPr="0054726E" w14:paraId="0E363A1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AC549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4850B5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603DC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2EF3ED" w14:textId="77777777" w:rsidR="00EF3C1F" w:rsidRPr="0054726E" w:rsidRDefault="00EF3C1F" w:rsidP="00EF3C1F">
            <w:pPr>
              <w:pStyle w:val="Sansinterligne"/>
              <w:rPr>
                <w:rFonts w:ascii="Marianne" w:hAnsi="Marianne"/>
                <w:i/>
                <w:iCs/>
                <w:sz w:val="20"/>
                <w:szCs w:val="20"/>
              </w:rPr>
            </w:pPr>
          </w:p>
        </w:tc>
      </w:tr>
      <w:tr w:rsidR="00EF3C1F" w:rsidRPr="0054726E" w14:paraId="4A112C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5DFFB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279879" w14:textId="77777777" w:rsidR="00EF3C1F" w:rsidRPr="0054726E" w:rsidRDefault="00EF3C1F" w:rsidP="00EF3C1F">
            <w:pPr>
              <w:pStyle w:val="Sansinterligne"/>
              <w:rPr>
                <w:rFonts w:ascii="Marianne" w:hAnsi="Marianne"/>
                <w:i/>
                <w:iCs/>
                <w:sz w:val="20"/>
                <w:szCs w:val="20"/>
              </w:rPr>
            </w:pPr>
          </w:p>
        </w:tc>
      </w:tr>
      <w:tr w:rsidR="00EF3C1F" w:rsidRPr="0054726E" w14:paraId="231E09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D1F83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2CCF6C" w14:textId="77777777" w:rsidR="00EF3C1F" w:rsidRPr="0054726E" w:rsidRDefault="00EF3C1F" w:rsidP="00EF3C1F">
            <w:pPr>
              <w:pStyle w:val="Sansinterligne"/>
              <w:rPr>
                <w:rFonts w:ascii="Marianne" w:hAnsi="Marianne"/>
                <w:i/>
                <w:iCs/>
                <w:sz w:val="20"/>
                <w:szCs w:val="20"/>
              </w:rPr>
            </w:pPr>
          </w:p>
        </w:tc>
      </w:tr>
      <w:tr w:rsidR="00EF3C1F" w:rsidRPr="0054726E" w14:paraId="5A24C7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5F2DD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6F8A99" w14:textId="77777777" w:rsidR="00EF3C1F" w:rsidRPr="0054726E" w:rsidRDefault="00EF3C1F" w:rsidP="00EF3C1F">
            <w:pPr>
              <w:pStyle w:val="Sansinterligne"/>
              <w:rPr>
                <w:rFonts w:ascii="Marianne" w:hAnsi="Marianne"/>
                <w:sz w:val="20"/>
                <w:szCs w:val="20"/>
              </w:rPr>
            </w:pPr>
          </w:p>
        </w:tc>
      </w:tr>
      <w:tr w:rsidR="00EF3C1F" w:rsidRPr="0054726E" w14:paraId="7CBEAD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F7212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BF1CBF" w14:textId="77777777" w:rsidR="00EF3C1F" w:rsidRPr="0054726E" w:rsidRDefault="00EF3C1F" w:rsidP="00EF3C1F">
            <w:pPr>
              <w:pStyle w:val="Sansinterligne"/>
              <w:rPr>
                <w:rFonts w:ascii="Marianne" w:hAnsi="Marianne"/>
                <w:sz w:val="20"/>
                <w:szCs w:val="20"/>
              </w:rPr>
            </w:pPr>
          </w:p>
        </w:tc>
      </w:tr>
      <w:tr w:rsidR="00EF3C1F" w:rsidRPr="0054726E" w14:paraId="1914AC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2004D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67AAE9" w14:textId="77777777" w:rsidR="00EF3C1F" w:rsidRPr="0054726E" w:rsidRDefault="00EF3C1F" w:rsidP="00EF3C1F">
            <w:pPr>
              <w:pStyle w:val="Sansinterligne"/>
              <w:rPr>
                <w:rFonts w:ascii="Marianne" w:hAnsi="Marianne"/>
                <w:sz w:val="20"/>
                <w:szCs w:val="20"/>
              </w:rPr>
            </w:pPr>
          </w:p>
        </w:tc>
      </w:tr>
      <w:tr w:rsidR="00EF3C1F" w:rsidRPr="0054726E" w14:paraId="20C5740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3AB26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D9E224" w14:textId="77777777" w:rsidR="00EF3C1F" w:rsidRPr="0054726E" w:rsidRDefault="00EF3C1F" w:rsidP="00EF3C1F">
            <w:pPr>
              <w:pStyle w:val="Sansinterligne"/>
              <w:rPr>
                <w:rFonts w:ascii="Marianne" w:hAnsi="Marianne"/>
                <w:i/>
                <w:iCs/>
                <w:sz w:val="20"/>
                <w:szCs w:val="20"/>
              </w:rPr>
            </w:pPr>
          </w:p>
        </w:tc>
      </w:tr>
      <w:tr w:rsidR="00EF3C1F" w:rsidRPr="0054726E" w14:paraId="0D60637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01924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5678AE" w14:textId="77777777" w:rsidR="00EF3C1F" w:rsidRPr="0054726E" w:rsidRDefault="00EF3C1F" w:rsidP="00EF3C1F">
            <w:pPr>
              <w:pStyle w:val="Sansinterligne"/>
              <w:rPr>
                <w:rFonts w:ascii="Marianne" w:hAnsi="Marianne"/>
                <w:sz w:val="20"/>
                <w:szCs w:val="20"/>
              </w:rPr>
            </w:pPr>
          </w:p>
        </w:tc>
      </w:tr>
      <w:tr w:rsidR="00AC6FC9" w:rsidRPr="0054726E" w14:paraId="43B10B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246ABF" w14:textId="0660E57F"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1FEC17" w14:textId="77777777" w:rsidR="00AC6FC9" w:rsidRPr="0054726E" w:rsidRDefault="00AC6FC9" w:rsidP="00AC6FC9">
            <w:pPr>
              <w:pStyle w:val="Sansinterligne"/>
              <w:rPr>
                <w:rFonts w:ascii="Marianne" w:hAnsi="Marianne"/>
                <w:sz w:val="20"/>
                <w:szCs w:val="20"/>
              </w:rPr>
            </w:pPr>
          </w:p>
        </w:tc>
      </w:tr>
      <w:tr w:rsidR="00AC6FC9" w:rsidRPr="0054726E" w14:paraId="23514E1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5D54F5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A4D97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2CA205"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504401" w14:textId="77777777" w:rsidR="00AC6FC9" w:rsidRPr="0054726E" w:rsidRDefault="00AC6FC9" w:rsidP="00AC6FC9">
            <w:pPr>
              <w:pStyle w:val="Sansinterligne"/>
              <w:rPr>
                <w:rFonts w:ascii="Marianne" w:hAnsi="Marianne"/>
                <w:sz w:val="20"/>
                <w:szCs w:val="20"/>
              </w:rPr>
            </w:pPr>
          </w:p>
        </w:tc>
      </w:tr>
      <w:tr w:rsidR="00AC6FC9" w:rsidRPr="0054726E" w14:paraId="192CC2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CB5CD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B4B911" w14:textId="77777777" w:rsidR="00AC6FC9" w:rsidRPr="0054726E" w:rsidRDefault="00AC6FC9" w:rsidP="00AC6FC9">
            <w:pPr>
              <w:pStyle w:val="Sansinterligne"/>
              <w:rPr>
                <w:rFonts w:ascii="Marianne" w:hAnsi="Marianne"/>
                <w:sz w:val="20"/>
                <w:szCs w:val="20"/>
              </w:rPr>
            </w:pPr>
          </w:p>
        </w:tc>
      </w:tr>
      <w:tr w:rsidR="00AC6FC9" w:rsidRPr="0054726E" w14:paraId="568697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52BB62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F8A95F" w14:textId="77777777" w:rsidR="00AC6FC9" w:rsidRPr="0054726E" w:rsidRDefault="00AC6FC9" w:rsidP="00AC6FC9">
            <w:pPr>
              <w:pStyle w:val="Sansinterligne"/>
              <w:rPr>
                <w:rFonts w:ascii="Marianne" w:hAnsi="Marianne"/>
                <w:sz w:val="20"/>
                <w:szCs w:val="20"/>
              </w:rPr>
            </w:pPr>
          </w:p>
        </w:tc>
      </w:tr>
      <w:tr w:rsidR="00AC6FC9" w:rsidRPr="0054726E" w14:paraId="453E7F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644D4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pour le candidat de répondre à une demande de sur mesure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F4B7DE" w14:textId="77777777" w:rsidR="00AC6FC9" w:rsidRPr="0054726E" w:rsidRDefault="00AC6FC9" w:rsidP="00AC6FC9">
            <w:pPr>
              <w:pStyle w:val="Sansinterligne"/>
              <w:rPr>
                <w:rFonts w:ascii="Marianne" w:hAnsi="Marianne"/>
                <w:sz w:val="20"/>
                <w:szCs w:val="20"/>
              </w:rPr>
            </w:pPr>
          </w:p>
        </w:tc>
      </w:tr>
    </w:tbl>
    <w:p w14:paraId="09B92E72" w14:textId="77777777" w:rsidR="00E879C2" w:rsidRPr="0054726E" w:rsidRDefault="00E879C2" w:rsidP="00E879C2">
      <w:pPr>
        <w:pStyle w:val="Standard"/>
        <w:rPr>
          <w:rFonts w:ascii="Marianne" w:hAnsi="Marianne"/>
          <w:sz w:val="20"/>
          <w:szCs w:val="20"/>
        </w:rPr>
      </w:pPr>
    </w:p>
    <w:p w14:paraId="20377886" w14:textId="77777777" w:rsidR="00E879C2" w:rsidRPr="0054726E" w:rsidRDefault="00E879C2" w:rsidP="00E879C2">
      <w:pPr>
        <w:pStyle w:val="Titre3"/>
        <w:numPr>
          <w:ilvl w:val="0"/>
          <w:numId w:val="0"/>
        </w:numPr>
        <w:rPr>
          <w:color w:val="002060"/>
          <w:sz w:val="20"/>
          <w:szCs w:val="20"/>
        </w:rPr>
      </w:pPr>
      <w:bookmarkStart w:id="540" w:name="_Toc207276895"/>
      <w:bookmarkStart w:id="541" w:name="__RefHeading___Toc50208_2787168394"/>
      <w:bookmarkStart w:id="542" w:name="_Toc214868106"/>
      <w:bookmarkStart w:id="543" w:name="_Toc215842632"/>
      <w:bookmarkStart w:id="544" w:name="_Toc216101345"/>
      <w:bookmarkStart w:id="545" w:name="_Toc216360458"/>
      <w:bookmarkStart w:id="546" w:name="_Toc216883346"/>
      <w:r w:rsidRPr="0054726E">
        <w:rPr>
          <w:color w:val="002060"/>
          <w:sz w:val="20"/>
          <w:szCs w:val="20"/>
        </w:rPr>
        <w:t xml:space="preserve">5-13. Vareuse de cérémonie </w:t>
      </w:r>
      <w:bookmarkEnd w:id="540"/>
      <w:bookmarkEnd w:id="541"/>
      <w:bookmarkEnd w:id="542"/>
      <w:r w:rsidRPr="0054726E">
        <w:rPr>
          <w:color w:val="002060"/>
          <w:sz w:val="20"/>
          <w:szCs w:val="20"/>
        </w:rPr>
        <w:t>terrestre - homme</w:t>
      </w:r>
      <w:bookmarkEnd w:id="543"/>
      <w:bookmarkEnd w:id="544"/>
      <w:bookmarkEnd w:id="545"/>
      <w:bookmarkEnd w:id="546"/>
    </w:p>
    <w:p w14:paraId="0B176D7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FFA34D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CD0593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6ED9F2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C9207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FA73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0F8BA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FE5B6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D06456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A17455" w14:textId="77777777" w:rsidR="00E879C2" w:rsidRPr="0054726E" w:rsidRDefault="00E879C2" w:rsidP="00B52833">
            <w:pPr>
              <w:pStyle w:val="Sansinterligne"/>
              <w:rPr>
                <w:rFonts w:ascii="Marianne" w:hAnsi="Marianne"/>
                <w:sz w:val="20"/>
                <w:szCs w:val="20"/>
              </w:rPr>
            </w:pPr>
          </w:p>
        </w:tc>
      </w:tr>
      <w:tr w:rsidR="00E879C2" w:rsidRPr="0054726E" w14:paraId="4F4450F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1D16A6"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FA9573" w14:textId="77777777" w:rsidR="00E879C2" w:rsidRPr="0054726E" w:rsidRDefault="00E879C2" w:rsidP="00B52833">
            <w:pPr>
              <w:pStyle w:val="Sansinterligne"/>
              <w:rPr>
                <w:rFonts w:ascii="Marianne" w:hAnsi="Marianne"/>
                <w:sz w:val="20"/>
                <w:szCs w:val="20"/>
              </w:rPr>
            </w:pPr>
          </w:p>
        </w:tc>
      </w:tr>
      <w:tr w:rsidR="00E879C2" w:rsidRPr="0054726E" w14:paraId="0A6B4D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AE3FB04"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217AA7" w14:textId="77777777" w:rsidR="00E879C2" w:rsidRPr="0054726E" w:rsidRDefault="00E879C2" w:rsidP="00B52833">
            <w:pPr>
              <w:pStyle w:val="Sansinterligne"/>
              <w:rPr>
                <w:rFonts w:ascii="Marianne" w:hAnsi="Marianne"/>
                <w:sz w:val="20"/>
                <w:szCs w:val="20"/>
              </w:rPr>
            </w:pPr>
          </w:p>
        </w:tc>
      </w:tr>
      <w:tr w:rsidR="00E879C2" w:rsidRPr="0054726E" w14:paraId="1F98F0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828899"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BF43CE" w14:textId="77777777" w:rsidR="00E879C2" w:rsidRPr="0054726E" w:rsidRDefault="00E879C2" w:rsidP="00B52833">
            <w:pPr>
              <w:pStyle w:val="Sansinterligne"/>
              <w:rPr>
                <w:rFonts w:ascii="Marianne" w:hAnsi="Marianne"/>
                <w:sz w:val="20"/>
                <w:szCs w:val="20"/>
              </w:rPr>
            </w:pPr>
          </w:p>
        </w:tc>
      </w:tr>
      <w:tr w:rsidR="00E879C2" w:rsidRPr="0054726E" w14:paraId="3DE34E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5806E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0EBFDC" w14:textId="77777777" w:rsidR="00E879C2" w:rsidRPr="0054726E" w:rsidRDefault="00E879C2" w:rsidP="00B52833">
            <w:pPr>
              <w:pStyle w:val="Sansinterligne"/>
              <w:rPr>
                <w:rFonts w:ascii="Marianne" w:hAnsi="Marianne"/>
                <w:i/>
                <w:iCs/>
                <w:sz w:val="20"/>
                <w:szCs w:val="20"/>
              </w:rPr>
            </w:pPr>
          </w:p>
        </w:tc>
      </w:tr>
      <w:tr w:rsidR="00E879C2" w:rsidRPr="0054726E" w14:paraId="0EE920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3D428A"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2E93CE" w14:textId="77777777" w:rsidR="00E879C2" w:rsidRPr="0054726E" w:rsidRDefault="00E879C2" w:rsidP="00B52833">
            <w:pPr>
              <w:pStyle w:val="Sansinterligne"/>
              <w:rPr>
                <w:rFonts w:ascii="Marianne" w:hAnsi="Marianne"/>
                <w:sz w:val="20"/>
                <w:szCs w:val="20"/>
              </w:rPr>
            </w:pPr>
          </w:p>
        </w:tc>
      </w:tr>
      <w:tr w:rsidR="00EF3C1F" w:rsidRPr="0054726E" w14:paraId="0A5990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C1DB52" w14:textId="1EBF1D4D"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07B938" w14:textId="77777777" w:rsidR="00EF3C1F" w:rsidRPr="0054726E" w:rsidRDefault="00EF3C1F" w:rsidP="00EF3C1F">
            <w:pPr>
              <w:pStyle w:val="Sansinterligne"/>
              <w:rPr>
                <w:rFonts w:ascii="Marianne" w:hAnsi="Marianne"/>
                <w:sz w:val="20"/>
                <w:szCs w:val="20"/>
              </w:rPr>
            </w:pPr>
          </w:p>
        </w:tc>
      </w:tr>
      <w:tr w:rsidR="00EF3C1F" w:rsidRPr="0054726E" w14:paraId="0ACDDDB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8AE05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E9FAE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BFD3C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2D5842" w14:textId="77777777" w:rsidR="00EF3C1F" w:rsidRPr="0054726E" w:rsidRDefault="00EF3C1F" w:rsidP="00EF3C1F">
            <w:pPr>
              <w:pStyle w:val="Sansinterligne"/>
              <w:rPr>
                <w:rFonts w:ascii="Marianne" w:hAnsi="Marianne"/>
                <w:i/>
                <w:iCs/>
                <w:sz w:val="20"/>
                <w:szCs w:val="20"/>
              </w:rPr>
            </w:pPr>
          </w:p>
        </w:tc>
      </w:tr>
      <w:tr w:rsidR="00EF3C1F" w:rsidRPr="0054726E" w14:paraId="52CABC6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EF718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E33DE8" w14:textId="77777777" w:rsidR="00EF3C1F" w:rsidRPr="0054726E" w:rsidRDefault="00EF3C1F" w:rsidP="00EF3C1F">
            <w:pPr>
              <w:pStyle w:val="Sansinterligne"/>
              <w:rPr>
                <w:rFonts w:ascii="Marianne" w:hAnsi="Marianne"/>
                <w:i/>
                <w:iCs/>
                <w:sz w:val="20"/>
                <w:szCs w:val="20"/>
              </w:rPr>
            </w:pPr>
          </w:p>
        </w:tc>
      </w:tr>
      <w:tr w:rsidR="00EF3C1F" w:rsidRPr="0054726E" w14:paraId="1A9F8A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AAB46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D8A0DA" w14:textId="77777777" w:rsidR="00EF3C1F" w:rsidRPr="0054726E" w:rsidRDefault="00EF3C1F" w:rsidP="00EF3C1F">
            <w:pPr>
              <w:pStyle w:val="Sansinterligne"/>
              <w:rPr>
                <w:rFonts w:ascii="Marianne" w:hAnsi="Marianne"/>
                <w:i/>
                <w:iCs/>
                <w:sz w:val="20"/>
                <w:szCs w:val="20"/>
              </w:rPr>
            </w:pPr>
          </w:p>
        </w:tc>
      </w:tr>
      <w:tr w:rsidR="00EF3C1F" w:rsidRPr="0054726E" w14:paraId="69ED54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860A3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43B116" w14:textId="77777777" w:rsidR="00EF3C1F" w:rsidRPr="0054726E" w:rsidRDefault="00EF3C1F" w:rsidP="00EF3C1F">
            <w:pPr>
              <w:pStyle w:val="Sansinterligne"/>
              <w:rPr>
                <w:rFonts w:ascii="Marianne" w:hAnsi="Marianne"/>
                <w:sz w:val="20"/>
                <w:szCs w:val="20"/>
              </w:rPr>
            </w:pPr>
          </w:p>
        </w:tc>
      </w:tr>
      <w:tr w:rsidR="00EF3C1F" w:rsidRPr="0054726E" w14:paraId="49760F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C65BD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BD33B8" w14:textId="77777777" w:rsidR="00EF3C1F" w:rsidRPr="0054726E" w:rsidRDefault="00EF3C1F" w:rsidP="00EF3C1F">
            <w:pPr>
              <w:pStyle w:val="Sansinterligne"/>
              <w:rPr>
                <w:rFonts w:ascii="Marianne" w:hAnsi="Marianne"/>
                <w:sz w:val="20"/>
                <w:szCs w:val="20"/>
              </w:rPr>
            </w:pPr>
          </w:p>
        </w:tc>
      </w:tr>
      <w:tr w:rsidR="00EF3C1F" w:rsidRPr="0054726E" w14:paraId="2CE710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2B830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4F0E5F" w14:textId="77777777" w:rsidR="00EF3C1F" w:rsidRPr="0054726E" w:rsidRDefault="00EF3C1F" w:rsidP="00EF3C1F">
            <w:pPr>
              <w:pStyle w:val="Sansinterligne"/>
              <w:rPr>
                <w:rFonts w:ascii="Marianne" w:hAnsi="Marianne"/>
                <w:sz w:val="20"/>
                <w:szCs w:val="20"/>
              </w:rPr>
            </w:pPr>
          </w:p>
        </w:tc>
      </w:tr>
      <w:tr w:rsidR="00EF3C1F" w:rsidRPr="0054726E" w14:paraId="38D6FCB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5EBB4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4276DE" w14:textId="77777777" w:rsidR="00EF3C1F" w:rsidRPr="0054726E" w:rsidRDefault="00EF3C1F" w:rsidP="00EF3C1F">
            <w:pPr>
              <w:pStyle w:val="Sansinterligne"/>
              <w:rPr>
                <w:rFonts w:ascii="Marianne" w:hAnsi="Marianne"/>
                <w:i/>
                <w:iCs/>
                <w:sz w:val="20"/>
                <w:szCs w:val="20"/>
              </w:rPr>
            </w:pPr>
          </w:p>
        </w:tc>
      </w:tr>
      <w:tr w:rsidR="00EF3C1F" w:rsidRPr="0054726E" w14:paraId="688DC2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A9B8B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1F51B1" w14:textId="77777777" w:rsidR="00EF3C1F" w:rsidRPr="0054726E" w:rsidRDefault="00EF3C1F" w:rsidP="00EF3C1F">
            <w:pPr>
              <w:pStyle w:val="Sansinterligne"/>
              <w:rPr>
                <w:rFonts w:ascii="Marianne" w:hAnsi="Marianne"/>
                <w:sz w:val="20"/>
                <w:szCs w:val="20"/>
              </w:rPr>
            </w:pPr>
          </w:p>
        </w:tc>
      </w:tr>
      <w:tr w:rsidR="00AC6FC9" w:rsidRPr="0054726E" w14:paraId="5DAA80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419DC8" w14:textId="734AE045"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4EA8B2" w14:textId="77777777" w:rsidR="00AC6FC9" w:rsidRPr="0054726E" w:rsidRDefault="00AC6FC9" w:rsidP="00AC6FC9">
            <w:pPr>
              <w:pStyle w:val="Sansinterligne"/>
              <w:rPr>
                <w:rFonts w:ascii="Marianne" w:hAnsi="Marianne"/>
                <w:sz w:val="20"/>
                <w:szCs w:val="20"/>
              </w:rPr>
            </w:pPr>
          </w:p>
        </w:tc>
      </w:tr>
      <w:tr w:rsidR="00AC6FC9" w:rsidRPr="0054726E" w14:paraId="10F8497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17141D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45D4B8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2680EB"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2C7D6F" w14:textId="77777777" w:rsidR="00AC6FC9" w:rsidRPr="0054726E" w:rsidRDefault="00AC6FC9" w:rsidP="00AC6FC9">
            <w:pPr>
              <w:pStyle w:val="Sansinterligne"/>
              <w:rPr>
                <w:rFonts w:ascii="Marianne" w:hAnsi="Marianne"/>
                <w:sz w:val="20"/>
                <w:szCs w:val="20"/>
              </w:rPr>
            </w:pPr>
          </w:p>
        </w:tc>
      </w:tr>
      <w:tr w:rsidR="00AC6FC9" w:rsidRPr="0054726E" w14:paraId="312D63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B43B2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4D9A82" w14:textId="77777777" w:rsidR="00AC6FC9" w:rsidRPr="0054726E" w:rsidRDefault="00AC6FC9" w:rsidP="00AC6FC9">
            <w:pPr>
              <w:pStyle w:val="Sansinterligne"/>
              <w:rPr>
                <w:rFonts w:ascii="Marianne" w:hAnsi="Marianne"/>
                <w:sz w:val="20"/>
                <w:szCs w:val="20"/>
              </w:rPr>
            </w:pPr>
          </w:p>
        </w:tc>
      </w:tr>
      <w:tr w:rsidR="00AC6FC9" w:rsidRPr="0054726E" w14:paraId="5E255D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5077C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0FF48B" w14:textId="77777777" w:rsidR="00AC6FC9" w:rsidRPr="0054726E" w:rsidRDefault="00AC6FC9" w:rsidP="00AC6FC9">
            <w:pPr>
              <w:pStyle w:val="Sansinterligne"/>
              <w:rPr>
                <w:rFonts w:ascii="Marianne" w:hAnsi="Marianne"/>
                <w:sz w:val="20"/>
                <w:szCs w:val="20"/>
              </w:rPr>
            </w:pPr>
          </w:p>
        </w:tc>
      </w:tr>
      <w:tr w:rsidR="00AC6FC9" w:rsidRPr="0054726E" w14:paraId="244BB0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8F2B1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pour le candidat de répondre à une demande de sur mesure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74436E" w14:textId="77777777" w:rsidR="00AC6FC9" w:rsidRPr="0054726E" w:rsidRDefault="00AC6FC9" w:rsidP="00AC6FC9">
            <w:pPr>
              <w:pStyle w:val="Sansinterligne"/>
              <w:rPr>
                <w:rFonts w:ascii="Marianne" w:hAnsi="Marianne"/>
                <w:sz w:val="20"/>
                <w:szCs w:val="20"/>
              </w:rPr>
            </w:pPr>
          </w:p>
        </w:tc>
      </w:tr>
    </w:tbl>
    <w:p w14:paraId="06BAFFF1" w14:textId="17F4EC2D" w:rsidR="00E879C2" w:rsidRDefault="00E879C2" w:rsidP="00E879C2">
      <w:pPr>
        <w:pStyle w:val="Standard"/>
        <w:rPr>
          <w:rFonts w:ascii="Marianne" w:hAnsi="Marianne"/>
          <w:sz w:val="20"/>
          <w:szCs w:val="20"/>
        </w:rPr>
      </w:pPr>
    </w:p>
    <w:p w14:paraId="6C4A4761" w14:textId="77777777" w:rsidR="003F3B01" w:rsidRPr="0054726E" w:rsidRDefault="003F3B01" w:rsidP="00E879C2">
      <w:pPr>
        <w:pStyle w:val="Standard"/>
        <w:rPr>
          <w:rFonts w:ascii="Marianne" w:hAnsi="Marianne"/>
          <w:sz w:val="20"/>
          <w:szCs w:val="20"/>
        </w:rPr>
      </w:pPr>
    </w:p>
    <w:p w14:paraId="4EF96D95" w14:textId="77777777" w:rsidR="00E879C2" w:rsidRPr="0054726E" w:rsidRDefault="00E879C2" w:rsidP="00E879C2">
      <w:pPr>
        <w:pStyle w:val="Titre3"/>
        <w:numPr>
          <w:ilvl w:val="0"/>
          <w:numId w:val="0"/>
        </w:numPr>
        <w:rPr>
          <w:color w:val="002060"/>
          <w:sz w:val="20"/>
          <w:szCs w:val="20"/>
        </w:rPr>
      </w:pPr>
      <w:bookmarkStart w:id="547" w:name="__RefHeading___Toc50210_2787168394"/>
      <w:bookmarkStart w:id="548" w:name="_Toc214868107"/>
      <w:bookmarkStart w:id="549" w:name="_Toc215842633"/>
      <w:bookmarkStart w:id="550" w:name="_Toc216101346"/>
      <w:bookmarkStart w:id="551" w:name="_Toc216360459"/>
      <w:bookmarkStart w:id="552" w:name="_Toc216883347"/>
      <w:r w:rsidRPr="0054726E">
        <w:rPr>
          <w:color w:val="002060"/>
          <w:sz w:val="20"/>
          <w:szCs w:val="20"/>
        </w:rPr>
        <w:t>5-14. Vareuse de cérémonie motocycliste - homme</w:t>
      </w:r>
      <w:bookmarkEnd w:id="547"/>
      <w:bookmarkEnd w:id="548"/>
      <w:bookmarkEnd w:id="549"/>
      <w:bookmarkEnd w:id="550"/>
      <w:bookmarkEnd w:id="551"/>
      <w:bookmarkEnd w:id="552"/>
    </w:p>
    <w:p w14:paraId="51EDCD56"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DD4064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AEB3EC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31F7FA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027FA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E9098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74AF0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70C3A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30F521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CCDD19" w14:textId="77777777" w:rsidR="00E879C2" w:rsidRPr="0054726E" w:rsidRDefault="00E879C2" w:rsidP="00B52833">
            <w:pPr>
              <w:pStyle w:val="Sansinterligne"/>
              <w:rPr>
                <w:rFonts w:ascii="Marianne" w:hAnsi="Marianne"/>
                <w:sz w:val="20"/>
                <w:szCs w:val="20"/>
              </w:rPr>
            </w:pPr>
          </w:p>
        </w:tc>
      </w:tr>
      <w:tr w:rsidR="00E879C2" w:rsidRPr="0054726E" w14:paraId="7D307C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F4B373"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950011" w14:textId="77777777" w:rsidR="00E879C2" w:rsidRPr="0054726E" w:rsidRDefault="00E879C2" w:rsidP="00B52833">
            <w:pPr>
              <w:pStyle w:val="Sansinterligne"/>
              <w:rPr>
                <w:rFonts w:ascii="Marianne" w:hAnsi="Marianne"/>
                <w:sz w:val="20"/>
                <w:szCs w:val="20"/>
              </w:rPr>
            </w:pPr>
          </w:p>
        </w:tc>
      </w:tr>
      <w:tr w:rsidR="00E879C2" w:rsidRPr="0054726E" w14:paraId="33F3B6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1F1296"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18DD6E" w14:textId="77777777" w:rsidR="00E879C2" w:rsidRPr="0054726E" w:rsidRDefault="00E879C2" w:rsidP="00B52833">
            <w:pPr>
              <w:pStyle w:val="Sansinterligne"/>
              <w:rPr>
                <w:rFonts w:ascii="Marianne" w:hAnsi="Marianne"/>
                <w:sz w:val="20"/>
                <w:szCs w:val="20"/>
              </w:rPr>
            </w:pPr>
          </w:p>
        </w:tc>
      </w:tr>
      <w:tr w:rsidR="00E879C2" w:rsidRPr="0054726E" w14:paraId="0B38C0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9DE813"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DCF891" w14:textId="77777777" w:rsidR="00E879C2" w:rsidRPr="0054726E" w:rsidRDefault="00E879C2" w:rsidP="00B52833">
            <w:pPr>
              <w:pStyle w:val="Sansinterligne"/>
              <w:rPr>
                <w:rFonts w:ascii="Marianne" w:hAnsi="Marianne"/>
                <w:sz w:val="20"/>
                <w:szCs w:val="20"/>
              </w:rPr>
            </w:pPr>
          </w:p>
        </w:tc>
      </w:tr>
      <w:tr w:rsidR="00E879C2" w:rsidRPr="0054726E" w14:paraId="116D7A0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3BB34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5A5B4D" w14:textId="77777777" w:rsidR="00E879C2" w:rsidRPr="0054726E" w:rsidRDefault="00E879C2" w:rsidP="00B52833">
            <w:pPr>
              <w:pStyle w:val="Sansinterligne"/>
              <w:rPr>
                <w:rFonts w:ascii="Marianne" w:hAnsi="Marianne"/>
                <w:i/>
                <w:iCs/>
                <w:sz w:val="20"/>
                <w:szCs w:val="20"/>
              </w:rPr>
            </w:pPr>
          </w:p>
        </w:tc>
      </w:tr>
      <w:tr w:rsidR="00E879C2" w:rsidRPr="0054726E" w14:paraId="4D110D2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EE5AD2" w14:textId="77777777" w:rsidR="00E879C2" w:rsidRPr="0054726E" w:rsidRDefault="00E879C2" w:rsidP="00B52833">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1EF7B0" w14:textId="77777777" w:rsidR="00E879C2" w:rsidRPr="0054726E" w:rsidRDefault="00E879C2" w:rsidP="00B52833">
            <w:pPr>
              <w:pStyle w:val="Sansinterligne"/>
              <w:rPr>
                <w:rFonts w:ascii="Marianne" w:hAnsi="Marianne"/>
                <w:sz w:val="20"/>
                <w:szCs w:val="20"/>
              </w:rPr>
            </w:pPr>
          </w:p>
        </w:tc>
      </w:tr>
      <w:tr w:rsidR="00EF3C1F" w:rsidRPr="0054726E" w14:paraId="3163A4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EAFE5A" w14:textId="0D772959"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2CAFDE" w14:textId="77777777" w:rsidR="00EF3C1F" w:rsidRPr="0054726E" w:rsidRDefault="00EF3C1F" w:rsidP="00EF3C1F">
            <w:pPr>
              <w:pStyle w:val="Sansinterligne"/>
              <w:rPr>
                <w:rFonts w:ascii="Marianne" w:hAnsi="Marianne"/>
                <w:sz w:val="20"/>
                <w:szCs w:val="20"/>
              </w:rPr>
            </w:pPr>
          </w:p>
        </w:tc>
      </w:tr>
      <w:tr w:rsidR="00EF3C1F" w:rsidRPr="0054726E" w14:paraId="5FB9169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2317DF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79E5A5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A44D6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39A115" w14:textId="77777777" w:rsidR="00EF3C1F" w:rsidRPr="0054726E" w:rsidRDefault="00EF3C1F" w:rsidP="00EF3C1F">
            <w:pPr>
              <w:pStyle w:val="Sansinterligne"/>
              <w:rPr>
                <w:rFonts w:ascii="Marianne" w:hAnsi="Marianne"/>
                <w:i/>
                <w:iCs/>
                <w:sz w:val="20"/>
                <w:szCs w:val="20"/>
              </w:rPr>
            </w:pPr>
          </w:p>
        </w:tc>
      </w:tr>
      <w:tr w:rsidR="00EF3C1F" w:rsidRPr="0054726E" w14:paraId="42A4A3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1791F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4712AE" w14:textId="77777777" w:rsidR="00EF3C1F" w:rsidRPr="0054726E" w:rsidRDefault="00EF3C1F" w:rsidP="00EF3C1F">
            <w:pPr>
              <w:pStyle w:val="Sansinterligne"/>
              <w:rPr>
                <w:rFonts w:ascii="Marianne" w:hAnsi="Marianne"/>
                <w:i/>
                <w:iCs/>
                <w:sz w:val="20"/>
                <w:szCs w:val="20"/>
              </w:rPr>
            </w:pPr>
          </w:p>
        </w:tc>
      </w:tr>
      <w:tr w:rsidR="00EF3C1F" w:rsidRPr="0054726E" w14:paraId="780DD9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29326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7F05C9" w14:textId="77777777" w:rsidR="00EF3C1F" w:rsidRPr="0054726E" w:rsidRDefault="00EF3C1F" w:rsidP="00EF3C1F">
            <w:pPr>
              <w:pStyle w:val="Sansinterligne"/>
              <w:rPr>
                <w:rFonts w:ascii="Marianne" w:hAnsi="Marianne"/>
                <w:i/>
                <w:iCs/>
                <w:sz w:val="20"/>
                <w:szCs w:val="20"/>
              </w:rPr>
            </w:pPr>
          </w:p>
        </w:tc>
      </w:tr>
      <w:tr w:rsidR="00EF3C1F" w:rsidRPr="0054726E" w14:paraId="5913D7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61736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9653A6" w14:textId="77777777" w:rsidR="00EF3C1F" w:rsidRPr="0054726E" w:rsidRDefault="00EF3C1F" w:rsidP="00EF3C1F">
            <w:pPr>
              <w:pStyle w:val="Sansinterligne"/>
              <w:rPr>
                <w:rFonts w:ascii="Marianne" w:hAnsi="Marianne"/>
                <w:sz w:val="20"/>
                <w:szCs w:val="20"/>
              </w:rPr>
            </w:pPr>
          </w:p>
        </w:tc>
      </w:tr>
      <w:tr w:rsidR="00EF3C1F" w:rsidRPr="0054726E" w14:paraId="3F801F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3E4AC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C84808" w14:textId="77777777" w:rsidR="00EF3C1F" w:rsidRPr="0054726E" w:rsidRDefault="00EF3C1F" w:rsidP="00EF3C1F">
            <w:pPr>
              <w:pStyle w:val="Sansinterligne"/>
              <w:rPr>
                <w:rFonts w:ascii="Marianne" w:hAnsi="Marianne"/>
                <w:sz w:val="20"/>
                <w:szCs w:val="20"/>
              </w:rPr>
            </w:pPr>
          </w:p>
        </w:tc>
      </w:tr>
      <w:tr w:rsidR="00EF3C1F" w:rsidRPr="0054726E" w14:paraId="747640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387A4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B8D953" w14:textId="77777777" w:rsidR="00EF3C1F" w:rsidRPr="0054726E" w:rsidRDefault="00EF3C1F" w:rsidP="00EF3C1F">
            <w:pPr>
              <w:pStyle w:val="Sansinterligne"/>
              <w:rPr>
                <w:rFonts w:ascii="Marianne" w:hAnsi="Marianne"/>
                <w:sz w:val="20"/>
                <w:szCs w:val="20"/>
              </w:rPr>
            </w:pPr>
          </w:p>
        </w:tc>
      </w:tr>
      <w:tr w:rsidR="00EF3C1F" w:rsidRPr="0054726E" w14:paraId="2E19125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A5ED5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8FC8DA" w14:textId="77777777" w:rsidR="00EF3C1F" w:rsidRPr="0054726E" w:rsidRDefault="00EF3C1F" w:rsidP="00EF3C1F">
            <w:pPr>
              <w:pStyle w:val="Sansinterligne"/>
              <w:rPr>
                <w:rFonts w:ascii="Marianne" w:hAnsi="Marianne"/>
                <w:i/>
                <w:iCs/>
                <w:sz w:val="20"/>
                <w:szCs w:val="20"/>
              </w:rPr>
            </w:pPr>
          </w:p>
        </w:tc>
      </w:tr>
      <w:tr w:rsidR="00EF3C1F" w:rsidRPr="0054726E" w14:paraId="5C259C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E231F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A44CDE" w14:textId="77777777" w:rsidR="00EF3C1F" w:rsidRPr="0054726E" w:rsidRDefault="00EF3C1F" w:rsidP="00EF3C1F">
            <w:pPr>
              <w:pStyle w:val="Sansinterligne"/>
              <w:rPr>
                <w:rFonts w:ascii="Marianne" w:hAnsi="Marianne"/>
                <w:sz w:val="20"/>
                <w:szCs w:val="20"/>
              </w:rPr>
            </w:pPr>
          </w:p>
        </w:tc>
      </w:tr>
      <w:tr w:rsidR="00AC6FC9" w:rsidRPr="0054726E" w14:paraId="13474D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07A796" w14:textId="159BE630"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B4EF26" w14:textId="77777777" w:rsidR="00AC6FC9" w:rsidRPr="0054726E" w:rsidRDefault="00AC6FC9" w:rsidP="00AC6FC9">
            <w:pPr>
              <w:pStyle w:val="Sansinterligne"/>
              <w:rPr>
                <w:rFonts w:ascii="Marianne" w:hAnsi="Marianne"/>
                <w:sz w:val="20"/>
                <w:szCs w:val="20"/>
              </w:rPr>
            </w:pPr>
          </w:p>
        </w:tc>
      </w:tr>
      <w:tr w:rsidR="00AC6FC9" w:rsidRPr="0054726E" w14:paraId="3EA637A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9F532A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07D11F1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B18724"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9A2D84" w14:textId="77777777" w:rsidR="00AC6FC9" w:rsidRPr="0054726E" w:rsidRDefault="00AC6FC9" w:rsidP="00AC6FC9">
            <w:pPr>
              <w:pStyle w:val="Sansinterligne"/>
              <w:rPr>
                <w:rFonts w:ascii="Marianne" w:hAnsi="Marianne"/>
                <w:sz w:val="20"/>
                <w:szCs w:val="20"/>
              </w:rPr>
            </w:pPr>
          </w:p>
        </w:tc>
      </w:tr>
      <w:tr w:rsidR="00AC6FC9" w:rsidRPr="0054726E" w14:paraId="250FC5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A150E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A96836" w14:textId="77777777" w:rsidR="00AC6FC9" w:rsidRPr="0054726E" w:rsidRDefault="00AC6FC9" w:rsidP="00AC6FC9">
            <w:pPr>
              <w:pStyle w:val="Sansinterligne"/>
              <w:rPr>
                <w:rFonts w:ascii="Marianne" w:hAnsi="Marianne"/>
                <w:sz w:val="20"/>
                <w:szCs w:val="20"/>
              </w:rPr>
            </w:pPr>
          </w:p>
        </w:tc>
      </w:tr>
      <w:tr w:rsidR="00AC6FC9" w:rsidRPr="0054726E" w14:paraId="4CB1A4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21F9F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7F60CE" w14:textId="77777777" w:rsidR="00AC6FC9" w:rsidRPr="0054726E" w:rsidRDefault="00AC6FC9" w:rsidP="00AC6FC9">
            <w:pPr>
              <w:pStyle w:val="Sansinterligne"/>
              <w:rPr>
                <w:rFonts w:ascii="Marianne" w:hAnsi="Marianne"/>
                <w:sz w:val="20"/>
                <w:szCs w:val="20"/>
              </w:rPr>
            </w:pPr>
          </w:p>
        </w:tc>
      </w:tr>
      <w:tr w:rsidR="00AC6FC9" w:rsidRPr="0054726E" w14:paraId="001F4E0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F2C2B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pour le candidat de répondre à une demande de sur mesure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256EFA" w14:textId="77777777" w:rsidR="00AC6FC9" w:rsidRPr="0054726E" w:rsidRDefault="00AC6FC9" w:rsidP="00AC6FC9">
            <w:pPr>
              <w:pStyle w:val="Sansinterligne"/>
              <w:rPr>
                <w:rFonts w:ascii="Marianne" w:hAnsi="Marianne"/>
                <w:sz w:val="20"/>
                <w:szCs w:val="20"/>
              </w:rPr>
            </w:pPr>
          </w:p>
        </w:tc>
      </w:tr>
    </w:tbl>
    <w:p w14:paraId="4C004664" w14:textId="18DA72FE" w:rsidR="00E879C2" w:rsidRDefault="00E879C2" w:rsidP="00E879C2">
      <w:pPr>
        <w:pStyle w:val="Standard"/>
        <w:rPr>
          <w:rFonts w:ascii="Marianne" w:hAnsi="Marianne"/>
          <w:sz w:val="20"/>
          <w:szCs w:val="20"/>
        </w:rPr>
      </w:pPr>
    </w:p>
    <w:p w14:paraId="0F7A2C8E" w14:textId="77777777" w:rsidR="00AC6FC9" w:rsidRPr="0054726E" w:rsidRDefault="00AC6FC9" w:rsidP="00E879C2">
      <w:pPr>
        <w:pStyle w:val="Standard"/>
        <w:rPr>
          <w:rFonts w:ascii="Marianne" w:hAnsi="Marianne"/>
          <w:sz w:val="20"/>
          <w:szCs w:val="20"/>
        </w:rPr>
      </w:pPr>
    </w:p>
    <w:p w14:paraId="419955DA" w14:textId="77777777" w:rsidR="00E879C2" w:rsidRPr="0054726E" w:rsidRDefault="00E879C2" w:rsidP="00E879C2">
      <w:pPr>
        <w:pStyle w:val="Titre3"/>
        <w:numPr>
          <w:ilvl w:val="0"/>
          <w:numId w:val="0"/>
        </w:numPr>
        <w:rPr>
          <w:color w:val="002060"/>
          <w:sz w:val="20"/>
          <w:szCs w:val="20"/>
        </w:rPr>
      </w:pPr>
      <w:bookmarkStart w:id="553" w:name="__RefHeading___Toc50212_2787168394"/>
      <w:bookmarkStart w:id="554" w:name="_Toc214868108"/>
      <w:bookmarkStart w:id="555" w:name="_Toc215842634"/>
      <w:bookmarkStart w:id="556" w:name="_Toc216101347"/>
      <w:bookmarkStart w:id="557" w:name="_Toc216360460"/>
      <w:bookmarkStart w:id="558" w:name="_Toc216883348"/>
      <w:r w:rsidRPr="0054726E">
        <w:rPr>
          <w:color w:val="002060"/>
          <w:sz w:val="20"/>
          <w:szCs w:val="20"/>
        </w:rPr>
        <w:t>5-15. Vareuse de cérémonie motocycliste - femme</w:t>
      </w:r>
      <w:bookmarkEnd w:id="553"/>
      <w:bookmarkEnd w:id="554"/>
      <w:bookmarkEnd w:id="555"/>
      <w:bookmarkEnd w:id="556"/>
      <w:bookmarkEnd w:id="557"/>
      <w:bookmarkEnd w:id="558"/>
    </w:p>
    <w:p w14:paraId="327F672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E07834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CA5570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D57F2F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44F4D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70D99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EEC913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0F917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A4B74F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cérémonie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D3FF0E" w14:textId="77777777" w:rsidR="00E879C2" w:rsidRPr="0054726E" w:rsidRDefault="00E879C2" w:rsidP="00B52833">
            <w:pPr>
              <w:pStyle w:val="Sansinterligne"/>
              <w:rPr>
                <w:rFonts w:ascii="Marianne" w:hAnsi="Marianne"/>
                <w:sz w:val="20"/>
                <w:szCs w:val="20"/>
              </w:rPr>
            </w:pPr>
          </w:p>
        </w:tc>
      </w:tr>
      <w:tr w:rsidR="00E879C2" w:rsidRPr="0054726E" w14:paraId="047F74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8B5EEB"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C52DEC" w14:textId="77777777" w:rsidR="00E879C2" w:rsidRPr="0054726E" w:rsidRDefault="00E879C2" w:rsidP="00B52833">
            <w:pPr>
              <w:pStyle w:val="Sansinterligne"/>
              <w:rPr>
                <w:rFonts w:ascii="Marianne" w:hAnsi="Marianne"/>
                <w:sz w:val="20"/>
                <w:szCs w:val="20"/>
              </w:rPr>
            </w:pPr>
          </w:p>
        </w:tc>
      </w:tr>
      <w:tr w:rsidR="00E879C2" w:rsidRPr="0054726E" w14:paraId="4AD6E6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9E79D6"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B4BD81" w14:textId="77777777" w:rsidR="00E879C2" w:rsidRPr="0054726E" w:rsidRDefault="00E879C2" w:rsidP="00B52833">
            <w:pPr>
              <w:pStyle w:val="Sansinterligne"/>
              <w:rPr>
                <w:rFonts w:ascii="Marianne" w:hAnsi="Marianne"/>
                <w:sz w:val="20"/>
                <w:szCs w:val="20"/>
              </w:rPr>
            </w:pPr>
          </w:p>
        </w:tc>
      </w:tr>
      <w:tr w:rsidR="00E879C2" w:rsidRPr="0054726E" w14:paraId="5A2A86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4FDCD1"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D71AC3" w14:textId="77777777" w:rsidR="00E879C2" w:rsidRPr="0054726E" w:rsidRDefault="00E879C2" w:rsidP="00B52833">
            <w:pPr>
              <w:pStyle w:val="Sansinterligne"/>
              <w:rPr>
                <w:rFonts w:ascii="Marianne" w:hAnsi="Marianne"/>
                <w:sz w:val="20"/>
                <w:szCs w:val="20"/>
              </w:rPr>
            </w:pPr>
          </w:p>
        </w:tc>
      </w:tr>
      <w:tr w:rsidR="00E879C2" w:rsidRPr="0054726E" w14:paraId="2D2038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7E7564"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6A5A8B" w14:textId="77777777" w:rsidR="00E879C2" w:rsidRPr="0054726E" w:rsidRDefault="00E879C2" w:rsidP="00B52833">
            <w:pPr>
              <w:pStyle w:val="Sansinterligne"/>
              <w:rPr>
                <w:rFonts w:ascii="Marianne" w:hAnsi="Marianne"/>
                <w:i/>
                <w:iCs/>
                <w:sz w:val="20"/>
                <w:szCs w:val="20"/>
              </w:rPr>
            </w:pPr>
          </w:p>
        </w:tc>
      </w:tr>
      <w:tr w:rsidR="00E879C2" w:rsidRPr="0054726E" w14:paraId="175DA1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2359B7" w14:textId="77777777" w:rsidR="00E879C2" w:rsidRPr="0054726E" w:rsidRDefault="00E879C2" w:rsidP="003F3B01">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35A091" w14:textId="77777777" w:rsidR="00E879C2" w:rsidRPr="0054726E" w:rsidRDefault="00E879C2" w:rsidP="00B52833">
            <w:pPr>
              <w:pStyle w:val="Sansinterligne"/>
              <w:rPr>
                <w:rFonts w:ascii="Marianne" w:hAnsi="Marianne"/>
                <w:sz w:val="20"/>
                <w:szCs w:val="20"/>
              </w:rPr>
            </w:pPr>
          </w:p>
        </w:tc>
      </w:tr>
      <w:tr w:rsidR="00EF3C1F" w:rsidRPr="0054726E" w14:paraId="0F6922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A00598" w14:textId="12C03C96"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038098" w14:textId="77777777" w:rsidR="00EF3C1F" w:rsidRPr="0054726E" w:rsidRDefault="00EF3C1F" w:rsidP="00EF3C1F">
            <w:pPr>
              <w:pStyle w:val="Sansinterligne"/>
              <w:rPr>
                <w:rFonts w:ascii="Marianne" w:hAnsi="Marianne"/>
                <w:sz w:val="20"/>
                <w:szCs w:val="20"/>
              </w:rPr>
            </w:pPr>
          </w:p>
        </w:tc>
      </w:tr>
      <w:tr w:rsidR="00EF3C1F" w:rsidRPr="0054726E" w14:paraId="4705426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E05FE9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441531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D0FEA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C5031B" w14:textId="77777777" w:rsidR="00EF3C1F" w:rsidRPr="0054726E" w:rsidRDefault="00EF3C1F" w:rsidP="00EF3C1F">
            <w:pPr>
              <w:pStyle w:val="Sansinterligne"/>
              <w:rPr>
                <w:rFonts w:ascii="Marianne" w:hAnsi="Marianne"/>
                <w:i/>
                <w:iCs/>
                <w:sz w:val="20"/>
                <w:szCs w:val="20"/>
              </w:rPr>
            </w:pPr>
          </w:p>
        </w:tc>
      </w:tr>
      <w:tr w:rsidR="00EF3C1F" w:rsidRPr="0054726E" w14:paraId="28B6B4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26223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FC0773" w14:textId="77777777" w:rsidR="00EF3C1F" w:rsidRPr="0054726E" w:rsidRDefault="00EF3C1F" w:rsidP="00EF3C1F">
            <w:pPr>
              <w:pStyle w:val="Sansinterligne"/>
              <w:rPr>
                <w:rFonts w:ascii="Marianne" w:hAnsi="Marianne"/>
                <w:i/>
                <w:iCs/>
                <w:sz w:val="20"/>
                <w:szCs w:val="20"/>
              </w:rPr>
            </w:pPr>
          </w:p>
        </w:tc>
      </w:tr>
      <w:tr w:rsidR="00EF3C1F" w:rsidRPr="0054726E" w14:paraId="0D57C5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3EFC6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66299F" w14:textId="77777777" w:rsidR="00EF3C1F" w:rsidRPr="0054726E" w:rsidRDefault="00EF3C1F" w:rsidP="00EF3C1F">
            <w:pPr>
              <w:pStyle w:val="Sansinterligne"/>
              <w:rPr>
                <w:rFonts w:ascii="Marianne" w:hAnsi="Marianne"/>
                <w:i/>
                <w:iCs/>
                <w:sz w:val="20"/>
                <w:szCs w:val="20"/>
              </w:rPr>
            </w:pPr>
          </w:p>
        </w:tc>
      </w:tr>
      <w:tr w:rsidR="00EF3C1F" w:rsidRPr="0054726E" w14:paraId="3BF841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2E789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D4BA34" w14:textId="77777777" w:rsidR="00EF3C1F" w:rsidRPr="0054726E" w:rsidRDefault="00EF3C1F" w:rsidP="00EF3C1F">
            <w:pPr>
              <w:pStyle w:val="Sansinterligne"/>
              <w:rPr>
                <w:rFonts w:ascii="Marianne" w:hAnsi="Marianne"/>
                <w:sz w:val="20"/>
                <w:szCs w:val="20"/>
              </w:rPr>
            </w:pPr>
          </w:p>
        </w:tc>
      </w:tr>
      <w:tr w:rsidR="00EF3C1F" w:rsidRPr="0054726E" w14:paraId="1AA541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EAE38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267D63" w14:textId="77777777" w:rsidR="00EF3C1F" w:rsidRPr="0054726E" w:rsidRDefault="00EF3C1F" w:rsidP="00EF3C1F">
            <w:pPr>
              <w:pStyle w:val="Sansinterligne"/>
              <w:rPr>
                <w:rFonts w:ascii="Marianne" w:hAnsi="Marianne"/>
                <w:sz w:val="20"/>
                <w:szCs w:val="20"/>
              </w:rPr>
            </w:pPr>
          </w:p>
        </w:tc>
      </w:tr>
      <w:tr w:rsidR="00EF3C1F" w:rsidRPr="0054726E" w14:paraId="7608662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D4020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5E8B06" w14:textId="77777777" w:rsidR="00EF3C1F" w:rsidRPr="0054726E" w:rsidRDefault="00EF3C1F" w:rsidP="00EF3C1F">
            <w:pPr>
              <w:pStyle w:val="Sansinterligne"/>
              <w:rPr>
                <w:rFonts w:ascii="Marianne" w:hAnsi="Marianne"/>
                <w:sz w:val="20"/>
                <w:szCs w:val="20"/>
              </w:rPr>
            </w:pPr>
          </w:p>
        </w:tc>
      </w:tr>
      <w:tr w:rsidR="00EF3C1F" w:rsidRPr="0054726E" w14:paraId="6A96324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42F10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2683AD" w14:textId="77777777" w:rsidR="00EF3C1F" w:rsidRPr="0054726E" w:rsidRDefault="00EF3C1F" w:rsidP="00EF3C1F">
            <w:pPr>
              <w:pStyle w:val="Sansinterligne"/>
              <w:rPr>
                <w:rFonts w:ascii="Marianne" w:hAnsi="Marianne"/>
                <w:i/>
                <w:iCs/>
                <w:sz w:val="20"/>
                <w:szCs w:val="20"/>
              </w:rPr>
            </w:pPr>
          </w:p>
        </w:tc>
      </w:tr>
      <w:tr w:rsidR="00EF3C1F" w:rsidRPr="0054726E" w14:paraId="66C52AA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14A57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1D8D5D" w14:textId="77777777" w:rsidR="00EF3C1F" w:rsidRPr="0054726E" w:rsidRDefault="00EF3C1F" w:rsidP="00EF3C1F">
            <w:pPr>
              <w:pStyle w:val="Sansinterligne"/>
              <w:rPr>
                <w:rFonts w:ascii="Marianne" w:hAnsi="Marianne"/>
                <w:sz w:val="20"/>
                <w:szCs w:val="20"/>
              </w:rPr>
            </w:pPr>
          </w:p>
        </w:tc>
      </w:tr>
      <w:tr w:rsidR="00AC6FC9" w:rsidRPr="0054726E" w14:paraId="3D2D21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C91D1C" w14:textId="25F7BE7D"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6E728C" w14:textId="77777777" w:rsidR="00AC6FC9" w:rsidRPr="0054726E" w:rsidRDefault="00AC6FC9" w:rsidP="00AC6FC9">
            <w:pPr>
              <w:pStyle w:val="Sansinterligne"/>
              <w:rPr>
                <w:rFonts w:ascii="Marianne" w:hAnsi="Marianne"/>
                <w:sz w:val="20"/>
                <w:szCs w:val="20"/>
              </w:rPr>
            </w:pPr>
          </w:p>
        </w:tc>
      </w:tr>
      <w:tr w:rsidR="00AC6FC9" w:rsidRPr="0054726E" w14:paraId="15B77DF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50180D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45D4A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68FEE5"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076292" w14:textId="77777777" w:rsidR="00AC6FC9" w:rsidRPr="0054726E" w:rsidRDefault="00AC6FC9" w:rsidP="00AC6FC9">
            <w:pPr>
              <w:pStyle w:val="Sansinterligne"/>
              <w:rPr>
                <w:rFonts w:ascii="Marianne" w:hAnsi="Marianne"/>
                <w:sz w:val="20"/>
                <w:szCs w:val="20"/>
              </w:rPr>
            </w:pPr>
          </w:p>
        </w:tc>
      </w:tr>
      <w:tr w:rsidR="00AC6FC9" w:rsidRPr="0054726E" w14:paraId="309F70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015F4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B039A0" w14:textId="77777777" w:rsidR="00AC6FC9" w:rsidRPr="0054726E" w:rsidRDefault="00AC6FC9" w:rsidP="00AC6FC9">
            <w:pPr>
              <w:pStyle w:val="Sansinterligne"/>
              <w:rPr>
                <w:rFonts w:ascii="Marianne" w:hAnsi="Marianne"/>
                <w:sz w:val="20"/>
                <w:szCs w:val="20"/>
              </w:rPr>
            </w:pPr>
          </w:p>
        </w:tc>
      </w:tr>
      <w:tr w:rsidR="00AC6FC9" w:rsidRPr="0054726E" w14:paraId="199C8C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99087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E6B437" w14:textId="77777777" w:rsidR="00AC6FC9" w:rsidRPr="0054726E" w:rsidRDefault="00AC6FC9" w:rsidP="00AC6FC9">
            <w:pPr>
              <w:pStyle w:val="Sansinterligne"/>
              <w:rPr>
                <w:rFonts w:ascii="Marianne" w:hAnsi="Marianne"/>
                <w:sz w:val="20"/>
                <w:szCs w:val="20"/>
              </w:rPr>
            </w:pPr>
          </w:p>
        </w:tc>
      </w:tr>
      <w:tr w:rsidR="00AC6FC9" w:rsidRPr="0054726E" w14:paraId="6D0524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D65B7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Possibilité pour le candidat de répondre à une demande de sur mesure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801DD4" w14:textId="77777777" w:rsidR="00AC6FC9" w:rsidRPr="0054726E" w:rsidRDefault="00AC6FC9" w:rsidP="00AC6FC9">
            <w:pPr>
              <w:pStyle w:val="Sansinterligne"/>
              <w:rPr>
                <w:rFonts w:ascii="Marianne" w:hAnsi="Marianne"/>
                <w:sz w:val="20"/>
                <w:szCs w:val="20"/>
              </w:rPr>
            </w:pPr>
          </w:p>
        </w:tc>
      </w:tr>
    </w:tbl>
    <w:p w14:paraId="7966B345" w14:textId="27047474" w:rsidR="00E879C2" w:rsidRDefault="00E879C2" w:rsidP="00E879C2">
      <w:pPr>
        <w:pStyle w:val="Standard"/>
        <w:rPr>
          <w:rFonts w:ascii="Marianne" w:hAnsi="Marianne"/>
          <w:sz w:val="20"/>
          <w:szCs w:val="20"/>
        </w:rPr>
      </w:pPr>
    </w:p>
    <w:p w14:paraId="70F4533D" w14:textId="682A47D7" w:rsidR="00AC6FC9" w:rsidRDefault="00AC6FC9" w:rsidP="00E879C2">
      <w:pPr>
        <w:pStyle w:val="Standard"/>
        <w:rPr>
          <w:rFonts w:ascii="Marianne" w:hAnsi="Marianne"/>
          <w:sz w:val="20"/>
          <w:szCs w:val="20"/>
        </w:rPr>
      </w:pPr>
    </w:p>
    <w:p w14:paraId="3912E689" w14:textId="49C6B648" w:rsidR="00AC6FC9" w:rsidRDefault="00AC6FC9" w:rsidP="00E879C2">
      <w:pPr>
        <w:pStyle w:val="Standard"/>
        <w:rPr>
          <w:rFonts w:ascii="Marianne" w:hAnsi="Marianne"/>
          <w:sz w:val="20"/>
          <w:szCs w:val="20"/>
        </w:rPr>
      </w:pPr>
    </w:p>
    <w:p w14:paraId="674BBD7F" w14:textId="1D81716B" w:rsidR="00AC6FC9" w:rsidRDefault="00AC6FC9" w:rsidP="00E879C2">
      <w:pPr>
        <w:pStyle w:val="Standard"/>
        <w:rPr>
          <w:rFonts w:ascii="Marianne" w:hAnsi="Marianne"/>
          <w:sz w:val="20"/>
          <w:szCs w:val="20"/>
        </w:rPr>
      </w:pPr>
    </w:p>
    <w:p w14:paraId="09E8CEBF" w14:textId="72D840EF" w:rsidR="00AC6FC9" w:rsidRDefault="00AC6FC9" w:rsidP="00E879C2">
      <w:pPr>
        <w:pStyle w:val="Standard"/>
        <w:rPr>
          <w:rFonts w:ascii="Marianne" w:hAnsi="Marianne"/>
          <w:sz w:val="20"/>
          <w:szCs w:val="20"/>
        </w:rPr>
      </w:pPr>
    </w:p>
    <w:p w14:paraId="6D4011EC" w14:textId="785D14EE" w:rsidR="00AC6FC9" w:rsidRDefault="00AC6FC9" w:rsidP="00E879C2">
      <w:pPr>
        <w:pStyle w:val="Standard"/>
        <w:rPr>
          <w:rFonts w:ascii="Marianne" w:hAnsi="Marianne"/>
          <w:sz w:val="20"/>
          <w:szCs w:val="20"/>
        </w:rPr>
      </w:pPr>
    </w:p>
    <w:p w14:paraId="25F8D916" w14:textId="77777777" w:rsidR="00AC6FC9" w:rsidRPr="0054726E" w:rsidRDefault="00AC6FC9" w:rsidP="00E879C2">
      <w:pPr>
        <w:pStyle w:val="Standard"/>
        <w:rPr>
          <w:rFonts w:ascii="Marianne" w:hAnsi="Marianne"/>
          <w:sz w:val="20"/>
          <w:szCs w:val="20"/>
        </w:rPr>
      </w:pPr>
    </w:p>
    <w:p w14:paraId="73F86529" w14:textId="77777777" w:rsidR="00E879C2" w:rsidRPr="0054726E" w:rsidRDefault="00E879C2" w:rsidP="00E879C2">
      <w:pPr>
        <w:pStyle w:val="Titre3"/>
        <w:numPr>
          <w:ilvl w:val="0"/>
          <w:numId w:val="0"/>
        </w:numPr>
        <w:rPr>
          <w:color w:val="002060"/>
          <w:sz w:val="20"/>
          <w:szCs w:val="20"/>
        </w:rPr>
      </w:pPr>
      <w:bookmarkStart w:id="559" w:name="_Toc214868109"/>
      <w:bookmarkStart w:id="560" w:name="__RefHeading___Toc50214_2787168394"/>
      <w:bookmarkStart w:id="561" w:name="_Toc207276896"/>
      <w:bookmarkStart w:id="562" w:name="_Toc215842635"/>
      <w:bookmarkStart w:id="563" w:name="_Toc216101348"/>
      <w:bookmarkStart w:id="564" w:name="_Toc216360461"/>
      <w:bookmarkStart w:id="565" w:name="_Toc216883349"/>
      <w:r w:rsidRPr="0054726E">
        <w:rPr>
          <w:color w:val="002060"/>
          <w:sz w:val="20"/>
          <w:szCs w:val="20"/>
        </w:rPr>
        <w:t>5-16. Haut de tenue de mécanicien</w:t>
      </w:r>
      <w:bookmarkEnd w:id="559"/>
      <w:bookmarkEnd w:id="560"/>
      <w:bookmarkEnd w:id="561"/>
      <w:r w:rsidRPr="0054726E">
        <w:rPr>
          <w:color w:val="002060"/>
          <w:sz w:val="20"/>
          <w:szCs w:val="20"/>
        </w:rPr>
        <w:t xml:space="preserve"> terrestre et maritime - unisexe</w:t>
      </w:r>
      <w:bookmarkEnd w:id="562"/>
      <w:bookmarkEnd w:id="563"/>
      <w:bookmarkEnd w:id="564"/>
      <w:bookmarkEnd w:id="565"/>
    </w:p>
    <w:p w14:paraId="1B4DC2E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042175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13B6FF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C01757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87281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1919D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DA502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045C0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54C484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7E62E7" w14:textId="77777777" w:rsidR="00E879C2" w:rsidRPr="0054726E" w:rsidRDefault="00E879C2" w:rsidP="00B52833">
            <w:pPr>
              <w:pStyle w:val="Sansinterligne"/>
              <w:rPr>
                <w:rFonts w:ascii="Marianne" w:hAnsi="Marianne"/>
                <w:sz w:val="20"/>
                <w:szCs w:val="20"/>
              </w:rPr>
            </w:pPr>
          </w:p>
        </w:tc>
      </w:tr>
      <w:tr w:rsidR="00E879C2" w:rsidRPr="0054726E" w14:paraId="7AD9CC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6B0AE2"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8D67F3" w14:textId="77777777" w:rsidR="00E879C2" w:rsidRPr="0054726E" w:rsidRDefault="00E879C2" w:rsidP="00B52833">
            <w:pPr>
              <w:pStyle w:val="Sansinterligne"/>
              <w:rPr>
                <w:rFonts w:ascii="Marianne" w:hAnsi="Marianne"/>
                <w:sz w:val="20"/>
                <w:szCs w:val="20"/>
              </w:rPr>
            </w:pPr>
          </w:p>
        </w:tc>
      </w:tr>
      <w:tr w:rsidR="00E879C2" w:rsidRPr="0054726E" w14:paraId="72514F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7571BB"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98BB2D" w14:textId="77777777" w:rsidR="00E879C2" w:rsidRPr="0054726E" w:rsidRDefault="00E879C2" w:rsidP="00B52833">
            <w:pPr>
              <w:pStyle w:val="Sansinterligne"/>
              <w:rPr>
                <w:rFonts w:ascii="Marianne" w:hAnsi="Marianne"/>
                <w:sz w:val="20"/>
                <w:szCs w:val="20"/>
              </w:rPr>
            </w:pPr>
          </w:p>
        </w:tc>
      </w:tr>
      <w:tr w:rsidR="00E879C2" w:rsidRPr="0054726E" w14:paraId="504737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58CEB8"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FF254F" w14:textId="77777777" w:rsidR="00E879C2" w:rsidRPr="0054726E" w:rsidRDefault="00E879C2" w:rsidP="00B52833">
            <w:pPr>
              <w:pStyle w:val="Sansinterligne"/>
              <w:rPr>
                <w:rFonts w:ascii="Marianne" w:hAnsi="Marianne"/>
                <w:sz w:val="20"/>
                <w:szCs w:val="20"/>
              </w:rPr>
            </w:pPr>
          </w:p>
        </w:tc>
      </w:tr>
      <w:tr w:rsidR="00E879C2" w:rsidRPr="0054726E" w14:paraId="70A45F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39F623"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A47188" w14:textId="77777777" w:rsidR="00E879C2" w:rsidRPr="0054726E" w:rsidRDefault="00E879C2" w:rsidP="00B52833">
            <w:pPr>
              <w:pStyle w:val="Sansinterligne"/>
              <w:rPr>
                <w:rFonts w:ascii="Marianne" w:hAnsi="Marianne"/>
                <w:i/>
                <w:iCs/>
                <w:sz w:val="20"/>
                <w:szCs w:val="20"/>
              </w:rPr>
            </w:pPr>
          </w:p>
        </w:tc>
      </w:tr>
      <w:tr w:rsidR="00E879C2" w:rsidRPr="0054726E" w14:paraId="73F99C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00C1B0" w14:textId="77777777" w:rsidR="00E879C2" w:rsidRPr="0054726E" w:rsidRDefault="00E879C2" w:rsidP="003F3B01">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137EF0" w14:textId="77777777" w:rsidR="00E879C2" w:rsidRPr="0054726E" w:rsidRDefault="00E879C2" w:rsidP="00B52833">
            <w:pPr>
              <w:pStyle w:val="Sansinterligne"/>
              <w:rPr>
                <w:rFonts w:ascii="Marianne" w:hAnsi="Marianne"/>
                <w:sz w:val="20"/>
                <w:szCs w:val="20"/>
              </w:rPr>
            </w:pPr>
          </w:p>
        </w:tc>
      </w:tr>
      <w:tr w:rsidR="00EF3C1F" w:rsidRPr="0054726E" w14:paraId="5466C9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58C82D" w14:textId="67953219"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044F66" w14:textId="77777777" w:rsidR="00EF3C1F" w:rsidRPr="0054726E" w:rsidRDefault="00EF3C1F" w:rsidP="00EF3C1F">
            <w:pPr>
              <w:pStyle w:val="Sansinterligne"/>
              <w:rPr>
                <w:rFonts w:ascii="Marianne" w:hAnsi="Marianne"/>
                <w:sz w:val="20"/>
                <w:szCs w:val="20"/>
              </w:rPr>
            </w:pPr>
          </w:p>
        </w:tc>
      </w:tr>
      <w:tr w:rsidR="00EF3C1F" w:rsidRPr="0054726E" w14:paraId="376CBC3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9FE2F6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790C67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7D35E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89303D" w14:textId="77777777" w:rsidR="00EF3C1F" w:rsidRPr="0054726E" w:rsidRDefault="00EF3C1F" w:rsidP="00EF3C1F">
            <w:pPr>
              <w:pStyle w:val="Sansinterligne"/>
              <w:rPr>
                <w:rFonts w:ascii="Marianne" w:hAnsi="Marianne"/>
                <w:i/>
                <w:iCs/>
                <w:sz w:val="20"/>
                <w:szCs w:val="20"/>
              </w:rPr>
            </w:pPr>
          </w:p>
        </w:tc>
      </w:tr>
      <w:tr w:rsidR="00EF3C1F" w:rsidRPr="0054726E" w14:paraId="01A040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F6326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60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F89606" w14:textId="77777777" w:rsidR="00EF3C1F" w:rsidRPr="0054726E" w:rsidRDefault="00EF3C1F" w:rsidP="00EF3C1F">
            <w:pPr>
              <w:pStyle w:val="Sansinterligne"/>
              <w:rPr>
                <w:rFonts w:ascii="Marianne" w:hAnsi="Marianne"/>
                <w:i/>
                <w:iCs/>
                <w:sz w:val="20"/>
                <w:szCs w:val="20"/>
              </w:rPr>
            </w:pPr>
          </w:p>
        </w:tc>
      </w:tr>
      <w:tr w:rsidR="00EF3C1F" w:rsidRPr="0054726E" w14:paraId="5F9CAC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DF92D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10D3DD" w14:textId="77777777" w:rsidR="00EF3C1F" w:rsidRPr="0054726E" w:rsidRDefault="00EF3C1F" w:rsidP="00EF3C1F">
            <w:pPr>
              <w:pStyle w:val="Sansinterligne"/>
              <w:rPr>
                <w:rFonts w:ascii="Marianne" w:hAnsi="Marianne"/>
                <w:i/>
                <w:iCs/>
                <w:sz w:val="20"/>
                <w:szCs w:val="20"/>
              </w:rPr>
            </w:pPr>
          </w:p>
        </w:tc>
      </w:tr>
      <w:tr w:rsidR="00EF3C1F" w:rsidRPr="0054726E" w14:paraId="0995BB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96C90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AA9151" w14:textId="77777777" w:rsidR="00EF3C1F" w:rsidRPr="0054726E" w:rsidRDefault="00EF3C1F" w:rsidP="00EF3C1F">
            <w:pPr>
              <w:pStyle w:val="Sansinterligne"/>
              <w:rPr>
                <w:rFonts w:ascii="Marianne" w:hAnsi="Marianne"/>
                <w:sz w:val="20"/>
                <w:szCs w:val="20"/>
              </w:rPr>
            </w:pPr>
          </w:p>
        </w:tc>
      </w:tr>
      <w:tr w:rsidR="00EF3C1F" w:rsidRPr="0054726E" w14:paraId="799FAE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4F863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DDD0CB" w14:textId="77777777" w:rsidR="00EF3C1F" w:rsidRPr="0054726E" w:rsidRDefault="00EF3C1F" w:rsidP="00EF3C1F">
            <w:pPr>
              <w:pStyle w:val="Sansinterligne"/>
              <w:rPr>
                <w:rFonts w:ascii="Marianne" w:hAnsi="Marianne"/>
                <w:sz w:val="20"/>
                <w:szCs w:val="20"/>
              </w:rPr>
            </w:pPr>
          </w:p>
        </w:tc>
      </w:tr>
      <w:tr w:rsidR="00EF3C1F" w:rsidRPr="0054726E" w14:paraId="60FECC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E9B13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3F6B2A" w14:textId="77777777" w:rsidR="00EF3C1F" w:rsidRPr="0054726E" w:rsidRDefault="00EF3C1F" w:rsidP="00EF3C1F">
            <w:pPr>
              <w:pStyle w:val="Sansinterligne"/>
              <w:rPr>
                <w:rFonts w:ascii="Marianne" w:hAnsi="Marianne"/>
                <w:sz w:val="20"/>
                <w:szCs w:val="20"/>
              </w:rPr>
            </w:pPr>
          </w:p>
        </w:tc>
      </w:tr>
      <w:tr w:rsidR="00EF3C1F" w:rsidRPr="0054726E" w14:paraId="079042D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0963F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4BC9FA" w14:textId="77777777" w:rsidR="00EF3C1F" w:rsidRPr="0054726E" w:rsidRDefault="00EF3C1F" w:rsidP="00EF3C1F">
            <w:pPr>
              <w:pStyle w:val="Sansinterligne"/>
              <w:rPr>
                <w:rFonts w:ascii="Marianne" w:hAnsi="Marianne"/>
                <w:i/>
                <w:iCs/>
                <w:sz w:val="20"/>
                <w:szCs w:val="20"/>
              </w:rPr>
            </w:pPr>
          </w:p>
        </w:tc>
      </w:tr>
      <w:tr w:rsidR="00EF3C1F" w:rsidRPr="0054726E" w14:paraId="09634D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61868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72C102" w14:textId="77777777" w:rsidR="00EF3C1F" w:rsidRPr="0054726E" w:rsidRDefault="00EF3C1F" w:rsidP="00EF3C1F">
            <w:pPr>
              <w:pStyle w:val="Sansinterligne"/>
              <w:rPr>
                <w:rFonts w:ascii="Marianne" w:hAnsi="Marianne"/>
                <w:sz w:val="20"/>
                <w:szCs w:val="20"/>
              </w:rPr>
            </w:pPr>
          </w:p>
        </w:tc>
      </w:tr>
      <w:tr w:rsidR="00AC6FC9" w:rsidRPr="0054726E" w14:paraId="61774D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3752B4" w14:textId="16A63244"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6C8D58" w14:textId="77777777" w:rsidR="00AC6FC9" w:rsidRPr="0054726E" w:rsidRDefault="00AC6FC9" w:rsidP="00AC6FC9">
            <w:pPr>
              <w:pStyle w:val="Sansinterligne"/>
              <w:rPr>
                <w:rFonts w:ascii="Marianne" w:hAnsi="Marianne"/>
                <w:sz w:val="20"/>
                <w:szCs w:val="20"/>
              </w:rPr>
            </w:pPr>
          </w:p>
        </w:tc>
      </w:tr>
      <w:tr w:rsidR="00AC6FC9" w:rsidRPr="0054726E" w14:paraId="0280A4D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18E1321"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A63DA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3FB8E0"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A41FC6" w14:textId="77777777" w:rsidR="00AC6FC9" w:rsidRPr="0054726E" w:rsidRDefault="00AC6FC9" w:rsidP="00AC6FC9">
            <w:pPr>
              <w:pStyle w:val="Sansinterligne"/>
              <w:rPr>
                <w:rFonts w:ascii="Marianne" w:hAnsi="Marianne"/>
                <w:sz w:val="20"/>
                <w:szCs w:val="20"/>
              </w:rPr>
            </w:pPr>
          </w:p>
        </w:tc>
      </w:tr>
      <w:tr w:rsidR="00AC6FC9" w:rsidRPr="0054726E" w14:paraId="603090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CEC01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AB5032" w14:textId="77777777" w:rsidR="00AC6FC9" w:rsidRPr="0054726E" w:rsidRDefault="00AC6FC9" w:rsidP="00AC6FC9">
            <w:pPr>
              <w:pStyle w:val="Sansinterligne"/>
              <w:rPr>
                <w:rFonts w:ascii="Marianne" w:hAnsi="Marianne"/>
                <w:sz w:val="20"/>
                <w:szCs w:val="20"/>
              </w:rPr>
            </w:pPr>
          </w:p>
        </w:tc>
      </w:tr>
      <w:tr w:rsidR="00AC6FC9" w:rsidRPr="0054726E" w14:paraId="29DA02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1D3A8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5B5BB4" w14:textId="77777777" w:rsidR="00AC6FC9" w:rsidRPr="0054726E" w:rsidRDefault="00AC6FC9" w:rsidP="00AC6FC9">
            <w:pPr>
              <w:pStyle w:val="Sansinterligne"/>
              <w:rPr>
                <w:rFonts w:ascii="Marianne" w:hAnsi="Marianne"/>
                <w:sz w:val="20"/>
                <w:szCs w:val="20"/>
              </w:rPr>
            </w:pPr>
          </w:p>
        </w:tc>
      </w:tr>
      <w:tr w:rsidR="00AC6FC9" w:rsidRPr="0054726E" w14:paraId="19DB80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A28B5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1149-5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C74CD7" w14:textId="74C01694" w:rsidR="00AC6FC9" w:rsidRPr="0054726E" w:rsidRDefault="00AC6FC9" w:rsidP="00AC6FC9">
            <w:pPr>
              <w:pStyle w:val="Sansinterligne"/>
              <w:rPr>
                <w:rFonts w:ascii="Marianne" w:hAnsi="Marianne"/>
                <w:sz w:val="20"/>
                <w:szCs w:val="20"/>
              </w:rPr>
            </w:pPr>
          </w:p>
        </w:tc>
      </w:tr>
      <w:tr w:rsidR="00AC6FC9" w:rsidRPr="0054726E" w14:paraId="51FB95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D37D7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IEC 61482 classe 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817895" w14:textId="082F1678" w:rsidR="00AC6FC9" w:rsidRPr="0054726E" w:rsidRDefault="00AC6FC9" w:rsidP="00AC6FC9">
            <w:pPr>
              <w:pStyle w:val="Sansinterligne"/>
              <w:rPr>
                <w:rFonts w:ascii="Marianne" w:hAnsi="Marianne"/>
                <w:sz w:val="20"/>
                <w:szCs w:val="20"/>
              </w:rPr>
            </w:pPr>
          </w:p>
        </w:tc>
      </w:tr>
      <w:tr w:rsidR="00AC6FC9" w:rsidRPr="0054726E" w14:paraId="1EE3C6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A8802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4A491D" w14:textId="117D9FE3" w:rsidR="00AC6FC9" w:rsidRPr="0054726E" w:rsidRDefault="00AC6FC9" w:rsidP="00AC6FC9">
            <w:pPr>
              <w:pStyle w:val="Sansinterligne"/>
              <w:rPr>
                <w:rFonts w:ascii="Marianne" w:hAnsi="Marianne"/>
                <w:sz w:val="20"/>
                <w:szCs w:val="20"/>
              </w:rPr>
            </w:pPr>
          </w:p>
        </w:tc>
      </w:tr>
    </w:tbl>
    <w:p w14:paraId="2349152B" w14:textId="59F9CFD1" w:rsidR="00E879C2" w:rsidRDefault="00E879C2" w:rsidP="00E879C2">
      <w:pPr>
        <w:pStyle w:val="Standard"/>
        <w:rPr>
          <w:rFonts w:ascii="Marianne" w:hAnsi="Marianne"/>
          <w:sz w:val="20"/>
          <w:szCs w:val="20"/>
        </w:rPr>
      </w:pPr>
    </w:p>
    <w:p w14:paraId="5FA67CF6" w14:textId="1114C2C3" w:rsidR="003F3B01" w:rsidRDefault="003F3B01" w:rsidP="00E879C2">
      <w:pPr>
        <w:pStyle w:val="Standard"/>
        <w:rPr>
          <w:rFonts w:ascii="Marianne" w:hAnsi="Marianne"/>
          <w:sz w:val="20"/>
          <w:szCs w:val="20"/>
        </w:rPr>
      </w:pPr>
    </w:p>
    <w:p w14:paraId="64805AB3" w14:textId="3E2CF3C1" w:rsidR="003F3B01" w:rsidRDefault="003F3B01" w:rsidP="00E879C2">
      <w:pPr>
        <w:pStyle w:val="Standard"/>
        <w:rPr>
          <w:rFonts w:ascii="Marianne" w:hAnsi="Marianne"/>
          <w:sz w:val="20"/>
          <w:szCs w:val="20"/>
        </w:rPr>
      </w:pPr>
    </w:p>
    <w:p w14:paraId="5D9007A2" w14:textId="670DDE1E" w:rsidR="003F3B01" w:rsidRDefault="003F3B01" w:rsidP="00E879C2">
      <w:pPr>
        <w:pStyle w:val="Standard"/>
        <w:rPr>
          <w:rFonts w:ascii="Marianne" w:hAnsi="Marianne"/>
          <w:sz w:val="20"/>
          <w:szCs w:val="20"/>
        </w:rPr>
      </w:pPr>
    </w:p>
    <w:p w14:paraId="0AEA6BEB" w14:textId="4145CDB3" w:rsidR="003F3B01" w:rsidRDefault="003F3B01" w:rsidP="00E879C2">
      <w:pPr>
        <w:pStyle w:val="Standard"/>
        <w:rPr>
          <w:rFonts w:ascii="Marianne" w:hAnsi="Marianne"/>
          <w:sz w:val="20"/>
          <w:szCs w:val="20"/>
        </w:rPr>
      </w:pPr>
    </w:p>
    <w:p w14:paraId="2DF11F3D" w14:textId="77777777" w:rsidR="00AC6FC9" w:rsidRPr="0054726E" w:rsidRDefault="00AC6FC9" w:rsidP="00E879C2">
      <w:pPr>
        <w:pStyle w:val="Standard"/>
        <w:rPr>
          <w:rFonts w:ascii="Marianne" w:hAnsi="Marianne"/>
          <w:sz w:val="20"/>
          <w:szCs w:val="20"/>
        </w:rPr>
      </w:pPr>
    </w:p>
    <w:p w14:paraId="45BDC8F2" w14:textId="77777777" w:rsidR="00E879C2" w:rsidRPr="0054726E" w:rsidRDefault="00E879C2" w:rsidP="00E879C2">
      <w:pPr>
        <w:pStyle w:val="Titre3"/>
        <w:numPr>
          <w:ilvl w:val="0"/>
          <w:numId w:val="0"/>
        </w:numPr>
        <w:rPr>
          <w:color w:val="002060"/>
          <w:sz w:val="20"/>
          <w:szCs w:val="20"/>
        </w:rPr>
      </w:pPr>
      <w:bookmarkStart w:id="566" w:name="_Toc214868110"/>
      <w:bookmarkStart w:id="567" w:name="__RefHeading___Toc50216_2787168394"/>
      <w:bookmarkStart w:id="568" w:name="_Toc207276897"/>
      <w:bookmarkStart w:id="569" w:name="_Toc215842636"/>
      <w:bookmarkStart w:id="570" w:name="_Toc216101349"/>
      <w:bookmarkStart w:id="571" w:name="_Toc216360462"/>
      <w:bookmarkStart w:id="572" w:name="_Toc216883350"/>
      <w:r w:rsidRPr="0054726E">
        <w:rPr>
          <w:color w:val="002060"/>
          <w:sz w:val="20"/>
          <w:szCs w:val="20"/>
        </w:rPr>
        <w:t>5-17. Veste de pont imperméable</w:t>
      </w:r>
      <w:bookmarkEnd w:id="566"/>
      <w:bookmarkEnd w:id="567"/>
      <w:bookmarkEnd w:id="568"/>
      <w:r w:rsidRPr="0054726E">
        <w:rPr>
          <w:color w:val="002060"/>
          <w:sz w:val="20"/>
          <w:szCs w:val="20"/>
        </w:rPr>
        <w:t xml:space="preserve"> maritime - unisexe</w:t>
      </w:r>
      <w:bookmarkEnd w:id="569"/>
      <w:bookmarkEnd w:id="570"/>
      <w:bookmarkEnd w:id="571"/>
      <w:bookmarkEnd w:id="572"/>
    </w:p>
    <w:p w14:paraId="1CD2B9D8"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59489CB"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B30435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861368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77102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B2A49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9FA7C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76CF8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D048E7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DA40F2" w14:textId="77777777" w:rsidR="00E879C2" w:rsidRPr="0054726E" w:rsidRDefault="00E879C2" w:rsidP="00B52833">
            <w:pPr>
              <w:pStyle w:val="Sansinterligne"/>
              <w:rPr>
                <w:rFonts w:ascii="Marianne" w:hAnsi="Marianne"/>
                <w:sz w:val="20"/>
                <w:szCs w:val="20"/>
              </w:rPr>
            </w:pPr>
          </w:p>
        </w:tc>
      </w:tr>
      <w:tr w:rsidR="00E879C2" w:rsidRPr="0054726E" w14:paraId="1502AB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805205"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D769CC" w14:textId="77777777" w:rsidR="00E879C2" w:rsidRPr="0054726E" w:rsidRDefault="00E879C2" w:rsidP="003F3B01">
            <w:pPr>
              <w:pStyle w:val="Sansinterligne"/>
              <w:rPr>
                <w:rFonts w:ascii="Marianne" w:hAnsi="Marianne"/>
                <w:sz w:val="20"/>
                <w:szCs w:val="20"/>
              </w:rPr>
            </w:pPr>
          </w:p>
        </w:tc>
      </w:tr>
      <w:tr w:rsidR="00E879C2" w:rsidRPr="0054726E" w14:paraId="1BCA3F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6ABED1"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271E81" w14:textId="77777777" w:rsidR="00E879C2" w:rsidRPr="0054726E" w:rsidRDefault="00E879C2" w:rsidP="003F3B01">
            <w:pPr>
              <w:pStyle w:val="Sansinterligne"/>
              <w:rPr>
                <w:rFonts w:ascii="Marianne" w:hAnsi="Marianne"/>
                <w:sz w:val="20"/>
                <w:szCs w:val="20"/>
              </w:rPr>
            </w:pPr>
          </w:p>
        </w:tc>
      </w:tr>
      <w:tr w:rsidR="00E879C2" w:rsidRPr="0054726E" w14:paraId="7AA7FF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E405F1"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C4B031" w14:textId="77777777" w:rsidR="00E879C2" w:rsidRPr="0054726E" w:rsidRDefault="00E879C2" w:rsidP="003F3B01">
            <w:pPr>
              <w:pStyle w:val="Sansinterligne"/>
              <w:rPr>
                <w:rFonts w:ascii="Marianne" w:hAnsi="Marianne"/>
                <w:sz w:val="20"/>
                <w:szCs w:val="20"/>
              </w:rPr>
            </w:pPr>
          </w:p>
        </w:tc>
      </w:tr>
      <w:tr w:rsidR="00E879C2" w:rsidRPr="0054726E" w14:paraId="2D3227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0C1CB5"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B61435" w14:textId="77777777" w:rsidR="00E879C2" w:rsidRPr="0054726E" w:rsidRDefault="00E879C2" w:rsidP="003F3B01">
            <w:pPr>
              <w:pStyle w:val="Sansinterligne"/>
              <w:rPr>
                <w:rFonts w:ascii="Marianne" w:hAnsi="Marianne"/>
                <w:i/>
                <w:iCs/>
                <w:sz w:val="20"/>
                <w:szCs w:val="20"/>
              </w:rPr>
            </w:pPr>
          </w:p>
        </w:tc>
      </w:tr>
      <w:tr w:rsidR="00E879C2" w:rsidRPr="0054726E" w14:paraId="2865FA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315295" w14:textId="77777777" w:rsidR="00E879C2" w:rsidRPr="0054726E" w:rsidRDefault="00E879C2" w:rsidP="003F3B01">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3A0888" w14:textId="77777777" w:rsidR="00E879C2" w:rsidRPr="0054726E" w:rsidRDefault="00E879C2" w:rsidP="003F3B01">
            <w:pPr>
              <w:pStyle w:val="Sansinterligne"/>
              <w:rPr>
                <w:rFonts w:ascii="Marianne" w:hAnsi="Marianne"/>
                <w:sz w:val="20"/>
                <w:szCs w:val="20"/>
              </w:rPr>
            </w:pPr>
          </w:p>
        </w:tc>
      </w:tr>
      <w:tr w:rsidR="00EF3C1F" w:rsidRPr="0054726E" w14:paraId="745197B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631C39" w14:textId="19CCD156" w:rsidR="00EF3C1F" w:rsidRPr="0054726E" w:rsidRDefault="00EF3C1F" w:rsidP="00EF3C1F">
            <w:pPr>
              <w:pStyle w:val="Sansinterligne"/>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3E5BB8" w14:textId="77777777" w:rsidR="00EF3C1F" w:rsidRPr="0054726E" w:rsidRDefault="00EF3C1F" w:rsidP="00EF3C1F">
            <w:pPr>
              <w:pStyle w:val="Sansinterligne"/>
              <w:rPr>
                <w:rFonts w:ascii="Marianne" w:hAnsi="Marianne"/>
                <w:sz w:val="20"/>
                <w:szCs w:val="20"/>
              </w:rPr>
            </w:pPr>
          </w:p>
        </w:tc>
      </w:tr>
      <w:tr w:rsidR="00EF3C1F" w:rsidRPr="0054726E" w14:paraId="6E52104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B3BC06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2D00EB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4674C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FB47DD" w14:textId="77777777" w:rsidR="00EF3C1F" w:rsidRPr="0054726E" w:rsidRDefault="00EF3C1F" w:rsidP="00EF3C1F">
            <w:pPr>
              <w:pStyle w:val="Sansinterligne"/>
              <w:rPr>
                <w:rFonts w:ascii="Marianne" w:hAnsi="Marianne"/>
                <w:i/>
                <w:iCs/>
                <w:sz w:val="20"/>
                <w:szCs w:val="20"/>
              </w:rPr>
            </w:pPr>
          </w:p>
        </w:tc>
      </w:tr>
      <w:tr w:rsidR="00EF3C1F" w:rsidRPr="0054726E" w14:paraId="0E1648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520ED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108049" w14:textId="77777777" w:rsidR="00EF3C1F" w:rsidRPr="0054726E" w:rsidRDefault="00EF3C1F" w:rsidP="00EF3C1F">
            <w:pPr>
              <w:pStyle w:val="Sansinterligne"/>
              <w:rPr>
                <w:rFonts w:ascii="Marianne" w:hAnsi="Marianne"/>
                <w:i/>
                <w:iCs/>
                <w:sz w:val="20"/>
                <w:szCs w:val="20"/>
              </w:rPr>
            </w:pPr>
          </w:p>
        </w:tc>
      </w:tr>
      <w:tr w:rsidR="00EF3C1F" w:rsidRPr="0054726E" w14:paraId="3D9729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D940F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9E7264" w14:textId="77777777" w:rsidR="00EF3C1F" w:rsidRPr="0054726E" w:rsidRDefault="00EF3C1F" w:rsidP="00EF3C1F">
            <w:pPr>
              <w:pStyle w:val="Sansinterligne"/>
              <w:rPr>
                <w:rFonts w:ascii="Marianne" w:hAnsi="Marianne"/>
                <w:i/>
                <w:iCs/>
                <w:sz w:val="20"/>
                <w:szCs w:val="20"/>
              </w:rPr>
            </w:pPr>
          </w:p>
        </w:tc>
      </w:tr>
      <w:tr w:rsidR="00EF3C1F" w:rsidRPr="0054726E" w14:paraId="2DC886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18CAB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2684FC" w14:textId="77777777" w:rsidR="00EF3C1F" w:rsidRPr="0054726E" w:rsidRDefault="00EF3C1F" w:rsidP="00EF3C1F">
            <w:pPr>
              <w:pStyle w:val="Sansinterligne"/>
              <w:rPr>
                <w:rFonts w:ascii="Marianne" w:hAnsi="Marianne"/>
                <w:sz w:val="20"/>
                <w:szCs w:val="20"/>
              </w:rPr>
            </w:pPr>
          </w:p>
        </w:tc>
      </w:tr>
      <w:tr w:rsidR="00EF3C1F" w:rsidRPr="0054726E" w14:paraId="0A594D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E0674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E63A59" w14:textId="77777777" w:rsidR="00EF3C1F" w:rsidRPr="0054726E" w:rsidRDefault="00EF3C1F" w:rsidP="00EF3C1F">
            <w:pPr>
              <w:pStyle w:val="Sansinterligne"/>
              <w:rPr>
                <w:rFonts w:ascii="Marianne" w:hAnsi="Marianne"/>
                <w:sz w:val="20"/>
                <w:szCs w:val="20"/>
              </w:rPr>
            </w:pPr>
          </w:p>
        </w:tc>
      </w:tr>
      <w:tr w:rsidR="00EF3C1F" w:rsidRPr="0054726E" w14:paraId="3361DD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F8BBD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4B6B58" w14:textId="77777777" w:rsidR="00EF3C1F" w:rsidRPr="0054726E" w:rsidRDefault="00EF3C1F" w:rsidP="00EF3C1F">
            <w:pPr>
              <w:pStyle w:val="Sansinterligne"/>
              <w:rPr>
                <w:rFonts w:ascii="Marianne" w:hAnsi="Marianne"/>
                <w:sz w:val="20"/>
                <w:szCs w:val="20"/>
              </w:rPr>
            </w:pPr>
          </w:p>
        </w:tc>
      </w:tr>
      <w:tr w:rsidR="00EF3C1F" w:rsidRPr="0054726E" w14:paraId="0D5C123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8C519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243041" w14:textId="77777777" w:rsidR="00EF3C1F" w:rsidRPr="0054726E" w:rsidRDefault="00EF3C1F" w:rsidP="00EF3C1F">
            <w:pPr>
              <w:pStyle w:val="Sansinterligne"/>
              <w:rPr>
                <w:rFonts w:ascii="Marianne" w:hAnsi="Marianne"/>
                <w:i/>
                <w:iCs/>
                <w:sz w:val="20"/>
                <w:szCs w:val="20"/>
              </w:rPr>
            </w:pPr>
          </w:p>
        </w:tc>
      </w:tr>
      <w:tr w:rsidR="00AC6FC9" w:rsidRPr="0054726E" w14:paraId="144555F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B3E3F1" w14:textId="0DFB2E17"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3C3EE3" w14:textId="77777777" w:rsidR="00AC6FC9" w:rsidRPr="0054726E" w:rsidRDefault="00AC6FC9" w:rsidP="00AC6FC9">
            <w:pPr>
              <w:pStyle w:val="Sansinterligne"/>
              <w:rPr>
                <w:rFonts w:ascii="Marianne" w:hAnsi="Marianne"/>
                <w:i/>
                <w:iCs/>
                <w:sz w:val="20"/>
                <w:szCs w:val="20"/>
              </w:rPr>
            </w:pPr>
          </w:p>
        </w:tc>
      </w:tr>
      <w:tr w:rsidR="00AC6FC9" w:rsidRPr="0054726E" w14:paraId="1FBE9B3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34AC31"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0F65AE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551E10"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6F3589" w14:textId="77777777" w:rsidR="00AC6FC9" w:rsidRPr="0054726E" w:rsidRDefault="00AC6FC9" w:rsidP="00AC6FC9">
            <w:pPr>
              <w:pStyle w:val="Sansinterligne"/>
              <w:rPr>
                <w:rFonts w:ascii="Marianne" w:hAnsi="Marianne"/>
                <w:sz w:val="20"/>
                <w:szCs w:val="20"/>
              </w:rPr>
            </w:pPr>
          </w:p>
        </w:tc>
      </w:tr>
      <w:tr w:rsidR="00AC6FC9" w:rsidRPr="0054726E" w14:paraId="5616E7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D0F8B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E144BD" w14:textId="77777777" w:rsidR="00AC6FC9" w:rsidRPr="0054726E" w:rsidRDefault="00AC6FC9" w:rsidP="00AC6FC9">
            <w:pPr>
              <w:pStyle w:val="Sansinterligne"/>
              <w:rPr>
                <w:rFonts w:ascii="Marianne" w:hAnsi="Marianne"/>
                <w:sz w:val="20"/>
                <w:szCs w:val="20"/>
              </w:rPr>
            </w:pPr>
          </w:p>
        </w:tc>
      </w:tr>
      <w:tr w:rsidR="00AC6FC9" w:rsidRPr="0054726E" w14:paraId="203CC0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BAB42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9DC934" w14:textId="77777777" w:rsidR="00AC6FC9" w:rsidRPr="0054726E" w:rsidRDefault="00AC6FC9" w:rsidP="00AC6FC9">
            <w:pPr>
              <w:pStyle w:val="Sansinterligne"/>
              <w:rPr>
                <w:rFonts w:ascii="Marianne" w:hAnsi="Marianne"/>
                <w:sz w:val="20"/>
                <w:szCs w:val="20"/>
              </w:rPr>
            </w:pPr>
          </w:p>
        </w:tc>
      </w:tr>
      <w:tr w:rsidR="00AC6FC9" w:rsidRPr="0054726E" w14:paraId="0380C3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C3548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8E19CE" w14:textId="1B6B73FA" w:rsidR="00AC6FC9" w:rsidRPr="0054726E" w:rsidRDefault="00AC6FC9" w:rsidP="00AC6FC9">
            <w:pPr>
              <w:pStyle w:val="Sansinterligne"/>
              <w:rPr>
                <w:rFonts w:ascii="Marianne" w:hAnsi="Marianne"/>
                <w:sz w:val="20"/>
                <w:szCs w:val="20"/>
              </w:rPr>
            </w:pPr>
          </w:p>
        </w:tc>
      </w:tr>
      <w:tr w:rsidR="00AC6FC9" w:rsidRPr="0054726E" w14:paraId="58EF3B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C9E9C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Respect de la convention SOLAS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19701F" w14:textId="77777777" w:rsidR="00AC6FC9" w:rsidRPr="0054726E" w:rsidRDefault="00AC6FC9" w:rsidP="00AC6FC9">
            <w:pPr>
              <w:pStyle w:val="Sansinterligne"/>
              <w:rPr>
                <w:rFonts w:ascii="Marianne" w:hAnsi="Marianne"/>
                <w:i/>
                <w:iCs/>
                <w:sz w:val="20"/>
                <w:szCs w:val="20"/>
              </w:rPr>
            </w:pPr>
          </w:p>
        </w:tc>
      </w:tr>
    </w:tbl>
    <w:p w14:paraId="6CC634E8" w14:textId="5E1F362B" w:rsidR="00E879C2" w:rsidRDefault="00E879C2" w:rsidP="00E879C2">
      <w:pPr>
        <w:pStyle w:val="Standard"/>
        <w:rPr>
          <w:rFonts w:ascii="Marianne" w:hAnsi="Marianne"/>
          <w:sz w:val="20"/>
          <w:szCs w:val="20"/>
        </w:rPr>
      </w:pPr>
    </w:p>
    <w:p w14:paraId="6E6DEFD4" w14:textId="0A967A8D" w:rsidR="00AC6FC9" w:rsidRDefault="00AC6FC9" w:rsidP="00E879C2">
      <w:pPr>
        <w:pStyle w:val="Standard"/>
        <w:rPr>
          <w:rFonts w:ascii="Marianne" w:hAnsi="Marianne"/>
          <w:sz w:val="20"/>
          <w:szCs w:val="20"/>
        </w:rPr>
      </w:pPr>
    </w:p>
    <w:p w14:paraId="49E8214E" w14:textId="02044680" w:rsidR="00AC6FC9" w:rsidRDefault="00AC6FC9" w:rsidP="00E879C2">
      <w:pPr>
        <w:pStyle w:val="Standard"/>
        <w:rPr>
          <w:rFonts w:ascii="Marianne" w:hAnsi="Marianne"/>
          <w:sz w:val="20"/>
          <w:szCs w:val="20"/>
        </w:rPr>
      </w:pPr>
    </w:p>
    <w:p w14:paraId="79115944" w14:textId="79794CCA" w:rsidR="00AC6FC9" w:rsidRDefault="00AC6FC9" w:rsidP="00E879C2">
      <w:pPr>
        <w:pStyle w:val="Standard"/>
        <w:rPr>
          <w:rFonts w:ascii="Marianne" w:hAnsi="Marianne"/>
          <w:sz w:val="20"/>
          <w:szCs w:val="20"/>
        </w:rPr>
      </w:pPr>
    </w:p>
    <w:p w14:paraId="3D83E7E1" w14:textId="0BF08E75" w:rsidR="00AC6FC9" w:rsidRDefault="00AC6FC9" w:rsidP="00E879C2">
      <w:pPr>
        <w:pStyle w:val="Standard"/>
        <w:rPr>
          <w:rFonts w:ascii="Marianne" w:hAnsi="Marianne"/>
          <w:sz w:val="20"/>
          <w:szCs w:val="20"/>
        </w:rPr>
      </w:pPr>
    </w:p>
    <w:p w14:paraId="2695CF6F" w14:textId="08E4C69D" w:rsidR="00AC6FC9" w:rsidRDefault="00AC6FC9" w:rsidP="00E879C2">
      <w:pPr>
        <w:pStyle w:val="Standard"/>
        <w:rPr>
          <w:rFonts w:ascii="Marianne" w:hAnsi="Marianne"/>
          <w:sz w:val="20"/>
          <w:szCs w:val="20"/>
        </w:rPr>
      </w:pPr>
    </w:p>
    <w:p w14:paraId="499C16C3" w14:textId="6138042F" w:rsidR="00AC6FC9" w:rsidRDefault="00AC6FC9" w:rsidP="00E879C2">
      <w:pPr>
        <w:pStyle w:val="Standard"/>
        <w:rPr>
          <w:rFonts w:ascii="Marianne" w:hAnsi="Marianne"/>
          <w:sz w:val="20"/>
          <w:szCs w:val="20"/>
        </w:rPr>
      </w:pPr>
    </w:p>
    <w:p w14:paraId="3D055B63" w14:textId="77777777" w:rsidR="00AC6FC9" w:rsidRPr="0054726E" w:rsidRDefault="00AC6FC9" w:rsidP="00E879C2">
      <w:pPr>
        <w:pStyle w:val="Standard"/>
        <w:rPr>
          <w:rFonts w:ascii="Marianne" w:hAnsi="Marianne"/>
          <w:sz w:val="20"/>
          <w:szCs w:val="20"/>
        </w:rPr>
      </w:pPr>
    </w:p>
    <w:p w14:paraId="0AE8905C" w14:textId="77777777" w:rsidR="00E879C2" w:rsidRPr="0054726E" w:rsidRDefault="00E879C2" w:rsidP="00E879C2">
      <w:pPr>
        <w:pStyle w:val="Titre3"/>
        <w:numPr>
          <w:ilvl w:val="0"/>
          <w:numId w:val="0"/>
        </w:numPr>
        <w:rPr>
          <w:color w:val="002060"/>
          <w:sz w:val="20"/>
          <w:szCs w:val="20"/>
        </w:rPr>
      </w:pPr>
      <w:bookmarkStart w:id="573" w:name="_Toc214868111"/>
      <w:bookmarkStart w:id="574" w:name="__RefHeading___Toc50218_2787168394"/>
      <w:bookmarkStart w:id="575" w:name="_Toc207276898"/>
      <w:bookmarkStart w:id="576" w:name="_Toc215842637"/>
      <w:bookmarkStart w:id="577" w:name="_Toc216101350"/>
      <w:bookmarkStart w:id="578" w:name="_Toc216360463"/>
      <w:bookmarkStart w:id="579" w:name="_Toc216883351"/>
      <w:r w:rsidRPr="0054726E">
        <w:rPr>
          <w:color w:val="002060"/>
          <w:sz w:val="20"/>
          <w:szCs w:val="20"/>
        </w:rPr>
        <w:t>5-18. Veste de quart hauturière courte</w:t>
      </w:r>
      <w:bookmarkEnd w:id="573"/>
      <w:bookmarkEnd w:id="574"/>
      <w:bookmarkEnd w:id="575"/>
      <w:r w:rsidRPr="0054726E">
        <w:rPr>
          <w:color w:val="002060"/>
          <w:sz w:val="20"/>
          <w:szCs w:val="20"/>
        </w:rPr>
        <w:t xml:space="preserve"> maritime - unisexe</w:t>
      </w:r>
      <w:bookmarkEnd w:id="576"/>
      <w:bookmarkEnd w:id="577"/>
      <w:bookmarkEnd w:id="578"/>
      <w:bookmarkEnd w:id="579"/>
    </w:p>
    <w:p w14:paraId="16F6D870" w14:textId="77777777" w:rsidR="00E879C2" w:rsidRPr="0054726E" w:rsidRDefault="00E879C2" w:rsidP="00E879C2">
      <w:pPr>
        <w:pStyle w:val="Standard"/>
        <w:rPr>
          <w:rFonts w:ascii="Marianne" w:hAnsi="Marianne"/>
          <w:sz w:val="20"/>
          <w:szCs w:val="20"/>
        </w:rPr>
      </w:pPr>
    </w:p>
    <w:tbl>
      <w:tblPr>
        <w:tblW w:w="9629" w:type="dxa"/>
        <w:tblInd w:w="7" w:type="dxa"/>
        <w:tblLayout w:type="fixed"/>
        <w:tblCellMar>
          <w:left w:w="10" w:type="dxa"/>
          <w:right w:w="10" w:type="dxa"/>
        </w:tblCellMar>
        <w:tblLook w:val="04A0" w:firstRow="1" w:lastRow="0" w:firstColumn="1" w:lastColumn="0" w:noHBand="0" w:noVBand="1"/>
      </w:tblPr>
      <w:tblGrid>
        <w:gridCol w:w="4083"/>
        <w:gridCol w:w="5546"/>
      </w:tblGrid>
      <w:tr w:rsidR="00E879C2" w:rsidRPr="0054726E" w14:paraId="46D6EE9F" w14:textId="77777777" w:rsidTr="00B52833">
        <w:tc>
          <w:tcPr>
            <w:tcW w:w="9629" w:type="dxa"/>
            <w:gridSpan w:val="2"/>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6DA1150" w14:textId="77777777" w:rsidR="00E879C2" w:rsidRPr="0054726E" w:rsidRDefault="00E879C2" w:rsidP="00B52833">
            <w:pPr>
              <w:pStyle w:val="TableContents"/>
              <w:jc w:val="center"/>
              <w:rPr>
                <w:b/>
                <w:bCs/>
              </w:rPr>
            </w:pPr>
            <w:r w:rsidRPr="0054726E">
              <w:rPr>
                <w:b/>
                <w:bCs/>
              </w:rPr>
              <w:t>Fiche technique-Veste de quart hauturière-Echantillon demandé</w:t>
            </w:r>
          </w:p>
        </w:tc>
      </w:tr>
      <w:tr w:rsidR="00E879C2" w:rsidRPr="0054726E" w14:paraId="1628CD87"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3E8D2B52" w14:textId="77777777" w:rsidR="00E879C2" w:rsidRPr="0054726E" w:rsidRDefault="00E879C2" w:rsidP="00B52833">
            <w:pPr>
              <w:pStyle w:val="TableContents"/>
              <w:jc w:val="center"/>
              <w:rPr>
                <w:b/>
                <w:bCs/>
              </w:rPr>
            </w:pPr>
            <w:r w:rsidRPr="0054726E">
              <w:rPr>
                <w:b/>
                <w:bCs/>
              </w:rPr>
              <w:t>Exigences</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C3AF4C" w14:textId="77777777" w:rsidR="00E879C2" w:rsidRPr="0054726E" w:rsidRDefault="00E879C2" w:rsidP="00B52833">
            <w:pPr>
              <w:pStyle w:val="TableContents"/>
              <w:jc w:val="center"/>
              <w:rPr>
                <w:b/>
                <w:bCs/>
              </w:rPr>
            </w:pPr>
            <w:r w:rsidRPr="0054726E">
              <w:rPr>
                <w:b/>
                <w:bCs/>
              </w:rPr>
              <w:t>Réponse du candidat</w:t>
            </w:r>
          </w:p>
        </w:tc>
      </w:tr>
      <w:tr w:rsidR="00E879C2" w:rsidRPr="0054726E" w14:paraId="59FBEDF0"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3661827E"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D7FC6E" w14:textId="77777777" w:rsidR="00E879C2" w:rsidRPr="0054726E" w:rsidRDefault="00E879C2" w:rsidP="00B52833">
            <w:pPr>
              <w:pStyle w:val="TableContents"/>
            </w:pPr>
          </w:p>
        </w:tc>
      </w:tr>
      <w:tr w:rsidR="00E879C2" w:rsidRPr="0054726E" w14:paraId="2EC28D74"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30E3F232"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Une grille de taille comprenant un schéma indiquant le positionnement des mesures est joint au présent mémoire.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F321F" w14:textId="77777777" w:rsidR="00E879C2" w:rsidRPr="0054726E" w:rsidRDefault="00E879C2" w:rsidP="00B52833">
            <w:pPr>
              <w:pStyle w:val="TableContents"/>
            </w:pPr>
          </w:p>
        </w:tc>
      </w:tr>
      <w:tr w:rsidR="00EF3C1F" w:rsidRPr="0054726E" w14:paraId="2483E577"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78804F16" w14:textId="23369240" w:rsidR="00EF3C1F" w:rsidRPr="0054726E" w:rsidRDefault="00EF3C1F" w:rsidP="00EF3C1F">
            <w:pPr>
              <w:pStyle w:val="Sansinterligne"/>
              <w:tabs>
                <w:tab w:val="right" w:leader="dot" w:pos="9468"/>
              </w:tabs>
              <w:jc w:val="both"/>
              <w:rPr>
                <w:rFonts w:ascii="Marianne" w:hAnsi="Marianne" w:cs="Arial"/>
                <w:sz w:val="20"/>
                <w:szCs w:val="20"/>
              </w:rPr>
            </w:pPr>
            <w:r w:rsidRPr="00A021DD">
              <w:rPr>
                <w:rFonts w:ascii="Marianne" w:hAnsi="Marianne"/>
                <w:sz w:val="20"/>
                <w:szCs w:val="20"/>
              </w:rPr>
              <w:t>Normes/exigences mises en œuvre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6706FC" w14:textId="77777777" w:rsidR="00EF3C1F" w:rsidRPr="0054726E" w:rsidRDefault="00EF3C1F" w:rsidP="00EF3C1F">
            <w:pPr>
              <w:pStyle w:val="TableContents"/>
            </w:pPr>
          </w:p>
        </w:tc>
      </w:tr>
      <w:tr w:rsidR="00EF3C1F" w:rsidRPr="0054726E" w14:paraId="7C6AE2A1" w14:textId="77777777" w:rsidTr="00B52833">
        <w:tc>
          <w:tcPr>
            <w:tcW w:w="9629"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8B96BD6" w14:textId="77777777" w:rsidR="00EF3C1F" w:rsidRPr="0054726E" w:rsidRDefault="00EF3C1F" w:rsidP="00EF3C1F">
            <w:pPr>
              <w:pStyle w:val="TableContents"/>
            </w:pPr>
            <w:r w:rsidRPr="0054726E">
              <w:t>Exigences minimales requises</w:t>
            </w:r>
          </w:p>
        </w:tc>
      </w:tr>
      <w:tr w:rsidR="00EF3C1F" w:rsidRPr="0054726E" w14:paraId="4A0A0978"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2B853E4A"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Coupe et style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B363D7" w14:textId="77777777" w:rsidR="00EF3C1F" w:rsidRPr="0054726E" w:rsidRDefault="00EF3C1F" w:rsidP="00EF3C1F">
            <w:pPr>
              <w:pStyle w:val="TableContents"/>
              <w:rPr>
                <w:i/>
                <w:iCs/>
              </w:rPr>
            </w:pPr>
          </w:p>
        </w:tc>
      </w:tr>
      <w:tr w:rsidR="00EF3C1F" w:rsidRPr="0054726E" w14:paraId="6DE8A9BE" w14:textId="77777777" w:rsidTr="00B52833">
        <w:trPr>
          <w:trHeight w:val="417"/>
        </w:trPr>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7E1A1CAD" w14:textId="77777777" w:rsidR="00EF3C1F" w:rsidRPr="0054726E" w:rsidRDefault="00EF3C1F" w:rsidP="00EF3C1F">
            <w:pPr>
              <w:pStyle w:val="Textbody"/>
              <w:tabs>
                <w:tab w:val="left" w:pos="568"/>
                <w:tab w:val="left" w:pos="1418"/>
                <w:tab w:val="left" w:pos="2268"/>
              </w:tabs>
              <w:rPr>
                <w:rFonts w:ascii="Marianne" w:hAnsi="Marianne"/>
                <w:sz w:val="20"/>
                <w:szCs w:val="20"/>
              </w:rPr>
            </w:pPr>
            <w:r w:rsidRPr="0054726E">
              <w:rPr>
                <w:rFonts w:ascii="Marianne" w:hAnsi="Marianne"/>
                <w:sz w:val="20"/>
                <w:szCs w:val="20"/>
              </w:rPr>
              <w:t>Tissu laminé 3 couches utilisé</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CB221E" w14:textId="77777777" w:rsidR="00EF3C1F" w:rsidRPr="0054726E" w:rsidRDefault="00EF3C1F" w:rsidP="00EF3C1F">
            <w:pPr>
              <w:pStyle w:val="TableContents"/>
              <w:rPr>
                <w:i/>
                <w:iCs/>
              </w:rPr>
            </w:pPr>
          </w:p>
        </w:tc>
      </w:tr>
      <w:tr w:rsidR="00EF3C1F" w:rsidRPr="0054726E" w14:paraId="696388B3"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11C4DDDB" w14:textId="77777777" w:rsidR="00EF3C1F" w:rsidRPr="0054726E" w:rsidRDefault="00EF3C1F" w:rsidP="00EF3C1F">
            <w:pPr>
              <w:pStyle w:val="TableContents"/>
              <w:jc w:val="both"/>
              <w:rPr>
                <w:rFonts w:cs="Arial"/>
              </w:rPr>
            </w:pPr>
            <w:r w:rsidRPr="0054726E">
              <w:rPr>
                <w:rFonts w:cs="Arial"/>
              </w:rPr>
              <w:t>Bâton chimio-luminescent (ininflammable, waterproof, flottable, visible jusqu’à 1 mile nautique)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7FC98A" w14:textId="77777777" w:rsidR="00EF3C1F" w:rsidRPr="0054726E" w:rsidRDefault="00EF3C1F" w:rsidP="00EF3C1F">
            <w:pPr>
              <w:pStyle w:val="TableContents"/>
              <w:rPr>
                <w:i/>
                <w:iCs/>
              </w:rPr>
            </w:pPr>
          </w:p>
        </w:tc>
      </w:tr>
      <w:tr w:rsidR="00EF3C1F" w:rsidRPr="0054726E" w14:paraId="4C7EA8E8"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2A802581" w14:textId="77777777" w:rsidR="00EF3C1F" w:rsidRPr="0054726E" w:rsidRDefault="00EF3C1F" w:rsidP="00EF3C1F">
            <w:pPr>
              <w:pStyle w:val="Textbody"/>
              <w:tabs>
                <w:tab w:val="left" w:pos="568"/>
                <w:tab w:val="left" w:pos="1418"/>
                <w:tab w:val="left" w:pos="2268"/>
              </w:tabs>
              <w:rPr>
                <w:rFonts w:ascii="Marianne" w:hAnsi="Marianne"/>
                <w:sz w:val="20"/>
                <w:szCs w:val="20"/>
              </w:rPr>
            </w:pPr>
            <w:r w:rsidRPr="0054726E">
              <w:rPr>
                <w:rFonts w:ascii="Marianne" w:hAnsi="Marianne"/>
                <w:sz w:val="20"/>
                <w:szCs w:val="20"/>
              </w:rPr>
              <w:t>Qualité des éléments rétro photo luminescents conforme aux exigences de la convention SOLAS (épaules, avant-bras et capuche)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2B7D9D" w14:textId="77777777" w:rsidR="00EF3C1F" w:rsidRPr="0054726E" w:rsidRDefault="00EF3C1F" w:rsidP="00EF3C1F">
            <w:pPr>
              <w:pStyle w:val="TableContents"/>
              <w:rPr>
                <w:i/>
                <w:iCs/>
              </w:rPr>
            </w:pPr>
          </w:p>
        </w:tc>
      </w:tr>
      <w:tr w:rsidR="00EF3C1F" w:rsidRPr="0054726E" w14:paraId="1AD453C3"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3222A0F4" w14:textId="77777777" w:rsidR="00EF3C1F" w:rsidRPr="0054726E" w:rsidRDefault="00EF3C1F" w:rsidP="00EF3C1F">
            <w:pPr>
              <w:pStyle w:val="Textbody"/>
              <w:tabs>
                <w:tab w:val="left" w:pos="568"/>
                <w:tab w:val="left" w:pos="1418"/>
                <w:tab w:val="left" w:pos="2268"/>
              </w:tabs>
              <w:rPr>
                <w:rFonts w:ascii="Marianne" w:hAnsi="Marianne"/>
                <w:sz w:val="20"/>
                <w:szCs w:val="20"/>
              </w:rPr>
            </w:pPr>
            <w:r w:rsidRPr="0054726E">
              <w:rPr>
                <w:rFonts w:ascii="Marianne" w:hAnsi="Marianne"/>
                <w:sz w:val="20"/>
                <w:szCs w:val="20"/>
              </w:rPr>
              <w:t>Capuche jaune fluorescente (maintien, ajustement)</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856DDB" w14:textId="77777777" w:rsidR="00EF3C1F" w:rsidRPr="0054726E" w:rsidRDefault="00EF3C1F" w:rsidP="00EF3C1F">
            <w:pPr>
              <w:pStyle w:val="TableContents"/>
              <w:rPr>
                <w:i/>
                <w:iCs/>
              </w:rPr>
            </w:pPr>
          </w:p>
        </w:tc>
      </w:tr>
      <w:tr w:rsidR="00EF3C1F" w:rsidRPr="0054726E" w14:paraId="7DF07B28"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5E9E1437" w14:textId="77777777" w:rsidR="00EF3C1F" w:rsidRPr="0054726E" w:rsidRDefault="00EF3C1F" w:rsidP="00EF3C1F">
            <w:pPr>
              <w:pStyle w:val="Standard"/>
              <w:tabs>
                <w:tab w:val="left" w:pos="568"/>
                <w:tab w:val="left" w:pos="1418"/>
              </w:tabs>
              <w:spacing w:before="120" w:line="276" w:lineRule="auto"/>
              <w:textAlignment w:val="center"/>
              <w:rPr>
                <w:rFonts w:ascii="Marianne" w:hAnsi="Marianne"/>
                <w:sz w:val="20"/>
                <w:szCs w:val="20"/>
              </w:rPr>
            </w:pPr>
            <w:r w:rsidRPr="0054726E">
              <w:rPr>
                <w:rFonts w:ascii="Marianne" w:hAnsi="Marianne"/>
                <w:sz w:val="20"/>
                <w:szCs w:val="20"/>
              </w:rPr>
              <w:t>Col haut coupe vent doublé en maille grattée (confort et protection)</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7A5A8B" w14:textId="77777777" w:rsidR="00EF3C1F" w:rsidRPr="0054726E" w:rsidRDefault="00EF3C1F" w:rsidP="00EF3C1F">
            <w:pPr>
              <w:pStyle w:val="TableContents"/>
              <w:rPr>
                <w:i/>
                <w:iCs/>
              </w:rPr>
            </w:pPr>
          </w:p>
        </w:tc>
      </w:tr>
      <w:tr w:rsidR="00EF3C1F" w:rsidRPr="0054726E" w14:paraId="150704B4"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0DB1A6B2" w14:textId="77777777" w:rsidR="00EF3C1F" w:rsidRPr="0054726E" w:rsidRDefault="00EF3C1F" w:rsidP="00EF3C1F">
            <w:pPr>
              <w:pStyle w:val="Standard"/>
              <w:textAlignment w:val="center"/>
              <w:rPr>
                <w:rFonts w:ascii="Marianne" w:hAnsi="Marianne"/>
                <w:sz w:val="20"/>
                <w:szCs w:val="20"/>
              </w:rPr>
            </w:pPr>
            <w:r w:rsidRPr="0054726E">
              <w:rPr>
                <w:rFonts w:ascii="Marianne" w:hAnsi="Marianne"/>
                <w:sz w:val="20"/>
                <w:szCs w:val="20"/>
              </w:rPr>
              <w:t>4 poches extérieures</w:t>
            </w:r>
            <w:r w:rsidRPr="0054726E">
              <w:rPr>
                <w:rFonts w:ascii="Calibri" w:hAnsi="Calibri" w:cs="Calibri"/>
                <w:sz w:val="20"/>
                <w:szCs w:val="20"/>
              </w:rPr>
              <w:t> </w:t>
            </w:r>
            <w:r w:rsidRPr="0054726E">
              <w:rPr>
                <w:rFonts w:ascii="Marianne" w:hAnsi="Marianne"/>
                <w:sz w:val="20"/>
                <w:szCs w:val="20"/>
              </w:rPr>
              <w:t>(accessibilit</w:t>
            </w:r>
            <w:r w:rsidRPr="0054726E">
              <w:rPr>
                <w:rFonts w:ascii="Marianne" w:hAnsi="Marianne" w:cs="Marianne"/>
                <w:sz w:val="20"/>
                <w:szCs w:val="20"/>
              </w:rPr>
              <w:t>é</w:t>
            </w:r>
            <w:r w:rsidRPr="0054726E">
              <w:rPr>
                <w:rFonts w:ascii="Marianne" w:hAnsi="Marianne"/>
                <w:sz w:val="20"/>
                <w:szCs w:val="20"/>
              </w:rPr>
              <w:t>, dimension, syst</w:t>
            </w:r>
            <w:r w:rsidRPr="0054726E">
              <w:rPr>
                <w:rFonts w:ascii="Marianne" w:hAnsi="Marianne" w:cs="Marianne"/>
                <w:sz w:val="20"/>
                <w:szCs w:val="20"/>
              </w:rPr>
              <w:t>è</w:t>
            </w:r>
            <w:r w:rsidRPr="0054726E">
              <w:rPr>
                <w:rFonts w:ascii="Marianne" w:hAnsi="Marianne"/>
                <w:sz w:val="20"/>
                <w:szCs w:val="20"/>
              </w:rPr>
              <w:t>me de fermeture, harmonie avec le reste du v</w:t>
            </w:r>
            <w:r w:rsidRPr="0054726E">
              <w:rPr>
                <w:rFonts w:ascii="Marianne" w:hAnsi="Marianne" w:cs="Marianne"/>
                <w:sz w:val="20"/>
                <w:szCs w:val="20"/>
              </w:rPr>
              <w:t>ê</w:t>
            </w:r>
            <w:r w:rsidRPr="0054726E">
              <w:rPr>
                <w:rFonts w:ascii="Marianne" w:hAnsi="Marianne"/>
                <w:sz w:val="20"/>
                <w:szCs w:val="20"/>
              </w:rPr>
              <w:t>tement) :</w:t>
            </w:r>
          </w:p>
          <w:p w14:paraId="7354A333" w14:textId="77777777" w:rsidR="00EF3C1F" w:rsidRPr="0054726E" w:rsidRDefault="00EF3C1F" w:rsidP="00EF3C1F">
            <w:pPr>
              <w:pStyle w:val="Standard"/>
              <w:textAlignment w:val="center"/>
              <w:rPr>
                <w:rFonts w:ascii="Marianne" w:hAnsi="Marianne"/>
                <w:sz w:val="20"/>
                <w:szCs w:val="20"/>
              </w:rPr>
            </w:pPr>
            <w:r w:rsidRPr="0054726E">
              <w:rPr>
                <w:rFonts w:ascii="Marianne" w:hAnsi="Marianne"/>
                <w:sz w:val="20"/>
                <w:szCs w:val="20"/>
              </w:rPr>
              <w:t>- 2 poches poitrine</w:t>
            </w:r>
          </w:p>
          <w:p w14:paraId="1105BFA2" w14:textId="77777777" w:rsidR="00EF3C1F" w:rsidRPr="0054726E" w:rsidRDefault="00EF3C1F" w:rsidP="00EF3C1F">
            <w:pPr>
              <w:pStyle w:val="Standard"/>
              <w:textAlignment w:val="center"/>
              <w:rPr>
                <w:rFonts w:ascii="Marianne" w:hAnsi="Marianne"/>
                <w:sz w:val="20"/>
                <w:szCs w:val="20"/>
              </w:rPr>
            </w:pPr>
            <w:r w:rsidRPr="0054726E">
              <w:rPr>
                <w:rFonts w:ascii="Marianne" w:hAnsi="Marianne"/>
                <w:sz w:val="20"/>
                <w:szCs w:val="20"/>
              </w:rPr>
              <w:t>- 2 poches basses repose-main</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95771B" w14:textId="77777777" w:rsidR="00EF3C1F" w:rsidRPr="0054726E" w:rsidRDefault="00EF3C1F" w:rsidP="00EF3C1F">
            <w:pPr>
              <w:pStyle w:val="TableContents"/>
              <w:rPr>
                <w:i/>
                <w:iCs/>
              </w:rPr>
            </w:pPr>
          </w:p>
        </w:tc>
      </w:tr>
      <w:tr w:rsidR="00EF3C1F" w:rsidRPr="0054726E" w14:paraId="3373B336" w14:textId="77777777" w:rsidTr="00B52833">
        <w:trPr>
          <w:trHeight w:val="359"/>
        </w:trPr>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494C2237" w14:textId="77777777" w:rsidR="00EF3C1F" w:rsidRPr="0054726E" w:rsidRDefault="00EF3C1F" w:rsidP="00EF3C1F">
            <w:pPr>
              <w:pStyle w:val="Textbody"/>
              <w:tabs>
                <w:tab w:val="left" w:pos="568"/>
                <w:tab w:val="left" w:pos="1418"/>
                <w:tab w:val="left" w:pos="2268"/>
              </w:tabs>
              <w:rPr>
                <w:rFonts w:ascii="Marianne" w:hAnsi="Marianne"/>
                <w:sz w:val="20"/>
                <w:szCs w:val="20"/>
              </w:rPr>
            </w:pPr>
            <w:r w:rsidRPr="0054726E">
              <w:rPr>
                <w:rFonts w:ascii="Marianne" w:hAnsi="Marianne"/>
                <w:sz w:val="20"/>
                <w:szCs w:val="20"/>
              </w:rPr>
              <w:t>Système de serrage à la taille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C973FF" w14:textId="77777777" w:rsidR="00EF3C1F" w:rsidRPr="0054726E" w:rsidRDefault="00EF3C1F" w:rsidP="00EF3C1F">
            <w:pPr>
              <w:pStyle w:val="TableContents"/>
              <w:rPr>
                <w:i/>
                <w:iCs/>
              </w:rPr>
            </w:pPr>
          </w:p>
        </w:tc>
      </w:tr>
      <w:tr w:rsidR="00EF3C1F" w:rsidRPr="0054726E" w14:paraId="6D0E1EEB"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78AEF395" w14:textId="77777777" w:rsidR="00EF3C1F" w:rsidRPr="0054726E" w:rsidRDefault="00EF3C1F" w:rsidP="00EF3C1F">
            <w:pPr>
              <w:pStyle w:val="Textbody"/>
              <w:tabs>
                <w:tab w:val="left" w:pos="568"/>
                <w:tab w:val="left" w:pos="1418"/>
                <w:tab w:val="left" w:pos="2268"/>
              </w:tabs>
              <w:rPr>
                <w:rFonts w:ascii="Marianne" w:hAnsi="Marianne"/>
                <w:sz w:val="20"/>
                <w:szCs w:val="20"/>
              </w:rPr>
            </w:pPr>
            <w:r w:rsidRPr="0054726E">
              <w:rPr>
                <w:rFonts w:ascii="Marianne" w:hAnsi="Marianne"/>
                <w:sz w:val="20"/>
                <w:szCs w:val="20"/>
              </w:rPr>
              <w:t>Système de serrage et manchons d’étanchéité en bas de manche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C39A94" w14:textId="77777777" w:rsidR="00EF3C1F" w:rsidRPr="0054726E" w:rsidRDefault="00EF3C1F" w:rsidP="00EF3C1F">
            <w:pPr>
              <w:pStyle w:val="TableContents"/>
              <w:rPr>
                <w:i/>
                <w:iCs/>
              </w:rPr>
            </w:pPr>
          </w:p>
        </w:tc>
      </w:tr>
      <w:tr w:rsidR="00EF3C1F" w:rsidRPr="0054726E" w14:paraId="4BA9389B"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51C50093" w14:textId="77777777" w:rsidR="00EF3C1F" w:rsidRPr="0054726E" w:rsidRDefault="00EF3C1F" w:rsidP="00EF3C1F">
            <w:pPr>
              <w:pStyle w:val="Textbody"/>
              <w:tabs>
                <w:tab w:val="left" w:pos="568"/>
                <w:tab w:val="left" w:pos="1418"/>
                <w:tab w:val="left" w:pos="2268"/>
              </w:tabs>
              <w:spacing w:before="120"/>
              <w:rPr>
                <w:rFonts w:ascii="Marianne" w:hAnsi="Marianne"/>
                <w:sz w:val="20"/>
                <w:szCs w:val="20"/>
              </w:rPr>
            </w:pPr>
            <w:r w:rsidRPr="0054726E">
              <w:rPr>
                <w:rFonts w:ascii="Marianne" w:hAnsi="Marianne"/>
                <w:sz w:val="20"/>
                <w:szCs w:val="20"/>
              </w:rPr>
              <w:t>Taille</w:t>
            </w:r>
            <w:r w:rsidRPr="0054726E">
              <w:rPr>
                <w:rFonts w:ascii="Calibri" w:hAnsi="Calibri" w:cs="Calibri"/>
                <w:sz w:val="20"/>
                <w:szCs w:val="20"/>
              </w:rPr>
              <w:t> </w:t>
            </w:r>
            <w:r w:rsidRPr="0054726E">
              <w:rPr>
                <w:rFonts w:ascii="Marianne" w:hAnsi="Marianne"/>
                <w:sz w:val="20"/>
                <w:szCs w:val="20"/>
              </w:rPr>
              <w:t>: du XS au 4XL</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B3F420" w14:textId="77777777" w:rsidR="00EF3C1F" w:rsidRPr="0054726E" w:rsidRDefault="00EF3C1F" w:rsidP="00EF3C1F">
            <w:pPr>
              <w:pStyle w:val="TableContents"/>
            </w:pPr>
          </w:p>
        </w:tc>
      </w:tr>
      <w:tr w:rsidR="00EF3C1F" w:rsidRPr="0054726E" w14:paraId="6FE204E8" w14:textId="77777777" w:rsidTr="00B52833">
        <w:tc>
          <w:tcPr>
            <w:tcW w:w="9629"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5ED6900" w14:textId="77777777" w:rsidR="00EF3C1F" w:rsidRPr="0054726E" w:rsidRDefault="00EF3C1F" w:rsidP="00EF3C1F">
            <w:pPr>
              <w:pStyle w:val="TableContents"/>
            </w:pPr>
            <w:r w:rsidRPr="0054726E">
              <w:t>Qualité des matières premières et de la réalisation</w:t>
            </w:r>
          </w:p>
        </w:tc>
      </w:tr>
      <w:tr w:rsidR="00EF3C1F" w:rsidRPr="0054726E" w14:paraId="3F0C6E18"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4CE3254D" w14:textId="77777777" w:rsidR="00EF3C1F" w:rsidRPr="0054726E" w:rsidRDefault="00EF3C1F" w:rsidP="00EF3C1F">
            <w:pPr>
              <w:pStyle w:val="TableContents"/>
            </w:pPr>
            <w:r w:rsidRPr="0054726E">
              <w:t>Qualité des produits semi-finis</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1ADFE7" w14:textId="77777777" w:rsidR="00EF3C1F" w:rsidRPr="0054726E" w:rsidRDefault="00EF3C1F" w:rsidP="00EF3C1F">
            <w:pPr>
              <w:pStyle w:val="TableContents"/>
            </w:pPr>
          </w:p>
        </w:tc>
      </w:tr>
      <w:tr w:rsidR="00EF3C1F" w:rsidRPr="0054726E" w14:paraId="69D83F1F"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5AE86C01" w14:textId="77777777" w:rsidR="00EF3C1F" w:rsidRPr="0054726E" w:rsidRDefault="00EF3C1F" w:rsidP="00EF3C1F">
            <w:pPr>
              <w:pStyle w:val="TableContents"/>
            </w:pPr>
            <w:r w:rsidRPr="0054726E">
              <w:t>Qualité des montages et des coutures</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441AD" w14:textId="77777777" w:rsidR="00EF3C1F" w:rsidRPr="0054726E" w:rsidRDefault="00EF3C1F" w:rsidP="00EF3C1F">
            <w:pPr>
              <w:pStyle w:val="TableContents"/>
            </w:pPr>
          </w:p>
        </w:tc>
      </w:tr>
      <w:tr w:rsidR="00EF3C1F" w:rsidRPr="0054726E" w14:paraId="15DFCB17"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27FA67B9" w14:textId="77777777" w:rsidR="00EF3C1F" w:rsidRPr="0054726E" w:rsidRDefault="00EF3C1F" w:rsidP="00EF3C1F">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Cohérence de l'élément garance dans le vêtement</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69E76B" w14:textId="77777777" w:rsidR="00EF3C1F" w:rsidRPr="0054726E" w:rsidRDefault="00EF3C1F" w:rsidP="00EF3C1F">
            <w:pPr>
              <w:pStyle w:val="TableContents"/>
            </w:pPr>
          </w:p>
        </w:tc>
      </w:tr>
      <w:tr w:rsidR="00EF3C1F" w:rsidRPr="0054726E" w14:paraId="3DD5790F"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457EF551" w14:textId="77777777" w:rsidR="00EF3C1F" w:rsidRPr="0054726E" w:rsidRDefault="00EF3C1F" w:rsidP="00EF3C1F">
            <w:pPr>
              <w:pStyle w:val="TableContents"/>
            </w:pPr>
            <w:r w:rsidRPr="0054726E">
              <w:t>Qualité du marquage DOUANE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95F49A" w14:textId="77777777" w:rsidR="00EF3C1F" w:rsidRPr="0054726E" w:rsidRDefault="00EF3C1F" w:rsidP="00EF3C1F">
            <w:pPr>
              <w:pStyle w:val="TableContents"/>
            </w:pPr>
          </w:p>
        </w:tc>
      </w:tr>
      <w:tr w:rsidR="00EF3C1F" w:rsidRPr="0054726E" w14:paraId="3989B99D"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4192085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l’usure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57E8C6" w14:textId="77777777" w:rsidR="00EF3C1F" w:rsidRPr="0054726E" w:rsidRDefault="00EF3C1F" w:rsidP="00EF3C1F">
            <w:pPr>
              <w:pStyle w:val="TableContents"/>
            </w:pPr>
          </w:p>
        </w:tc>
      </w:tr>
      <w:tr w:rsidR="00EF3C1F" w:rsidRPr="0054726E" w14:paraId="7CCEE1E6"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73A2930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EF48F6" w14:textId="77777777" w:rsidR="00EF3C1F" w:rsidRPr="0054726E" w:rsidRDefault="00EF3C1F" w:rsidP="00EF3C1F">
            <w:pPr>
              <w:pStyle w:val="TableContents"/>
            </w:pPr>
          </w:p>
        </w:tc>
      </w:tr>
      <w:tr w:rsidR="00AC6FC9" w:rsidRPr="0054726E" w14:paraId="76D5BD8C" w14:textId="77777777" w:rsidTr="000952FB">
        <w:tc>
          <w:tcPr>
            <w:tcW w:w="408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731EDC" w14:textId="216FBDBD"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73CEE9" w14:textId="77777777" w:rsidR="00AC6FC9" w:rsidRPr="0054726E" w:rsidRDefault="00AC6FC9" w:rsidP="00AC6FC9">
            <w:pPr>
              <w:pStyle w:val="TableContents"/>
            </w:pPr>
          </w:p>
        </w:tc>
      </w:tr>
      <w:tr w:rsidR="00AC6FC9" w:rsidRPr="0054726E" w14:paraId="227DD2B4" w14:textId="77777777" w:rsidTr="00B52833">
        <w:tc>
          <w:tcPr>
            <w:tcW w:w="9629"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7BD4146" w14:textId="77777777" w:rsidR="00AC6FC9" w:rsidRPr="0054726E" w:rsidRDefault="00AC6FC9" w:rsidP="00AC6FC9">
            <w:pPr>
              <w:pStyle w:val="TableContents"/>
            </w:pPr>
            <w:r w:rsidRPr="0054726E">
              <w:t>Confort et adaptation aux conditions d'utilisation</w:t>
            </w:r>
          </w:p>
        </w:tc>
      </w:tr>
      <w:tr w:rsidR="00AC6FC9" w:rsidRPr="0054726E" w14:paraId="34CB8E1C"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500906A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des  agents</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51F909" w14:textId="77777777" w:rsidR="00AC6FC9" w:rsidRPr="0054726E" w:rsidRDefault="00AC6FC9" w:rsidP="00AC6FC9">
            <w:pPr>
              <w:pStyle w:val="TableContents"/>
            </w:pPr>
          </w:p>
        </w:tc>
      </w:tr>
      <w:tr w:rsidR="00AC6FC9" w:rsidRPr="0054726E" w14:paraId="6020ADC9"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001798B9" w14:textId="77777777" w:rsidR="00AC6FC9" w:rsidRPr="0054726E" w:rsidRDefault="00AC6FC9" w:rsidP="00AC6FC9">
            <w:pPr>
              <w:pStyle w:val="TableContents"/>
            </w:pPr>
            <w:r w:rsidRPr="0054726E">
              <w:t>Aisance dans les mouvements (souplesse et légèreté)</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4AAECD" w14:textId="77777777" w:rsidR="00AC6FC9" w:rsidRPr="0054726E" w:rsidRDefault="00AC6FC9" w:rsidP="00AC6FC9">
            <w:pPr>
              <w:pStyle w:val="TableContents"/>
            </w:pPr>
          </w:p>
        </w:tc>
      </w:tr>
      <w:tr w:rsidR="00AC6FC9" w:rsidRPr="0054726E" w14:paraId="03C8057D"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60B7F227" w14:textId="77777777" w:rsidR="00AC6FC9" w:rsidRPr="0054726E" w:rsidRDefault="00AC6FC9" w:rsidP="00AC6FC9">
            <w:pPr>
              <w:pStyle w:val="TableContents"/>
            </w:pPr>
            <w:r w:rsidRPr="0054726E">
              <w:t>Absence de gêne au porté</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D19EDC" w14:textId="77777777" w:rsidR="00AC6FC9" w:rsidRPr="0054726E" w:rsidRDefault="00AC6FC9" w:rsidP="00AC6FC9">
            <w:pPr>
              <w:pStyle w:val="TableContents"/>
            </w:pPr>
          </w:p>
        </w:tc>
      </w:tr>
      <w:tr w:rsidR="00AC6FC9" w:rsidRPr="0054726E" w14:paraId="4959725A"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2B873C4A"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Séchage rapide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20BF57" w14:textId="77777777" w:rsidR="00AC6FC9" w:rsidRPr="0054726E" w:rsidRDefault="00AC6FC9" w:rsidP="00AC6FC9">
            <w:pPr>
              <w:pStyle w:val="TableContents"/>
            </w:pPr>
          </w:p>
        </w:tc>
      </w:tr>
      <w:tr w:rsidR="00AC6FC9" w:rsidRPr="0054726E" w14:paraId="66E0AC89"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0784C961"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Absence de boulochage</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2E4A2F" w14:textId="77777777" w:rsidR="00AC6FC9" w:rsidRPr="0054726E" w:rsidRDefault="00AC6FC9" w:rsidP="00AC6FC9">
            <w:pPr>
              <w:pStyle w:val="TableContents"/>
            </w:pPr>
          </w:p>
        </w:tc>
      </w:tr>
      <w:tr w:rsidR="00AC6FC9" w:rsidRPr="0054726E" w14:paraId="55E7A6CC" w14:textId="77777777" w:rsidTr="00B52833">
        <w:tc>
          <w:tcPr>
            <w:tcW w:w="4083" w:type="dxa"/>
            <w:tcBorders>
              <w:left w:val="single" w:sz="2" w:space="0" w:color="000000"/>
              <w:bottom w:val="single" w:sz="2" w:space="0" w:color="000000"/>
            </w:tcBorders>
            <w:shd w:val="clear" w:color="auto" w:fill="auto"/>
            <w:tcMar>
              <w:top w:w="55" w:type="dxa"/>
              <w:left w:w="55" w:type="dxa"/>
              <w:bottom w:w="55" w:type="dxa"/>
              <w:right w:w="55" w:type="dxa"/>
            </w:tcMar>
          </w:tcPr>
          <w:p w14:paraId="5447FE34" w14:textId="77777777" w:rsidR="00AC6FC9" w:rsidRPr="0054726E" w:rsidRDefault="00AC6FC9" w:rsidP="00AC6FC9">
            <w:pPr>
              <w:pStyle w:val="TableContents"/>
            </w:pPr>
            <w:r w:rsidRPr="0054726E">
              <w:t>Coutures étanches</w:t>
            </w:r>
          </w:p>
        </w:tc>
        <w:tc>
          <w:tcPr>
            <w:tcW w:w="554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EFE316" w14:textId="77777777" w:rsidR="00AC6FC9" w:rsidRPr="0054726E" w:rsidRDefault="00AC6FC9" w:rsidP="00AC6FC9">
            <w:pPr>
              <w:pStyle w:val="TableContents"/>
            </w:pPr>
          </w:p>
        </w:tc>
      </w:tr>
      <w:tr w:rsidR="00AC6FC9" w:rsidRPr="0054726E" w14:paraId="3DF7F492" w14:textId="77777777" w:rsidTr="00B52833">
        <w:tc>
          <w:tcPr>
            <w:tcW w:w="9629" w:type="dxa"/>
            <w:gridSpan w:val="2"/>
            <w:tcBorders>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32F6B7DA" w14:textId="77777777" w:rsidR="00AC6FC9" w:rsidRPr="0054726E" w:rsidRDefault="00AC6FC9" w:rsidP="00AC6FC9">
            <w:pPr>
              <w:pStyle w:val="TableContents"/>
              <w:rPr>
                <w:b/>
                <w:bCs/>
              </w:rPr>
            </w:pPr>
            <w:r w:rsidRPr="0054726E">
              <w:rPr>
                <w:b/>
                <w:bCs/>
              </w:rPr>
              <w:t>Analyses laboratoires</w:t>
            </w:r>
          </w:p>
        </w:tc>
      </w:tr>
      <w:tr w:rsidR="00AC6FC9" w:rsidRPr="0054726E" w14:paraId="46DB54C1"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6C6E5EBA" w14:textId="77777777" w:rsidR="00AC6FC9" w:rsidRPr="0054726E" w:rsidRDefault="00AC6FC9" w:rsidP="00AC6FC9">
            <w:pPr>
              <w:pStyle w:val="TableContents"/>
            </w:pPr>
            <w:r w:rsidRPr="0054726E">
              <w:t>Solidité des teintures</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134EFAB"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A58817E"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674F3D96" w14:textId="77777777" w:rsidR="00AC6FC9" w:rsidRPr="0054726E" w:rsidRDefault="00AC6FC9" w:rsidP="00AC6FC9">
            <w:pPr>
              <w:pStyle w:val="TableContents"/>
            </w:pPr>
            <w:r w:rsidRPr="0054726E">
              <w:t>Non feu (EN ISO 11612 cf CCTP)</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5FA9CA6" w14:textId="77777777" w:rsidR="00AC6FC9" w:rsidRPr="0054726E" w:rsidRDefault="00AC6FC9" w:rsidP="00AC6FC9">
            <w:pPr>
              <w:pStyle w:val="TableContents"/>
            </w:pPr>
            <w:r w:rsidRPr="0054726E">
              <w:t>Résultats test d’un laboratoire agréé</w:t>
            </w:r>
          </w:p>
        </w:tc>
      </w:tr>
      <w:tr w:rsidR="00AC6FC9" w:rsidRPr="0054726E" w14:paraId="4A017C55"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106C9BEA" w14:textId="77777777" w:rsidR="00AC6FC9" w:rsidRPr="0054726E" w:rsidRDefault="00AC6FC9" w:rsidP="00AC6FC9">
            <w:pPr>
              <w:pStyle w:val="TableContents"/>
            </w:pPr>
            <w:r w:rsidRPr="0054726E">
              <w:t>Stabilité dimensionnelle</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1A60B05" w14:textId="77777777" w:rsidR="00AC6FC9" w:rsidRPr="0054726E" w:rsidRDefault="00AC6FC9" w:rsidP="00AC6FC9">
            <w:pPr>
              <w:pStyle w:val="TableContents"/>
            </w:pPr>
            <w:r w:rsidRPr="0054726E">
              <w:t>Résultats test d’un laboratoire agréé</w:t>
            </w:r>
          </w:p>
        </w:tc>
      </w:tr>
      <w:tr w:rsidR="00AC6FC9" w:rsidRPr="0054726E" w14:paraId="5B420A3C"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360BA797" w14:textId="77777777" w:rsidR="00AC6FC9" w:rsidRPr="0054726E" w:rsidRDefault="00AC6FC9" w:rsidP="00AC6FC9">
            <w:pPr>
              <w:pStyle w:val="TableContents"/>
            </w:pPr>
            <w:r w:rsidRPr="0054726E">
              <w:t>Performance de la résistance à la pénétration de l’eau</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829161B" w14:textId="77777777" w:rsidR="00AC6FC9" w:rsidRPr="0054726E" w:rsidRDefault="00AC6FC9" w:rsidP="00AC6FC9">
            <w:pPr>
              <w:pStyle w:val="TableContents"/>
            </w:pPr>
            <w:r w:rsidRPr="0054726E">
              <w:t>Résultats test d’un laboratoire agréé</w:t>
            </w:r>
          </w:p>
        </w:tc>
      </w:tr>
      <w:tr w:rsidR="00AC6FC9" w:rsidRPr="0054726E" w14:paraId="01348A0D"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0F8F8687"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Respirabilité</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0289DA5" w14:textId="77777777" w:rsidR="00AC6FC9" w:rsidRPr="0054726E" w:rsidRDefault="00AC6FC9" w:rsidP="00AC6FC9">
            <w:pPr>
              <w:pStyle w:val="TableContents"/>
            </w:pPr>
            <w:r w:rsidRPr="0054726E">
              <w:t>Résultats test d’un laboratoire agréé</w:t>
            </w:r>
          </w:p>
        </w:tc>
      </w:tr>
      <w:tr w:rsidR="00AC6FC9" w:rsidRPr="0054726E" w14:paraId="57024447"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57A0D6A9"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sz w:val="20"/>
                <w:szCs w:val="20"/>
                <w:lang w:eastAsia="en-US"/>
              </w:rPr>
              <w:t>Performance coupe-vent</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057E53D" w14:textId="77777777" w:rsidR="00AC6FC9" w:rsidRPr="0054726E" w:rsidRDefault="00AC6FC9" w:rsidP="00AC6FC9">
            <w:pPr>
              <w:pStyle w:val="TableContents"/>
            </w:pPr>
            <w:r w:rsidRPr="0054726E">
              <w:t>Résultats test d’un laboratoire agréé</w:t>
            </w:r>
          </w:p>
        </w:tc>
      </w:tr>
      <w:tr w:rsidR="00AC6FC9" w:rsidRPr="0054726E" w14:paraId="23992030"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0D023FF2"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l’arrachement</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A5BECD3"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673ECB1C" w14:textId="77777777" w:rsidTr="00B52833">
        <w:tc>
          <w:tcPr>
            <w:tcW w:w="4083" w:type="dxa"/>
            <w:tcBorders>
              <w:left w:val="single" w:sz="2" w:space="0" w:color="000000"/>
              <w:bottom w:val="single" w:sz="2" w:space="0" w:color="000000"/>
            </w:tcBorders>
            <w:shd w:val="clear" w:color="auto" w:fill="DDDDDD"/>
            <w:tcMar>
              <w:top w:w="55" w:type="dxa"/>
              <w:left w:w="55" w:type="dxa"/>
              <w:bottom w:w="55" w:type="dxa"/>
              <w:right w:w="55" w:type="dxa"/>
            </w:tcMar>
          </w:tcPr>
          <w:p w14:paraId="44749A7E"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46"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57B16F" w14:textId="77777777" w:rsidR="00AC6FC9" w:rsidRPr="0054726E" w:rsidRDefault="00AC6FC9" w:rsidP="00AC6FC9">
            <w:pPr>
              <w:pStyle w:val="TableContents"/>
              <w:rPr>
                <w:i/>
                <w:iCs/>
              </w:rPr>
            </w:pPr>
            <w:r w:rsidRPr="0054726E">
              <w:rPr>
                <w:i/>
                <w:iCs/>
              </w:rPr>
              <w:t>Résultats test d’un laboratoire agréé</w:t>
            </w:r>
          </w:p>
        </w:tc>
      </w:tr>
    </w:tbl>
    <w:p w14:paraId="6F02DE91" w14:textId="77777777" w:rsidR="00E879C2" w:rsidRPr="0054726E" w:rsidRDefault="00E879C2" w:rsidP="00E879C2">
      <w:pPr>
        <w:pStyle w:val="Standard"/>
        <w:tabs>
          <w:tab w:val="right" w:leader="dot" w:pos="9468"/>
        </w:tabs>
        <w:rPr>
          <w:rFonts w:ascii="Marianne" w:eastAsia="Calibri" w:hAnsi="Marianne"/>
          <w:color w:val="00000A"/>
          <w:sz w:val="20"/>
          <w:szCs w:val="20"/>
        </w:rPr>
      </w:pPr>
    </w:p>
    <w:p w14:paraId="5C214202" w14:textId="77777777" w:rsidR="00E879C2" w:rsidRPr="0054726E" w:rsidRDefault="00E879C2" w:rsidP="00E879C2">
      <w:pPr>
        <w:pStyle w:val="Standard"/>
        <w:tabs>
          <w:tab w:val="right" w:leader="dot" w:pos="9468"/>
        </w:tabs>
        <w:rPr>
          <w:rFonts w:ascii="Marianne" w:eastAsia="Calibri" w:hAnsi="Marianne"/>
          <w:color w:val="00000A"/>
          <w:sz w:val="20"/>
          <w:szCs w:val="20"/>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E879C2" w:rsidRPr="0054726E" w14:paraId="041F2F75" w14:textId="77777777" w:rsidTr="00B52833">
        <w:tc>
          <w:tcPr>
            <w:tcW w:w="9638" w:type="dxa"/>
            <w:gridSpan w:val="3"/>
            <w:tcBorders>
              <w:top w:val="single" w:sz="4" w:space="0" w:color="000000"/>
              <w:left w:val="single" w:sz="4" w:space="0" w:color="000000"/>
              <w:bottom w:val="single" w:sz="4" w:space="0" w:color="000000"/>
              <w:right w:val="single" w:sz="4" w:space="0" w:color="000000"/>
            </w:tcBorders>
            <w:shd w:val="clear" w:color="auto" w:fill="808080"/>
            <w:tcMar>
              <w:top w:w="55" w:type="dxa"/>
              <w:left w:w="55" w:type="dxa"/>
              <w:bottom w:w="55" w:type="dxa"/>
              <w:right w:w="55" w:type="dxa"/>
            </w:tcMar>
          </w:tcPr>
          <w:p w14:paraId="02EE1EC5" w14:textId="77777777" w:rsidR="00E879C2" w:rsidRPr="0054726E" w:rsidRDefault="00E879C2" w:rsidP="00B52833">
            <w:pPr>
              <w:pStyle w:val="TableContents"/>
              <w:jc w:val="center"/>
            </w:pPr>
            <w:r w:rsidRPr="0054726E">
              <w:t>Quantité et qualité des échantillons demandés</w:t>
            </w:r>
          </w:p>
        </w:tc>
      </w:tr>
      <w:tr w:rsidR="00E879C2" w:rsidRPr="0054726E" w14:paraId="4E596CBC" w14:textId="77777777" w:rsidTr="00B52833">
        <w:tc>
          <w:tcPr>
            <w:tcW w:w="3212" w:type="dxa"/>
            <w:tcBorders>
              <w:left w:val="single" w:sz="4" w:space="0" w:color="000000"/>
              <w:bottom w:val="single" w:sz="4" w:space="0" w:color="000000"/>
            </w:tcBorders>
            <w:shd w:val="clear" w:color="auto" w:fill="DDDDDD"/>
            <w:tcMar>
              <w:top w:w="55" w:type="dxa"/>
              <w:left w:w="55" w:type="dxa"/>
              <w:bottom w:w="55" w:type="dxa"/>
              <w:right w:w="55" w:type="dxa"/>
            </w:tcMar>
          </w:tcPr>
          <w:p w14:paraId="3B6C3E59" w14:textId="77777777" w:rsidR="00E879C2" w:rsidRPr="0054726E" w:rsidRDefault="00E879C2" w:rsidP="00B52833">
            <w:pPr>
              <w:pStyle w:val="TableContents"/>
              <w:jc w:val="center"/>
            </w:pPr>
            <w:r w:rsidRPr="0054726E">
              <w:t>Modèle</w:t>
            </w:r>
          </w:p>
        </w:tc>
        <w:tc>
          <w:tcPr>
            <w:tcW w:w="3213" w:type="dxa"/>
            <w:tcBorders>
              <w:left w:val="single" w:sz="4" w:space="0" w:color="000000"/>
              <w:bottom w:val="single" w:sz="4" w:space="0" w:color="000000"/>
            </w:tcBorders>
            <w:shd w:val="clear" w:color="auto" w:fill="DDDDDD"/>
            <w:tcMar>
              <w:top w:w="55" w:type="dxa"/>
              <w:left w:w="55" w:type="dxa"/>
              <w:bottom w:w="55" w:type="dxa"/>
              <w:right w:w="55" w:type="dxa"/>
            </w:tcMar>
          </w:tcPr>
          <w:p w14:paraId="42A0B88F" w14:textId="77777777" w:rsidR="00E879C2" w:rsidRPr="0054726E" w:rsidRDefault="00E879C2" w:rsidP="00B52833">
            <w:pPr>
              <w:pStyle w:val="TableContents"/>
              <w:jc w:val="center"/>
            </w:pPr>
            <w:r w:rsidRPr="0054726E">
              <w:t>Tailles</w:t>
            </w:r>
          </w:p>
        </w:tc>
        <w:tc>
          <w:tcPr>
            <w:tcW w:w="3213" w:type="dxa"/>
            <w:tcBorders>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2AD52782" w14:textId="77777777" w:rsidR="00E879C2" w:rsidRPr="0054726E" w:rsidRDefault="00E879C2" w:rsidP="00B52833">
            <w:pPr>
              <w:pStyle w:val="TableContents"/>
              <w:jc w:val="center"/>
            </w:pPr>
            <w:r w:rsidRPr="0054726E">
              <w:t>Nombres  d’échantillons</w:t>
            </w:r>
          </w:p>
        </w:tc>
      </w:tr>
      <w:tr w:rsidR="00E879C2" w:rsidRPr="0054726E" w14:paraId="0E73A661" w14:textId="77777777" w:rsidTr="00B52833">
        <w:trPr>
          <w:trHeight w:val="413"/>
        </w:trPr>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57AD3F36" w14:textId="77777777" w:rsidR="00E879C2" w:rsidRPr="0054726E" w:rsidRDefault="00E879C2" w:rsidP="00B52833">
            <w:pPr>
              <w:pStyle w:val="TableContents"/>
            </w:pPr>
            <w:r w:rsidRPr="0054726E">
              <w:t>unisexe</w:t>
            </w:r>
          </w:p>
        </w:tc>
        <w:tc>
          <w:tcPr>
            <w:tcW w:w="3213" w:type="dxa"/>
            <w:tcBorders>
              <w:left w:val="single" w:sz="4" w:space="0" w:color="000000"/>
              <w:bottom w:val="single" w:sz="4" w:space="0" w:color="000000"/>
            </w:tcBorders>
            <w:shd w:val="clear" w:color="auto" w:fill="auto"/>
            <w:tcMar>
              <w:top w:w="55" w:type="dxa"/>
              <w:left w:w="55" w:type="dxa"/>
              <w:bottom w:w="55" w:type="dxa"/>
              <w:right w:w="55" w:type="dxa"/>
            </w:tcMar>
          </w:tcPr>
          <w:p w14:paraId="2C5EEF6F" w14:textId="77777777" w:rsidR="00E879C2" w:rsidRPr="0054726E" w:rsidRDefault="00E879C2" w:rsidP="00B52833">
            <w:pPr>
              <w:pStyle w:val="TableContents"/>
            </w:pPr>
            <w:r w:rsidRPr="0054726E">
              <w:t>M</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142F9E" w14:textId="16368945" w:rsidR="00E879C2" w:rsidRPr="0054726E" w:rsidRDefault="00022620" w:rsidP="00B52833">
            <w:pPr>
              <w:pStyle w:val="TableContents"/>
            </w:pPr>
            <w:r>
              <w:t>6</w:t>
            </w:r>
          </w:p>
        </w:tc>
      </w:tr>
      <w:tr w:rsidR="00E879C2" w:rsidRPr="0054726E" w14:paraId="3FAC0F47" w14:textId="77777777" w:rsidTr="00B52833">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05C292E3" w14:textId="77777777" w:rsidR="00E879C2" w:rsidRPr="0054726E" w:rsidRDefault="00E879C2" w:rsidP="00B52833">
            <w:pPr>
              <w:pStyle w:val="TableContents"/>
            </w:pPr>
            <w:r w:rsidRPr="0054726E">
              <w:t>unisexe</w:t>
            </w:r>
          </w:p>
        </w:tc>
        <w:tc>
          <w:tcPr>
            <w:tcW w:w="3213" w:type="dxa"/>
            <w:tcBorders>
              <w:left w:val="single" w:sz="4" w:space="0" w:color="000000"/>
              <w:bottom w:val="single" w:sz="4" w:space="0" w:color="000000"/>
            </w:tcBorders>
            <w:shd w:val="clear" w:color="auto" w:fill="auto"/>
            <w:tcMar>
              <w:top w:w="55" w:type="dxa"/>
              <w:left w:w="55" w:type="dxa"/>
              <w:bottom w:w="55" w:type="dxa"/>
              <w:right w:w="55" w:type="dxa"/>
            </w:tcMar>
          </w:tcPr>
          <w:p w14:paraId="1489B20F" w14:textId="77777777" w:rsidR="00E879C2" w:rsidRPr="0054726E" w:rsidRDefault="00E879C2" w:rsidP="00B52833">
            <w:pPr>
              <w:pStyle w:val="TableContents"/>
            </w:pPr>
            <w:r w:rsidRPr="0054726E">
              <w:t>L</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180A7A5" w14:textId="47BC6723" w:rsidR="00E879C2" w:rsidRPr="0054726E" w:rsidRDefault="00022620" w:rsidP="00B52833">
            <w:pPr>
              <w:pStyle w:val="TableContents"/>
            </w:pPr>
            <w:r>
              <w:t>6</w:t>
            </w:r>
          </w:p>
        </w:tc>
      </w:tr>
    </w:tbl>
    <w:p w14:paraId="46D2E252" w14:textId="77777777" w:rsidR="00E879C2" w:rsidRPr="0054726E" w:rsidRDefault="00E879C2" w:rsidP="00E879C2">
      <w:pPr>
        <w:pStyle w:val="Standard"/>
        <w:tabs>
          <w:tab w:val="right" w:leader="dot" w:pos="9468"/>
        </w:tabs>
        <w:rPr>
          <w:rFonts w:ascii="Marianne" w:eastAsia="Calibri" w:hAnsi="Marianne"/>
          <w:color w:val="00000A"/>
          <w:sz w:val="20"/>
          <w:szCs w:val="20"/>
        </w:rPr>
      </w:pPr>
    </w:p>
    <w:p w14:paraId="23414CB1" w14:textId="77777777" w:rsidR="00E879C2" w:rsidRPr="0054726E" w:rsidRDefault="00E879C2" w:rsidP="00E879C2">
      <w:pPr>
        <w:pStyle w:val="Standard"/>
        <w:rPr>
          <w:rFonts w:ascii="Marianne" w:hAnsi="Marianne"/>
          <w:sz w:val="20"/>
          <w:szCs w:val="20"/>
        </w:rPr>
      </w:pPr>
    </w:p>
    <w:p w14:paraId="1B27E12B" w14:textId="77777777" w:rsidR="00E879C2" w:rsidRPr="0054726E" w:rsidRDefault="00E879C2" w:rsidP="00E879C2">
      <w:pPr>
        <w:pStyle w:val="Titre3"/>
        <w:numPr>
          <w:ilvl w:val="0"/>
          <w:numId w:val="0"/>
        </w:numPr>
        <w:rPr>
          <w:color w:val="002060"/>
          <w:sz w:val="20"/>
          <w:szCs w:val="20"/>
        </w:rPr>
      </w:pPr>
      <w:bookmarkStart w:id="580" w:name="_Toc207276899"/>
      <w:bookmarkStart w:id="581" w:name="__RefHeading___Toc50220_2787168394"/>
      <w:bookmarkStart w:id="582" w:name="_Toc214868112"/>
      <w:bookmarkStart w:id="583" w:name="_Toc215842638"/>
      <w:bookmarkStart w:id="584" w:name="_Toc216101351"/>
      <w:bookmarkStart w:id="585" w:name="_Toc216360464"/>
      <w:bookmarkStart w:id="586" w:name="_Toc216883352"/>
      <w:r w:rsidRPr="0054726E">
        <w:rPr>
          <w:color w:val="002060"/>
          <w:sz w:val="20"/>
          <w:szCs w:val="20"/>
        </w:rPr>
        <w:t>5-19. Veste de treillis</w:t>
      </w:r>
      <w:bookmarkEnd w:id="580"/>
      <w:bookmarkEnd w:id="581"/>
      <w:bookmarkEnd w:id="582"/>
      <w:r w:rsidRPr="0054726E">
        <w:rPr>
          <w:color w:val="002060"/>
          <w:sz w:val="20"/>
          <w:szCs w:val="20"/>
        </w:rPr>
        <w:t xml:space="preserve"> terrestre – homme et femme</w:t>
      </w:r>
      <w:bookmarkEnd w:id="583"/>
      <w:bookmarkEnd w:id="584"/>
      <w:bookmarkEnd w:id="585"/>
      <w:bookmarkEnd w:id="586"/>
    </w:p>
    <w:p w14:paraId="63F5F14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94C7F4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D37308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920900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BCC74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34BC1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DF0FA4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4235E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41BE00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6F1E7A" w14:textId="77777777" w:rsidR="00E879C2" w:rsidRPr="0054726E" w:rsidRDefault="00E879C2" w:rsidP="00B52833">
            <w:pPr>
              <w:pStyle w:val="Sansinterligne"/>
              <w:rPr>
                <w:rFonts w:ascii="Marianne" w:hAnsi="Marianne"/>
                <w:sz w:val="20"/>
                <w:szCs w:val="20"/>
              </w:rPr>
            </w:pPr>
          </w:p>
        </w:tc>
      </w:tr>
      <w:tr w:rsidR="00E879C2" w:rsidRPr="0054726E" w14:paraId="2DE776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BF167D"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CEB44A" w14:textId="77777777" w:rsidR="00E879C2" w:rsidRPr="0054726E" w:rsidRDefault="00E879C2" w:rsidP="00B52833">
            <w:pPr>
              <w:pStyle w:val="Sansinterligne"/>
              <w:rPr>
                <w:rFonts w:ascii="Marianne" w:hAnsi="Marianne"/>
                <w:sz w:val="20"/>
                <w:szCs w:val="20"/>
              </w:rPr>
            </w:pPr>
          </w:p>
        </w:tc>
      </w:tr>
      <w:tr w:rsidR="00E879C2" w:rsidRPr="0054726E" w14:paraId="4492B1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C8D3FC"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792523" w14:textId="77777777" w:rsidR="00E879C2" w:rsidRPr="0054726E" w:rsidRDefault="00E879C2" w:rsidP="00B52833">
            <w:pPr>
              <w:pStyle w:val="Sansinterligne"/>
              <w:rPr>
                <w:rFonts w:ascii="Marianne" w:hAnsi="Marianne"/>
                <w:sz w:val="20"/>
                <w:szCs w:val="20"/>
              </w:rPr>
            </w:pPr>
          </w:p>
        </w:tc>
      </w:tr>
      <w:tr w:rsidR="00E879C2" w:rsidRPr="0054726E" w14:paraId="11BA27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B2D933"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4344FB" w14:textId="77777777" w:rsidR="00E879C2" w:rsidRPr="0054726E" w:rsidRDefault="00E879C2" w:rsidP="00B52833">
            <w:pPr>
              <w:pStyle w:val="Sansinterligne"/>
              <w:rPr>
                <w:rFonts w:ascii="Marianne" w:hAnsi="Marianne"/>
                <w:sz w:val="20"/>
                <w:szCs w:val="20"/>
              </w:rPr>
            </w:pPr>
          </w:p>
        </w:tc>
      </w:tr>
      <w:tr w:rsidR="00E879C2" w:rsidRPr="0054726E" w14:paraId="49F4A9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8FFCA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DD2582" w14:textId="77777777" w:rsidR="00E879C2" w:rsidRPr="0054726E" w:rsidRDefault="00E879C2" w:rsidP="00B52833">
            <w:pPr>
              <w:pStyle w:val="Sansinterligne"/>
              <w:rPr>
                <w:rFonts w:ascii="Marianne" w:hAnsi="Marianne"/>
                <w:i/>
                <w:iCs/>
                <w:sz w:val="20"/>
                <w:szCs w:val="20"/>
              </w:rPr>
            </w:pPr>
          </w:p>
        </w:tc>
      </w:tr>
      <w:tr w:rsidR="00EF3C1F" w:rsidRPr="0054726E" w14:paraId="6A973D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18CA24" w14:textId="3D3CFCA2"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0FA76F" w14:textId="77777777" w:rsidR="00EF3C1F" w:rsidRPr="0054726E" w:rsidRDefault="00EF3C1F" w:rsidP="00EF3C1F">
            <w:pPr>
              <w:pStyle w:val="Sansinterligne"/>
              <w:rPr>
                <w:rFonts w:ascii="Marianne" w:hAnsi="Marianne"/>
                <w:i/>
                <w:iCs/>
                <w:sz w:val="20"/>
                <w:szCs w:val="20"/>
              </w:rPr>
            </w:pPr>
          </w:p>
        </w:tc>
      </w:tr>
      <w:tr w:rsidR="00EF3C1F" w:rsidRPr="0054726E" w14:paraId="08686EC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A1AFCF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0F2E7E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6E54E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BB295D" w14:textId="77777777" w:rsidR="00EF3C1F" w:rsidRPr="0054726E" w:rsidRDefault="00EF3C1F" w:rsidP="00EF3C1F">
            <w:pPr>
              <w:pStyle w:val="Sansinterligne"/>
              <w:rPr>
                <w:rFonts w:ascii="Marianne" w:hAnsi="Marianne"/>
                <w:i/>
                <w:iCs/>
                <w:sz w:val="20"/>
                <w:szCs w:val="20"/>
              </w:rPr>
            </w:pPr>
          </w:p>
        </w:tc>
      </w:tr>
      <w:tr w:rsidR="00EF3C1F" w:rsidRPr="0054726E" w14:paraId="391D91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AFF53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5EFD05" w14:textId="77777777" w:rsidR="00EF3C1F" w:rsidRPr="0054726E" w:rsidRDefault="00EF3C1F" w:rsidP="00EF3C1F">
            <w:pPr>
              <w:pStyle w:val="Sansinterligne"/>
              <w:rPr>
                <w:rFonts w:ascii="Marianne" w:hAnsi="Marianne"/>
                <w:i/>
                <w:iCs/>
                <w:sz w:val="20"/>
                <w:szCs w:val="20"/>
              </w:rPr>
            </w:pPr>
          </w:p>
        </w:tc>
      </w:tr>
      <w:tr w:rsidR="00EF3C1F" w:rsidRPr="0054726E" w14:paraId="331BF2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749E5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EA8C7A" w14:textId="77777777" w:rsidR="00EF3C1F" w:rsidRPr="0054726E" w:rsidRDefault="00EF3C1F" w:rsidP="00EF3C1F">
            <w:pPr>
              <w:pStyle w:val="Sansinterligne"/>
              <w:rPr>
                <w:rFonts w:ascii="Marianne" w:hAnsi="Marianne"/>
                <w:i/>
                <w:iCs/>
                <w:sz w:val="20"/>
                <w:szCs w:val="20"/>
              </w:rPr>
            </w:pPr>
          </w:p>
        </w:tc>
      </w:tr>
      <w:tr w:rsidR="00EF3C1F" w:rsidRPr="0054726E" w14:paraId="0FAE6A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29312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4E9B74" w14:textId="77777777" w:rsidR="00EF3C1F" w:rsidRPr="0054726E" w:rsidRDefault="00EF3C1F" w:rsidP="00EF3C1F">
            <w:pPr>
              <w:pStyle w:val="Sansinterligne"/>
              <w:rPr>
                <w:rFonts w:ascii="Marianne" w:hAnsi="Marianne"/>
                <w:sz w:val="20"/>
                <w:szCs w:val="20"/>
              </w:rPr>
            </w:pPr>
          </w:p>
        </w:tc>
      </w:tr>
      <w:tr w:rsidR="00EF3C1F" w:rsidRPr="0054726E" w14:paraId="2D79D1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2B898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46CED6" w14:textId="77777777" w:rsidR="00EF3C1F" w:rsidRPr="0054726E" w:rsidRDefault="00EF3C1F" w:rsidP="00EF3C1F">
            <w:pPr>
              <w:pStyle w:val="Sansinterligne"/>
              <w:rPr>
                <w:rFonts w:ascii="Marianne" w:hAnsi="Marianne"/>
                <w:sz w:val="20"/>
                <w:szCs w:val="20"/>
              </w:rPr>
            </w:pPr>
          </w:p>
        </w:tc>
      </w:tr>
      <w:tr w:rsidR="00EF3C1F" w:rsidRPr="0054726E" w14:paraId="043D9A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6E472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AC3A18" w14:textId="77777777" w:rsidR="00EF3C1F" w:rsidRPr="0054726E" w:rsidRDefault="00EF3C1F" w:rsidP="00EF3C1F">
            <w:pPr>
              <w:pStyle w:val="Sansinterligne"/>
              <w:rPr>
                <w:rFonts w:ascii="Marianne" w:hAnsi="Marianne"/>
                <w:sz w:val="20"/>
                <w:szCs w:val="20"/>
              </w:rPr>
            </w:pPr>
          </w:p>
        </w:tc>
      </w:tr>
      <w:tr w:rsidR="00EF3C1F" w:rsidRPr="0054726E" w14:paraId="47A2E6D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6BCD1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A77792" w14:textId="77777777" w:rsidR="00EF3C1F" w:rsidRPr="0054726E" w:rsidRDefault="00EF3C1F" w:rsidP="00EF3C1F">
            <w:pPr>
              <w:pStyle w:val="Sansinterligne"/>
              <w:rPr>
                <w:rFonts w:ascii="Marianne" w:hAnsi="Marianne"/>
                <w:i/>
                <w:iCs/>
                <w:sz w:val="20"/>
                <w:szCs w:val="20"/>
              </w:rPr>
            </w:pPr>
          </w:p>
        </w:tc>
      </w:tr>
      <w:tr w:rsidR="00EF3C1F" w:rsidRPr="0054726E" w14:paraId="29FBD8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7DC46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E49383" w14:textId="77777777" w:rsidR="00EF3C1F" w:rsidRPr="0054726E" w:rsidRDefault="00EF3C1F" w:rsidP="00EF3C1F">
            <w:pPr>
              <w:pStyle w:val="Sansinterligne"/>
              <w:rPr>
                <w:rFonts w:ascii="Marianne" w:hAnsi="Marianne"/>
                <w:sz w:val="20"/>
                <w:szCs w:val="20"/>
              </w:rPr>
            </w:pPr>
          </w:p>
        </w:tc>
      </w:tr>
      <w:tr w:rsidR="00AC6FC9" w:rsidRPr="0054726E" w14:paraId="5DC173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3B90DE" w14:textId="741774FC"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31777B" w14:textId="77777777" w:rsidR="00AC6FC9" w:rsidRPr="0054726E" w:rsidRDefault="00AC6FC9" w:rsidP="00AC6FC9">
            <w:pPr>
              <w:pStyle w:val="Sansinterligne"/>
              <w:rPr>
                <w:rFonts w:ascii="Marianne" w:hAnsi="Marianne"/>
                <w:sz w:val="20"/>
                <w:szCs w:val="20"/>
              </w:rPr>
            </w:pPr>
          </w:p>
        </w:tc>
      </w:tr>
      <w:tr w:rsidR="00AC6FC9" w:rsidRPr="0054726E" w14:paraId="436E4A1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DA37939"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1445D1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1DFC2B"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600253" w14:textId="77777777" w:rsidR="00AC6FC9" w:rsidRPr="0054726E" w:rsidRDefault="00AC6FC9" w:rsidP="00AC6FC9">
            <w:pPr>
              <w:pStyle w:val="Sansinterligne"/>
              <w:rPr>
                <w:rFonts w:ascii="Marianne" w:hAnsi="Marianne"/>
                <w:sz w:val="20"/>
                <w:szCs w:val="20"/>
              </w:rPr>
            </w:pPr>
          </w:p>
        </w:tc>
      </w:tr>
      <w:tr w:rsidR="00AC6FC9" w:rsidRPr="0054726E" w14:paraId="78B1374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884FD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6C3EC7" w14:textId="77777777" w:rsidR="00AC6FC9" w:rsidRPr="0054726E" w:rsidRDefault="00AC6FC9" w:rsidP="00AC6FC9">
            <w:pPr>
              <w:pStyle w:val="Sansinterligne"/>
              <w:rPr>
                <w:rFonts w:ascii="Marianne" w:hAnsi="Marianne"/>
                <w:sz w:val="20"/>
                <w:szCs w:val="20"/>
              </w:rPr>
            </w:pPr>
          </w:p>
        </w:tc>
      </w:tr>
      <w:tr w:rsidR="00AC6FC9" w:rsidRPr="0054726E" w14:paraId="6E6844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A36B1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508E1A" w14:textId="77777777" w:rsidR="00AC6FC9" w:rsidRPr="0054726E" w:rsidRDefault="00AC6FC9" w:rsidP="00AC6FC9">
            <w:pPr>
              <w:pStyle w:val="Sansinterligne"/>
              <w:rPr>
                <w:rFonts w:ascii="Marianne" w:hAnsi="Marianne"/>
                <w:sz w:val="20"/>
                <w:szCs w:val="20"/>
              </w:rPr>
            </w:pPr>
          </w:p>
        </w:tc>
      </w:tr>
      <w:tr w:rsidR="00AC6FC9" w:rsidRPr="0054726E" w14:paraId="44C20F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0A60C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30AF4D" w14:textId="77777777" w:rsidR="00AC6FC9" w:rsidRPr="0054726E" w:rsidRDefault="00AC6FC9" w:rsidP="00AC6FC9">
            <w:pPr>
              <w:pStyle w:val="Sansinterligne"/>
              <w:rPr>
                <w:rFonts w:ascii="Marianne" w:hAnsi="Marianne"/>
                <w:sz w:val="20"/>
                <w:szCs w:val="20"/>
              </w:rPr>
            </w:pPr>
          </w:p>
        </w:tc>
      </w:tr>
      <w:tr w:rsidR="00AC6FC9" w:rsidRPr="0054726E" w14:paraId="214CA0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D810A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ISO 11092</w:t>
            </w:r>
            <w:r w:rsidRPr="0054726E">
              <w:rPr>
                <w:rFonts w:cs="Calibri"/>
                <w:sz w:val="20"/>
                <w:szCs w:val="20"/>
              </w:rPr>
              <w:t> </w:t>
            </w:r>
            <w:r w:rsidRPr="0054726E">
              <w:rPr>
                <w:rFonts w:ascii="Marianne" w:hAnsi="Marianne"/>
                <w:sz w:val="20"/>
                <w:szCs w:val="20"/>
              </w:rPr>
              <w:t>: r</w:t>
            </w:r>
            <w:r w:rsidRPr="0054726E">
              <w:rPr>
                <w:rFonts w:ascii="Marianne" w:hAnsi="Marianne" w:cs="Marianne"/>
                <w:sz w:val="20"/>
                <w:szCs w:val="20"/>
              </w:rPr>
              <w:t>é</w:t>
            </w:r>
            <w:r w:rsidRPr="0054726E">
              <w:rPr>
                <w:rFonts w:ascii="Marianne" w:hAnsi="Marianne"/>
                <w:sz w:val="20"/>
                <w:szCs w:val="20"/>
              </w:rPr>
              <w:t xml:space="preserve">sistance </w:t>
            </w:r>
            <w:r w:rsidRPr="0054726E">
              <w:rPr>
                <w:rFonts w:ascii="Marianne" w:hAnsi="Marianne" w:cs="Marianne"/>
                <w:sz w:val="20"/>
                <w:szCs w:val="20"/>
              </w:rPr>
              <w:t>é</w:t>
            </w:r>
            <w:r w:rsidRPr="0054726E">
              <w:rPr>
                <w:rFonts w:ascii="Marianne" w:hAnsi="Marianne"/>
                <w:sz w:val="20"/>
                <w:szCs w:val="20"/>
              </w:rPr>
              <w:t>vaporative (RET) inférieure ou égale à 10 m² Pa/W</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04FC36" w14:textId="21CD73D2" w:rsidR="00AC6FC9" w:rsidRPr="0054726E" w:rsidRDefault="00AC6FC9" w:rsidP="00AC6FC9">
            <w:pPr>
              <w:pStyle w:val="Sansinterligne"/>
              <w:rPr>
                <w:rFonts w:ascii="Marianne" w:hAnsi="Marianne"/>
                <w:sz w:val="20"/>
                <w:szCs w:val="20"/>
              </w:rPr>
            </w:pPr>
          </w:p>
        </w:tc>
      </w:tr>
    </w:tbl>
    <w:p w14:paraId="13B146FD" w14:textId="77777777" w:rsidR="00E879C2" w:rsidRPr="0054726E" w:rsidRDefault="00E879C2" w:rsidP="00E879C2">
      <w:pPr>
        <w:pStyle w:val="Standard"/>
        <w:rPr>
          <w:rFonts w:ascii="Marianne" w:hAnsi="Marianne"/>
          <w:color w:val="002060"/>
          <w:sz w:val="20"/>
          <w:szCs w:val="20"/>
          <w:u w:val="single" w:color="FF0000"/>
        </w:rPr>
      </w:pPr>
    </w:p>
    <w:p w14:paraId="12FD0FA9" w14:textId="77777777" w:rsidR="00E879C2" w:rsidRPr="0054726E" w:rsidRDefault="00E879C2" w:rsidP="00E879C2">
      <w:pPr>
        <w:pStyle w:val="Titre3"/>
        <w:numPr>
          <w:ilvl w:val="0"/>
          <w:numId w:val="0"/>
        </w:numPr>
        <w:rPr>
          <w:color w:val="002060"/>
          <w:sz w:val="20"/>
          <w:szCs w:val="20"/>
        </w:rPr>
      </w:pPr>
      <w:bookmarkStart w:id="587" w:name="__RefHeading___Toc50222_2787168394"/>
      <w:bookmarkStart w:id="588" w:name="_Toc214868113"/>
      <w:bookmarkStart w:id="589" w:name="_Toc215842639"/>
      <w:bookmarkStart w:id="590" w:name="_Toc216101352"/>
      <w:bookmarkStart w:id="591" w:name="_Toc216360465"/>
      <w:bookmarkStart w:id="592" w:name="_Toc216883353"/>
      <w:r w:rsidRPr="0054726E">
        <w:rPr>
          <w:color w:val="002060"/>
          <w:sz w:val="20"/>
          <w:szCs w:val="20"/>
        </w:rPr>
        <w:t>5-20. Blouson ATEX</w:t>
      </w:r>
      <w:bookmarkEnd w:id="587"/>
      <w:bookmarkEnd w:id="588"/>
      <w:r w:rsidRPr="0054726E">
        <w:rPr>
          <w:color w:val="002060"/>
          <w:sz w:val="20"/>
          <w:szCs w:val="20"/>
        </w:rPr>
        <w:t xml:space="preserve"> opérations commerciales - unisexe</w:t>
      </w:r>
      <w:bookmarkEnd w:id="589"/>
      <w:bookmarkEnd w:id="590"/>
      <w:bookmarkEnd w:id="591"/>
      <w:bookmarkEnd w:id="592"/>
    </w:p>
    <w:p w14:paraId="114E7F45" w14:textId="77777777" w:rsidR="00E879C2" w:rsidRPr="0054726E" w:rsidRDefault="00E879C2" w:rsidP="00E879C2">
      <w:pPr>
        <w:pStyle w:val="Contents1"/>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89AA81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B75286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5D75DB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2F638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0B195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A72C0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332A2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FE4A02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E1331D" w14:textId="77777777" w:rsidR="00E879C2" w:rsidRPr="0054726E" w:rsidRDefault="00E879C2" w:rsidP="00B52833">
            <w:pPr>
              <w:pStyle w:val="Sansinterligne"/>
              <w:rPr>
                <w:rFonts w:ascii="Marianne" w:hAnsi="Marianne"/>
                <w:sz w:val="20"/>
                <w:szCs w:val="20"/>
              </w:rPr>
            </w:pPr>
          </w:p>
        </w:tc>
      </w:tr>
      <w:tr w:rsidR="00E879C2" w:rsidRPr="0054726E" w14:paraId="0BE0DE8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5AFCBE"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9EEC6D" w14:textId="77777777" w:rsidR="00E879C2" w:rsidRPr="0054726E" w:rsidRDefault="00E879C2" w:rsidP="00B52833">
            <w:pPr>
              <w:pStyle w:val="Sansinterligne"/>
              <w:rPr>
                <w:rFonts w:ascii="Marianne" w:hAnsi="Marianne"/>
                <w:sz w:val="20"/>
                <w:szCs w:val="20"/>
              </w:rPr>
            </w:pPr>
          </w:p>
        </w:tc>
      </w:tr>
      <w:tr w:rsidR="00E879C2" w:rsidRPr="0054726E" w14:paraId="5F8B71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C68F9A"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7FF29D" w14:textId="77777777" w:rsidR="00E879C2" w:rsidRPr="0054726E" w:rsidRDefault="00E879C2" w:rsidP="00B52833">
            <w:pPr>
              <w:pStyle w:val="Sansinterligne"/>
              <w:rPr>
                <w:rFonts w:ascii="Marianne" w:hAnsi="Marianne"/>
                <w:sz w:val="20"/>
                <w:szCs w:val="20"/>
              </w:rPr>
            </w:pPr>
          </w:p>
        </w:tc>
      </w:tr>
      <w:tr w:rsidR="00E879C2" w:rsidRPr="0054726E" w14:paraId="7353EB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9DE1AC"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E737C8" w14:textId="77777777" w:rsidR="00E879C2" w:rsidRPr="0054726E" w:rsidRDefault="00E879C2" w:rsidP="00B52833">
            <w:pPr>
              <w:pStyle w:val="Sansinterligne"/>
              <w:rPr>
                <w:rFonts w:ascii="Marianne" w:hAnsi="Marianne"/>
                <w:sz w:val="20"/>
                <w:szCs w:val="20"/>
              </w:rPr>
            </w:pPr>
          </w:p>
        </w:tc>
      </w:tr>
      <w:tr w:rsidR="00E879C2" w:rsidRPr="0054726E" w14:paraId="10DE68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82DED1" w14:textId="77777777" w:rsidR="00E879C2" w:rsidRPr="0054726E" w:rsidRDefault="00E879C2" w:rsidP="003F3B01">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AAF0A3" w14:textId="77777777" w:rsidR="00E879C2" w:rsidRPr="0054726E" w:rsidRDefault="00E879C2" w:rsidP="00B52833">
            <w:pPr>
              <w:pStyle w:val="Sansinterligne"/>
              <w:rPr>
                <w:rFonts w:ascii="Marianne" w:hAnsi="Marianne"/>
                <w:i/>
                <w:iCs/>
                <w:sz w:val="20"/>
                <w:szCs w:val="20"/>
              </w:rPr>
            </w:pPr>
          </w:p>
        </w:tc>
      </w:tr>
      <w:tr w:rsidR="00E879C2" w:rsidRPr="0054726E" w14:paraId="46D657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623E9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07F1DC" w14:textId="77777777" w:rsidR="00E879C2" w:rsidRPr="0054726E" w:rsidRDefault="00E879C2" w:rsidP="00B52833">
            <w:pPr>
              <w:pStyle w:val="Sansinterligne"/>
              <w:rPr>
                <w:rFonts w:ascii="Marianne" w:hAnsi="Marianne"/>
                <w:i/>
                <w:iCs/>
                <w:sz w:val="20"/>
                <w:szCs w:val="20"/>
              </w:rPr>
            </w:pPr>
          </w:p>
        </w:tc>
      </w:tr>
      <w:tr w:rsidR="00EF3C1F" w:rsidRPr="0054726E" w14:paraId="145238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56ECC8" w14:textId="6651FDFC"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C69BC2" w14:textId="77777777" w:rsidR="00EF3C1F" w:rsidRPr="0054726E" w:rsidRDefault="00EF3C1F" w:rsidP="00EF3C1F">
            <w:pPr>
              <w:pStyle w:val="Sansinterligne"/>
              <w:rPr>
                <w:rFonts w:ascii="Marianne" w:hAnsi="Marianne"/>
                <w:i/>
                <w:iCs/>
                <w:sz w:val="20"/>
                <w:szCs w:val="20"/>
              </w:rPr>
            </w:pPr>
          </w:p>
        </w:tc>
      </w:tr>
      <w:tr w:rsidR="00EF3C1F" w:rsidRPr="0054726E" w14:paraId="079046E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7F89C4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0E991B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FDEAF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2B9251" w14:textId="77777777" w:rsidR="00EF3C1F" w:rsidRPr="0054726E" w:rsidRDefault="00EF3C1F" w:rsidP="00EF3C1F">
            <w:pPr>
              <w:pStyle w:val="Sansinterligne"/>
              <w:rPr>
                <w:rFonts w:ascii="Marianne" w:hAnsi="Marianne"/>
                <w:i/>
                <w:iCs/>
                <w:sz w:val="20"/>
                <w:szCs w:val="20"/>
              </w:rPr>
            </w:pPr>
          </w:p>
        </w:tc>
      </w:tr>
      <w:tr w:rsidR="00EF3C1F" w:rsidRPr="0054726E" w14:paraId="409635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AF6B3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B1A866" w14:textId="77777777" w:rsidR="00EF3C1F" w:rsidRPr="0054726E" w:rsidRDefault="00EF3C1F" w:rsidP="00EF3C1F">
            <w:pPr>
              <w:pStyle w:val="Sansinterligne"/>
              <w:rPr>
                <w:rFonts w:ascii="Marianne" w:hAnsi="Marianne"/>
                <w:i/>
                <w:iCs/>
                <w:sz w:val="20"/>
                <w:szCs w:val="20"/>
              </w:rPr>
            </w:pPr>
          </w:p>
        </w:tc>
      </w:tr>
      <w:tr w:rsidR="00EF3C1F" w:rsidRPr="0054726E" w14:paraId="526626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8DB2A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0A9E43" w14:textId="77777777" w:rsidR="00EF3C1F" w:rsidRPr="0054726E" w:rsidRDefault="00EF3C1F" w:rsidP="00EF3C1F">
            <w:pPr>
              <w:pStyle w:val="Sansinterligne"/>
              <w:rPr>
                <w:rFonts w:ascii="Marianne" w:hAnsi="Marianne"/>
                <w:i/>
                <w:iCs/>
                <w:sz w:val="20"/>
                <w:szCs w:val="20"/>
              </w:rPr>
            </w:pPr>
          </w:p>
        </w:tc>
      </w:tr>
      <w:tr w:rsidR="00EF3C1F" w:rsidRPr="0054726E" w14:paraId="0CBE1E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E615A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DAB0D2" w14:textId="77777777" w:rsidR="00EF3C1F" w:rsidRPr="0054726E" w:rsidRDefault="00EF3C1F" w:rsidP="00EF3C1F">
            <w:pPr>
              <w:pStyle w:val="Sansinterligne"/>
              <w:rPr>
                <w:rFonts w:ascii="Marianne" w:hAnsi="Marianne"/>
                <w:sz w:val="20"/>
                <w:szCs w:val="20"/>
              </w:rPr>
            </w:pPr>
          </w:p>
        </w:tc>
      </w:tr>
      <w:tr w:rsidR="00EF3C1F" w:rsidRPr="0054726E" w14:paraId="218FDD8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A09B5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7487F0" w14:textId="77777777" w:rsidR="00EF3C1F" w:rsidRPr="0054726E" w:rsidRDefault="00EF3C1F" w:rsidP="00EF3C1F">
            <w:pPr>
              <w:pStyle w:val="Sansinterligne"/>
              <w:rPr>
                <w:rFonts w:ascii="Marianne" w:hAnsi="Marianne"/>
                <w:i/>
                <w:iCs/>
                <w:sz w:val="20"/>
                <w:szCs w:val="20"/>
              </w:rPr>
            </w:pPr>
          </w:p>
        </w:tc>
      </w:tr>
      <w:tr w:rsidR="00EF3C1F" w:rsidRPr="0054726E" w14:paraId="519D43C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3247A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F2BF2F" w14:textId="77777777" w:rsidR="00EF3C1F" w:rsidRPr="0054726E" w:rsidRDefault="00EF3C1F" w:rsidP="00EF3C1F">
            <w:pPr>
              <w:pStyle w:val="Sansinterligne"/>
              <w:rPr>
                <w:rFonts w:ascii="Marianne" w:hAnsi="Marianne"/>
                <w:i/>
                <w:iCs/>
                <w:sz w:val="20"/>
                <w:szCs w:val="20"/>
              </w:rPr>
            </w:pPr>
          </w:p>
        </w:tc>
      </w:tr>
      <w:tr w:rsidR="00EF3C1F" w:rsidRPr="0054726E" w14:paraId="56E7380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3E94C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DF059E" w14:textId="77777777" w:rsidR="00EF3C1F" w:rsidRPr="0054726E" w:rsidRDefault="00EF3C1F" w:rsidP="00EF3C1F">
            <w:pPr>
              <w:pStyle w:val="Sansinterligne"/>
              <w:rPr>
                <w:rFonts w:ascii="Marianne" w:hAnsi="Marianne"/>
                <w:i/>
                <w:iCs/>
                <w:sz w:val="20"/>
                <w:szCs w:val="20"/>
              </w:rPr>
            </w:pPr>
          </w:p>
        </w:tc>
      </w:tr>
      <w:tr w:rsidR="00EF3C1F" w:rsidRPr="0054726E" w14:paraId="51B9E5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5CE57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DB00C9" w14:textId="77777777" w:rsidR="00EF3C1F" w:rsidRPr="0054726E" w:rsidRDefault="00EF3C1F" w:rsidP="00EF3C1F">
            <w:pPr>
              <w:pStyle w:val="Sansinterligne"/>
              <w:rPr>
                <w:rFonts w:ascii="Marianne" w:hAnsi="Marianne"/>
                <w:sz w:val="20"/>
                <w:szCs w:val="20"/>
              </w:rPr>
            </w:pPr>
          </w:p>
        </w:tc>
      </w:tr>
      <w:tr w:rsidR="00EF3C1F" w:rsidRPr="0054726E" w14:paraId="5A3EC3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AD02B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thermocollage sérigraphie Douane (résistance lavages et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4D7998" w14:textId="77777777" w:rsidR="00EF3C1F" w:rsidRPr="0054726E" w:rsidRDefault="00EF3C1F" w:rsidP="00EF3C1F">
            <w:pPr>
              <w:pStyle w:val="Sansinterligne"/>
              <w:rPr>
                <w:rFonts w:ascii="Marianne" w:hAnsi="Marianne"/>
                <w:sz w:val="20"/>
                <w:szCs w:val="20"/>
              </w:rPr>
            </w:pPr>
          </w:p>
        </w:tc>
      </w:tr>
      <w:tr w:rsidR="00EF3C1F" w:rsidRPr="0054726E" w14:paraId="46BAEE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F19FD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8E00A1" w14:textId="77777777" w:rsidR="00EF3C1F" w:rsidRPr="0054726E" w:rsidRDefault="00EF3C1F" w:rsidP="00EF3C1F">
            <w:pPr>
              <w:pStyle w:val="Sansinterligne"/>
              <w:rPr>
                <w:rFonts w:ascii="Marianne" w:hAnsi="Marianne"/>
                <w:sz w:val="20"/>
                <w:szCs w:val="20"/>
              </w:rPr>
            </w:pPr>
          </w:p>
        </w:tc>
      </w:tr>
      <w:tr w:rsidR="00EF3C1F" w:rsidRPr="0054726E" w14:paraId="7856FE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508F2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broderies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901A8B" w14:textId="77777777" w:rsidR="00EF3C1F" w:rsidRPr="0054726E" w:rsidRDefault="00EF3C1F" w:rsidP="00EF3C1F">
            <w:pPr>
              <w:pStyle w:val="Sansinterligne"/>
              <w:rPr>
                <w:rFonts w:ascii="Marianne" w:hAnsi="Marianne"/>
                <w:sz w:val="20"/>
                <w:szCs w:val="20"/>
              </w:rPr>
            </w:pPr>
          </w:p>
        </w:tc>
      </w:tr>
      <w:tr w:rsidR="00AC6FC9" w:rsidRPr="0054726E" w14:paraId="44B160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0258C2" w14:textId="47CED4A8"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13FBD8" w14:textId="77777777" w:rsidR="00AC6FC9" w:rsidRPr="0054726E" w:rsidRDefault="00AC6FC9" w:rsidP="00AC6FC9">
            <w:pPr>
              <w:pStyle w:val="Sansinterligne"/>
              <w:rPr>
                <w:rFonts w:ascii="Marianne" w:hAnsi="Marianne"/>
                <w:sz w:val="20"/>
                <w:szCs w:val="20"/>
              </w:rPr>
            </w:pPr>
          </w:p>
        </w:tc>
      </w:tr>
      <w:tr w:rsidR="00AC6FC9" w:rsidRPr="0054726E" w14:paraId="50AD0E0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C6A2F8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788FF8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FF014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E19EA4" w14:textId="77777777" w:rsidR="00AC6FC9" w:rsidRPr="0054726E" w:rsidRDefault="00AC6FC9" w:rsidP="00AC6FC9">
            <w:pPr>
              <w:pStyle w:val="Sansinterligne"/>
              <w:rPr>
                <w:rFonts w:ascii="Marianne" w:hAnsi="Marianne"/>
                <w:sz w:val="20"/>
                <w:szCs w:val="20"/>
              </w:rPr>
            </w:pPr>
          </w:p>
        </w:tc>
      </w:tr>
      <w:tr w:rsidR="00AC6FC9" w:rsidRPr="0054726E" w14:paraId="26B9A8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31E20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B9A348" w14:textId="77777777" w:rsidR="00AC6FC9" w:rsidRPr="0054726E" w:rsidRDefault="00AC6FC9" w:rsidP="00AC6FC9">
            <w:pPr>
              <w:pStyle w:val="Sansinterligne"/>
              <w:rPr>
                <w:rFonts w:ascii="Marianne" w:hAnsi="Marianne"/>
                <w:sz w:val="20"/>
                <w:szCs w:val="20"/>
              </w:rPr>
            </w:pPr>
          </w:p>
        </w:tc>
      </w:tr>
      <w:tr w:rsidR="00AC6FC9" w:rsidRPr="0054726E" w14:paraId="031C79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73722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EDFD55" w14:textId="77777777" w:rsidR="00AC6FC9" w:rsidRPr="0054726E" w:rsidRDefault="00AC6FC9" w:rsidP="00AC6FC9">
            <w:pPr>
              <w:pStyle w:val="Sansinterligne"/>
              <w:rPr>
                <w:rFonts w:ascii="Marianne" w:hAnsi="Marianne"/>
                <w:sz w:val="20"/>
                <w:szCs w:val="20"/>
              </w:rPr>
            </w:pPr>
          </w:p>
        </w:tc>
      </w:tr>
      <w:tr w:rsidR="00AC6FC9" w:rsidRPr="0054726E" w14:paraId="6F3C4F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6272C4"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Compatibilité avec les équipements individuels, notamment le gilet multi-poche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D9AFDC" w14:textId="77777777" w:rsidR="00AC6FC9" w:rsidRPr="0054726E" w:rsidRDefault="00AC6FC9" w:rsidP="00AC6FC9">
            <w:pPr>
              <w:pStyle w:val="Sansinterligne"/>
              <w:rPr>
                <w:rFonts w:ascii="Marianne" w:hAnsi="Marianne"/>
                <w:sz w:val="20"/>
                <w:szCs w:val="20"/>
              </w:rPr>
            </w:pPr>
          </w:p>
        </w:tc>
      </w:tr>
      <w:tr w:rsidR="00AC6FC9" w:rsidRPr="0054726E" w14:paraId="3FBC32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C7C2FA"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17353 2020 type B3</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8FFBD0" w14:textId="61E10B6A" w:rsidR="00AC6FC9" w:rsidRPr="0054726E" w:rsidRDefault="00AC6FC9" w:rsidP="00AC6FC9">
            <w:pPr>
              <w:pStyle w:val="Sansinterligne"/>
              <w:rPr>
                <w:rFonts w:ascii="Marianne" w:hAnsi="Marianne"/>
                <w:sz w:val="20"/>
                <w:szCs w:val="20"/>
              </w:rPr>
            </w:pPr>
          </w:p>
        </w:tc>
      </w:tr>
      <w:tr w:rsidR="00AC6FC9" w:rsidRPr="0054726E" w14:paraId="4656F3E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E2A8B6"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1149-5 2018</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F27CE" w14:textId="117FD054" w:rsidR="00AC6FC9" w:rsidRPr="0054726E" w:rsidRDefault="00AC6FC9" w:rsidP="00AC6FC9">
            <w:pPr>
              <w:pStyle w:val="Sansinterligne"/>
              <w:rPr>
                <w:rFonts w:ascii="Marianne" w:hAnsi="Marianne"/>
                <w:sz w:val="20"/>
                <w:szCs w:val="20"/>
              </w:rPr>
            </w:pPr>
          </w:p>
        </w:tc>
      </w:tr>
      <w:tr w:rsidR="00AC6FC9" w:rsidRPr="0054726E" w14:paraId="2705D1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D8F976"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ISO 11612 2015 / A1 B1 C1 E2 F1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E6CAFA" w14:textId="6F67F2CA" w:rsidR="00AC6FC9" w:rsidRPr="0054726E" w:rsidRDefault="00AC6FC9" w:rsidP="00AC6FC9">
            <w:pPr>
              <w:pStyle w:val="Sansinterligne"/>
              <w:rPr>
                <w:rFonts w:ascii="Marianne" w:hAnsi="Marianne"/>
                <w:sz w:val="20"/>
                <w:szCs w:val="20"/>
              </w:rPr>
            </w:pPr>
          </w:p>
        </w:tc>
      </w:tr>
      <w:tr w:rsidR="00AC6FC9" w:rsidRPr="0054726E" w14:paraId="0B0A1F8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555916"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ISO 11611 2015 A1 Classe 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475EBB" w14:textId="01DA2C24" w:rsidR="00AC6FC9" w:rsidRPr="0054726E" w:rsidRDefault="00AC6FC9" w:rsidP="00AC6FC9">
            <w:pPr>
              <w:pStyle w:val="Sansinterligne"/>
              <w:rPr>
                <w:rFonts w:ascii="Marianne" w:hAnsi="Marianne"/>
                <w:sz w:val="20"/>
                <w:szCs w:val="20"/>
              </w:rPr>
            </w:pPr>
          </w:p>
        </w:tc>
      </w:tr>
      <w:tr w:rsidR="00AC6FC9" w:rsidRPr="0054726E" w14:paraId="5A9FCE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69221E"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13034 2005 + A1</w:t>
            </w:r>
            <w:r w:rsidRPr="0054726E">
              <w:rPr>
                <w:rFonts w:cs="Calibri"/>
                <w:sz w:val="20"/>
                <w:szCs w:val="20"/>
              </w:rPr>
              <w:t> </w:t>
            </w:r>
            <w:r w:rsidRPr="0054726E">
              <w:rPr>
                <w:rFonts w:ascii="Marianne" w:hAnsi="Marianne"/>
                <w:sz w:val="20"/>
                <w:szCs w:val="20"/>
              </w:rPr>
              <w:t>: 2009 type PB (6)</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4E8DB9" w14:textId="29DC2531" w:rsidR="00AC6FC9" w:rsidRPr="0054726E" w:rsidRDefault="00AC6FC9" w:rsidP="00AC6FC9">
            <w:pPr>
              <w:pStyle w:val="Sansinterligne"/>
              <w:rPr>
                <w:rFonts w:ascii="Marianne" w:hAnsi="Marianne"/>
                <w:sz w:val="20"/>
                <w:szCs w:val="20"/>
              </w:rPr>
            </w:pPr>
          </w:p>
        </w:tc>
      </w:tr>
      <w:tr w:rsidR="00AC6FC9" w:rsidRPr="0054726E" w14:paraId="103EAD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B71648"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IEC 61482-2 2018 APC1 (ATPC tissu</w:t>
            </w:r>
            <w:r w:rsidRPr="0054726E">
              <w:rPr>
                <w:rFonts w:cs="Calibri"/>
                <w:sz w:val="20"/>
                <w:szCs w:val="20"/>
              </w:rPr>
              <w:t> </w:t>
            </w:r>
            <w:r w:rsidRPr="0054726E">
              <w:rPr>
                <w:rFonts w:ascii="Marianne" w:hAnsi="Marianne"/>
                <w:sz w:val="20"/>
                <w:szCs w:val="20"/>
              </w:rPr>
              <w:t>: 10cal/cm</w:t>
            </w:r>
            <w:r w:rsidRPr="0054726E">
              <w:rPr>
                <w:rFonts w:ascii="Marianne" w:hAnsi="Marianne" w:cs="Marianne"/>
                <w:sz w:val="20"/>
                <w:szCs w:val="20"/>
              </w:rPr>
              <w:t>²</w:t>
            </w:r>
            <w:r w:rsidRPr="0054726E">
              <w:rPr>
                <w:rFonts w:ascii="Marianne" w:hAnsi="Marianne"/>
                <w:sz w:val="20"/>
                <w:szCs w:val="20"/>
              </w:rPr>
              <w:t xml:space="preserve"> &amp; ELIM</w:t>
            </w:r>
            <w:r w:rsidRPr="0054726E">
              <w:rPr>
                <w:rFonts w:cs="Calibri"/>
                <w:sz w:val="20"/>
                <w:szCs w:val="20"/>
              </w:rPr>
              <w:t> </w:t>
            </w:r>
            <w:r w:rsidRPr="0054726E">
              <w:rPr>
                <w:rFonts w:ascii="Marianne" w:hAnsi="Marianne"/>
                <w:sz w:val="20"/>
                <w:szCs w:val="20"/>
              </w:rPr>
              <w:t>: 9cal/cm</w:t>
            </w:r>
            <w:r w:rsidRPr="0054726E">
              <w:rPr>
                <w:rFonts w:ascii="Marianne" w:hAnsi="Marianne" w:cs="Marianne"/>
                <w:sz w:val="20"/>
                <w:szCs w:val="20"/>
              </w:rPr>
              <w:t>²</w:t>
            </w:r>
            <w:r w:rsidRPr="0054726E">
              <w:rPr>
                <w:rFonts w:ascii="Marianne" w:hAnsi="Marianne"/>
                <w:sz w:val="20"/>
                <w:szCs w:val="20"/>
              </w:rPr>
              <w: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DE9D1F" w14:textId="7D8B808C" w:rsidR="00AC6FC9" w:rsidRPr="0054726E" w:rsidRDefault="00AC6FC9" w:rsidP="00AC6FC9">
            <w:pPr>
              <w:pStyle w:val="Sansinterligne"/>
              <w:rPr>
                <w:rFonts w:ascii="Marianne" w:hAnsi="Marianne"/>
                <w:sz w:val="20"/>
                <w:szCs w:val="20"/>
              </w:rPr>
            </w:pPr>
          </w:p>
        </w:tc>
      </w:tr>
    </w:tbl>
    <w:p w14:paraId="4F9B1E45" w14:textId="77777777" w:rsidR="00E879C2" w:rsidRPr="0054726E" w:rsidRDefault="00E879C2" w:rsidP="00E879C2">
      <w:pPr>
        <w:pStyle w:val="Standard"/>
        <w:rPr>
          <w:rFonts w:ascii="Marianne" w:hAnsi="Marianne"/>
          <w:color w:val="002060"/>
          <w:sz w:val="20"/>
          <w:szCs w:val="20"/>
          <w:u w:val="single" w:color="FF0000"/>
          <w:shd w:val="clear" w:color="auto" w:fill="FFFF00"/>
        </w:rPr>
      </w:pPr>
    </w:p>
    <w:p w14:paraId="0CE52046" w14:textId="77777777" w:rsidR="00E879C2" w:rsidRPr="0054726E" w:rsidRDefault="00E879C2" w:rsidP="00E879C2">
      <w:pPr>
        <w:pStyle w:val="Titre3"/>
        <w:numPr>
          <w:ilvl w:val="0"/>
          <w:numId w:val="0"/>
        </w:numPr>
        <w:rPr>
          <w:color w:val="002060"/>
          <w:sz w:val="20"/>
          <w:szCs w:val="20"/>
        </w:rPr>
      </w:pPr>
      <w:bookmarkStart w:id="593" w:name="__RefHeading___Toc50224_2787168394"/>
      <w:bookmarkStart w:id="594" w:name="_Toc214868114"/>
      <w:bookmarkStart w:id="595" w:name="_Toc215842640"/>
      <w:bookmarkStart w:id="596" w:name="_Toc216101353"/>
      <w:bookmarkStart w:id="597" w:name="_Toc216360466"/>
      <w:bookmarkStart w:id="598" w:name="_Toc216883354"/>
      <w:r w:rsidRPr="0054726E">
        <w:rPr>
          <w:color w:val="002060"/>
          <w:sz w:val="20"/>
          <w:szCs w:val="20"/>
        </w:rPr>
        <w:t>5-21. Parka ATEX</w:t>
      </w:r>
      <w:bookmarkEnd w:id="593"/>
      <w:bookmarkEnd w:id="594"/>
      <w:r w:rsidRPr="0054726E">
        <w:rPr>
          <w:color w:val="002060"/>
          <w:sz w:val="20"/>
          <w:szCs w:val="20"/>
        </w:rPr>
        <w:t xml:space="preserve"> opérations commerciales - unisexe</w:t>
      </w:r>
      <w:bookmarkEnd w:id="595"/>
      <w:bookmarkEnd w:id="596"/>
      <w:bookmarkEnd w:id="597"/>
      <w:bookmarkEnd w:id="598"/>
    </w:p>
    <w:p w14:paraId="4D13E3C9" w14:textId="77777777" w:rsidR="00E879C2" w:rsidRPr="0054726E" w:rsidRDefault="00E879C2" w:rsidP="00E879C2">
      <w:pPr>
        <w:pStyle w:val="Contents1"/>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E07177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F16855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078983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11C833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E3351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F70C7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7415D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976212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E1FB41" w14:textId="77777777" w:rsidR="00E879C2" w:rsidRPr="0054726E" w:rsidRDefault="00E879C2" w:rsidP="00B52833">
            <w:pPr>
              <w:pStyle w:val="Sansinterligne"/>
              <w:rPr>
                <w:rFonts w:ascii="Marianne" w:hAnsi="Marianne"/>
                <w:sz w:val="20"/>
                <w:szCs w:val="20"/>
              </w:rPr>
            </w:pPr>
          </w:p>
        </w:tc>
      </w:tr>
      <w:tr w:rsidR="00E879C2" w:rsidRPr="0054726E" w14:paraId="44CCBF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A81FBE" w14:textId="77777777" w:rsidR="00E879C2" w:rsidRPr="0054726E" w:rsidRDefault="00E879C2" w:rsidP="003F3B0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D6A035" w14:textId="77777777" w:rsidR="00E879C2" w:rsidRPr="0054726E" w:rsidRDefault="00E879C2" w:rsidP="00B52833">
            <w:pPr>
              <w:pStyle w:val="Sansinterligne"/>
              <w:rPr>
                <w:rFonts w:ascii="Marianne" w:hAnsi="Marianne"/>
                <w:sz w:val="20"/>
                <w:szCs w:val="20"/>
              </w:rPr>
            </w:pPr>
          </w:p>
        </w:tc>
      </w:tr>
      <w:tr w:rsidR="00E879C2" w:rsidRPr="0054726E" w14:paraId="1C5C78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CC754D" w14:textId="77777777" w:rsidR="00E879C2" w:rsidRPr="0054726E" w:rsidRDefault="00E879C2" w:rsidP="003F3B0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BD185D" w14:textId="77777777" w:rsidR="00E879C2" w:rsidRPr="0054726E" w:rsidRDefault="00E879C2" w:rsidP="00B52833">
            <w:pPr>
              <w:pStyle w:val="Sansinterligne"/>
              <w:rPr>
                <w:rFonts w:ascii="Marianne" w:hAnsi="Marianne"/>
                <w:sz w:val="20"/>
                <w:szCs w:val="20"/>
              </w:rPr>
            </w:pPr>
          </w:p>
        </w:tc>
      </w:tr>
      <w:tr w:rsidR="00E879C2" w:rsidRPr="0054726E" w14:paraId="6729EA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8138D6" w14:textId="77777777" w:rsidR="00E879C2" w:rsidRPr="0054726E" w:rsidRDefault="00E879C2" w:rsidP="003F3B0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6E290E" w14:textId="77777777" w:rsidR="00E879C2" w:rsidRPr="0054726E" w:rsidRDefault="00E879C2" w:rsidP="00B52833">
            <w:pPr>
              <w:pStyle w:val="Sansinterligne"/>
              <w:rPr>
                <w:rFonts w:ascii="Marianne" w:hAnsi="Marianne"/>
                <w:sz w:val="20"/>
                <w:szCs w:val="20"/>
              </w:rPr>
            </w:pPr>
          </w:p>
        </w:tc>
      </w:tr>
      <w:tr w:rsidR="00E879C2" w:rsidRPr="0054726E" w14:paraId="54409D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19309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690DBB" w14:textId="77777777" w:rsidR="00E879C2" w:rsidRPr="0054726E" w:rsidRDefault="00E879C2" w:rsidP="00B52833">
            <w:pPr>
              <w:pStyle w:val="Sansinterligne"/>
              <w:rPr>
                <w:rFonts w:ascii="Marianne" w:hAnsi="Marianne"/>
                <w:i/>
                <w:iCs/>
                <w:sz w:val="20"/>
                <w:szCs w:val="20"/>
              </w:rPr>
            </w:pPr>
          </w:p>
        </w:tc>
      </w:tr>
      <w:tr w:rsidR="00E879C2" w:rsidRPr="0054726E" w14:paraId="7FA994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EF6D1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37FB1E" w14:textId="77777777" w:rsidR="00E879C2" w:rsidRPr="0054726E" w:rsidRDefault="00E879C2" w:rsidP="00B52833">
            <w:pPr>
              <w:pStyle w:val="Sansinterligne"/>
              <w:rPr>
                <w:rFonts w:ascii="Marianne" w:hAnsi="Marianne"/>
                <w:i/>
                <w:iCs/>
                <w:sz w:val="20"/>
                <w:szCs w:val="20"/>
              </w:rPr>
            </w:pPr>
          </w:p>
        </w:tc>
      </w:tr>
      <w:tr w:rsidR="00EF3C1F" w:rsidRPr="0054726E" w14:paraId="7958620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5AB0D5" w14:textId="00FDE06C"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3ED404" w14:textId="77777777" w:rsidR="00EF3C1F" w:rsidRPr="0054726E" w:rsidRDefault="00EF3C1F" w:rsidP="00EF3C1F">
            <w:pPr>
              <w:pStyle w:val="Sansinterligne"/>
              <w:rPr>
                <w:rFonts w:ascii="Marianne" w:hAnsi="Marianne"/>
                <w:i/>
                <w:iCs/>
                <w:sz w:val="20"/>
                <w:szCs w:val="20"/>
              </w:rPr>
            </w:pPr>
          </w:p>
        </w:tc>
      </w:tr>
      <w:tr w:rsidR="00EF3C1F" w:rsidRPr="0054726E" w14:paraId="1451CBF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7C038D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AE926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0A116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4B6EDF" w14:textId="77777777" w:rsidR="00EF3C1F" w:rsidRPr="0054726E" w:rsidRDefault="00EF3C1F" w:rsidP="00EF3C1F">
            <w:pPr>
              <w:pStyle w:val="Sansinterligne"/>
              <w:rPr>
                <w:rFonts w:ascii="Marianne" w:hAnsi="Marianne"/>
                <w:i/>
                <w:iCs/>
                <w:sz w:val="20"/>
                <w:szCs w:val="20"/>
              </w:rPr>
            </w:pPr>
          </w:p>
        </w:tc>
      </w:tr>
      <w:tr w:rsidR="00EF3C1F" w:rsidRPr="0054726E" w14:paraId="0E9ACA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7891E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829BAB" w14:textId="77777777" w:rsidR="00EF3C1F" w:rsidRPr="0054726E" w:rsidRDefault="00EF3C1F" w:rsidP="00EF3C1F">
            <w:pPr>
              <w:pStyle w:val="Sansinterligne"/>
              <w:rPr>
                <w:rFonts w:ascii="Marianne" w:hAnsi="Marianne"/>
                <w:i/>
                <w:iCs/>
                <w:sz w:val="20"/>
                <w:szCs w:val="20"/>
              </w:rPr>
            </w:pPr>
          </w:p>
        </w:tc>
      </w:tr>
      <w:tr w:rsidR="00EF3C1F" w:rsidRPr="0054726E" w14:paraId="0CB57D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6713A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6AB52F" w14:textId="77777777" w:rsidR="00EF3C1F" w:rsidRPr="0054726E" w:rsidRDefault="00EF3C1F" w:rsidP="00EF3C1F">
            <w:pPr>
              <w:pStyle w:val="Sansinterligne"/>
              <w:rPr>
                <w:rFonts w:ascii="Marianne" w:hAnsi="Marianne"/>
                <w:i/>
                <w:iCs/>
                <w:sz w:val="20"/>
                <w:szCs w:val="20"/>
              </w:rPr>
            </w:pPr>
          </w:p>
        </w:tc>
      </w:tr>
      <w:tr w:rsidR="00EF3C1F" w:rsidRPr="0054726E" w14:paraId="4C220C4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A3392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D37450" w14:textId="77777777" w:rsidR="00EF3C1F" w:rsidRPr="0054726E" w:rsidRDefault="00EF3C1F" w:rsidP="00EF3C1F">
            <w:pPr>
              <w:pStyle w:val="Sansinterligne"/>
              <w:rPr>
                <w:rFonts w:ascii="Marianne" w:hAnsi="Marianne"/>
                <w:sz w:val="20"/>
                <w:szCs w:val="20"/>
              </w:rPr>
            </w:pPr>
          </w:p>
        </w:tc>
      </w:tr>
      <w:tr w:rsidR="00EF3C1F" w:rsidRPr="0054726E" w14:paraId="6AAFB30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3E23A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EAEDC0" w14:textId="77777777" w:rsidR="00EF3C1F" w:rsidRPr="0054726E" w:rsidRDefault="00EF3C1F" w:rsidP="00EF3C1F">
            <w:pPr>
              <w:pStyle w:val="Sansinterligne"/>
              <w:rPr>
                <w:rFonts w:ascii="Marianne" w:hAnsi="Marianne"/>
                <w:i/>
                <w:iCs/>
                <w:sz w:val="20"/>
                <w:szCs w:val="20"/>
              </w:rPr>
            </w:pPr>
          </w:p>
        </w:tc>
      </w:tr>
      <w:tr w:rsidR="00EF3C1F" w:rsidRPr="0054726E" w14:paraId="78379F9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74941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625A87" w14:textId="77777777" w:rsidR="00EF3C1F" w:rsidRPr="0054726E" w:rsidRDefault="00EF3C1F" w:rsidP="00EF3C1F">
            <w:pPr>
              <w:pStyle w:val="Sansinterligne"/>
              <w:rPr>
                <w:rFonts w:ascii="Marianne" w:hAnsi="Marianne"/>
                <w:i/>
                <w:iCs/>
                <w:sz w:val="20"/>
                <w:szCs w:val="20"/>
              </w:rPr>
            </w:pPr>
          </w:p>
        </w:tc>
      </w:tr>
      <w:tr w:rsidR="00EF3C1F" w:rsidRPr="0054726E" w14:paraId="06BC438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F3618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F1CFC2" w14:textId="77777777" w:rsidR="00EF3C1F" w:rsidRPr="0054726E" w:rsidRDefault="00EF3C1F" w:rsidP="00EF3C1F">
            <w:pPr>
              <w:pStyle w:val="Sansinterligne"/>
              <w:rPr>
                <w:rFonts w:ascii="Marianne" w:hAnsi="Marianne"/>
                <w:i/>
                <w:iCs/>
                <w:sz w:val="20"/>
                <w:szCs w:val="20"/>
              </w:rPr>
            </w:pPr>
          </w:p>
        </w:tc>
      </w:tr>
      <w:tr w:rsidR="00EF3C1F" w:rsidRPr="0054726E" w14:paraId="219C46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7699C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F67968" w14:textId="77777777" w:rsidR="00EF3C1F" w:rsidRPr="0054726E" w:rsidRDefault="00EF3C1F" w:rsidP="00EF3C1F">
            <w:pPr>
              <w:pStyle w:val="Sansinterligne"/>
              <w:rPr>
                <w:rFonts w:ascii="Marianne" w:hAnsi="Marianne"/>
                <w:sz w:val="20"/>
                <w:szCs w:val="20"/>
              </w:rPr>
            </w:pPr>
          </w:p>
        </w:tc>
      </w:tr>
      <w:tr w:rsidR="00EF3C1F" w:rsidRPr="0054726E" w14:paraId="4E4497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382E3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Être imperméable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512D53" w14:textId="77777777" w:rsidR="00EF3C1F" w:rsidRPr="0054726E" w:rsidRDefault="00EF3C1F" w:rsidP="00EF3C1F">
            <w:pPr>
              <w:pStyle w:val="Sansinterligne"/>
              <w:rPr>
                <w:rFonts w:ascii="Marianne" w:hAnsi="Marianne"/>
                <w:sz w:val="20"/>
                <w:szCs w:val="20"/>
              </w:rPr>
            </w:pPr>
          </w:p>
        </w:tc>
      </w:tr>
      <w:tr w:rsidR="00EF3C1F" w:rsidRPr="0054726E" w14:paraId="15D3C9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8745F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flocage amovible à scratch</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93B6AC" w14:textId="77777777" w:rsidR="00EF3C1F" w:rsidRPr="0054726E" w:rsidRDefault="00EF3C1F" w:rsidP="00EF3C1F">
            <w:pPr>
              <w:pStyle w:val="Sansinterligne"/>
              <w:rPr>
                <w:rFonts w:ascii="Marianne" w:hAnsi="Marianne"/>
                <w:sz w:val="20"/>
                <w:szCs w:val="20"/>
              </w:rPr>
            </w:pPr>
          </w:p>
        </w:tc>
      </w:tr>
      <w:tr w:rsidR="00EF3C1F" w:rsidRPr="0054726E" w14:paraId="50A338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DA151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673D30" w14:textId="77777777" w:rsidR="00EF3C1F" w:rsidRPr="0054726E" w:rsidRDefault="00EF3C1F" w:rsidP="00EF3C1F">
            <w:pPr>
              <w:pStyle w:val="Sansinterligne"/>
              <w:rPr>
                <w:rFonts w:ascii="Marianne" w:hAnsi="Marianne"/>
                <w:sz w:val="20"/>
                <w:szCs w:val="20"/>
              </w:rPr>
            </w:pPr>
          </w:p>
        </w:tc>
      </w:tr>
      <w:tr w:rsidR="00EF3C1F" w:rsidRPr="0054726E" w14:paraId="1A9C85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C5D1B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poches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0AD50F" w14:textId="77777777" w:rsidR="00EF3C1F" w:rsidRPr="0054726E" w:rsidRDefault="00EF3C1F" w:rsidP="00EF3C1F">
            <w:pPr>
              <w:pStyle w:val="Sansinterligne"/>
              <w:rPr>
                <w:rFonts w:ascii="Marianne" w:hAnsi="Marianne"/>
                <w:sz w:val="20"/>
                <w:szCs w:val="20"/>
              </w:rPr>
            </w:pPr>
          </w:p>
        </w:tc>
      </w:tr>
      <w:tr w:rsidR="00EF3C1F" w:rsidRPr="0054726E" w14:paraId="3BFCDC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AD07C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renforts (épaules) et étanchéité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112D1F" w14:textId="77777777" w:rsidR="00EF3C1F" w:rsidRPr="0054726E" w:rsidRDefault="00EF3C1F" w:rsidP="00EF3C1F">
            <w:pPr>
              <w:pStyle w:val="Sansinterligne"/>
              <w:rPr>
                <w:rFonts w:ascii="Marianne" w:hAnsi="Marianne"/>
                <w:sz w:val="20"/>
                <w:szCs w:val="20"/>
              </w:rPr>
            </w:pPr>
          </w:p>
        </w:tc>
      </w:tr>
      <w:tr w:rsidR="00AC6FC9" w:rsidRPr="0054726E" w14:paraId="4F1E03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38B582" w14:textId="2378D056"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97FEFD" w14:textId="77777777" w:rsidR="00AC6FC9" w:rsidRPr="0054726E" w:rsidRDefault="00AC6FC9" w:rsidP="00AC6FC9">
            <w:pPr>
              <w:pStyle w:val="Sansinterligne"/>
              <w:rPr>
                <w:rFonts w:ascii="Marianne" w:hAnsi="Marianne"/>
                <w:sz w:val="20"/>
                <w:szCs w:val="20"/>
              </w:rPr>
            </w:pPr>
          </w:p>
        </w:tc>
      </w:tr>
      <w:tr w:rsidR="00AC6FC9" w:rsidRPr="0054726E" w14:paraId="57B1E13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EA1FE9E"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47695F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1AEC73"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EDEB51" w14:textId="77777777" w:rsidR="00AC6FC9" w:rsidRPr="0054726E" w:rsidRDefault="00AC6FC9" w:rsidP="00AC6FC9">
            <w:pPr>
              <w:pStyle w:val="Sansinterligne"/>
              <w:rPr>
                <w:rFonts w:ascii="Marianne" w:hAnsi="Marianne"/>
                <w:sz w:val="20"/>
                <w:szCs w:val="20"/>
              </w:rPr>
            </w:pPr>
          </w:p>
        </w:tc>
      </w:tr>
      <w:tr w:rsidR="00AC6FC9" w:rsidRPr="0054726E" w14:paraId="5F1392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89A86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0F393D" w14:textId="77777777" w:rsidR="00AC6FC9" w:rsidRPr="0054726E" w:rsidRDefault="00AC6FC9" w:rsidP="00AC6FC9">
            <w:pPr>
              <w:pStyle w:val="Sansinterligne"/>
              <w:rPr>
                <w:rFonts w:ascii="Marianne" w:hAnsi="Marianne"/>
                <w:sz w:val="20"/>
                <w:szCs w:val="20"/>
              </w:rPr>
            </w:pPr>
          </w:p>
        </w:tc>
      </w:tr>
      <w:tr w:rsidR="00AC6FC9" w:rsidRPr="0054726E" w14:paraId="7D22D1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DEB13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4055A7" w14:textId="77777777" w:rsidR="00AC6FC9" w:rsidRPr="0054726E" w:rsidRDefault="00AC6FC9" w:rsidP="00AC6FC9">
            <w:pPr>
              <w:pStyle w:val="Sansinterligne"/>
              <w:rPr>
                <w:rFonts w:ascii="Marianne" w:hAnsi="Marianne"/>
                <w:sz w:val="20"/>
                <w:szCs w:val="20"/>
              </w:rPr>
            </w:pPr>
          </w:p>
        </w:tc>
      </w:tr>
      <w:tr w:rsidR="00AC6FC9" w:rsidRPr="0054726E" w14:paraId="5AC93F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DECD7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7C760A" w14:textId="77777777" w:rsidR="00AC6FC9" w:rsidRPr="0054726E" w:rsidRDefault="00AC6FC9" w:rsidP="00AC6FC9">
            <w:pPr>
              <w:pStyle w:val="Sansinterligne"/>
              <w:rPr>
                <w:rFonts w:ascii="Marianne" w:hAnsi="Marianne"/>
                <w:sz w:val="20"/>
                <w:szCs w:val="20"/>
              </w:rPr>
            </w:pPr>
          </w:p>
        </w:tc>
      </w:tr>
      <w:tr w:rsidR="00AC6FC9" w:rsidRPr="0054726E" w14:paraId="719F32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9580F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Type de renforts utilisés sur zones de frottement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8071ED" w14:textId="77777777" w:rsidR="00AC6FC9" w:rsidRPr="0054726E" w:rsidRDefault="00AC6FC9" w:rsidP="00AC6FC9">
            <w:pPr>
              <w:pStyle w:val="Sansinterligne"/>
              <w:rPr>
                <w:rFonts w:ascii="Marianne" w:hAnsi="Marianne"/>
                <w:sz w:val="20"/>
                <w:szCs w:val="20"/>
              </w:rPr>
            </w:pPr>
          </w:p>
        </w:tc>
      </w:tr>
      <w:tr w:rsidR="00AC6FC9" w:rsidRPr="0054726E" w14:paraId="4D7FF9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64AC1E" w14:textId="77777777"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Doublure ouatée respirante et chaude (indication de la technologie et du grammage utilisé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2BA5AF" w14:textId="77777777" w:rsidR="00AC6FC9" w:rsidRPr="0054726E" w:rsidRDefault="00AC6FC9" w:rsidP="00AC6FC9">
            <w:pPr>
              <w:pStyle w:val="Sansinterligne"/>
              <w:rPr>
                <w:rFonts w:ascii="Marianne" w:hAnsi="Marianne"/>
                <w:sz w:val="20"/>
                <w:szCs w:val="20"/>
              </w:rPr>
            </w:pPr>
          </w:p>
        </w:tc>
      </w:tr>
      <w:tr w:rsidR="00AC6FC9" w:rsidRPr="0054726E" w14:paraId="1A44B4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955AE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1149-5</w:t>
            </w:r>
            <w:r w:rsidRPr="0054726E">
              <w:rPr>
                <w:rFonts w:cs="Calibri"/>
                <w:sz w:val="20"/>
                <w:szCs w:val="20"/>
              </w:rPr>
              <w:t> </w:t>
            </w:r>
            <w:r w:rsidRPr="0054726E">
              <w:rPr>
                <w:rFonts w:ascii="Marianne" w:hAnsi="Marianne"/>
                <w:sz w:val="20"/>
                <w:szCs w:val="20"/>
              </w:rPr>
              <w:t>: 2018</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CE4BF5" w14:textId="6BCF7118" w:rsidR="00AC6FC9" w:rsidRPr="0054726E" w:rsidRDefault="00AC6FC9" w:rsidP="00AC6FC9">
            <w:pPr>
              <w:pStyle w:val="Sansinterligne"/>
              <w:rPr>
                <w:rFonts w:ascii="Marianne" w:hAnsi="Marianne"/>
                <w:sz w:val="20"/>
                <w:szCs w:val="20"/>
              </w:rPr>
            </w:pPr>
          </w:p>
        </w:tc>
      </w:tr>
      <w:tr w:rsidR="00AC6FC9" w:rsidRPr="0054726E" w14:paraId="4D3AC03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C492BB"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13034 2005 + A1</w:t>
            </w:r>
            <w:r w:rsidRPr="0054726E">
              <w:rPr>
                <w:rFonts w:cs="Calibri"/>
                <w:sz w:val="20"/>
                <w:szCs w:val="20"/>
              </w:rPr>
              <w:t> </w:t>
            </w:r>
            <w:r w:rsidRPr="0054726E">
              <w:rPr>
                <w:rFonts w:ascii="Marianne" w:hAnsi="Marianne"/>
                <w:sz w:val="20"/>
                <w:szCs w:val="20"/>
              </w:rPr>
              <w:t>: 2006 type 6</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3DFDB5" w14:textId="103297D6" w:rsidR="00AC6FC9" w:rsidRPr="0054726E" w:rsidRDefault="00AC6FC9" w:rsidP="00AC6FC9">
            <w:pPr>
              <w:pStyle w:val="Sansinterligne"/>
              <w:rPr>
                <w:rFonts w:ascii="Marianne" w:hAnsi="Marianne"/>
                <w:sz w:val="20"/>
                <w:szCs w:val="20"/>
              </w:rPr>
            </w:pPr>
          </w:p>
        </w:tc>
      </w:tr>
      <w:tr w:rsidR="00AC6FC9" w:rsidRPr="0054726E" w14:paraId="52CE9B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1EC4E4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ISO 343 2003 + A1:2007 classe 3</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82D267" w14:textId="7FF7B8CA" w:rsidR="00AC6FC9" w:rsidRPr="0054726E" w:rsidRDefault="00AC6FC9" w:rsidP="00AC6FC9">
            <w:pPr>
              <w:pStyle w:val="Sansinterligne"/>
              <w:rPr>
                <w:rFonts w:ascii="Marianne" w:hAnsi="Marianne"/>
                <w:sz w:val="20"/>
                <w:szCs w:val="20"/>
              </w:rPr>
            </w:pPr>
          </w:p>
        </w:tc>
      </w:tr>
      <w:tr w:rsidR="00AC6FC9" w:rsidRPr="0054726E" w14:paraId="397222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304E6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Norme EN ISO 14116 de 2015 Indice 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3D65AA" w14:textId="5D792B98" w:rsidR="00AC6FC9" w:rsidRPr="0054726E" w:rsidRDefault="00AC6FC9" w:rsidP="00AC6FC9">
            <w:pPr>
              <w:pStyle w:val="Sansinterligne"/>
              <w:rPr>
                <w:rFonts w:ascii="Marianne" w:hAnsi="Marianne"/>
                <w:sz w:val="20"/>
                <w:szCs w:val="20"/>
              </w:rPr>
            </w:pPr>
          </w:p>
        </w:tc>
      </w:tr>
    </w:tbl>
    <w:p w14:paraId="6A96A02B" w14:textId="77777777" w:rsidR="00E879C2" w:rsidRPr="0054726E" w:rsidRDefault="00E879C2" w:rsidP="00E879C2">
      <w:pPr>
        <w:rPr>
          <w:shd w:val="clear" w:color="auto" w:fill="FFFF00"/>
        </w:rPr>
      </w:pPr>
    </w:p>
    <w:p w14:paraId="2F8B80D1" w14:textId="77777777" w:rsidR="00E879C2" w:rsidRPr="0054726E" w:rsidRDefault="00E879C2" w:rsidP="00E879C2">
      <w:pPr>
        <w:pStyle w:val="Titre3"/>
        <w:numPr>
          <w:ilvl w:val="0"/>
          <w:numId w:val="0"/>
        </w:numPr>
        <w:rPr>
          <w:color w:val="002060"/>
          <w:sz w:val="20"/>
          <w:szCs w:val="20"/>
        </w:rPr>
      </w:pPr>
      <w:bookmarkStart w:id="599" w:name="__RefHeading___Toc50226_2787168394"/>
      <w:bookmarkStart w:id="600" w:name="_Toc214868115"/>
      <w:bookmarkStart w:id="601" w:name="_Toc215842641"/>
      <w:bookmarkStart w:id="602" w:name="_Toc216101354"/>
      <w:bookmarkStart w:id="603" w:name="_Toc216360467"/>
      <w:bookmarkStart w:id="604" w:name="_Toc216883355"/>
      <w:r w:rsidRPr="0054726E">
        <w:rPr>
          <w:color w:val="002060"/>
          <w:sz w:val="20"/>
          <w:szCs w:val="20"/>
        </w:rPr>
        <w:t>5-22. Parka haute visibilité</w:t>
      </w:r>
      <w:bookmarkEnd w:id="599"/>
      <w:bookmarkEnd w:id="600"/>
      <w:r w:rsidRPr="0054726E">
        <w:rPr>
          <w:color w:val="002060"/>
          <w:sz w:val="20"/>
          <w:szCs w:val="20"/>
        </w:rPr>
        <w:t xml:space="preserve"> opérations commerciales - unisexe</w:t>
      </w:r>
      <w:bookmarkEnd w:id="601"/>
      <w:bookmarkEnd w:id="602"/>
      <w:bookmarkEnd w:id="603"/>
      <w:bookmarkEnd w:id="604"/>
    </w:p>
    <w:p w14:paraId="15D99AAF" w14:textId="77777777" w:rsidR="00E879C2" w:rsidRPr="0054726E" w:rsidRDefault="00E879C2" w:rsidP="00E879C2">
      <w:pPr>
        <w:rPr>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133"/>
        <w:gridCol w:w="5505"/>
      </w:tblGrid>
      <w:tr w:rsidR="00E879C2" w:rsidRPr="0054726E" w14:paraId="7611CEB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580FED5C" w14:textId="77777777" w:rsidR="00E879C2" w:rsidRPr="0054726E" w:rsidRDefault="00E879C2" w:rsidP="00B52833">
            <w:pPr>
              <w:pStyle w:val="TableContents"/>
              <w:jc w:val="center"/>
              <w:rPr>
                <w:b/>
                <w:bCs/>
              </w:rPr>
            </w:pPr>
            <w:r w:rsidRPr="0054726E">
              <w:rPr>
                <w:b/>
                <w:bCs/>
              </w:rPr>
              <w:t>Fiche technique-Parka haute visibilité opérations commerciales-Echantillon demandé</w:t>
            </w:r>
          </w:p>
        </w:tc>
      </w:tr>
      <w:tr w:rsidR="00E879C2" w:rsidRPr="0054726E" w14:paraId="7A2852C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4334833" w14:textId="77777777" w:rsidR="00E879C2" w:rsidRPr="0054726E" w:rsidRDefault="00E879C2" w:rsidP="00B52833">
            <w:pPr>
              <w:pStyle w:val="TableContents"/>
              <w:jc w:val="center"/>
              <w:rPr>
                <w:b/>
                <w:bCs/>
              </w:rPr>
            </w:pPr>
            <w:r w:rsidRPr="0054726E">
              <w:rPr>
                <w:b/>
                <w:bCs/>
              </w:rPr>
              <w:t>Exigences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659595" w14:textId="77777777" w:rsidR="00E879C2" w:rsidRPr="0054726E" w:rsidRDefault="00E879C2" w:rsidP="00B52833">
            <w:pPr>
              <w:pStyle w:val="TableContents"/>
              <w:jc w:val="center"/>
              <w:rPr>
                <w:b/>
                <w:bCs/>
              </w:rPr>
            </w:pPr>
            <w:r w:rsidRPr="0054726E">
              <w:rPr>
                <w:b/>
                <w:bCs/>
              </w:rPr>
              <w:t>Réponse du candidat</w:t>
            </w:r>
          </w:p>
        </w:tc>
      </w:tr>
      <w:tr w:rsidR="00E879C2" w:rsidRPr="0054726E" w14:paraId="154760B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7FCEB2B"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D6BE18" w14:textId="77777777" w:rsidR="00E879C2" w:rsidRPr="0054726E" w:rsidRDefault="00E879C2" w:rsidP="00B52833">
            <w:pPr>
              <w:pStyle w:val="TableContents"/>
            </w:pPr>
          </w:p>
        </w:tc>
      </w:tr>
      <w:tr w:rsidR="00E879C2" w:rsidRPr="0054726E" w14:paraId="0FD3ADF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E56C0BF"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2D3EEC" w14:textId="77777777" w:rsidR="00E879C2" w:rsidRPr="0054726E" w:rsidRDefault="00E879C2" w:rsidP="00B52833">
            <w:pPr>
              <w:pStyle w:val="TableContents"/>
            </w:pPr>
          </w:p>
        </w:tc>
      </w:tr>
      <w:tr w:rsidR="00EF3C1F" w:rsidRPr="0054726E" w14:paraId="584D7C8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5521AD4" w14:textId="75CAB755" w:rsidR="00EF3C1F" w:rsidRPr="0054726E" w:rsidRDefault="00EF3C1F" w:rsidP="00EF3C1F">
            <w:pPr>
              <w:pStyle w:val="Default"/>
              <w:rPr>
                <w:rFonts w:ascii="Marianne" w:hAnsi="Marianne"/>
                <w:sz w:val="20"/>
                <w:szCs w:val="20"/>
              </w:rPr>
            </w:pPr>
            <w:r w:rsidRPr="00A021DD">
              <w:rPr>
                <w:rFonts w:ascii="Marianne" w:hAnsi="Marianne"/>
                <w:sz w:val="20"/>
                <w:szCs w:val="20"/>
              </w:rPr>
              <w:t>Normes/exigences mises en œuvre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DC0236" w14:textId="77777777" w:rsidR="00EF3C1F" w:rsidRPr="0054726E" w:rsidRDefault="00EF3C1F" w:rsidP="00EF3C1F">
            <w:pPr>
              <w:pStyle w:val="TableContents"/>
            </w:pPr>
          </w:p>
        </w:tc>
      </w:tr>
      <w:tr w:rsidR="00EF3C1F" w:rsidRPr="0054726E" w14:paraId="4C80E30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6C69CF9" w14:textId="77777777" w:rsidR="00EF3C1F" w:rsidRPr="0054726E" w:rsidRDefault="00EF3C1F" w:rsidP="00EF3C1F">
            <w:pPr>
              <w:pStyle w:val="TableContents"/>
            </w:pPr>
            <w:r w:rsidRPr="0054726E">
              <w:t>Exigences minimales requises</w:t>
            </w:r>
          </w:p>
        </w:tc>
      </w:tr>
      <w:tr w:rsidR="00EF3C1F" w:rsidRPr="0054726E" w14:paraId="5D6E0D8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7929D4D" w14:textId="77777777" w:rsidR="00EF3C1F" w:rsidRPr="0054726E" w:rsidRDefault="00EF3C1F" w:rsidP="00EF3C1F">
            <w:pPr>
              <w:pStyle w:val="TableContents"/>
              <w:spacing w:before="120" w:line="276" w:lineRule="auto"/>
              <w:jc w:val="both"/>
              <w:textAlignment w:val="center"/>
              <w:rPr>
                <w:rFonts w:cs="Arial"/>
              </w:rPr>
            </w:pPr>
            <w:r w:rsidRPr="0054726E">
              <w:rPr>
                <w:rFonts w:cs="Arial"/>
              </w:rPr>
              <w:t>Qualité de la sérigraphie «</w:t>
            </w:r>
            <w:r w:rsidRPr="0054726E">
              <w:rPr>
                <w:rFonts w:ascii="Calibri" w:hAnsi="Calibri" w:cs="Calibri"/>
              </w:rPr>
              <w:t> </w:t>
            </w:r>
            <w:r w:rsidRPr="0054726E">
              <w:rPr>
                <w:rFonts w:cs="Arial"/>
              </w:rPr>
              <w:t>DOUANE</w:t>
            </w:r>
            <w:r w:rsidRPr="0054726E">
              <w:rPr>
                <w:rFonts w:ascii="Calibri" w:hAnsi="Calibri" w:cs="Calibri"/>
              </w:rPr>
              <w:t> </w:t>
            </w:r>
            <w:r w:rsidRPr="0054726E">
              <w:t>»</w:t>
            </w:r>
            <w:r w:rsidRPr="0054726E">
              <w:rPr>
                <w:rFonts w:cs="Arial"/>
              </w:rPr>
              <w:t xml:space="preserve"> amovible (lettres grises sur fond bleu douane): r</w:t>
            </w:r>
            <w:r w:rsidRPr="0054726E">
              <w:t>é</w:t>
            </w:r>
            <w:r w:rsidRPr="0054726E">
              <w:rPr>
                <w:rFonts w:cs="Arial"/>
              </w:rPr>
              <w:t>sistance lavage et frottement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A93BF6" w14:textId="77777777" w:rsidR="00EF3C1F" w:rsidRPr="0054726E" w:rsidRDefault="00EF3C1F" w:rsidP="00EF3C1F">
            <w:pPr>
              <w:pStyle w:val="TableContents"/>
              <w:rPr>
                <w:i/>
                <w:iCs/>
              </w:rPr>
            </w:pPr>
          </w:p>
        </w:tc>
      </w:tr>
      <w:tr w:rsidR="00EF3C1F" w:rsidRPr="0054726E" w14:paraId="73C94FE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20ADB79" w14:textId="77777777" w:rsidR="00EF3C1F" w:rsidRPr="0054726E" w:rsidRDefault="00EF3C1F" w:rsidP="00EF3C1F">
            <w:pPr>
              <w:pStyle w:val="TableContents"/>
              <w:spacing w:before="120" w:line="276" w:lineRule="auto"/>
              <w:jc w:val="both"/>
              <w:textAlignment w:val="center"/>
              <w:rPr>
                <w:rFonts w:cs="Arial"/>
              </w:rPr>
            </w:pPr>
            <w:r w:rsidRPr="0054726E">
              <w:rPr>
                <w:rFonts w:cs="Arial"/>
              </w:rPr>
              <w:t>Type de tissu utilisé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929775" w14:textId="77777777" w:rsidR="00EF3C1F" w:rsidRPr="0054726E" w:rsidRDefault="00EF3C1F" w:rsidP="00EF3C1F">
            <w:pPr>
              <w:pStyle w:val="TableContents"/>
              <w:rPr>
                <w:i/>
                <w:iCs/>
              </w:rPr>
            </w:pPr>
          </w:p>
        </w:tc>
      </w:tr>
      <w:tr w:rsidR="00EF3C1F" w:rsidRPr="0054726E" w14:paraId="3283A05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D0C0A92"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Bandes réfléchissantes bras / manches / épaules / tailles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FE4401" w14:textId="77777777" w:rsidR="00EF3C1F" w:rsidRPr="0054726E" w:rsidRDefault="00EF3C1F" w:rsidP="00EF3C1F">
            <w:pPr>
              <w:pStyle w:val="TableContents"/>
              <w:rPr>
                <w:i/>
                <w:iCs/>
              </w:rPr>
            </w:pPr>
          </w:p>
        </w:tc>
      </w:tr>
      <w:tr w:rsidR="00EF3C1F" w:rsidRPr="0054726E" w14:paraId="44655AE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EAB42D5"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Type d’ouverture centrale zippée à double curseur</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2FD0AE" w14:textId="77777777" w:rsidR="00EF3C1F" w:rsidRPr="0054726E" w:rsidRDefault="00EF3C1F" w:rsidP="00EF3C1F">
            <w:pPr>
              <w:pStyle w:val="TableContents"/>
            </w:pPr>
          </w:p>
        </w:tc>
      </w:tr>
      <w:tr w:rsidR="00EF3C1F" w:rsidRPr="0054726E" w14:paraId="43A2F87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F5C685D"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Fermeture à glissière sous rabat avec bande auto-agrippante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1CB6F1" w14:textId="77777777" w:rsidR="00EF3C1F" w:rsidRPr="0054726E" w:rsidRDefault="00EF3C1F" w:rsidP="00EF3C1F">
            <w:pPr>
              <w:pStyle w:val="TableContents"/>
            </w:pPr>
          </w:p>
        </w:tc>
      </w:tr>
      <w:tr w:rsidR="00EF3C1F" w:rsidRPr="0054726E" w14:paraId="02D9107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E22E0EB"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Poches</w:t>
            </w:r>
            <w:r w:rsidRPr="0054726E">
              <w:rPr>
                <w:rFonts w:ascii="Calibri" w:hAnsi="Calibri" w:cs="Calibri"/>
                <w:sz w:val="20"/>
                <w:szCs w:val="20"/>
              </w:rPr>
              <w:t> </w:t>
            </w:r>
            <w:r w:rsidRPr="0054726E">
              <w:rPr>
                <w:rFonts w:ascii="Marianne" w:hAnsi="Marianne"/>
                <w:sz w:val="20"/>
                <w:szCs w:val="20"/>
              </w:rPr>
              <w:t>:</w:t>
            </w:r>
          </w:p>
          <w:p w14:paraId="7B1B8297"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- 2 poches enfilées</w:t>
            </w:r>
          </w:p>
          <w:p w14:paraId="696DD849"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une poche napoléon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0F450F" w14:textId="77777777" w:rsidR="00EF3C1F" w:rsidRPr="0054726E" w:rsidRDefault="00EF3C1F" w:rsidP="00EF3C1F">
            <w:pPr>
              <w:pStyle w:val="TableContents"/>
            </w:pPr>
          </w:p>
        </w:tc>
      </w:tr>
      <w:tr w:rsidR="00EF3C1F" w:rsidRPr="0054726E" w14:paraId="6E9AE01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C58772C"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Manches kimono</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E0AEB3" w14:textId="77777777" w:rsidR="00EF3C1F" w:rsidRPr="0054726E" w:rsidRDefault="00EF3C1F" w:rsidP="00EF3C1F">
            <w:pPr>
              <w:pStyle w:val="TableContents"/>
            </w:pPr>
          </w:p>
        </w:tc>
      </w:tr>
      <w:tr w:rsidR="00EF3C1F" w:rsidRPr="0054726E" w14:paraId="6B66624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693D51B"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Poignet élastiqué avec rétrécissement par fermeture auto-agrippante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63454D" w14:textId="77777777" w:rsidR="00EF3C1F" w:rsidRPr="0054726E" w:rsidRDefault="00EF3C1F" w:rsidP="00EF3C1F">
            <w:pPr>
              <w:pStyle w:val="TableContents"/>
            </w:pPr>
          </w:p>
        </w:tc>
      </w:tr>
      <w:tr w:rsidR="00EF3C1F" w:rsidRPr="0054726E" w14:paraId="5341817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1D6212D"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Cordon de serrage à la taille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C3A945" w14:textId="77777777" w:rsidR="00EF3C1F" w:rsidRPr="0054726E" w:rsidRDefault="00EF3C1F" w:rsidP="00EF3C1F">
            <w:pPr>
              <w:pStyle w:val="TableContents"/>
            </w:pPr>
          </w:p>
        </w:tc>
      </w:tr>
      <w:tr w:rsidR="00EF3C1F" w:rsidRPr="0054726E" w14:paraId="0FB9395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30FFA43"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Doublure détachable</w:t>
            </w:r>
            <w:r w:rsidRPr="0054726E">
              <w:rPr>
                <w:rFonts w:ascii="Calibri" w:hAnsi="Calibri" w:cs="Calibri"/>
                <w:sz w:val="20"/>
                <w:szCs w:val="20"/>
              </w:rPr>
              <w:t> </w:t>
            </w:r>
            <w:r w:rsidRPr="0054726E">
              <w:rPr>
                <w:rFonts w:ascii="Marianne" w:hAnsi="Marianne"/>
                <w:sz w:val="20"/>
                <w:szCs w:val="20"/>
              </w:rPr>
              <w:t>:</w:t>
            </w:r>
          </w:p>
          <w:p w14:paraId="67009BE1"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gilet détachable</w:t>
            </w:r>
          </w:p>
          <w:p w14:paraId="1D68E1C7"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manches détachables</w:t>
            </w:r>
          </w:p>
          <w:p w14:paraId="5BAA5D5E"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2 poches enfilées</w:t>
            </w:r>
          </w:p>
          <w:p w14:paraId="31CCC354"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coupe vent en tricot en bas des manches</w:t>
            </w:r>
          </w:p>
          <w:p w14:paraId="176E41BD"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double matelassée fixe</w:t>
            </w:r>
          </w:p>
          <w:p w14:paraId="7BDCA96D"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- 2 poches intérieures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5CBC86" w14:textId="77777777" w:rsidR="00EF3C1F" w:rsidRPr="0054726E" w:rsidRDefault="00EF3C1F" w:rsidP="00EF3C1F">
            <w:pPr>
              <w:pStyle w:val="TableContents"/>
            </w:pPr>
          </w:p>
        </w:tc>
      </w:tr>
      <w:tr w:rsidR="00EF3C1F" w:rsidRPr="0054726E" w14:paraId="6642CCC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FD8D40F"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Intérieur</w:t>
            </w:r>
            <w:r w:rsidRPr="0054726E">
              <w:rPr>
                <w:rFonts w:ascii="Calibri" w:hAnsi="Calibri" w:cs="Calibri"/>
                <w:sz w:val="20"/>
                <w:szCs w:val="20"/>
              </w:rPr>
              <w:t> </w:t>
            </w:r>
            <w:r w:rsidRPr="0054726E">
              <w:rPr>
                <w:rFonts w:ascii="Marianne" w:hAnsi="Marianne"/>
                <w:sz w:val="20"/>
                <w:szCs w:val="20"/>
              </w:rPr>
              <w:t>:</w:t>
            </w:r>
          </w:p>
          <w:p w14:paraId="4C4C120C"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doublure maille fixe</w:t>
            </w:r>
          </w:p>
          <w:p w14:paraId="1D5D44F5"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coupe-vent en tricot à l’intérieur des manches</w:t>
            </w:r>
          </w:p>
          <w:p w14:paraId="1E2B2261"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- 1 poche intérieure à fermeture éclair</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D29FA1" w14:textId="77777777" w:rsidR="00EF3C1F" w:rsidRPr="0054726E" w:rsidRDefault="00EF3C1F" w:rsidP="00EF3C1F">
            <w:pPr>
              <w:pStyle w:val="TableContents"/>
            </w:pPr>
          </w:p>
        </w:tc>
      </w:tr>
      <w:tr w:rsidR="00EF3C1F" w:rsidRPr="0054726E" w14:paraId="0B4F81E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BB6369F" w14:textId="77777777" w:rsidR="00EF3C1F" w:rsidRPr="0054726E" w:rsidRDefault="00EF3C1F" w:rsidP="00EF3C1F">
            <w:pPr>
              <w:pStyle w:val="Paragraphedeliste"/>
              <w:spacing w:before="120" w:line="276" w:lineRule="auto"/>
              <w:ind w:left="0"/>
              <w:rPr>
                <w:rFonts w:ascii="Marianne" w:hAnsi="Marianne"/>
                <w:sz w:val="20"/>
                <w:szCs w:val="20"/>
              </w:rPr>
            </w:pPr>
            <w:r w:rsidRPr="0054726E">
              <w:rPr>
                <w:rFonts w:ascii="Marianne" w:hAnsi="Marianne"/>
                <w:sz w:val="20"/>
                <w:szCs w:val="20"/>
              </w:rPr>
              <w:t>Tailles (Unisexe)</w:t>
            </w:r>
            <w:r w:rsidRPr="0054726E">
              <w:rPr>
                <w:rFonts w:ascii="Calibri" w:hAnsi="Calibri" w:cs="Calibri"/>
                <w:sz w:val="20"/>
                <w:szCs w:val="20"/>
              </w:rPr>
              <w:t> </w:t>
            </w:r>
            <w:r w:rsidRPr="0054726E">
              <w:rPr>
                <w:rFonts w:ascii="Marianne" w:hAnsi="Marianne"/>
                <w:sz w:val="20"/>
                <w:szCs w:val="20"/>
              </w:rPr>
              <w:t>: XS, S, M, L, XL, 2XL, 3 XL, 4XL, 5 XL.</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5A4D2E" w14:textId="77777777" w:rsidR="00EF3C1F" w:rsidRPr="0054726E" w:rsidRDefault="00EF3C1F" w:rsidP="00EF3C1F">
            <w:pPr>
              <w:pStyle w:val="TableContents"/>
            </w:pPr>
          </w:p>
        </w:tc>
      </w:tr>
      <w:tr w:rsidR="00EF3C1F" w:rsidRPr="0054726E" w14:paraId="583199D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4374A7F" w14:textId="77777777" w:rsidR="00EF3C1F" w:rsidRPr="0054726E" w:rsidRDefault="00EF3C1F" w:rsidP="00EF3C1F">
            <w:pPr>
              <w:pStyle w:val="TableContents"/>
            </w:pPr>
            <w:r w:rsidRPr="0054726E">
              <w:t>Qualité des matières premières et de la réalisation</w:t>
            </w:r>
          </w:p>
        </w:tc>
      </w:tr>
      <w:tr w:rsidR="00EF3C1F" w:rsidRPr="0054726E" w14:paraId="71C74D8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1E8A82D" w14:textId="77777777" w:rsidR="00EF3C1F" w:rsidRPr="0054726E" w:rsidRDefault="00EF3C1F" w:rsidP="00EF3C1F">
            <w:pPr>
              <w:pStyle w:val="TableContents"/>
            </w:pPr>
            <w:r w:rsidRPr="0054726E">
              <w:t>Stabilité dimensionnelle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88879C" w14:textId="77777777" w:rsidR="00EF3C1F" w:rsidRPr="0054726E" w:rsidRDefault="00EF3C1F" w:rsidP="00EF3C1F">
            <w:pPr>
              <w:pStyle w:val="TableContents"/>
            </w:pPr>
          </w:p>
        </w:tc>
      </w:tr>
      <w:tr w:rsidR="00EF3C1F" w:rsidRPr="0054726E" w14:paraId="4BAF714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5F62D6E" w14:textId="77777777" w:rsidR="00EF3C1F" w:rsidRPr="0054726E" w:rsidRDefault="00EF3C1F" w:rsidP="00EF3C1F">
            <w:pPr>
              <w:pStyle w:val="TableContents"/>
            </w:pPr>
            <w:r w:rsidRPr="0054726E">
              <w:t>Qualité des produits semi-finis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399254" w14:textId="77777777" w:rsidR="00EF3C1F" w:rsidRPr="0054726E" w:rsidRDefault="00EF3C1F" w:rsidP="00EF3C1F">
            <w:pPr>
              <w:pStyle w:val="TableContents"/>
            </w:pPr>
          </w:p>
        </w:tc>
      </w:tr>
      <w:tr w:rsidR="00EF3C1F" w:rsidRPr="0054726E" w14:paraId="7620CED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499F662" w14:textId="77777777" w:rsidR="00EF3C1F" w:rsidRPr="0054726E" w:rsidRDefault="00EF3C1F" w:rsidP="00EF3C1F">
            <w:pPr>
              <w:pStyle w:val="TableContents"/>
            </w:pPr>
            <w:r w:rsidRPr="0054726E">
              <w:t>Qualité des montages et des coutures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8DC08E" w14:textId="77777777" w:rsidR="00EF3C1F" w:rsidRPr="0054726E" w:rsidRDefault="00EF3C1F" w:rsidP="00EF3C1F">
            <w:pPr>
              <w:pStyle w:val="TableContents"/>
            </w:pPr>
          </w:p>
        </w:tc>
      </w:tr>
      <w:tr w:rsidR="00EF3C1F" w:rsidRPr="0054726E" w14:paraId="0BDDD830"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3AC0457" w14:textId="77777777" w:rsidR="00EF3C1F" w:rsidRPr="0054726E" w:rsidRDefault="00EF3C1F" w:rsidP="00EF3C1F">
            <w:pPr>
              <w:pStyle w:val="TableContents"/>
            </w:pPr>
            <w:r w:rsidRPr="0054726E">
              <w:t>Résistance à l'usure de l’inscription DOUANE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2F6FB8" w14:textId="77777777" w:rsidR="00EF3C1F" w:rsidRPr="0054726E" w:rsidRDefault="00EF3C1F" w:rsidP="00EF3C1F">
            <w:pPr>
              <w:pStyle w:val="TableContents"/>
            </w:pPr>
          </w:p>
        </w:tc>
      </w:tr>
      <w:tr w:rsidR="00EF3C1F" w:rsidRPr="0054726E" w14:paraId="36FA245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8BB63F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F68286" w14:textId="77777777" w:rsidR="00EF3C1F" w:rsidRPr="0054726E" w:rsidRDefault="00EF3C1F" w:rsidP="00EF3C1F">
            <w:pPr>
              <w:pStyle w:val="TableContents"/>
            </w:pPr>
          </w:p>
        </w:tc>
      </w:tr>
      <w:tr w:rsidR="00AC6FC9" w:rsidRPr="0054726E" w14:paraId="6440AAEC" w14:textId="77777777" w:rsidTr="00832853">
        <w:tc>
          <w:tcPr>
            <w:tcW w:w="413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84309F" w14:textId="42FEA034"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4A44DD" w14:textId="77777777" w:rsidR="00AC6FC9" w:rsidRPr="0054726E" w:rsidRDefault="00AC6FC9" w:rsidP="00AC6FC9">
            <w:pPr>
              <w:pStyle w:val="TableContents"/>
            </w:pPr>
          </w:p>
        </w:tc>
      </w:tr>
      <w:tr w:rsidR="00AC6FC9" w:rsidRPr="0054726E" w14:paraId="64FC646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5504F3B" w14:textId="77777777" w:rsidR="00AC6FC9" w:rsidRPr="0054726E" w:rsidRDefault="00AC6FC9" w:rsidP="00AC6FC9">
            <w:pPr>
              <w:pStyle w:val="TableContents"/>
            </w:pPr>
            <w:r w:rsidRPr="0054726E">
              <w:t>Confort et adaptation aux conditions d'utilisation</w:t>
            </w:r>
          </w:p>
        </w:tc>
      </w:tr>
      <w:tr w:rsidR="00AC6FC9" w:rsidRPr="0054726E" w14:paraId="71BC815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1A562D8"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l’agent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CDC99F" w14:textId="77777777" w:rsidR="00AC6FC9" w:rsidRPr="0054726E" w:rsidRDefault="00AC6FC9" w:rsidP="00AC6FC9">
            <w:pPr>
              <w:pStyle w:val="TableContents"/>
            </w:pPr>
          </w:p>
        </w:tc>
      </w:tr>
      <w:tr w:rsidR="00AC6FC9" w:rsidRPr="0054726E" w14:paraId="7236BF5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7BC0495" w14:textId="77777777" w:rsidR="00AC6FC9" w:rsidRPr="0054726E" w:rsidRDefault="00AC6FC9" w:rsidP="00AC6FC9">
            <w:pPr>
              <w:pStyle w:val="TableContents"/>
            </w:pPr>
            <w:r w:rsidRPr="0054726E">
              <w:t>Aisance dans les mouvements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08C33D" w14:textId="77777777" w:rsidR="00AC6FC9" w:rsidRPr="0054726E" w:rsidRDefault="00AC6FC9" w:rsidP="00AC6FC9">
            <w:pPr>
              <w:pStyle w:val="TableContents"/>
            </w:pPr>
          </w:p>
        </w:tc>
      </w:tr>
      <w:tr w:rsidR="00AC6FC9" w:rsidRPr="0054726E" w14:paraId="3D83B9D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957780C"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du bas de manche et des manchons étanche à l'utilisation des gants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A53F8B" w14:textId="77777777" w:rsidR="00AC6FC9" w:rsidRPr="0054726E" w:rsidRDefault="00AC6FC9" w:rsidP="00AC6FC9">
            <w:pPr>
              <w:pStyle w:val="TableContents"/>
            </w:pPr>
          </w:p>
        </w:tc>
      </w:tr>
      <w:tr w:rsidR="00AC6FC9" w:rsidRPr="0054726E" w14:paraId="1D71BFF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17E7BF4"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Compatibilité avec les accessoires de la tenue, en particulier le gilet pare-balles, le ceinturon, l’arme de service et les gants.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65EE3E" w14:textId="77777777" w:rsidR="00AC6FC9" w:rsidRPr="0054726E" w:rsidRDefault="00AC6FC9" w:rsidP="00AC6FC9">
            <w:pPr>
              <w:pStyle w:val="TableContents"/>
            </w:pPr>
          </w:p>
        </w:tc>
      </w:tr>
      <w:tr w:rsidR="00AC6FC9" w:rsidRPr="0054726E" w14:paraId="7CEC4A4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FDEBE27"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thermique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3199F7" w14:textId="77777777" w:rsidR="00AC6FC9" w:rsidRPr="0054726E" w:rsidRDefault="00AC6FC9" w:rsidP="00AC6FC9">
            <w:pPr>
              <w:pStyle w:val="TableContents"/>
            </w:pPr>
          </w:p>
        </w:tc>
      </w:tr>
      <w:tr w:rsidR="00AC6FC9" w:rsidRPr="0054726E" w14:paraId="5842FB5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FE9A24B"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Absence de boulochage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03C255" w14:textId="77777777" w:rsidR="00AC6FC9" w:rsidRPr="0054726E" w:rsidRDefault="00AC6FC9" w:rsidP="00AC6FC9">
            <w:pPr>
              <w:pStyle w:val="TableContents"/>
            </w:pPr>
          </w:p>
        </w:tc>
      </w:tr>
      <w:tr w:rsidR="00AC6FC9" w:rsidRPr="0054726E" w14:paraId="303F056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CB1F960" w14:textId="77777777" w:rsidR="00AC6FC9" w:rsidRPr="0054726E" w:rsidRDefault="00AC6FC9" w:rsidP="00AC6FC9">
            <w:pPr>
              <w:pStyle w:val="Standard"/>
              <w:tabs>
                <w:tab w:val="right" w:leader="dot" w:pos="9468"/>
              </w:tabs>
              <w:textAlignment w:val="center"/>
              <w:rPr>
                <w:rFonts w:ascii="Marianne" w:hAnsi="Marianne"/>
                <w:sz w:val="20"/>
                <w:szCs w:val="20"/>
              </w:rPr>
            </w:pPr>
            <w:r w:rsidRPr="0054726E">
              <w:rPr>
                <w:rFonts w:ascii="Marianne" w:hAnsi="Marianne"/>
                <w:sz w:val="20"/>
                <w:szCs w:val="20"/>
                <w:lang w:eastAsia="en-US"/>
              </w:rPr>
              <w:t>Tissu renforcé au niveau des coudes et des épaules a minima</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B8A280" w14:textId="77777777" w:rsidR="00AC6FC9" w:rsidRPr="0054726E" w:rsidRDefault="00AC6FC9" w:rsidP="00AC6FC9">
            <w:pPr>
              <w:pStyle w:val="TableContents"/>
            </w:pPr>
          </w:p>
        </w:tc>
      </w:tr>
      <w:tr w:rsidR="00AC6FC9" w:rsidRPr="0054726E" w14:paraId="7FB9A83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CBF38D3" w14:textId="77777777"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Doublure ouatée respirante et chaude (indication de la technologie et du grammage utilisé par le candidat)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F3F2E2" w14:textId="77777777" w:rsidR="00AC6FC9" w:rsidRPr="0054726E" w:rsidRDefault="00AC6FC9" w:rsidP="00AC6FC9">
            <w:pPr>
              <w:pStyle w:val="TableContents"/>
            </w:pPr>
          </w:p>
        </w:tc>
      </w:tr>
      <w:tr w:rsidR="00AC6FC9" w:rsidRPr="0054726E" w14:paraId="620D5F0F" w14:textId="77777777" w:rsidTr="00B52833">
        <w:tc>
          <w:tcPr>
            <w:tcW w:w="9638" w:type="dxa"/>
            <w:gridSpan w:val="2"/>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077E15D" w14:textId="77777777" w:rsidR="00AC6FC9" w:rsidRPr="0054726E" w:rsidRDefault="00AC6FC9" w:rsidP="00AC6FC9">
            <w:pPr>
              <w:pStyle w:val="TableContents"/>
              <w:rPr>
                <w:b/>
                <w:bCs/>
              </w:rPr>
            </w:pPr>
            <w:r w:rsidRPr="0054726E">
              <w:rPr>
                <w:b/>
                <w:bCs/>
              </w:rPr>
              <w:t>Analyses laboratoires</w:t>
            </w:r>
          </w:p>
        </w:tc>
      </w:tr>
      <w:tr w:rsidR="00AC6FC9" w:rsidRPr="0054726E" w14:paraId="7A1871A9"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3604BE15" w14:textId="77777777" w:rsidR="00AC6FC9" w:rsidRPr="0054726E" w:rsidRDefault="00AC6FC9" w:rsidP="00AC6FC9">
            <w:pPr>
              <w:pStyle w:val="TableContents"/>
            </w:pPr>
            <w:r w:rsidRPr="0054726E">
              <w:t>Solidité des teintures</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6EFCFA3A"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2DDBC30"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16CD647F"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sz w:val="20"/>
                <w:szCs w:val="20"/>
                <w:lang w:eastAsia="en-US"/>
              </w:rPr>
              <w:t>Performance coupe-vent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6095189A" w14:textId="77777777" w:rsidR="00AC6FC9" w:rsidRPr="0054726E" w:rsidRDefault="00AC6FC9" w:rsidP="00AC6FC9">
            <w:pPr>
              <w:pStyle w:val="TableContents"/>
            </w:pPr>
            <w:r w:rsidRPr="0054726E">
              <w:t>Résultats test d’un laboratoire agréé</w:t>
            </w:r>
          </w:p>
        </w:tc>
      </w:tr>
      <w:tr w:rsidR="00AC6FC9" w:rsidRPr="0054726E" w14:paraId="08D32D28"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1F895B06"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l’arrachement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7375C9FF"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71B60F2"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8781234"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15F10FC"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2048B4E0"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063161B" w14:textId="77777777" w:rsidR="00AC6FC9" w:rsidRPr="0054726E" w:rsidRDefault="00AC6FC9" w:rsidP="00AC6FC9">
            <w:pPr>
              <w:pStyle w:val="TableContents"/>
            </w:pPr>
            <w:r w:rsidRPr="0054726E">
              <w:t>Norme EN 20471:2013 classe 3</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0453DCC2"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F5B8D46"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04FCA45" w14:textId="77777777" w:rsidR="00AC6FC9" w:rsidRPr="0054726E" w:rsidRDefault="00AC6FC9" w:rsidP="00AC6FC9">
            <w:pPr>
              <w:pStyle w:val="TableContents"/>
            </w:pPr>
            <w:r w:rsidRPr="0054726E">
              <w:t>Norme EN ISO 343:2003 + A1:2007 classe 3-3</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300F8B30" w14:textId="77777777" w:rsidR="00AC6FC9" w:rsidRPr="0054726E" w:rsidRDefault="00AC6FC9" w:rsidP="00AC6FC9">
            <w:pPr>
              <w:pStyle w:val="TableContents"/>
            </w:pPr>
            <w:r w:rsidRPr="0054726E">
              <w:t>Résultats test d’un laboratoire agréé</w:t>
            </w:r>
          </w:p>
        </w:tc>
      </w:tr>
      <w:tr w:rsidR="00AC6FC9" w:rsidRPr="0054726E" w14:paraId="076FEF1A"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647924A" w14:textId="77777777" w:rsidR="00AC6FC9" w:rsidRPr="0054726E" w:rsidRDefault="00AC6FC9" w:rsidP="00AC6FC9">
            <w:pPr>
              <w:pStyle w:val="TableContents"/>
            </w:pPr>
            <w:r w:rsidRPr="0054726E">
              <w:t>Norme EN 14058</w:t>
            </w:r>
            <w:r w:rsidRPr="0054726E">
              <w:rPr>
                <w:rFonts w:ascii="Calibri" w:hAnsi="Calibri" w:cs="Calibri"/>
              </w:rPr>
              <w:t> </w:t>
            </w:r>
            <w:r w:rsidRPr="0054726E">
              <w:t>: 2004 classe 2</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12C41540" w14:textId="77777777" w:rsidR="00AC6FC9" w:rsidRPr="0054726E" w:rsidRDefault="00AC6FC9" w:rsidP="00AC6FC9">
            <w:pPr>
              <w:pStyle w:val="TableContents"/>
            </w:pPr>
            <w:r w:rsidRPr="0054726E">
              <w:t>Résultats test d’un laboratoire agréé</w:t>
            </w:r>
          </w:p>
        </w:tc>
      </w:tr>
      <w:tr w:rsidR="00AC6FC9" w:rsidRPr="0054726E" w14:paraId="023E3F83"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C346A6C" w14:textId="77777777" w:rsidR="00AC6FC9" w:rsidRPr="0054726E" w:rsidRDefault="00AC6FC9" w:rsidP="00AC6FC9">
            <w:pPr>
              <w:pStyle w:val="TableContents"/>
            </w:pPr>
            <w:r w:rsidRPr="0054726E">
              <w:t>Norme EN ISO 13688</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31E390FE" w14:textId="77777777" w:rsidR="00AC6FC9" w:rsidRPr="0054726E" w:rsidRDefault="00AC6FC9" w:rsidP="00AC6FC9">
            <w:pPr>
              <w:pStyle w:val="TableContents"/>
            </w:pPr>
            <w:r w:rsidRPr="0054726E">
              <w:t>Résultats test d’un laboratoire agréé</w:t>
            </w:r>
          </w:p>
        </w:tc>
      </w:tr>
      <w:tr w:rsidR="00AC6FC9" w:rsidRPr="0054726E" w14:paraId="2E28ABC5"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91732E6" w14:textId="77777777" w:rsidR="00AC6FC9" w:rsidRPr="0054726E" w:rsidRDefault="00AC6FC9" w:rsidP="00AC6FC9">
            <w:pPr>
              <w:pStyle w:val="TableContents"/>
            </w:pPr>
            <w:r w:rsidRPr="0054726E">
              <w:t>Normes EN 20471</w:t>
            </w:r>
            <w:r w:rsidRPr="0054726E">
              <w:rPr>
                <w:rFonts w:ascii="Calibri" w:hAnsi="Calibri" w:cs="Calibri"/>
              </w:rPr>
              <w:t> </w:t>
            </w:r>
            <w:r w:rsidRPr="0054726E">
              <w:t>: 2013 / Class 3 et EN 14058</w:t>
            </w:r>
            <w:r w:rsidRPr="0054726E">
              <w:rPr>
                <w:rFonts w:ascii="Calibri" w:hAnsi="Calibri" w:cs="Calibri"/>
              </w:rPr>
              <w:t> </w:t>
            </w:r>
            <w:r w:rsidRPr="0054726E">
              <w:t>: 2004 / Class 2 pour doublure détachable</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7A085EC5" w14:textId="77777777" w:rsidR="00AC6FC9" w:rsidRPr="0054726E" w:rsidRDefault="00AC6FC9" w:rsidP="00AC6FC9">
            <w:pPr>
              <w:pStyle w:val="TableContents"/>
              <w:rPr>
                <w:i/>
                <w:iCs/>
              </w:rPr>
            </w:pPr>
            <w:r w:rsidRPr="0054726E">
              <w:rPr>
                <w:i/>
                <w:iCs/>
              </w:rPr>
              <w:t>Résultats test d’un laboratoire agréé</w:t>
            </w:r>
          </w:p>
        </w:tc>
      </w:tr>
    </w:tbl>
    <w:p w14:paraId="69527650" w14:textId="77777777" w:rsidR="00E879C2" w:rsidRPr="0054726E" w:rsidRDefault="00E879C2" w:rsidP="00E879C2">
      <w:pPr>
        <w:pStyle w:val="Standard"/>
        <w:tabs>
          <w:tab w:val="right" w:leader="dot" w:pos="9468"/>
        </w:tabs>
        <w:rPr>
          <w:rFonts w:ascii="Marianne" w:eastAsia="Calibri" w:hAnsi="Marianne"/>
          <w:color w:val="00000A"/>
          <w:sz w:val="20"/>
          <w:szCs w:val="20"/>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E879C2" w:rsidRPr="0054726E" w14:paraId="40CFE857" w14:textId="77777777" w:rsidTr="00B52833">
        <w:tc>
          <w:tcPr>
            <w:tcW w:w="9638" w:type="dxa"/>
            <w:gridSpan w:val="3"/>
            <w:tcBorders>
              <w:top w:val="single" w:sz="4" w:space="0" w:color="000000"/>
              <w:left w:val="single" w:sz="4" w:space="0" w:color="000000"/>
              <w:bottom w:val="single" w:sz="4" w:space="0" w:color="000000"/>
              <w:right w:val="single" w:sz="4" w:space="0" w:color="000000"/>
            </w:tcBorders>
            <w:shd w:val="clear" w:color="auto" w:fill="808080"/>
            <w:tcMar>
              <w:top w:w="55" w:type="dxa"/>
              <w:left w:w="55" w:type="dxa"/>
              <w:bottom w:w="55" w:type="dxa"/>
              <w:right w:w="55" w:type="dxa"/>
            </w:tcMar>
          </w:tcPr>
          <w:p w14:paraId="1B91BB6C" w14:textId="77777777" w:rsidR="00E879C2" w:rsidRPr="0054726E" w:rsidRDefault="00E879C2" w:rsidP="00B52833">
            <w:pPr>
              <w:pStyle w:val="TableContents"/>
              <w:jc w:val="center"/>
            </w:pPr>
            <w:r w:rsidRPr="0054726E">
              <w:t>Quantité et qualité des échantillons demandés</w:t>
            </w:r>
          </w:p>
        </w:tc>
      </w:tr>
      <w:tr w:rsidR="00E879C2" w:rsidRPr="0054726E" w14:paraId="1ADCE6BA" w14:textId="77777777" w:rsidTr="00B52833">
        <w:tc>
          <w:tcPr>
            <w:tcW w:w="3212" w:type="dxa"/>
            <w:tcBorders>
              <w:left w:val="single" w:sz="4" w:space="0" w:color="000000"/>
              <w:bottom w:val="single" w:sz="4" w:space="0" w:color="000000"/>
            </w:tcBorders>
            <w:shd w:val="clear" w:color="auto" w:fill="DDDDDD"/>
            <w:tcMar>
              <w:top w:w="55" w:type="dxa"/>
              <w:left w:w="55" w:type="dxa"/>
              <w:bottom w:w="55" w:type="dxa"/>
              <w:right w:w="55" w:type="dxa"/>
            </w:tcMar>
          </w:tcPr>
          <w:p w14:paraId="03111DBD" w14:textId="77777777" w:rsidR="00E879C2" w:rsidRPr="0054726E" w:rsidRDefault="00E879C2" w:rsidP="00B52833">
            <w:pPr>
              <w:pStyle w:val="TableContents"/>
              <w:jc w:val="center"/>
            </w:pPr>
            <w:r w:rsidRPr="0054726E">
              <w:t>Modèle</w:t>
            </w:r>
          </w:p>
        </w:tc>
        <w:tc>
          <w:tcPr>
            <w:tcW w:w="3213" w:type="dxa"/>
            <w:tcBorders>
              <w:left w:val="single" w:sz="4" w:space="0" w:color="000000"/>
              <w:bottom w:val="single" w:sz="4" w:space="0" w:color="000000"/>
            </w:tcBorders>
            <w:shd w:val="clear" w:color="auto" w:fill="DDDDDD"/>
            <w:tcMar>
              <w:top w:w="55" w:type="dxa"/>
              <w:left w:w="55" w:type="dxa"/>
              <w:bottom w:w="55" w:type="dxa"/>
              <w:right w:w="55" w:type="dxa"/>
            </w:tcMar>
          </w:tcPr>
          <w:p w14:paraId="42AE7DC1" w14:textId="77777777" w:rsidR="00E879C2" w:rsidRPr="0054726E" w:rsidRDefault="00E879C2" w:rsidP="00B52833">
            <w:pPr>
              <w:pStyle w:val="TableContents"/>
              <w:jc w:val="center"/>
            </w:pPr>
            <w:r w:rsidRPr="0054726E">
              <w:t>Tailles</w:t>
            </w:r>
          </w:p>
        </w:tc>
        <w:tc>
          <w:tcPr>
            <w:tcW w:w="3213" w:type="dxa"/>
            <w:tcBorders>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3B1B2165" w14:textId="77777777" w:rsidR="00E879C2" w:rsidRPr="0054726E" w:rsidRDefault="00E879C2" w:rsidP="00B52833">
            <w:pPr>
              <w:pStyle w:val="TableContents"/>
              <w:jc w:val="center"/>
            </w:pPr>
            <w:r w:rsidRPr="0054726E">
              <w:t>Nombres  d’échantillons</w:t>
            </w:r>
          </w:p>
        </w:tc>
      </w:tr>
      <w:tr w:rsidR="00E879C2" w:rsidRPr="0054726E" w14:paraId="2C6E951D" w14:textId="77777777" w:rsidTr="00B52833">
        <w:trPr>
          <w:trHeight w:val="413"/>
        </w:trPr>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278C288A" w14:textId="77777777" w:rsidR="00E879C2" w:rsidRPr="0054726E" w:rsidRDefault="00E879C2" w:rsidP="00B52833">
            <w:pPr>
              <w:pStyle w:val="TableContents"/>
            </w:pPr>
            <w:r w:rsidRPr="0054726E">
              <w:t>Unisexe</w:t>
            </w:r>
          </w:p>
        </w:tc>
        <w:tc>
          <w:tcPr>
            <w:tcW w:w="3213" w:type="dxa"/>
            <w:tcBorders>
              <w:left w:val="single" w:sz="4" w:space="0" w:color="000000"/>
              <w:bottom w:val="single" w:sz="4" w:space="0" w:color="000000"/>
            </w:tcBorders>
            <w:shd w:val="clear" w:color="auto" w:fill="auto"/>
            <w:tcMar>
              <w:top w:w="55" w:type="dxa"/>
              <w:left w:w="55" w:type="dxa"/>
              <w:bottom w:w="55" w:type="dxa"/>
              <w:right w:w="55" w:type="dxa"/>
            </w:tcMar>
          </w:tcPr>
          <w:p w14:paraId="46FC0E19" w14:textId="77777777" w:rsidR="00E879C2" w:rsidRPr="0054726E" w:rsidRDefault="00E879C2" w:rsidP="00B52833">
            <w:pPr>
              <w:pStyle w:val="TableContents"/>
            </w:pPr>
            <w:r w:rsidRPr="0054726E">
              <w:t>M</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EB5B85D" w14:textId="33239EF2" w:rsidR="00E879C2" w:rsidRPr="0054726E" w:rsidRDefault="00022620" w:rsidP="00B52833">
            <w:pPr>
              <w:pStyle w:val="TableContents"/>
            </w:pPr>
            <w:r>
              <w:t>6</w:t>
            </w:r>
          </w:p>
        </w:tc>
      </w:tr>
      <w:tr w:rsidR="00E879C2" w:rsidRPr="0054726E" w14:paraId="1AC123B4" w14:textId="77777777" w:rsidTr="00B52833">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295B3E65" w14:textId="77777777" w:rsidR="00E879C2" w:rsidRPr="0054726E" w:rsidRDefault="00E879C2" w:rsidP="00B52833">
            <w:pPr>
              <w:pStyle w:val="TableContents"/>
            </w:pPr>
            <w:r w:rsidRPr="0054726E">
              <w:t>Unisexe</w:t>
            </w:r>
          </w:p>
        </w:tc>
        <w:tc>
          <w:tcPr>
            <w:tcW w:w="3213" w:type="dxa"/>
            <w:tcBorders>
              <w:left w:val="single" w:sz="4" w:space="0" w:color="000000"/>
              <w:bottom w:val="single" w:sz="4" w:space="0" w:color="000000"/>
            </w:tcBorders>
            <w:shd w:val="clear" w:color="auto" w:fill="auto"/>
            <w:tcMar>
              <w:top w:w="55" w:type="dxa"/>
              <w:left w:w="55" w:type="dxa"/>
              <w:bottom w:w="55" w:type="dxa"/>
              <w:right w:w="55" w:type="dxa"/>
            </w:tcMar>
          </w:tcPr>
          <w:p w14:paraId="2C757FC2" w14:textId="77777777" w:rsidR="00E879C2" w:rsidRPr="0054726E" w:rsidRDefault="00E879C2" w:rsidP="00B52833">
            <w:pPr>
              <w:pStyle w:val="TableContents"/>
            </w:pPr>
            <w:r w:rsidRPr="0054726E">
              <w:t>L</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2B311DD" w14:textId="16F2C292" w:rsidR="00E879C2" w:rsidRPr="0054726E" w:rsidRDefault="00022620" w:rsidP="00B52833">
            <w:pPr>
              <w:pStyle w:val="TableContents"/>
            </w:pPr>
            <w:r>
              <w:t>6</w:t>
            </w:r>
          </w:p>
        </w:tc>
      </w:tr>
    </w:tbl>
    <w:p w14:paraId="7E8370C0" w14:textId="77777777" w:rsidR="00E879C2" w:rsidRPr="0054726E" w:rsidRDefault="00E879C2" w:rsidP="00E879C2">
      <w:pPr>
        <w:rPr>
          <w:shd w:val="clear" w:color="auto" w:fill="FFFF00"/>
        </w:rPr>
      </w:pPr>
    </w:p>
    <w:p w14:paraId="13897714" w14:textId="77777777" w:rsidR="00E879C2" w:rsidRPr="0054726E" w:rsidRDefault="00E879C2" w:rsidP="00E879C2">
      <w:pPr>
        <w:pStyle w:val="Titre3"/>
        <w:numPr>
          <w:ilvl w:val="0"/>
          <w:numId w:val="0"/>
        </w:numPr>
        <w:rPr>
          <w:color w:val="002060"/>
          <w:sz w:val="20"/>
          <w:szCs w:val="20"/>
        </w:rPr>
      </w:pPr>
      <w:bookmarkStart w:id="605" w:name="__RefHeading___Toc50228_2787168394"/>
      <w:bookmarkStart w:id="606" w:name="_Toc214868116"/>
      <w:bookmarkStart w:id="607" w:name="_Toc215842642"/>
      <w:bookmarkStart w:id="608" w:name="_Toc216101355"/>
      <w:bookmarkStart w:id="609" w:name="_Toc216360468"/>
      <w:bookmarkStart w:id="610" w:name="_Toc216883356"/>
      <w:r w:rsidRPr="0054726E">
        <w:rPr>
          <w:color w:val="002060"/>
          <w:sz w:val="20"/>
          <w:szCs w:val="20"/>
        </w:rPr>
        <w:t>5-23. Parka sans haute visibilité</w:t>
      </w:r>
      <w:bookmarkEnd w:id="605"/>
      <w:bookmarkEnd w:id="606"/>
      <w:r w:rsidRPr="0054726E">
        <w:rPr>
          <w:color w:val="002060"/>
          <w:sz w:val="20"/>
          <w:szCs w:val="20"/>
        </w:rPr>
        <w:t xml:space="preserve"> opérations commerciales - unisexe</w:t>
      </w:r>
      <w:bookmarkEnd w:id="607"/>
      <w:bookmarkEnd w:id="608"/>
      <w:bookmarkEnd w:id="609"/>
      <w:bookmarkEnd w:id="610"/>
    </w:p>
    <w:p w14:paraId="1BAA0186" w14:textId="77777777" w:rsidR="00E879C2" w:rsidRPr="0054726E" w:rsidRDefault="00E879C2" w:rsidP="00E879C2">
      <w:pPr>
        <w:pStyle w:val="Standard"/>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133"/>
        <w:gridCol w:w="5505"/>
      </w:tblGrid>
      <w:tr w:rsidR="00E879C2" w:rsidRPr="0054726E" w14:paraId="5224B030"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6409418D" w14:textId="77777777" w:rsidR="00E879C2" w:rsidRPr="0054726E" w:rsidRDefault="00E879C2" w:rsidP="00B52833">
            <w:pPr>
              <w:pStyle w:val="TableContents"/>
              <w:jc w:val="center"/>
              <w:rPr>
                <w:b/>
                <w:bCs/>
              </w:rPr>
            </w:pPr>
            <w:r w:rsidRPr="0054726E">
              <w:rPr>
                <w:b/>
                <w:bCs/>
              </w:rPr>
              <w:t>Fiche technique-Parka sans haute visibilité opérations commerciales-Echantillon demandé</w:t>
            </w:r>
          </w:p>
        </w:tc>
      </w:tr>
      <w:tr w:rsidR="00E879C2" w:rsidRPr="0054726E" w14:paraId="42DD953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48805D7" w14:textId="77777777" w:rsidR="00E879C2" w:rsidRPr="0054726E" w:rsidRDefault="00E879C2" w:rsidP="00B52833">
            <w:pPr>
              <w:pStyle w:val="TableContents"/>
              <w:jc w:val="center"/>
              <w:rPr>
                <w:b/>
                <w:bCs/>
              </w:rPr>
            </w:pPr>
            <w:r w:rsidRPr="0054726E">
              <w:rPr>
                <w:b/>
                <w:bCs/>
              </w:rPr>
              <w:t>Exigences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54F23B" w14:textId="77777777" w:rsidR="00E879C2" w:rsidRPr="0054726E" w:rsidRDefault="00E879C2" w:rsidP="00B52833">
            <w:pPr>
              <w:pStyle w:val="TableContents"/>
              <w:jc w:val="center"/>
              <w:rPr>
                <w:b/>
                <w:bCs/>
              </w:rPr>
            </w:pPr>
            <w:r w:rsidRPr="0054726E">
              <w:rPr>
                <w:b/>
                <w:bCs/>
              </w:rPr>
              <w:t>Réponse du candidat</w:t>
            </w:r>
          </w:p>
        </w:tc>
      </w:tr>
      <w:tr w:rsidR="00E879C2" w:rsidRPr="0054726E" w14:paraId="7D5C938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9B1C894"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68A3B1" w14:textId="77777777" w:rsidR="00E879C2" w:rsidRPr="0054726E" w:rsidRDefault="00E879C2" w:rsidP="00B52833">
            <w:pPr>
              <w:pStyle w:val="TableContents"/>
            </w:pPr>
          </w:p>
        </w:tc>
      </w:tr>
      <w:tr w:rsidR="00E879C2" w:rsidRPr="0054726E" w14:paraId="43730550"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39517F5"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C4F189" w14:textId="77777777" w:rsidR="00E879C2" w:rsidRPr="0054726E" w:rsidRDefault="00E879C2" w:rsidP="00B52833">
            <w:pPr>
              <w:pStyle w:val="TableContents"/>
            </w:pPr>
          </w:p>
        </w:tc>
      </w:tr>
      <w:tr w:rsidR="00EF3C1F" w:rsidRPr="0054726E" w14:paraId="3840D1B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95E5067" w14:textId="3F7CA3A7" w:rsidR="00EF3C1F" w:rsidRPr="0054726E" w:rsidRDefault="00EF3C1F" w:rsidP="00EF3C1F">
            <w:pPr>
              <w:pStyle w:val="Default"/>
              <w:rPr>
                <w:rFonts w:ascii="Marianne" w:hAnsi="Marianne"/>
                <w:sz w:val="20"/>
                <w:szCs w:val="20"/>
              </w:rPr>
            </w:pPr>
            <w:r w:rsidRPr="00A021DD">
              <w:rPr>
                <w:rFonts w:ascii="Marianne" w:hAnsi="Marianne"/>
                <w:sz w:val="20"/>
                <w:szCs w:val="20"/>
              </w:rPr>
              <w:t>Normes/exigences mises en œuvre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3F7A39" w14:textId="77777777" w:rsidR="00EF3C1F" w:rsidRPr="0054726E" w:rsidRDefault="00EF3C1F" w:rsidP="00EF3C1F">
            <w:pPr>
              <w:pStyle w:val="TableContents"/>
            </w:pPr>
          </w:p>
        </w:tc>
      </w:tr>
      <w:tr w:rsidR="00EF3C1F" w:rsidRPr="0054726E" w14:paraId="3CF6663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E9FA129" w14:textId="77777777" w:rsidR="00EF3C1F" w:rsidRPr="0054726E" w:rsidRDefault="00EF3C1F" w:rsidP="00EF3C1F">
            <w:pPr>
              <w:pStyle w:val="TableContents"/>
            </w:pPr>
            <w:r w:rsidRPr="0054726E">
              <w:t>Exigences minimales requises</w:t>
            </w:r>
          </w:p>
        </w:tc>
      </w:tr>
      <w:tr w:rsidR="00EF3C1F" w:rsidRPr="0054726E" w14:paraId="310E9C1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3BCB216" w14:textId="77777777" w:rsidR="00EF3C1F" w:rsidRPr="0054726E" w:rsidRDefault="00EF3C1F" w:rsidP="00EF3C1F">
            <w:pPr>
              <w:pStyle w:val="TableContents"/>
              <w:spacing w:before="120" w:line="276" w:lineRule="auto"/>
              <w:jc w:val="both"/>
              <w:textAlignment w:val="center"/>
              <w:rPr>
                <w:rFonts w:cs="Arial"/>
              </w:rPr>
            </w:pPr>
            <w:r w:rsidRPr="0054726E">
              <w:rPr>
                <w:rFonts w:cs="Arial"/>
              </w:rPr>
              <w:t>Type de tissu utilisé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08C8DE" w14:textId="77777777" w:rsidR="00EF3C1F" w:rsidRPr="0054726E" w:rsidRDefault="00EF3C1F" w:rsidP="00EF3C1F">
            <w:pPr>
              <w:pStyle w:val="TableContents"/>
              <w:rPr>
                <w:i/>
                <w:iCs/>
              </w:rPr>
            </w:pPr>
          </w:p>
        </w:tc>
      </w:tr>
      <w:tr w:rsidR="00EF3C1F" w:rsidRPr="0054726E" w14:paraId="00D6714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8868448" w14:textId="77777777" w:rsidR="00EF3C1F" w:rsidRPr="0054726E" w:rsidRDefault="00EF3C1F" w:rsidP="00EF3C1F">
            <w:pPr>
              <w:pStyle w:val="TableContents"/>
              <w:spacing w:before="120" w:line="276" w:lineRule="auto"/>
              <w:jc w:val="both"/>
              <w:textAlignment w:val="center"/>
              <w:rPr>
                <w:rFonts w:cs="Arial"/>
              </w:rPr>
            </w:pPr>
            <w:r w:rsidRPr="0054726E">
              <w:rPr>
                <w:rFonts w:cs="Arial"/>
              </w:rPr>
              <w:t>Qualité de la sérigraphie «</w:t>
            </w:r>
            <w:r w:rsidRPr="0054726E">
              <w:rPr>
                <w:rFonts w:ascii="Calibri" w:hAnsi="Calibri" w:cs="Calibri"/>
              </w:rPr>
              <w:t> </w:t>
            </w:r>
            <w:r w:rsidRPr="0054726E">
              <w:rPr>
                <w:rFonts w:cs="Arial"/>
              </w:rPr>
              <w:t>DOUANE</w:t>
            </w:r>
            <w:r w:rsidRPr="0054726E">
              <w:rPr>
                <w:rFonts w:ascii="Calibri" w:hAnsi="Calibri" w:cs="Calibri"/>
              </w:rPr>
              <w:t> </w:t>
            </w:r>
            <w:r w:rsidRPr="0054726E">
              <w:t>»</w:t>
            </w:r>
            <w:r w:rsidRPr="0054726E">
              <w:rPr>
                <w:rFonts w:cs="Arial"/>
              </w:rPr>
              <w:t xml:space="preserve"> amovible sur la poitrine (lettres réfléchissantes): résistance lavage et frottement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8D8FE6" w14:textId="77777777" w:rsidR="00EF3C1F" w:rsidRPr="0054726E" w:rsidRDefault="00EF3C1F" w:rsidP="00EF3C1F">
            <w:pPr>
              <w:pStyle w:val="TableContents"/>
              <w:rPr>
                <w:i/>
                <w:iCs/>
              </w:rPr>
            </w:pPr>
          </w:p>
        </w:tc>
      </w:tr>
      <w:tr w:rsidR="00EF3C1F" w:rsidRPr="0054726E" w14:paraId="6F27024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DC47B0C" w14:textId="77777777" w:rsidR="00EF3C1F" w:rsidRPr="0054726E" w:rsidRDefault="00EF3C1F" w:rsidP="00EF3C1F">
            <w:pPr>
              <w:pStyle w:val="TableContents"/>
              <w:spacing w:before="120" w:line="276" w:lineRule="auto"/>
              <w:jc w:val="both"/>
              <w:textAlignment w:val="center"/>
              <w:rPr>
                <w:rFonts w:cs="Arial"/>
              </w:rPr>
            </w:pPr>
            <w:r w:rsidRPr="0054726E">
              <w:rPr>
                <w:rFonts w:cs="Arial"/>
              </w:rPr>
              <w:t>Qualité de la sérigraphie «</w:t>
            </w:r>
            <w:r w:rsidRPr="0054726E">
              <w:rPr>
                <w:rFonts w:ascii="Calibri" w:hAnsi="Calibri" w:cs="Calibri"/>
              </w:rPr>
              <w:t> </w:t>
            </w:r>
            <w:r w:rsidRPr="0054726E">
              <w:rPr>
                <w:rFonts w:cs="Arial"/>
              </w:rPr>
              <w:t>DOUANE</w:t>
            </w:r>
            <w:r w:rsidRPr="0054726E">
              <w:rPr>
                <w:rFonts w:ascii="Calibri" w:hAnsi="Calibri" w:cs="Calibri"/>
              </w:rPr>
              <w:t> </w:t>
            </w:r>
            <w:r w:rsidRPr="0054726E">
              <w:t>»</w:t>
            </w:r>
            <w:r w:rsidRPr="0054726E">
              <w:rPr>
                <w:rFonts w:cs="Arial"/>
              </w:rPr>
              <w:t xml:space="preserve"> amovible dans le dos (lettres r</w:t>
            </w:r>
            <w:r w:rsidRPr="0054726E">
              <w:t>é</w:t>
            </w:r>
            <w:r w:rsidRPr="0054726E">
              <w:rPr>
                <w:rFonts w:cs="Arial"/>
              </w:rPr>
              <w:t>fl</w:t>
            </w:r>
            <w:r w:rsidRPr="0054726E">
              <w:t>é</w:t>
            </w:r>
            <w:r w:rsidRPr="0054726E">
              <w:rPr>
                <w:rFonts w:cs="Arial"/>
              </w:rPr>
              <w:t>chissantes): r</w:t>
            </w:r>
            <w:r w:rsidRPr="0054726E">
              <w:t>é</w:t>
            </w:r>
            <w:r w:rsidRPr="0054726E">
              <w:rPr>
                <w:rFonts w:cs="Arial"/>
              </w:rPr>
              <w:t>sistance lavage et frottement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B1556D" w14:textId="77777777" w:rsidR="00EF3C1F" w:rsidRPr="0054726E" w:rsidRDefault="00EF3C1F" w:rsidP="00EF3C1F">
            <w:pPr>
              <w:pStyle w:val="TableContents"/>
              <w:rPr>
                <w:i/>
                <w:iCs/>
              </w:rPr>
            </w:pPr>
          </w:p>
        </w:tc>
      </w:tr>
      <w:tr w:rsidR="00EF3C1F" w:rsidRPr="0054726E" w14:paraId="367D9D5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68F22CD"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Poches</w:t>
            </w:r>
            <w:r w:rsidRPr="0054726E">
              <w:rPr>
                <w:rFonts w:ascii="Calibri" w:hAnsi="Calibri" w:cs="Calibri"/>
                <w:sz w:val="20"/>
                <w:szCs w:val="20"/>
              </w:rPr>
              <w:t> </w:t>
            </w:r>
            <w:r w:rsidRPr="0054726E">
              <w:rPr>
                <w:rFonts w:ascii="Marianne" w:hAnsi="Marianne"/>
                <w:sz w:val="20"/>
                <w:szCs w:val="20"/>
              </w:rPr>
              <w:t>:</w:t>
            </w:r>
          </w:p>
          <w:p w14:paraId="7C36F78C"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deux poches plaquées à rabat au bas du vêtement</w:t>
            </w:r>
            <w:r w:rsidRPr="0054726E">
              <w:rPr>
                <w:rFonts w:ascii="Calibri" w:hAnsi="Calibri" w:cs="Calibri"/>
                <w:sz w:val="20"/>
                <w:szCs w:val="20"/>
              </w:rPr>
              <w:t> </w:t>
            </w:r>
            <w:r w:rsidRPr="0054726E">
              <w:rPr>
                <w:rFonts w:ascii="Marianne" w:hAnsi="Marianne"/>
                <w:sz w:val="20"/>
                <w:szCs w:val="20"/>
              </w:rPr>
              <w:t>;</w:t>
            </w:r>
          </w:p>
          <w:p w14:paraId="63C3B755"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une poche poitrine plaquée et à rabat fermant</w:t>
            </w:r>
            <w:r w:rsidRPr="0054726E">
              <w:rPr>
                <w:rFonts w:ascii="Calibri" w:hAnsi="Calibri" w:cs="Calibri"/>
                <w:sz w:val="20"/>
                <w:szCs w:val="20"/>
              </w:rPr>
              <w:t> </w:t>
            </w:r>
            <w:r w:rsidRPr="0054726E">
              <w:rPr>
                <w:rFonts w:ascii="Marianne" w:hAnsi="Marianne"/>
                <w:sz w:val="20"/>
                <w:szCs w:val="20"/>
              </w:rPr>
              <w:t>;</w:t>
            </w:r>
          </w:p>
          <w:p w14:paraId="665D3349"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deux poches intérieures percées (poches napoléons)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855794" w14:textId="77777777" w:rsidR="00EF3C1F" w:rsidRPr="0054726E" w:rsidRDefault="00EF3C1F" w:rsidP="00EF3C1F">
            <w:pPr>
              <w:pStyle w:val="TableContents"/>
            </w:pPr>
          </w:p>
        </w:tc>
      </w:tr>
      <w:tr w:rsidR="00EF3C1F" w:rsidRPr="0054726E" w14:paraId="708D926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C0AAF09"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Qualité des renforts (épaules) et étanchéité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E9B33B" w14:textId="77777777" w:rsidR="00EF3C1F" w:rsidRPr="0054726E" w:rsidRDefault="00EF3C1F" w:rsidP="00EF3C1F">
            <w:pPr>
              <w:pStyle w:val="TableContents"/>
            </w:pPr>
          </w:p>
        </w:tc>
      </w:tr>
      <w:tr w:rsidR="00EF3C1F" w:rsidRPr="0054726E" w14:paraId="69132E7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237886A"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Fermeture à glissière protégée munie de 2 curseurs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790720" w14:textId="77777777" w:rsidR="00EF3C1F" w:rsidRPr="0054726E" w:rsidRDefault="00EF3C1F" w:rsidP="00EF3C1F">
            <w:pPr>
              <w:pStyle w:val="TableContents"/>
            </w:pPr>
          </w:p>
        </w:tc>
      </w:tr>
      <w:tr w:rsidR="00EF3C1F" w:rsidRPr="0054726E" w14:paraId="4CE3ACE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FE99166"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Pattes de serrage (qualité, fixation)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7BC28E" w14:textId="77777777" w:rsidR="00EF3C1F" w:rsidRPr="0054726E" w:rsidRDefault="00EF3C1F" w:rsidP="00EF3C1F">
            <w:pPr>
              <w:pStyle w:val="TableContents"/>
            </w:pPr>
          </w:p>
        </w:tc>
      </w:tr>
      <w:tr w:rsidR="00EF3C1F" w:rsidRPr="0054726E" w14:paraId="5F586BF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56C3823"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Cordon de serrage (réglage à la taille)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B26EFB" w14:textId="77777777" w:rsidR="00EF3C1F" w:rsidRPr="0054726E" w:rsidRDefault="00EF3C1F" w:rsidP="00EF3C1F">
            <w:pPr>
              <w:pStyle w:val="TableContents"/>
            </w:pPr>
          </w:p>
        </w:tc>
      </w:tr>
      <w:tr w:rsidR="00EF3C1F" w:rsidRPr="0054726E" w14:paraId="3DD9A9E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E3312A9"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Qualité du col</w:t>
            </w:r>
            <w:r w:rsidRPr="0054726E">
              <w:rPr>
                <w:rFonts w:ascii="Calibri" w:hAnsi="Calibri" w:cs="Calibri"/>
                <w:sz w:val="20"/>
                <w:szCs w:val="20"/>
              </w:rPr>
              <w:t> </w:t>
            </w:r>
            <w:r w:rsidRPr="0054726E">
              <w:rPr>
                <w:rFonts w:ascii="Marianne" w:hAnsi="Marianne"/>
                <w:sz w:val="20"/>
                <w:szCs w:val="20"/>
              </w:rPr>
              <w:t>: protection visage jusqu</w:t>
            </w:r>
            <w:r w:rsidRPr="0054726E">
              <w:rPr>
                <w:rFonts w:ascii="Marianne" w:hAnsi="Marianne" w:cs="Marianne"/>
                <w:sz w:val="20"/>
                <w:szCs w:val="20"/>
              </w:rPr>
              <w:t>’</w:t>
            </w:r>
            <w:r w:rsidRPr="0054726E">
              <w:rPr>
                <w:rFonts w:ascii="Marianne" w:hAnsi="Marianne"/>
                <w:sz w:val="20"/>
                <w:szCs w:val="20"/>
              </w:rPr>
              <w:t>au nez (avec sur-vol enveloppant)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5FCA1D" w14:textId="77777777" w:rsidR="00EF3C1F" w:rsidRPr="0054726E" w:rsidRDefault="00EF3C1F" w:rsidP="00EF3C1F">
            <w:pPr>
              <w:pStyle w:val="TableContents"/>
            </w:pPr>
          </w:p>
        </w:tc>
      </w:tr>
      <w:tr w:rsidR="00EF3C1F" w:rsidRPr="0054726E" w14:paraId="05060BA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256F36E"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Qualité de la capuche (pliée au sein du col, visière, cordon de serrage, étanchéité)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C5A2DF" w14:textId="77777777" w:rsidR="00EF3C1F" w:rsidRPr="0054726E" w:rsidRDefault="00EF3C1F" w:rsidP="00EF3C1F">
            <w:pPr>
              <w:pStyle w:val="TableContents"/>
            </w:pPr>
          </w:p>
        </w:tc>
      </w:tr>
      <w:tr w:rsidR="00EF3C1F" w:rsidRPr="0054726E" w14:paraId="10C3F1F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3FA83F9" w14:textId="77777777" w:rsidR="00EF3C1F" w:rsidRPr="0054726E" w:rsidRDefault="00EF3C1F" w:rsidP="00EF3C1F">
            <w:pPr>
              <w:pStyle w:val="Paragraphedeliste"/>
              <w:spacing w:before="120" w:line="276" w:lineRule="auto"/>
              <w:ind w:left="0"/>
              <w:rPr>
                <w:rFonts w:ascii="Marianne" w:hAnsi="Marianne"/>
                <w:sz w:val="20"/>
                <w:szCs w:val="20"/>
              </w:rPr>
            </w:pPr>
            <w:r w:rsidRPr="0054726E">
              <w:rPr>
                <w:rFonts w:ascii="Marianne" w:hAnsi="Marianne"/>
                <w:sz w:val="20"/>
                <w:szCs w:val="20"/>
              </w:rPr>
              <w:t>Tailles (Unisexe)</w:t>
            </w:r>
            <w:r w:rsidRPr="0054726E">
              <w:rPr>
                <w:rFonts w:ascii="Calibri" w:hAnsi="Calibri" w:cs="Calibri"/>
                <w:sz w:val="20"/>
                <w:szCs w:val="20"/>
              </w:rPr>
              <w:t> </w:t>
            </w:r>
            <w:r w:rsidRPr="0054726E">
              <w:rPr>
                <w:rFonts w:ascii="Marianne" w:hAnsi="Marianne"/>
                <w:sz w:val="20"/>
                <w:szCs w:val="20"/>
              </w:rPr>
              <w:t>: XS, S, M, L, XL, 2XL, 3 XL, 4XL, 5 XL.</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A5D407" w14:textId="77777777" w:rsidR="00EF3C1F" w:rsidRPr="0054726E" w:rsidRDefault="00EF3C1F" w:rsidP="00EF3C1F">
            <w:pPr>
              <w:pStyle w:val="TableContents"/>
            </w:pPr>
          </w:p>
        </w:tc>
      </w:tr>
      <w:tr w:rsidR="00EF3C1F" w:rsidRPr="0054726E" w14:paraId="6E97B4C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25D636" w14:textId="77777777" w:rsidR="00EF3C1F" w:rsidRPr="0054726E" w:rsidRDefault="00EF3C1F" w:rsidP="00EF3C1F">
            <w:pPr>
              <w:pStyle w:val="TableContents"/>
            </w:pPr>
            <w:r w:rsidRPr="0054726E">
              <w:t>Qualité des matières premières et de la réalisation</w:t>
            </w:r>
          </w:p>
        </w:tc>
      </w:tr>
      <w:tr w:rsidR="00EF3C1F" w:rsidRPr="0054726E" w14:paraId="03D32F2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CFF03FE" w14:textId="77777777" w:rsidR="00EF3C1F" w:rsidRPr="0054726E" w:rsidRDefault="00EF3C1F" w:rsidP="00EF3C1F">
            <w:pPr>
              <w:pStyle w:val="TableContents"/>
            </w:pPr>
            <w:r w:rsidRPr="0054726E">
              <w:t>Stabilité dimensionnelle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490F0C" w14:textId="77777777" w:rsidR="00EF3C1F" w:rsidRPr="0054726E" w:rsidRDefault="00EF3C1F" w:rsidP="00EF3C1F">
            <w:pPr>
              <w:pStyle w:val="TableContents"/>
            </w:pPr>
          </w:p>
        </w:tc>
      </w:tr>
      <w:tr w:rsidR="00EF3C1F" w:rsidRPr="0054726E" w14:paraId="445D5D0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7C4C54E" w14:textId="77777777" w:rsidR="00EF3C1F" w:rsidRPr="0054726E" w:rsidRDefault="00EF3C1F" w:rsidP="00EF3C1F">
            <w:pPr>
              <w:pStyle w:val="TableContents"/>
            </w:pPr>
            <w:r w:rsidRPr="0054726E">
              <w:t>Qualité des produits semi-finis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D22EE2" w14:textId="77777777" w:rsidR="00EF3C1F" w:rsidRPr="0054726E" w:rsidRDefault="00EF3C1F" w:rsidP="00EF3C1F">
            <w:pPr>
              <w:pStyle w:val="TableContents"/>
            </w:pPr>
          </w:p>
        </w:tc>
      </w:tr>
      <w:tr w:rsidR="00EF3C1F" w:rsidRPr="0054726E" w14:paraId="2A28DB7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CC5E573" w14:textId="77777777" w:rsidR="00EF3C1F" w:rsidRPr="0054726E" w:rsidRDefault="00EF3C1F" w:rsidP="00EF3C1F">
            <w:pPr>
              <w:pStyle w:val="TableContents"/>
            </w:pPr>
            <w:r w:rsidRPr="0054726E">
              <w:t>Qualité des montages et des coutures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0050CE" w14:textId="77777777" w:rsidR="00EF3C1F" w:rsidRPr="0054726E" w:rsidRDefault="00EF3C1F" w:rsidP="00EF3C1F">
            <w:pPr>
              <w:pStyle w:val="TableContents"/>
            </w:pPr>
          </w:p>
        </w:tc>
      </w:tr>
      <w:tr w:rsidR="00EF3C1F" w:rsidRPr="0054726E" w14:paraId="4429F1E0"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C78E60E" w14:textId="77777777" w:rsidR="00EF3C1F" w:rsidRPr="0054726E" w:rsidRDefault="00EF3C1F" w:rsidP="00EF3C1F">
            <w:pPr>
              <w:pStyle w:val="TableContents"/>
            </w:pPr>
            <w:r w:rsidRPr="0054726E">
              <w:t>Résistance à l'usure de l’inscription DOUANE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1EA843" w14:textId="77777777" w:rsidR="00EF3C1F" w:rsidRPr="0054726E" w:rsidRDefault="00EF3C1F" w:rsidP="00EF3C1F">
            <w:pPr>
              <w:pStyle w:val="TableContents"/>
            </w:pPr>
          </w:p>
        </w:tc>
      </w:tr>
      <w:tr w:rsidR="00EF3C1F" w:rsidRPr="0054726E" w14:paraId="381497E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830E88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5662AF" w14:textId="77777777" w:rsidR="00EF3C1F" w:rsidRPr="0054726E" w:rsidRDefault="00EF3C1F" w:rsidP="00EF3C1F">
            <w:pPr>
              <w:pStyle w:val="TableContents"/>
            </w:pPr>
          </w:p>
        </w:tc>
      </w:tr>
      <w:tr w:rsidR="00AC6FC9" w:rsidRPr="0054726E" w14:paraId="46BCF6C5" w14:textId="77777777" w:rsidTr="009B51A8">
        <w:tc>
          <w:tcPr>
            <w:tcW w:w="413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8FF7FD" w14:textId="4FFAF976"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297010" w14:textId="77777777" w:rsidR="00AC6FC9" w:rsidRPr="0054726E" w:rsidRDefault="00AC6FC9" w:rsidP="00AC6FC9">
            <w:pPr>
              <w:pStyle w:val="TableContents"/>
            </w:pPr>
          </w:p>
        </w:tc>
      </w:tr>
      <w:tr w:rsidR="00AC6FC9" w:rsidRPr="0054726E" w14:paraId="753D407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914924D" w14:textId="77777777" w:rsidR="00AC6FC9" w:rsidRPr="0054726E" w:rsidRDefault="00AC6FC9" w:rsidP="00AC6FC9">
            <w:pPr>
              <w:pStyle w:val="TableContents"/>
            </w:pPr>
            <w:r w:rsidRPr="0054726E">
              <w:t>Confort et adaptation aux conditions d'utilisation</w:t>
            </w:r>
          </w:p>
        </w:tc>
      </w:tr>
      <w:tr w:rsidR="00AC6FC9" w:rsidRPr="0054726E" w14:paraId="154435D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9DF847A"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l’agent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EA156A" w14:textId="77777777" w:rsidR="00AC6FC9" w:rsidRPr="0054726E" w:rsidRDefault="00AC6FC9" w:rsidP="00AC6FC9">
            <w:pPr>
              <w:pStyle w:val="TableContents"/>
            </w:pPr>
          </w:p>
        </w:tc>
      </w:tr>
      <w:tr w:rsidR="00AC6FC9" w:rsidRPr="0054726E" w14:paraId="7BB27BA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4D31528" w14:textId="77777777" w:rsidR="00AC6FC9" w:rsidRPr="0054726E" w:rsidRDefault="00AC6FC9" w:rsidP="00AC6FC9">
            <w:pPr>
              <w:pStyle w:val="TableContents"/>
            </w:pPr>
            <w:r w:rsidRPr="0054726E">
              <w:t>Aisance dans les mouvements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DF905F" w14:textId="77777777" w:rsidR="00AC6FC9" w:rsidRPr="0054726E" w:rsidRDefault="00AC6FC9" w:rsidP="00AC6FC9">
            <w:pPr>
              <w:pStyle w:val="TableContents"/>
            </w:pPr>
          </w:p>
        </w:tc>
      </w:tr>
      <w:tr w:rsidR="00AC6FC9" w:rsidRPr="0054726E" w14:paraId="5D7C44A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93DB7A4"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du bas de manche et des manchons étanche à l'utilisation des gants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BAD4A3" w14:textId="77777777" w:rsidR="00AC6FC9" w:rsidRPr="0054726E" w:rsidRDefault="00AC6FC9" w:rsidP="00AC6FC9">
            <w:pPr>
              <w:pStyle w:val="TableContents"/>
            </w:pPr>
          </w:p>
        </w:tc>
      </w:tr>
      <w:tr w:rsidR="00AC6FC9" w:rsidRPr="0054726E" w14:paraId="307101A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363D4C1"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Confort thermique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E5A829" w14:textId="77777777" w:rsidR="00AC6FC9" w:rsidRPr="0054726E" w:rsidRDefault="00AC6FC9" w:rsidP="00AC6FC9">
            <w:pPr>
              <w:pStyle w:val="TableContents"/>
            </w:pPr>
          </w:p>
        </w:tc>
      </w:tr>
      <w:tr w:rsidR="00AC6FC9" w:rsidRPr="0054726E" w14:paraId="1253EF90"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A58B4C2"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Absence de boulochage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1B81EB" w14:textId="77777777" w:rsidR="00AC6FC9" w:rsidRPr="0054726E" w:rsidRDefault="00AC6FC9" w:rsidP="00AC6FC9">
            <w:pPr>
              <w:pStyle w:val="TableContents"/>
            </w:pPr>
          </w:p>
        </w:tc>
      </w:tr>
      <w:tr w:rsidR="00AC6FC9" w:rsidRPr="0054726E" w14:paraId="5DCAB64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91A1CF6" w14:textId="77777777" w:rsidR="00AC6FC9" w:rsidRPr="0054726E" w:rsidRDefault="00AC6FC9" w:rsidP="00AC6FC9">
            <w:pPr>
              <w:pStyle w:val="Standard"/>
              <w:tabs>
                <w:tab w:val="right" w:leader="dot" w:pos="9468"/>
              </w:tabs>
              <w:textAlignment w:val="center"/>
              <w:rPr>
                <w:rFonts w:ascii="Marianne" w:hAnsi="Marianne"/>
                <w:sz w:val="20"/>
                <w:szCs w:val="20"/>
              </w:rPr>
            </w:pPr>
            <w:r w:rsidRPr="0054726E">
              <w:rPr>
                <w:rFonts w:ascii="Marianne" w:hAnsi="Marianne"/>
                <w:sz w:val="20"/>
                <w:szCs w:val="20"/>
                <w:lang w:eastAsia="en-US"/>
              </w:rPr>
              <w:t>Tissu renforcé au niveau des épaules, à minima</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D5E54E" w14:textId="77777777" w:rsidR="00AC6FC9" w:rsidRPr="0054726E" w:rsidRDefault="00AC6FC9" w:rsidP="00AC6FC9">
            <w:pPr>
              <w:pStyle w:val="TableContents"/>
            </w:pPr>
          </w:p>
        </w:tc>
      </w:tr>
      <w:tr w:rsidR="00AC6FC9" w:rsidRPr="0054726E" w14:paraId="1914AE4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4C0A76D" w14:textId="77777777"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Doublure ouatée respirante et chaude (indication de la technologie et du grammage utilisé par le candidat)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E3D950" w14:textId="77777777" w:rsidR="00AC6FC9" w:rsidRPr="0054726E" w:rsidRDefault="00AC6FC9" w:rsidP="00AC6FC9">
            <w:pPr>
              <w:pStyle w:val="TableContents"/>
            </w:pPr>
          </w:p>
        </w:tc>
      </w:tr>
      <w:tr w:rsidR="00AC6FC9" w:rsidRPr="0054726E" w14:paraId="571F4CBF" w14:textId="77777777" w:rsidTr="00B52833">
        <w:tc>
          <w:tcPr>
            <w:tcW w:w="9638" w:type="dxa"/>
            <w:gridSpan w:val="2"/>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96F8A73" w14:textId="77777777" w:rsidR="00AC6FC9" w:rsidRPr="0054726E" w:rsidRDefault="00AC6FC9" w:rsidP="00AC6FC9">
            <w:pPr>
              <w:pStyle w:val="TableContents"/>
              <w:rPr>
                <w:b/>
                <w:bCs/>
              </w:rPr>
            </w:pPr>
            <w:r w:rsidRPr="0054726E">
              <w:rPr>
                <w:b/>
                <w:bCs/>
              </w:rPr>
              <w:t>Analyses laboratoires</w:t>
            </w:r>
          </w:p>
        </w:tc>
      </w:tr>
      <w:tr w:rsidR="00AC6FC9" w:rsidRPr="0054726E" w14:paraId="4E871ADE"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6D01599" w14:textId="77777777" w:rsidR="00AC6FC9" w:rsidRPr="0054726E" w:rsidRDefault="00AC6FC9" w:rsidP="00AC6FC9">
            <w:pPr>
              <w:pStyle w:val="TableContents"/>
            </w:pPr>
            <w:r w:rsidRPr="0054726E">
              <w:t>Solidité des teintures</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7D98318"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6D01823B"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301E86C0" w14:textId="77777777" w:rsidR="00AC6FC9" w:rsidRPr="0054726E" w:rsidRDefault="00AC6FC9" w:rsidP="00AC6FC9">
            <w:pPr>
              <w:pStyle w:val="TableContents"/>
            </w:pPr>
            <w:r w:rsidRPr="0054726E">
              <w:t>Efficacité de la protection à la pluie (8000 schmerbers minimum)</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1E242DE6" w14:textId="77777777" w:rsidR="00AC6FC9" w:rsidRPr="0054726E" w:rsidRDefault="00AC6FC9" w:rsidP="00AC6FC9">
            <w:pPr>
              <w:pStyle w:val="TableContents"/>
            </w:pPr>
            <w:r w:rsidRPr="0054726E">
              <w:t>Résultats test d’un laboratoire agréé</w:t>
            </w:r>
          </w:p>
        </w:tc>
      </w:tr>
      <w:tr w:rsidR="00AC6FC9" w:rsidRPr="0054726E" w14:paraId="09D14AB6"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DEDFBAE"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color w:val="00000A"/>
                <w:sz w:val="20"/>
                <w:szCs w:val="20"/>
                <w:lang w:eastAsia="en-US"/>
              </w:rPr>
              <w:t xml:space="preserve">Respirabilité (résistance évaporative </w:t>
            </w:r>
            <w:r w:rsidRPr="0054726E">
              <w:rPr>
                <w:rFonts w:ascii="Marianne" w:eastAsia="Marianne" w:hAnsi="Marianne" w:cs="Marianne"/>
                <w:color w:val="00000A"/>
                <w:sz w:val="20"/>
                <w:szCs w:val="20"/>
                <w:lang w:eastAsia="en-US"/>
              </w:rPr>
              <w:t>≤</w:t>
            </w:r>
            <w:r w:rsidRPr="0054726E">
              <w:rPr>
                <w:rFonts w:ascii="Marianne" w:hAnsi="Marianne"/>
                <w:color w:val="00000A"/>
                <w:sz w:val="20"/>
                <w:szCs w:val="20"/>
                <w:lang w:eastAsia="en-US"/>
              </w:rPr>
              <w:t xml:space="preserve"> 14 m²Pa/W)</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DDD31ED" w14:textId="77777777" w:rsidR="00AC6FC9" w:rsidRPr="0054726E" w:rsidRDefault="00AC6FC9" w:rsidP="00AC6FC9">
            <w:pPr>
              <w:pStyle w:val="TableContents"/>
            </w:pPr>
            <w:r w:rsidRPr="0054726E">
              <w:t>Résultats test d’un laboratoire agréé</w:t>
            </w:r>
          </w:p>
        </w:tc>
      </w:tr>
      <w:tr w:rsidR="00AC6FC9" w:rsidRPr="0054726E" w14:paraId="0B036844"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3D2BD407"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sz w:val="20"/>
                <w:szCs w:val="20"/>
                <w:lang w:eastAsia="en-US"/>
              </w:rPr>
              <w:t>Performance coupe-vent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571D4F4" w14:textId="77777777" w:rsidR="00AC6FC9" w:rsidRPr="0054726E" w:rsidRDefault="00AC6FC9" w:rsidP="00AC6FC9">
            <w:pPr>
              <w:pStyle w:val="TableContents"/>
            </w:pPr>
            <w:r w:rsidRPr="0054726E">
              <w:t>Résultats test d’un laboratoire agréé</w:t>
            </w:r>
          </w:p>
        </w:tc>
      </w:tr>
      <w:tr w:rsidR="00AC6FC9" w:rsidRPr="0054726E" w14:paraId="7D317B2B"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1CC3A118"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l’arrachement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1807C587"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0B197584"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E4F2A7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6E1DDFA3" w14:textId="77777777" w:rsidR="00AC6FC9" w:rsidRPr="0054726E" w:rsidRDefault="00AC6FC9" w:rsidP="00AC6FC9">
            <w:pPr>
              <w:pStyle w:val="TableContents"/>
              <w:rPr>
                <w:i/>
                <w:iCs/>
              </w:rPr>
            </w:pPr>
            <w:r w:rsidRPr="0054726E">
              <w:rPr>
                <w:i/>
                <w:iCs/>
              </w:rPr>
              <w:t>Résultats test d’un laboratoire agréé</w:t>
            </w:r>
          </w:p>
        </w:tc>
      </w:tr>
    </w:tbl>
    <w:p w14:paraId="6ABE01D2" w14:textId="2289B76E" w:rsidR="00E879C2" w:rsidRDefault="00E879C2" w:rsidP="00E879C2">
      <w:pPr>
        <w:pStyle w:val="Standard"/>
        <w:tabs>
          <w:tab w:val="right" w:leader="dot" w:pos="9468"/>
        </w:tabs>
        <w:rPr>
          <w:rFonts w:ascii="Marianne" w:eastAsia="Calibri" w:hAnsi="Marianne"/>
          <w:color w:val="00000A"/>
          <w:sz w:val="20"/>
          <w:szCs w:val="20"/>
        </w:rPr>
      </w:pPr>
    </w:p>
    <w:p w14:paraId="184EABF0" w14:textId="1D26D9C6" w:rsidR="003F3B01" w:rsidRDefault="003F3B01" w:rsidP="00E879C2">
      <w:pPr>
        <w:pStyle w:val="Standard"/>
        <w:tabs>
          <w:tab w:val="right" w:leader="dot" w:pos="9468"/>
        </w:tabs>
        <w:rPr>
          <w:rFonts w:ascii="Marianne" w:eastAsia="Calibri" w:hAnsi="Marianne"/>
          <w:color w:val="00000A"/>
          <w:sz w:val="20"/>
          <w:szCs w:val="20"/>
        </w:rPr>
      </w:pPr>
    </w:p>
    <w:tbl>
      <w:tblPr>
        <w:tblW w:w="9640" w:type="dxa"/>
        <w:tblInd w:w="-2" w:type="dxa"/>
        <w:tblLayout w:type="fixed"/>
        <w:tblCellMar>
          <w:left w:w="10" w:type="dxa"/>
          <w:right w:w="10" w:type="dxa"/>
        </w:tblCellMar>
        <w:tblLook w:val="04A0" w:firstRow="1" w:lastRow="0" w:firstColumn="1" w:lastColumn="0" w:noHBand="0" w:noVBand="1"/>
      </w:tblPr>
      <w:tblGrid>
        <w:gridCol w:w="3212"/>
        <w:gridCol w:w="3214"/>
        <w:gridCol w:w="3214"/>
      </w:tblGrid>
      <w:tr w:rsidR="00D92EF7" w:rsidRPr="0054726E" w14:paraId="6523E7D0" w14:textId="77777777" w:rsidTr="00B52833">
        <w:tc>
          <w:tcPr>
            <w:tcW w:w="9640" w:type="dxa"/>
            <w:gridSpan w:val="3"/>
            <w:tcBorders>
              <w:top w:val="single" w:sz="4" w:space="0" w:color="000000"/>
              <w:left w:val="single" w:sz="4" w:space="0" w:color="000000"/>
              <w:bottom w:val="single" w:sz="4" w:space="0" w:color="000000"/>
              <w:right w:val="single" w:sz="4" w:space="0" w:color="000000"/>
            </w:tcBorders>
            <w:shd w:val="clear" w:color="auto" w:fill="808080"/>
            <w:tcMar>
              <w:top w:w="55" w:type="dxa"/>
              <w:left w:w="55" w:type="dxa"/>
              <w:bottom w:w="55" w:type="dxa"/>
              <w:right w:w="55" w:type="dxa"/>
            </w:tcMar>
          </w:tcPr>
          <w:p w14:paraId="3DCFBA1E" w14:textId="77777777" w:rsidR="00D92EF7" w:rsidRPr="0054726E" w:rsidRDefault="00D92EF7" w:rsidP="00B52833">
            <w:pPr>
              <w:pStyle w:val="TableContents"/>
              <w:jc w:val="center"/>
            </w:pPr>
            <w:r w:rsidRPr="0054726E">
              <w:t>Quantité et qualité des échantillons demandés</w:t>
            </w:r>
          </w:p>
        </w:tc>
      </w:tr>
      <w:tr w:rsidR="00D92EF7" w:rsidRPr="0054726E" w14:paraId="11B82E9C" w14:textId="77777777" w:rsidTr="00B52833">
        <w:tc>
          <w:tcPr>
            <w:tcW w:w="3212" w:type="dxa"/>
            <w:tcBorders>
              <w:left w:val="single" w:sz="4" w:space="0" w:color="000000"/>
              <w:bottom w:val="single" w:sz="4" w:space="0" w:color="000000"/>
            </w:tcBorders>
            <w:shd w:val="clear" w:color="auto" w:fill="DDDDDD"/>
            <w:tcMar>
              <w:top w:w="55" w:type="dxa"/>
              <w:left w:w="55" w:type="dxa"/>
              <w:bottom w:w="55" w:type="dxa"/>
              <w:right w:w="55" w:type="dxa"/>
            </w:tcMar>
          </w:tcPr>
          <w:p w14:paraId="2D810B61" w14:textId="77777777" w:rsidR="00D92EF7" w:rsidRPr="0054726E" w:rsidRDefault="00D92EF7" w:rsidP="00B52833">
            <w:pPr>
              <w:pStyle w:val="TableContents"/>
              <w:jc w:val="center"/>
            </w:pPr>
            <w:r w:rsidRPr="0054726E">
              <w:t>Modèle</w:t>
            </w:r>
          </w:p>
        </w:tc>
        <w:tc>
          <w:tcPr>
            <w:tcW w:w="3214" w:type="dxa"/>
            <w:tcBorders>
              <w:left w:val="single" w:sz="4" w:space="0" w:color="000000"/>
              <w:bottom w:val="single" w:sz="4" w:space="0" w:color="000000"/>
            </w:tcBorders>
            <w:shd w:val="clear" w:color="auto" w:fill="DDDDDD"/>
            <w:tcMar>
              <w:top w:w="55" w:type="dxa"/>
              <w:left w:w="55" w:type="dxa"/>
              <w:bottom w:w="55" w:type="dxa"/>
              <w:right w:w="55" w:type="dxa"/>
            </w:tcMar>
          </w:tcPr>
          <w:p w14:paraId="4A9E4288" w14:textId="77777777" w:rsidR="00D92EF7" w:rsidRPr="0054726E" w:rsidRDefault="00D92EF7" w:rsidP="00B52833">
            <w:pPr>
              <w:pStyle w:val="TableContents"/>
              <w:jc w:val="center"/>
            </w:pPr>
            <w:r w:rsidRPr="0054726E">
              <w:t>Tailles</w:t>
            </w:r>
          </w:p>
        </w:tc>
        <w:tc>
          <w:tcPr>
            <w:tcW w:w="3214" w:type="dxa"/>
            <w:tcBorders>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346B4162" w14:textId="77777777" w:rsidR="00D92EF7" w:rsidRPr="0054726E" w:rsidRDefault="00D92EF7" w:rsidP="00B52833">
            <w:pPr>
              <w:pStyle w:val="TableContents"/>
              <w:jc w:val="center"/>
            </w:pPr>
            <w:r w:rsidRPr="0054726E">
              <w:t>Nombres  d’échantillons</w:t>
            </w:r>
          </w:p>
        </w:tc>
      </w:tr>
      <w:tr w:rsidR="00D92EF7" w:rsidRPr="0054726E" w14:paraId="203EDB2D" w14:textId="77777777" w:rsidTr="00B52833">
        <w:trPr>
          <w:trHeight w:val="413"/>
        </w:trPr>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61E0E0A0" w14:textId="77777777" w:rsidR="00D92EF7" w:rsidRPr="0054726E" w:rsidRDefault="00D92EF7" w:rsidP="00B52833">
            <w:pPr>
              <w:pStyle w:val="TableContents"/>
            </w:pPr>
            <w:r w:rsidRPr="0054726E">
              <w:t>Unisexe</w:t>
            </w:r>
          </w:p>
        </w:tc>
        <w:tc>
          <w:tcPr>
            <w:tcW w:w="3214" w:type="dxa"/>
            <w:tcBorders>
              <w:left w:val="single" w:sz="4" w:space="0" w:color="000000"/>
              <w:bottom w:val="single" w:sz="4" w:space="0" w:color="000000"/>
            </w:tcBorders>
            <w:shd w:val="clear" w:color="auto" w:fill="auto"/>
            <w:tcMar>
              <w:top w:w="55" w:type="dxa"/>
              <w:left w:w="55" w:type="dxa"/>
              <w:bottom w:w="55" w:type="dxa"/>
              <w:right w:w="55" w:type="dxa"/>
            </w:tcMar>
          </w:tcPr>
          <w:p w14:paraId="0B163EAF" w14:textId="77777777" w:rsidR="00D92EF7" w:rsidRPr="0054726E" w:rsidRDefault="00D92EF7" w:rsidP="00B52833">
            <w:pPr>
              <w:pStyle w:val="TableContents"/>
            </w:pPr>
            <w:r w:rsidRPr="0054726E">
              <w:t>S</w:t>
            </w:r>
          </w:p>
        </w:tc>
        <w:tc>
          <w:tcPr>
            <w:tcW w:w="321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6F69E8" w14:textId="1493AE98" w:rsidR="00D92EF7" w:rsidRPr="0054726E" w:rsidRDefault="00022620" w:rsidP="00B52833">
            <w:pPr>
              <w:pStyle w:val="TableContents"/>
            </w:pPr>
            <w:r>
              <w:t>6</w:t>
            </w:r>
          </w:p>
        </w:tc>
      </w:tr>
      <w:tr w:rsidR="00D92EF7" w:rsidRPr="0054726E" w14:paraId="5F212187" w14:textId="77777777" w:rsidTr="00B52833">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266B046C" w14:textId="77777777" w:rsidR="00D92EF7" w:rsidRPr="0054726E" w:rsidRDefault="00D92EF7" w:rsidP="00B52833">
            <w:pPr>
              <w:pStyle w:val="TableContents"/>
            </w:pPr>
            <w:r w:rsidRPr="0054726E">
              <w:t>Unisexe</w:t>
            </w:r>
          </w:p>
        </w:tc>
        <w:tc>
          <w:tcPr>
            <w:tcW w:w="3214" w:type="dxa"/>
            <w:tcBorders>
              <w:left w:val="single" w:sz="4" w:space="0" w:color="000000"/>
              <w:bottom w:val="single" w:sz="4" w:space="0" w:color="000000"/>
            </w:tcBorders>
            <w:shd w:val="clear" w:color="auto" w:fill="auto"/>
            <w:tcMar>
              <w:top w:w="55" w:type="dxa"/>
              <w:left w:w="55" w:type="dxa"/>
              <w:bottom w:w="55" w:type="dxa"/>
              <w:right w:w="55" w:type="dxa"/>
            </w:tcMar>
          </w:tcPr>
          <w:p w14:paraId="72956A1D" w14:textId="77777777" w:rsidR="00D92EF7" w:rsidRPr="0054726E" w:rsidRDefault="00D92EF7" w:rsidP="00B52833">
            <w:pPr>
              <w:pStyle w:val="TableContents"/>
            </w:pPr>
            <w:r w:rsidRPr="0054726E">
              <w:t>XL</w:t>
            </w:r>
          </w:p>
        </w:tc>
        <w:tc>
          <w:tcPr>
            <w:tcW w:w="321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914D44B" w14:textId="3D53E58B" w:rsidR="00D92EF7" w:rsidRPr="0054726E" w:rsidRDefault="00022620" w:rsidP="00B52833">
            <w:pPr>
              <w:pStyle w:val="TableContents"/>
            </w:pPr>
            <w:r>
              <w:t>6</w:t>
            </w:r>
          </w:p>
        </w:tc>
      </w:tr>
    </w:tbl>
    <w:p w14:paraId="767D549F" w14:textId="412453D8" w:rsidR="003F3B01" w:rsidRDefault="003F3B01" w:rsidP="00E879C2">
      <w:pPr>
        <w:pStyle w:val="Standard"/>
        <w:tabs>
          <w:tab w:val="right" w:leader="dot" w:pos="9468"/>
        </w:tabs>
        <w:rPr>
          <w:rFonts w:ascii="Marianne" w:eastAsia="Calibri" w:hAnsi="Marianne"/>
          <w:color w:val="00000A"/>
          <w:sz w:val="20"/>
          <w:szCs w:val="20"/>
        </w:rPr>
      </w:pPr>
    </w:p>
    <w:p w14:paraId="5FCBB045" w14:textId="24363B0F" w:rsidR="003F3B01" w:rsidRDefault="003F3B01" w:rsidP="00E879C2">
      <w:pPr>
        <w:pStyle w:val="Standard"/>
        <w:tabs>
          <w:tab w:val="right" w:leader="dot" w:pos="9468"/>
        </w:tabs>
        <w:rPr>
          <w:rFonts w:ascii="Marianne" w:eastAsia="Calibri" w:hAnsi="Marianne"/>
          <w:color w:val="00000A"/>
          <w:sz w:val="20"/>
          <w:szCs w:val="20"/>
        </w:rPr>
      </w:pPr>
    </w:p>
    <w:p w14:paraId="516E345C" w14:textId="77777777" w:rsidR="00D92EF7" w:rsidRDefault="00D92EF7">
      <w:pPr>
        <w:widowControl/>
        <w:textAlignment w:val="auto"/>
        <w:rPr>
          <w:rFonts w:eastAsia="Calibri"/>
          <w:color w:val="00000A"/>
        </w:rPr>
      </w:pPr>
      <w:r>
        <w:rPr>
          <w:rFonts w:eastAsia="Calibri"/>
          <w:color w:val="00000A"/>
        </w:rPr>
        <w:br w:type="page"/>
      </w:r>
    </w:p>
    <w:p w14:paraId="67B28BC8" w14:textId="77777777" w:rsidR="00D92EF7" w:rsidRPr="00EF3C1F" w:rsidRDefault="00D92EF7">
      <w:pPr>
        <w:widowControl/>
        <w:textAlignment w:val="auto"/>
        <w:rPr>
          <w:color w:val="002060"/>
        </w:rPr>
      </w:pPr>
      <w:bookmarkStart w:id="611" w:name="__RefHeading___Toc50232_2787168394"/>
      <w:bookmarkStart w:id="612" w:name="_Toc214868118"/>
      <w:bookmarkStart w:id="613" w:name="_Toc215842644"/>
      <w:bookmarkStart w:id="614" w:name="_Toc216101357"/>
      <w:bookmarkStart w:id="615" w:name="_Toc216360470"/>
    </w:p>
    <w:p w14:paraId="703E3557" w14:textId="77777777" w:rsidR="00D92EF7" w:rsidRPr="00EF3C1F" w:rsidRDefault="00D92EF7" w:rsidP="00D92EF7">
      <w:pPr>
        <w:pStyle w:val="Titre3"/>
        <w:numPr>
          <w:ilvl w:val="0"/>
          <w:numId w:val="0"/>
        </w:numPr>
        <w:rPr>
          <w:color w:val="002060"/>
          <w:sz w:val="20"/>
          <w:szCs w:val="20"/>
        </w:rPr>
      </w:pPr>
      <w:bookmarkStart w:id="616" w:name="__RefHeading___Toc50230_2787168394"/>
      <w:bookmarkStart w:id="617" w:name="_Toc214868117"/>
      <w:bookmarkStart w:id="618" w:name="_Toc215842643"/>
      <w:bookmarkStart w:id="619" w:name="_Toc216101356"/>
      <w:bookmarkStart w:id="620" w:name="_Toc216360469"/>
      <w:bookmarkStart w:id="621" w:name="_Toc216883357"/>
      <w:r w:rsidRPr="00EF3C1F">
        <w:rPr>
          <w:color w:val="002060"/>
          <w:sz w:val="20"/>
          <w:szCs w:val="20"/>
        </w:rPr>
        <w:t>5-24. Polaire</w:t>
      </w:r>
      <w:bookmarkEnd w:id="616"/>
      <w:bookmarkEnd w:id="617"/>
      <w:r w:rsidRPr="00EF3C1F">
        <w:rPr>
          <w:color w:val="002060"/>
          <w:sz w:val="20"/>
          <w:szCs w:val="20"/>
        </w:rPr>
        <w:t xml:space="preserve"> opérations commerciales - unisexe</w:t>
      </w:r>
      <w:bookmarkEnd w:id="618"/>
      <w:bookmarkEnd w:id="619"/>
      <w:bookmarkEnd w:id="620"/>
      <w:bookmarkEnd w:id="621"/>
    </w:p>
    <w:p w14:paraId="1D914CE8" w14:textId="77777777" w:rsidR="00D92EF7" w:rsidRPr="00EF3C1F" w:rsidRDefault="00D92EF7" w:rsidP="00D92EF7">
      <w:pPr>
        <w:pStyle w:val="Contents1"/>
        <w:rPr>
          <w:rFonts w:ascii="Marianne" w:hAnsi="Marianne"/>
          <w:color w:val="002060"/>
          <w:sz w:val="20"/>
          <w:szCs w:val="20"/>
          <w:u w:val="single" w:color="FF0000"/>
          <w:shd w:val="clear" w:color="auto" w:fill="FFFF00"/>
        </w:rPr>
      </w:pPr>
    </w:p>
    <w:tbl>
      <w:tblPr>
        <w:tblW w:w="9587" w:type="dxa"/>
        <w:jc w:val="right"/>
        <w:tblLayout w:type="fixed"/>
        <w:tblCellMar>
          <w:left w:w="10" w:type="dxa"/>
          <w:right w:w="10" w:type="dxa"/>
        </w:tblCellMar>
        <w:tblLook w:val="04A0" w:firstRow="1" w:lastRow="0" w:firstColumn="1" w:lastColumn="0" w:noHBand="0" w:noVBand="1"/>
      </w:tblPr>
      <w:tblGrid>
        <w:gridCol w:w="4309"/>
        <w:gridCol w:w="5278"/>
      </w:tblGrid>
      <w:tr w:rsidR="00D92EF7" w:rsidRPr="00EF3C1F" w14:paraId="3C4A9136" w14:textId="77777777" w:rsidTr="00B52833">
        <w:trPr>
          <w:jc w:val="right"/>
        </w:trPr>
        <w:tc>
          <w:tcPr>
            <w:tcW w:w="9587"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A403553" w14:textId="77777777" w:rsidR="00D92EF7" w:rsidRPr="00EF3C1F" w:rsidRDefault="00D92EF7" w:rsidP="00B52833">
            <w:pPr>
              <w:pStyle w:val="Sansinterligne"/>
              <w:jc w:val="center"/>
              <w:rPr>
                <w:rFonts w:ascii="Marianne" w:hAnsi="Marianne"/>
                <w:sz w:val="20"/>
                <w:szCs w:val="20"/>
              </w:rPr>
            </w:pPr>
            <w:r w:rsidRPr="00EF3C1F">
              <w:rPr>
                <w:rFonts w:ascii="Marianne" w:hAnsi="Marianne"/>
                <w:b/>
                <w:bCs/>
                <w:sz w:val="20"/>
                <w:szCs w:val="20"/>
              </w:rPr>
              <w:t>Fiche technique</w:t>
            </w:r>
          </w:p>
        </w:tc>
      </w:tr>
      <w:tr w:rsidR="00D92EF7" w:rsidRPr="00EF3C1F" w14:paraId="49506364" w14:textId="77777777" w:rsidTr="00B52833">
        <w:trPr>
          <w:jc w:val="right"/>
        </w:trPr>
        <w:tc>
          <w:tcPr>
            <w:tcW w:w="430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B19937" w14:textId="77777777" w:rsidR="00D92EF7" w:rsidRPr="00EF3C1F" w:rsidRDefault="00D92EF7" w:rsidP="00B52833">
            <w:pPr>
              <w:pStyle w:val="Sansinterligne"/>
              <w:jc w:val="center"/>
              <w:rPr>
                <w:rFonts w:ascii="Marianne" w:hAnsi="Marianne"/>
                <w:sz w:val="20"/>
                <w:szCs w:val="20"/>
              </w:rPr>
            </w:pPr>
            <w:r w:rsidRPr="00EF3C1F">
              <w:rPr>
                <w:rFonts w:ascii="Marianne" w:hAnsi="Marianne"/>
                <w:b/>
                <w:bCs/>
                <w:sz w:val="20"/>
                <w:szCs w:val="20"/>
              </w:rPr>
              <w:t>Exigences</w:t>
            </w:r>
          </w:p>
        </w:tc>
        <w:tc>
          <w:tcPr>
            <w:tcW w:w="527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4F893B" w14:textId="77777777" w:rsidR="00D92EF7" w:rsidRPr="00EF3C1F" w:rsidRDefault="00D92EF7" w:rsidP="00B52833">
            <w:pPr>
              <w:pStyle w:val="Sansinterligne"/>
              <w:jc w:val="center"/>
              <w:rPr>
                <w:rFonts w:ascii="Marianne" w:hAnsi="Marianne"/>
                <w:sz w:val="20"/>
                <w:szCs w:val="20"/>
              </w:rPr>
            </w:pPr>
            <w:r w:rsidRPr="00EF3C1F">
              <w:rPr>
                <w:rFonts w:ascii="Marianne" w:hAnsi="Marianne"/>
                <w:b/>
                <w:bCs/>
                <w:sz w:val="20"/>
                <w:szCs w:val="20"/>
              </w:rPr>
              <w:t>Réponse du candidat</w:t>
            </w:r>
          </w:p>
        </w:tc>
      </w:tr>
      <w:tr w:rsidR="00D92EF7" w:rsidRPr="00EF3C1F" w14:paraId="500706DC"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2C01CDB1" w14:textId="77777777" w:rsidR="00D92EF7" w:rsidRPr="00EF3C1F" w:rsidRDefault="00D92EF7" w:rsidP="00B52833">
            <w:pPr>
              <w:pStyle w:val="Lgende"/>
              <w:tabs>
                <w:tab w:val="right" w:leader="dot" w:pos="9468"/>
              </w:tabs>
              <w:rPr>
                <w:rFonts w:ascii="Marianne" w:hAnsi="Marianne"/>
                <w:sz w:val="20"/>
                <w:szCs w:val="20"/>
              </w:rPr>
            </w:pPr>
            <w:r w:rsidRPr="00EF3C1F">
              <w:rPr>
                <w:rFonts w:ascii="Marianne" w:eastAsia="Calibri" w:hAnsi="Marianne"/>
                <w:i w:val="0"/>
                <w:iCs w:val="0"/>
                <w:color w:val="00000A"/>
                <w:sz w:val="20"/>
                <w:szCs w:val="20"/>
                <w:lang w:eastAsia="en-US"/>
              </w:rPr>
              <w:t>Photographie(s) ou tout autre support visuel  (les joindre au format .jpeg ou .pdf)</w:t>
            </w:r>
          </w:p>
          <w:p w14:paraId="5C3CDB63" w14:textId="77777777" w:rsidR="00D92EF7" w:rsidRPr="00EF3C1F" w:rsidRDefault="00D92EF7" w:rsidP="00B52833">
            <w:pPr>
              <w:pStyle w:val="Lgende"/>
              <w:tabs>
                <w:tab w:val="right" w:leader="dot" w:pos="9468"/>
              </w:tabs>
              <w:rPr>
                <w:rFonts w:ascii="Marianne" w:hAnsi="Marianne"/>
                <w:sz w:val="20"/>
                <w:szCs w:val="20"/>
              </w:rPr>
            </w:pPr>
            <w:r w:rsidRPr="00EF3C1F">
              <w:rPr>
                <w:rFonts w:ascii="Marianne" w:eastAsia="Calibri" w:hAnsi="Marianne"/>
                <w:i w:val="0"/>
                <w:iCs w:val="0"/>
                <w:color w:val="00000A"/>
                <w:sz w:val="20"/>
                <w:szCs w:val="20"/>
                <w:lang w:eastAsia="en-US"/>
              </w:rPr>
              <w:t>visuel de l’effet seul et porté avec le pantalon de service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B947DF" w14:textId="77777777" w:rsidR="00D92EF7" w:rsidRPr="00EF3C1F" w:rsidRDefault="00D92EF7" w:rsidP="00B52833">
            <w:pPr>
              <w:pStyle w:val="Sansinterligne"/>
              <w:rPr>
                <w:rFonts w:ascii="Marianne" w:hAnsi="Marianne"/>
                <w:sz w:val="20"/>
                <w:szCs w:val="20"/>
              </w:rPr>
            </w:pPr>
          </w:p>
        </w:tc>
      </w:tr>
      <w:tr w:rsidR="00D92EF7" w:rsidRPr="00EF3C1F" w14:paraId="279B4287"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389EFF63" w14:textId="77777777" w:rsidR="00D92EF7" w:rsidRPr="00EF3C1F" w:rsidRDefault="00D92EF7" w:rsidP="00B52833">
            <w:pPr>
              <w:pStyle w:val="TableHeading"/>
              <w:jc w:val="both"/>
            </w:pPr>
            <w:r w:rsidRPr="00EF3C1F">
              <w:rPr>
                <w:rFonts w:cs="Arial"/>
                <w:b w:val="0"/>
                <w:bCs w:val="0"/>
              </w:rPr>
              <w:t>Une grille de taille comprenant un schéma indiquant le positionnement des mesures est joint au présent mémoire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B84E29" w14:textId="77777777" w:rsidR="00D92EF7" w:rsidRPr="00EF3C1F" w:rsidRDefault="00D92EF7" w:rsidP="00B52833">
            <w:pPr>
              <w:pStyle w:val="Sansinterligne"/>
              <w:rPr>
                <w:rFonts w:ascii="Marianne" w:hAnsi="Marianne"/>
                <w:i/>
                <w:iCs/>
                <w:sz w:val="20"/>
                <w:szCs w:val="20"/>
              </w:rPr>
            </w:pPr>
          </w:p>
        </w:tc>
      </w:tr>
      <w:tr w:rsidR="00D92EF7" w:rsidRPr="00EF3C1F" w14:paraId="7BECA1FF"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0A540166" w14:textId="77777777" w:rsidR="00D92EF7" w:rsidRPr="00EF3C1F" w:rsidRDefault="00D92EF7" w:rsidP="00B52833">
            <w:pPr>
              <w:pStyle w:val="TableHeading"/>
              <w:jc w:val="both"/>
            </w:pPr>
            <w:r w:rsidRPr="00EF3C1F">
              <w:rPr>
                <w:rFonts w:cs="Arial"/>
                <w:b w:val="0"/>
                <w:bCs w:val="0"/>
              </w:rPr>
              <w:t>Tailles proposées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65D0D" w14:textId="77777777" w:rsidR="00D92EF7" w:rsidRPr="00EF3C1F" w:rsidRDefault="00D92EF7" w:rsidP="00B52833">
            <w:pPr>
              <w:pStyle w:val="Sansinterligne"/>
              <w:rPr>
                <w:rFonts w:ascii="Marianne" w:hAnsi="Marianne"/>
                <w:i/>
                <w:iCs/>
                <w:sz w:val="20"/>
                <w:szCs w:val="20"/>
              </w:rPr>
            </w:pPr>
          </w:p>
        </w:tc>
      </w:tr>
      <w:tr w:rsidR="00D92EF7" w:rsidRPr="00EF3C1F" w14:paraId="3FD0A912"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400FB184" w14:textId="77777777" w:rsidR="00D92EF7" w:rsidRPr="00EF3C1F" w:rsidRDefault="00D92EF7" w:rsidP="00B52833">
            <w:pPr>
              <w:pStyle w:val="Standard"/>
              <w:rPr>
                <w:rFonts w:ascii="Marianne" w:hAnsi="Marianne"/>
                <w:sz w:val="20"/>
                <w:szCs w:val="20"/>
              </w:rPr>
            </w:pPr>
            <w:r w:rsidRPr="00EF3C1F">
              <w:rPr>
                <w:rFonts w:ascii="Marianne" w:hAnsi="Marianne"/>
                <w:sz w:val="20"/>
                <w:szCs w:val="20"/>
              </w:rPr>
              <w:t>Version unisexe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19F4CA" w14:textId="77777777" w:rsidR="00D92EF7" w:rsidRPr="00EF3C1F" w:rsidRDefault="00D92EF7" w:rsidP="00B52833">
            <w:pPr>
              <w:pStyle w:val="Sansinterligne"/>
              <w:rPr>
                <w:rFonts w:ascii="Marianne" w:hAnsi="Marianne"/>
                <w:i/>
                <w:iCs/>
                <w:sz w:val="20"/>
                <w:szCs w:val="20"/>
              </w:rPr>
            </w:pPr>
          </w:p>
        </w:tc>
      </w:tr>
      <w:tr w:rsidR="00D92EF7" w:rsidRPr="00EF3C1F" w14:paraId="42B73CF3"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42F30084" w14:textId="77777777" w:rsidR="00D92EF7" w:rsidRPr="00EF3C1F" w:rsidRDefault="00D92EF7" w:rsidP="00B52833">
            <w:pPr>
              <w:pStyle w:val="Standard"/>
              <w:rPr>
                <w:rFonts w:ascii="Marianne" w:hAnsi="Marianne"/>
                <w:sz w:val="20"/>
                <w:szCs w:val="20"/>
              </w:rPr>
            </w:pPr>
            <w:r w:rsidRPr="00EF3C1F">
              <w:rPr>
                <w:rFonts w:ascii="Marianne" w:hAnsi="Marianne"/>
                <w:sz w:val="20"/>
                <w:szCs w:val="20"/>
              </w:rPr>
              <w:t>Descriptif général à l’initiative du candidat</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678DC8" w14:textId="77777777" w:rsidR="00D92EF7" w:rsidRPr="00EF3C1F" w:rsidRDefault="00D92EF7" w:rsidP="00B52833">
            <w:pPr>
              <w:pStyle w:val="Sansinterligne"/>
              <w:rPr>
                <w:rFonts w:ascii="Marianne" w:hAnsi="Marianne"/>
                <w:i/>
                <w:iCs/>
                <w:sz w:val="20"/>
                <w:szCs w:val="20"/>
              </w:rPr>
            </w:pPr>
          </w:p>
        </w:tc>
      </w:tr>
      <w:tr w:rsidR="00EF3C1F" w:rsidRPr="00EF3C1F" w14:paraId="6964437C"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5F298B15" w14:textId="717D74CE" w:rsidR="00EF3C1F" w:rsidRPr="00EF3C1F" w:rsidRDefault="00EF3C1F" w:rsidP="00EF3C1F">
            <w:pPr>
              <w:pStyle w:val="Standard"/>
              <w:rPr>
                <w:rFonts w:ascii="Marianne" w:hAnsi="Marianne"/>
                <w:sz w:val="20"/>
                <w:szCs w:val="20"/>
              </w:rPr>
            </w:pPr>
            <w:r w:rsidRPr="00EF3C1F">
              <w:rPr>
                <w:rFonts w:ascii="Marianne" w:hAnsi="Marianne"/>
                <w:sz w:val="20"/>
                <w:szCs w:val="20"/>
              </w:rPr>
              <w:t>Normes/exigences mises en œuvre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C9879C" w14:textId="77777777" w:rsidR="00EF3C1F" w:rsidRPr="00EF3C1F" w:rsidRDefault="00EF3C1F" w:rsidP="00EF3C1F">
            <w:pPr>
              <w:pStyle w:val="Sansinterligne"/>
              <w:rPr>
                <w:rFonts w:ascii="Marianne" w:hAnsi="Marianne"/>
                <w:i/>
                <w:iCs/>
                <w:sz w:val="20"/>
                <w:szCs w:val="20"/>
              </w:rPr>
            </w:pPr>
          </w:p>
        </w:tc>
      </w:tr>
      <w:tr w:rsidR="00EF3C1F" w:rsidRPr="00EF3C1F" w14:paraId="3756364C" w14:textId="77777777" w:rsidTr="00B52833">
        <w:trPr>
          <w:jc w:val="right"/>
        </w:trPr>
        <w:tc>
          <w:tcPr>
            <w:tcW w:w="9587"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AAA0388"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des matières premières et de la réalisation</w:t>
            </w:r>
          </w:p>
        </w:tc>
      </w:tr>
      <w:tr w:rsidR="00EF3C1F" w:rsidRPr="00EF3C1F" w14:paraId="4ADA3333"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6DDCCD"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Solidité des teintures (aux frottements, à la lumière, à la sueur et aux détergents)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BC5A1E" w14:textId="77777777" w:rsidR="00EF3C1F" w:rsidRPr="00EF3C1F" w:rsidRDefault="00EF3C1F" w:rsidP="00EF3C1F">
            <w:pPr>
              <w:pStyle w:val="Sansinterligne"/>
              <w:rPr>
                <w:rFonts w:ascii="Marianne" w:hAnsi="Marianne"/>
                <w:i/>
                <w:iCs/>
                <w:sz w:val="20"/>
                <w:szCs w:val="20"/>
              </w:rPr>
            </w:pPr>
          </w:p>
        </w:tc>
      </w:tr>
      <w:tr w:rsidR="00EF3C1F" w:rsidRPr="00EF3C1F" w14:paraId="143563D7"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EB0C1C"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Stabilité dimensionnelle lavage à 40 °</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3C6D2E" w14:textId="77777777" w:rsidR="00EF3C1F" w:rsidRPr="00EF3C1F" w:rsidRDefault="00EF3C1F" w:rsidP="00EF3C1F">
            <w:pPr>
              <w:pStyle w:val="Sansinterligne"/>
              <w:rPr>
                <w:rFonts w:ascii="Marianne" w:hAnsi="Marianne"/>
                <w:i/>
                <w:iCs/>
                <w:sz w:val="20"/>
                <w:szCs w:val="20"/>
              </w:rPr>
            </w:pPr>
          </w:p>
        </w:tc>
      </w:tr>
      <w:tr w:rsidR="00EF3C1F" w:rsidRPr="00EF3C1F" w14:paraId="49B87A9C"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43F8AF"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des montages et des coutures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A839A6" w14:textId="77777777" w:rsidR="00EF3C1F" w:rsidRPr="00EF3C1F" w:rsidRDefault="00EF3C1F" w:rsidP="00EF3C1F">
            <w:pPr>
              <w:pStyle w:val="Sansinterligne"/>
              <w:rPr>
                <w:rFonts w:ascii="Marianne" w:hAnsi="Marianne"/>
                <w:i/>
                <w:iCs/>
                <w:sz w:val="20"/>
                <w:szCs w:val="20"/>
              </w:rPr>
            </w:pPr>
          </w:p>
        </w:tc>
      </w:tr>
      <w:tr w:rsidR="00EF3C1F" w:rsidRPr="00EF3C1F" w14:paraId="2DB73E59"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447C54"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du vêtement à l’usure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626B32" w14:textId="77777777" w:rsidR="00EF3C1F" w:rsidRPr="00EF3C1F" w:rsidRDefault="00EF3C1F" w:rsidP="00EF3C1F">
            <w:pPr>
              <w:pStyle w:val="Sansinterligne"/>
              <w:rPr>
                <w:rFonts w:ascii="Marianne" w:hAnsi="Marianne"/>
                <w:sz w:val="20"/>
                <w:szCs w:val="20"/>
              </w:rPr>
            </w:pPr>
          </w:p>
        </w:tc>
      </w:tr>
      <w:tr w:rsidR="00EF3C1F" w:rsidRPr="00EF3C1F" w14:paraId="710A3461" w14:textId="77777777" w:rsidTr="00B52833">
        <w:trPr>
          <w:trHeight w:val="334"/>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DFA66F"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du vêtement à la déchirure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00E2D1" w14:textId="77777777" w:rsidR="00EF3C1F" w:rsidRPr="00EF3C1F" w:rsidRDefault="00EF3C1F" w:rsidP="00EF3C1F">
            <w:pPr>
              <w:pStyle w:val="Sansinterligne"/>
              <w:rPr>
                <w:rFonts w:ascii="Marianne" w:hAnsi="Marianne"/>
                <w:i/>
                <w:iCs/>
                <w:sz w:val="20"/>
                <w:szCs w:val="20"/>
              </w:rPr>
            </w:pPr>
          </w:p>
        </w:tc>
      </w:tr>
      <w:tr w:rsidR="00EF3C1F" w:rsidRPr="00EF3C1F" w14:paraId="454AC921" w14:textId="77777777" w:rsidTr="00B52833">
        <w:trPr>
          <w:trHeight w:val="334"/>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885FE1"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du vêtement à l’éclatement</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D31148" w14:textId="77777777" w:rsidR="00EF3C1F" w:rsidRPr="00EF3C1F" w:rsidRDefault="00EF3C1F" w:rsidP="00EF3C1F">
            <w:pPr>
              <w:pStyle w:val="Sansinterligne"/>
              <w:rPr>
                <w:rFonts w:ascii="Marianne" w:hAnsi="Marianne"/>
                <w:i/>
                <w:iCs/>
                <w:sz w:val="20"/>
                <w:szCs w:val="20"/>
              </w:rPr>
            </w:pPr>
          </w:p>
        </w:tc>
      </w:tr>
      <w:tr w:rsidR="00EF3C1F" w:rsidRPr="00EF3C1F" w14:paraId="7FCAA349" w14:textId="77777777" w:rsidTr="00B52833">
        <w:trPr>
          <w:trHeight w:val="334"/>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12C5E3"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au lavage domestique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3E7992" w14:textId="77777777" w:rsidR="00EF3C1F" w:rsidRPr="00EF3C1F" w:rsidRDefault="00EF3C1F" w:rsidP="00EF3C1F">
            <w:pPr>
              <w:pStyle w:val="Sansinterligne"/>
              <w:rPr>
                <w:rFonts w:ascii="Marianne" w:hAnsi="Marianne"/>
                <w:i/>
                <w:iCs/>
                <w:sz w:val="20"/>
                <w:szCs w:val="20"/>
              </w:rPr>
            </w:pPr>
          </w:p>
        </w:tc>
      </w:tr>
      <w:tr w:rsidR="00EF3C1F" w:rsidRPr="00EF3C1F" w14:paraId="06EE90AD"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E73224"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Type de traitement contre les odeurs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7B440E" w14:textId="77777777" w:rsidR="00EF3C1F" w:rsidRPr="00EF3C1F" w:rsidRDefault="00EF3C1F" w:rsidP="00EF3C1F">
            <w:pPr>
              <w:pStyle w:val="Sansinterligne"/>
              <w:rPr>
                <w:rFonts w:ascii="Marianne" w:hAnsi="Marianne"/>
                <w:sz w:val="20"/>
                <w:szCs w:val="20"/>
              </w:rPr>
            </w:pPr>
          </w:p>
        </w:tc>
      </w:tr>
      <w:tr w:rsidR="00EF3C1F" w:rsidRPr="00EF3C1F" w14:paraId="490D9A02"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30EA2F"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Résistance au froid</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94BC6E" w14:textId="77777777" w:rsidR="00EF3C1F" w:rsidRPr="00EF3C1F" w:rsidRDefault="00EF3C1F" w:rsidP="00EF3C1F">
            <w:pPr>
              <w:pStyle w:val="Sansinterligne"/>
              <w:rPr>
                <w:rFonts w:ascii="Marianne" w:hAnsi="Marianne"/>
                <w:sz w:val="20"/>
                <w:szCs w:val="20"/>
              </w:rPr>
            </w:pPr>
          </w:p>
        </w:tc>
      </w:tr>
      <w:tr w:rsidR="00EF3C1F" w:rsidRPr="00EF3C1F" w14:paraId="0ACFF785"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DA1499"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thermocollage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54EB34" w14:textId="77777777" w:rsidR="00EF3C1F" w:rsidRPr="00EF3C1F" w:rsidRDefault="00EF3C1F" w:rsidP="00EF3C1F">
            <w:pPr>
              <w:pStyle w:val="Sansinterligne"/>
              <w:rPr>
                <w:rFonts w:ascii="Marianne" w:hAnsi="Marianne"/>
                <w:sz w:val="20"/>
                <w:szCs w:val="20"/>
              </w:rPr>
            </w:pPr>
          </w:p>
        </w:tc>
      </w:tr>
      <w:tr w:rsidR="00EF3C1F" w:rsidRPr="00EF3C1F" w14:paraId="4CB15533"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5763AF"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des proches proposées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981D86" w14:textId="77777777" w:rsidR="00EF3C1F" w:rsidRPr="00EF3C1F" w:rsidRDefault="00EF3C1F" w:rsidP="00EF3C1F">
            <w:pPr>
              <w:pStyle w:val="Sansinterligne"/>
              <w:rPr>
                <w:rFonts w:ascii="Marianne" w:hAnsi="Marianne"/>
                <w:sz w:val="20"/>
                <w:szCs w:val="20"/>
              </w:rPr>
            </w:pPr>
          </w:p>
        </w:tc>
      </w:tr>
      <w:tr w:rsidR="00EF3C1F" w:rsidRPr="00EF3C1F" w14:paraId="531BFC54"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1E7638"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Grammage(s) proposé par le candidat</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AA2361" w14:textId="77777777" w:rsidR="00EF3C1F" w:rsidRPr="00EF3C1F" w:rsidRDefault="00EF3C1F" w:rsidP="00EF3C1F">
            <w:pPr>
              <w:pStyle w:val="Sansinterligne"/>
              <w:rPr>
                <w:rFonts w:ascii="Marianne" w:hAnsi="Marianne"/>
                <w:sz w:val="20"/>
                <w:szCs w:val="20"/>
              </w:rPr>
            </w:pPr>
          </w:p>
        </w:tc>
      </w:tr>
      <w:tr w:rsidR="00EF3C1F" w:rsidRPr="00EF3C1F" w14:paraId="3B3CFD7E"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AC1647"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Résistance du vêtement et des marquages DOUANE au lavage domestique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DF93FC" w14:textId="77777777" w:rsidR="00EF3C1F" w:rsidRPr="00EF3C1F" w:rsidRDefault="00EF3C1F" w:rsidP="00EF3C1F">
            <w:pPr>
              <w:pStyle w:val="Sansinterligne"/>
              <w:rPr>
                <w:rFonts w:ascii="Marianne" w:hAnsi="Marianne"/>
                <w:sz w:val="20"/>
                <w:szCs w:val="20"/>
              </w:rPr>
            </w:pPr>
          </w:p>
        </w:tc>
      </w:tr>
      <w:tr w:rsidR="00AC6FC9" w:rsidRPr="00EF3C1F" w14:paraId="378ABBF1"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BA0517" w14:textId="58A8E7A2" w:rsidR="00AC6FC9" w:rsidRPr="00EF3C1F"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622DFB" w14:textId="77777777" w:rsidR="00AC6FC9" w:rsidRPr="00EF3C1F" w:rsidRDefault="00AC6FC9" w:rsidP="00AC6FC9">
            <w:pPr>
              <w:pStyle w:val="Sansinterligne"/>
              <w:rPr>
                <w:rFonts w:ascii="Marianne" w:hAnsi="Marianne"/>
                <w:sz w:val="20"/>
                <w:szCs w:val="20"/>
              </w:rPr>
            </w:pPr>
          </w:p>
        </w:tc>
      </w:tr>
      <w:tr w:rsidR="00AC6FC9" w:rsidRPr="00EF3C1F" w14:paraId="788907A9" w14:textId="77777777" w:rsidTr="00B52833">
        <w:trPr>
          <w:jc w:val="right"/>
        </w:trPr>
        <w:tc>
          <w:tcPr>
            <w:tcW w:w="9587"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DD5A789" w14:textId="77777777" w:rsidR="00AC6FC9" w:rsidRPr="00EF3C1F" w:rsidRDefault="00AC6FC9" w:rsidP="00AC6FC9">
            <w:pPr>
              <w:pStyle w:val="Sansinterligne"/>
              <w:rPr>
                <w:rFonts w:ascii="Marianne" w:hAnsi="Marianne"/>
                <w:sz w:val="20"/>
                <w:szCs w:val="20"/>
              </w:rPr>
            </w:pPr>
            <w:r w:rsidRPr="00EF3C1F">
              <w:rPr>
                <w:rFonts w:ascii="Marianne" w:hAnsi="Marianne"/>
                <w:sz w:val="20"/>
                <w:szCs w:val="20"/>
              </w:rPr>
              <w:t>Confort et adaptation aux conditions d'utilisation</w:t>
            </w:r>
          </w:p>
        </w:tc>
      </w:tr>
      <w:tr w:rsidR="00AC6FC9" w:rsidRPr="00EF3C1F" w14:paraId="1D9BAD44"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3BF7D6E1" w14:textId="77777777" w:rsidR="00AC6FC9" w:rsidRPr="00EF3C1F" w:rsidRDefault="00AC6FC9" w:rsidP="00AC6FC9">
            <w:pPr>
              <w:pStyle w:val="Standard"/>
              <w:tabs>
                <w:tab w:val="right" w:leader="dot" w:pos="9468"/>
              </w:tabs>
              <w:rPr>
                <w:rFonts w:ascii="Marianne" w:hAnsi="Marianne"/>
                <w:color w:val="00000A"/>
                <w:sz w:val="20"/>
                <w:szCs w:val="20"/>
                <w:lang w:eastAsia="en-US"/>
              </w:rPr>
            </w:pPr>
            <w:r w:rsidRPr="00EF3C1F">
              <w:rPr>
                <w:rFonts w:ascii="Marianne" w:hAnsi="Marianne"/>
                <w:color w:val="00000A"/>
                <w:sz w:val="20"/>
                <w:szCs w:val="20"/>
                <w:lang w:eastAsia="en-US"/>
              </w:rPr>
              <w:t>Adaptation de la coupe à la morphologie de la majorité des agents</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FB5293" w14:textId="77777777" w:rsidR="00AC6FC9" w:rsidRPr="00EF3C1F" w:rsidRDefault="00AC6FC9" w:rsidP="00AC6FC9">
            <w:pPr>
              <w:pStyle w:val="Sansinterligne"/>
              <w:rPr>
                <w:rFonts w:ascii="Marianne" w:hAnsi="Marianne"/>
                <w:sz w:val="20"/>
                <w:szCs w:val="20"/>
              </w:rPr>
            </w:pPr>
          </w:p>
        </w:tc>
      </w:tr>
      <w:tr w:rsidR="00AC6FC9" w:rsidRPr="00EF3C1F" w14:paraId="6D267949"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7852D7B3"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Aisance dans les mouvements (souplesse du tissu et coupe)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29F19B" w14:textId="77777777" w:rsidR="00AC6FC9" w:rsidRPr="00EF3C1F" w:rsidRDefault="00AC6FC9" w:rsidP="00AC6FC9">
            <w:pPr>
              <w:pStyle w:val="Sansinterligne"/>
              <w:rPr>
                <w:rFonts w:ascii="Marianne" w:hAnsi="Marianne"/>
                <w:sz w:val="20"/>
                <w:szCs w:val="20"/>
              </w:rPr>
            </w:pPr>
          </w:p>
        </w:tc>
      </w:tr>
      <w:tr w:rsidR="00AC6FC9" w:rsidRPr="00EF3C1F" w14:paraId="65952549"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7807C546"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Confort du tissu en contact direct avec la peau de l’agent (matière non irritante)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281406" w14:textId="77777777" w:rsidR="00AC6FC9" w:rsidRPr="00EF3C1F" w:rsidRDefault="00AC6FC9" w:rsidP="00AC6FC9">
            <w:pPr>
              <w:pStyle w:val="Sansinterligne"/>
              <w:rPr>
                <w:rFonts w:ascii="Marianne" w:hAnsi="Marianne"/>
                <w:sz w:val="20"/>
                <w:szCs w:val="20"/>
              </w:rPr>
            </w:pPr>
          </w:p>
        </w:tc>
      </w:tr>
      <w:tr w:rsidR="00AC6FC9" w:rsidRPr="00EF3C1F" w14:paraId="01B451BB"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25C44C12"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Niveau de respirabilité du vêtement</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A70D40" w14:textId="77777777" w:rsidR="00AC6FC9" w:rsidRPr="00EF3C1F" w:rsidRDefault="00AC6FC9" w:rsidP="00AC6FC9">
            <w:pPr>
              <w:pStyle w:val="Sansinterligne"/>
              <w:rPr>
                <w:rFonts w:ascii="Marianne" w:hAnsi="Marianne"/>
                <w:sz w:val="20"/>
                <w:szCs w:val="20"/>
              </w:rPr>
            </w:pPr>
          </w:p>
        </w:tc>
      </w:tr>
      <w:tr w:rsidR="00AC6FC9" w:rsidRPr="00EF3C1F" w14:paraId="353AD864" w14:textId="77777777" w:rsidTr="00B52833">
        <w:trPr>
          <w:jc w:val="right"/>
        </w:trPr>
        <w:tc>
          <w:tcPr>
            <w:tcW w:w="4309" w:type="dxa"/>
            <w:tcBorders>
              <w:left w:val="single" w:sz="2" w:space="0" w:color="000000"/>
              <w:bottom w:val="single" w:sz="2" w:space="0" w:color="000000"/>
            </w:tcBorders>
            <w:shd w:val="clear" w:color="auto" w:fill="auto"/>
            <w:tcMar>
              <w:top w:w="55" w:type="dxa"/>
              <w:left w:w="55" w:type="dxa"/>
              <w:bottom w:w="55" w:type="dxa"/>
              <w:right w:w="55" w:type="dxa"/>
            </w:tcMar>
          </w:tcPr>
          <w:p w14:paraId="7DB0219C" w14:textId="77777777" w:rsidR="00AC6FC9" w:rsidRPr="00EF3C1F" w:rsidRDefault="00AC6FC9" w:rsidP="00AC6FC9">
            <w:pPr>
              <w:pStyle w:val="Sansinterligne"/>
              <w:rPr>
                <w:rFonts w:ascii="Marianne" w:hAnsi="Marianne"/>
                <w:sz w:val="20"/>
                <w:szCs w:val="20"/>
              </w:rPr>
            </w:pPr>
            <w:r w:rsidRPr="00EF3C1F">
              <w:rPr>
                <w:rFonts w:ascii="Marianne" w:hAnsi="Marianne"/>
                <w:sz w:val="20"/>
                <w:szCs w:val="20"/>
              </w:rPr>
              <w:t>Compatibilité avec les équipements individuels, notamment le gilet multi-poche</w:t>
            </w:r>
          </w:p>
        </w:tc>
        <w:tc>
          <w:tcPr>
            <w:tcW w:w="52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066418" w14:textId="77777777" w:rsidR="00AC6FC9" w:rsidRPr="00EF3C1F" w:rsidRDefault="00AC6FC9" w:rsidP="00AC6FC9">
            <w:pPr>
              <w:pStyle w:val="Sansinterligne"/>
              <w:rPr>
                <w:rFonts w:ascii="Marianne" w:hAnsi="Marianne"/>
                <w:sz w:val="20"/>
                <w:szCs w:val="20"/>
              </w:rPr>
            </w:pPr>
          </w:p>
        </w:tc>
      </w:tr>
    </w:tbl>
    <w:p w14:paraId="47435451" w14:textId="77777777" w:rsidR="00D92EF7" w:rsidRPr="00EF3C1F" w:rsidRDefault="00D92EF7">
      <w:pPr>
        <w:widowControl/>
        <w:textAlignment w:val="auto"/>
        <w:rPr>
          <w:color w:val="002060"/>
        </w:rPr>
      </w:pPr>
    </w:p>
    <w:p w14:paraId="6DA3685A" w14:textId="77777777" w:rsidR="00E879C2" w:rsidRPr="00EF3C1F" w:rsidRDefault="00E879C2" w:rsidP="00E879C2">
      <w:pPr>
        <w:pStyle w:val="Titre3"/>
        <w:numPr>
          <w:ilvl w:val="0"/>
          <w:numId w:val="0"/>
        </w:numPr>
        <w:rPr>
          <w:color w:val="002060"/>
          <w:sz w:val="20"/>
          <w:szCs w:val="20"/>
        </w:rPr>
      </w:pPr>
      <w:bookmarkStart w:id="622" w:name="_Toc216883358"/>
      <w:r w:rsidRPr="00EF3C1F">
        <w:rPr>
          <w:color w:val="002060"/>
          <w:sz w:val="20"/>
          <w:szCs w:val="20"/>
        </w:rPr>
        <w:t>5-25. Poncho</w:t>
      </w:r>
      <w:bookmarkEnd w:id="611"/>
      <w:bookmarkEnd w:id="612"/>
      <w:r w:rsidRPr="00EF3C1F">
        <w:rPr>
          <w:color w:val="002060"/>
          <w:sz w:val="20"/>
          <w:szCs w:val="20"/>
        </w:rPr>
        <w:t xml:space="preserve"> opérations commerciales - unisexe</w:t>
      </w:r>
      <w:bookmarkEnd w:id="613"/>
      <w:bookmarkEnd w:id="614"/>
      <w:bookmarkEnd w:id="615"/>
      <w:bookmarkEnd w:id="622"/>
    </w:p>
    <w:p w14:paraId="30E7238E" w14:textId="77777777" w:rsidR="00E879C2" w:rsidRPr="00EF3C1F" w:rsidRDefault="00E879C2" w:rsidP="00E879C2">
      <w:pPr>
        <w:pStyle w:val="Contents1"/>
        <w:rPr>
          <w:rFonts w:ascii="Marianne" w:hAnsi="Marianne"/>
          <w:color w:val="002060"/>
          <w:sz w:val="20"/>
          <w:szCs w:val="20"/>
          <w:u w:val="single" w:color="FF0000"/>
        </w:rPr>
      </w:pPr>
    </w:p>
    <w:p w14:paraId="2E4BD6EE" w14:textId="77777777" w:rsidR="00E879C2" w:rsidRPr="00EF3C1F" w:rsidRDefault="00E879C2" w:rsidP="00E879C2">
      <w:pPr>
        <w:pStyle w:val="Contents1"/>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EF3C1F" w14:paraId="2AFCADA5"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E8121DB" w14:textId="77777777" w:rsidR="00E879C2" w:rsidRPr="00EF3C1F" w:rsidRDefault="00E879C2" w:rsidP="00B52833">
            <w:pPr>
              <w:pStyle w:val="Sansinterligne"/>
              <w:jc w:val="center"/>
              <w:rPr>
                <w:rFonts w:ascii="Marianne" w:hAnsi="Marianne"/>
                <w:sz w:val="20"/>
                <w:szCs w:val="20"/>
              </w:rPr>
            </w:pPr>
            <w:r w:rsidRPr="00EF3C1F">
              <w:rPr>
                <w:rFonts w:ascii="Marianne" w:hAnsi="Marianne"/>
                <w:b/>
                <w:bCs/>
                <w:sz w:val="20"/>
                <w:szCs w:val="20"/>
              </w:rPr>
              <w:t>Fiche technique</w:t>
            </w:r>
          </w:p>
        </w:tc>
      </w:tr>
      <w:tr w:rsidR="00E879C2" w:rsidRPr="00EF3C1F" w14:paraId="0B9C23C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9E59AD" w14:textId="77777777" w:rsidR="00E879C2" w:rsidRPr="00EF3C1F" w:rsidRDefault="00E879C2" w:rsidP="00B52833">
            <w:pPr>
              <w:pStyle w:val="Sansinterligne"/>
              <w:jc w:val="center"/>
              <w:rPr>
                <w:rFonts w:ascii="Marianne" w:hAnsi="Marianne"/>
                <w:sz w:val="20"/>
                <w:szCs w:val="20"/>
              </w:rPr>
            </w:pPr>
            <w:r w:rsidRPr="00EF3C1F">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E3074E" w14:textId="77777777" w:rsidR="00E879C2" w:rsidRPr="00EF3C1F" w:rsidRDefault="00E879C2" w:rsidP="00B52833">
            <w:pPr>
              <w:pStyle w:val="Sansinterligne"/>
              <w:jc w:val="center"/>
              <w:rPr>
                <w:rFonts w:ascii="Marianne" w:hAnsi="Marianne"/>
                <w:sz w:val="20"/>
                <w:szCs w:val="20"/>
              </w:rPr>
            </w:pPr>
            <w:r w:rsidRPr="00EF3C1F">
              <w:rPr>
                <w:rFonts w:ascii="Marianne" w:hAnsi="Marianne"/>
                <w:b/>
                <w:bCs/>
                <w:sz w:val="20"/>
                <w:szCs w:val="20"/>
              </w:rPr>
              <w:t>Réponse du candidat</w:t>
            </w:r>
          </w:p>
        </w:tc>
      </w:tr>
      <w:tr w:rsidR="00E879C2" w:rsidRPr="00EF3C1F" w14:paraId="67EACE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15B7CE" w14:textId="77777777" w:rsidR="00E879C2" w:rsidRPr="00EF3C1F" w:rsidRDefault="00E879C2" w:rsidP="00B52833">
            <w:pPr>
              <w:pStyle w:val="Lgende"/>
              <w:tabs>
                <w:tab w:val="right" w:leader="dot" w:pos="9468"/>
              </w:tabs>
              <w:rPr>
                <w:rFonts w:ascii="Marianne" w:hAnsi="Marianne"/>
                <w:sz w:val="20"/>
                <w:szCs w:val="20"/>
              </w:rPr>
            </w:pPr>
            <w:r w:rsidRPr="00EF3C1F">
              <w:rPr>
                <w:rFonts w:ascii="Marianne" w:eastAsia="Calibri" w:hAnsi="Marianne"/>
                <w:i w:val="0"/>
                <w:iCs w:val="0"/>
                <w:color w:val="00000A"/>
                <w:sz w:val="20"/>
                <w:szCs w:val="20"/>
                <w:lang w:eastAsia="en-US"/>
              </w:rPr>
              <w:t>Photographie(s) ou tout autre support visuel  (les joindre au format .jpeg ou .pdf)</w:t>
            </w:r>
          </w:p>
          <w:p w14:paraId="5C390EE2" w14:textId="77777777" w:rsidR="00E879C2" w:rsidRPr="00EF3C1F" w:rsidRDefault="00E879C2" w:rsidP="00B52833">
            <w:pPr>
              <w:pStyle w:val="Lgende"/>
              <w:tabs>
                <w:tab w:val="right" w:leader="dot" w:pos="9468"/>
              </w:tabs>
              <w:rPr>
                <w:rFonts w:ascii="Marianne" w:hAnsi="Marianne"/>
                <w:sz w:val="20"/>
                <w:szCs w:val="20"/>
              </w:rPr>
            </w:pPr>
            <w:r w:rsidRPr="00EF3C1F">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FCE506" w14:textId="77777777" w:rsidR="00E879C2" w:rsidRPr="00EF3C1F" w:rsidRDefault="00E879C2" w:rsidP="00B52833">
            <w:pPr>
              <w:pStyle w:val="Sansinterligne"/>
              <w:rPr>
                <w:rFonts w:ascii="Marianne" w:hAnsi="Marianne"/>
                <w:sz w:val="20"/>
                <w:szCs w:val="20"/>
              </w:rPr>
            </w:pPr>
          </w:p>
        </w:tc>
      </w:tr>
      <w:tr w:rsidR="00E879C2" w:rsidRPr="00EF3C1F" w14:paraId="48F88A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EEBAE2" w14:textId="77777777" w:rsidR="00E879C2" w:rsidRPr="00EF3C1F" w:rsidRDefault="00E879C2" w:rsidP="00B52833">
            <w:pPr>
              <w:pStyle w:val="TableHeading"/>
            </w:pPr>
            <w:r w:rsidRPr="00EF3C1F">
              <w:t>Imperméabilité élevée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844FDD" w14:textId="77777777" w:rsidR="00E879C2" w:rsidRPr="00EF3C1F" w:rsidRDefault="00E879C2" w:rsidP="00B52833">
            <w:pPr>
              <w:pStyle w:val="Sansinterligne"/>
              <w:rPr>
                <w:rFonts w:ascii="Marianne" w:hAnsi="Marianne"/>
                <w:sz w:val="20"/>
                <w:szCs w:val="20"/>
              </w:rPr>
            </w:pPr>
          </w:p>
        </w:tc>
      </w:tr>
      <w:tr w:rsidR="00E879C2" w:rsidRPr="00EF3C1F" w14:paraId="625719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D33577" w14:textId="77777777" w:rsidR="00E879C2" w:rsidRPr="00EF3C1F" w:rsidRDefault="00E879C2" w:rsidP="00B52833">
            <w:pPr>
              <w:pStyle w:val="Standard"/>
              <w:rPr>
                <w:rFonts w:ascii="Marianne" w:hAnsi="Marianne"/>
                <w:sz w:val="20"/>
                <w:szCs w:val="20"/>
              </w:rPr>
            </w:pPr>
            <w:r w:rsidRPr="00EF3C1F">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B6B554" w14:textId="77777777" w:rsidR="00E879C2" w:rsidRPr="00EF3C1F" w:rsidRDefault="00E879C2" w:rsidP="00B52833">
            <w:pPr>
              <w:pStyle w:val="Sansinterligne"/>
              <w:rPr>
                <w:rFonts w:ascii="Marianne" w:hAnsi="Marianne"/>
                <w:i/>
                <w:iCs/>
                <w:sz w:val="20"/>
                <w:szCs w:val="20"/>
              </w:rPr>
            </w:pPr>
          </w:p>
        </w:tc>
      </w:tr>
      <w:tr w:rsidR="00E879C2" w:rsidRPr="00EF3C1F" w14:paraId="7B62F6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7E21BB" w14:textId="77777777" w:rsidR="00E879C2" w:rsidRPr="00EF3C1F" w:rsidRDefault="00E879C2" w:rsidP="00B52833">
            <w:pPr>
              <w:pStyle w:val="Standard"/>
              <w:rPr>
                <w:rFonts w:ascii="Marianne" w:hAnsi="Marianne"/>
                <w:sz w:val="20"/>
                <w:szCs w:val="20"/>
              </w:rPr>
            </w:pPr>
            <w:r w:rsidRPr="00EF3C1F">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E0D547" w14:textId="77777777" w:rsidR="00E879C2" w:rsidRPr="00EF3C1F" w:rsidRDefault="00E879C2" w:rsidP="00B52833">
            <w:pPr>
              <w:pStyle w:val="Sansinterligne"/>
              <w:rPr>
                <w:rFonts w:ascii="Marianne" w:hAnsi="Marianne"/>
                <w:i/>
                <w:iCs/>
                <w:sz w:val="20"/>
                <w:szCs w:val="20"/>
              </w:rPr>
            </w:pPr>
          </w:p>
        </w:tc>
      </w:tr>
      <w:tr w:rsidR="00EF3C1F" w:rsidRPr="00EF3C1F" w14:paraId="5B9EE2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587B784" w14:textId="5842D794" w:rsidR="00EF3C1F" w:rsidRPr="00EF3C1F"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97FBAD" w14:textId="77777777" w:rsidR="00EF3C1F" w:rsidRPr="00EF3C1F" w:rsidRDefault="00EF3C1F" w:rsidP="00EF3C1F">
            <w:pPr>
              <w:pStyle w:val="Sansinterligne"/>
              <w:rPr>
                <w:rFonts w:ascii="Marianne" w:hAnsi="Marianne"/>
                <w:i/>
                <w:iCs/>
                <w:sz w:val="20"/>
                <w:szCs w:val="20"/>
              </w:rPr>
            </w:pPr>
          </w:p>
        </w:tc>
      </w:tr>
      <w:tr w:rsidR="00EF3C1F" w:rsidRPr="00EF3C1F" w14:paraId="6374A70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E98B56C"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des matières premières et de la réalisation</w:t>
            </w:r>
          </w:p>
        </w:tc>
      </w:tr>
      <w:tr w:rsidR="00EF3C1F" w:rsidRPr="00EF3C1F" w14:paraId="6F7A67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37C91A"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2AA7F6" w14:textId="77777777" w:rsidR="00EF3C1F" w:rsidRPr="00EF3C1F" w:rsidRDefault="00EF3C1F" w:rsidP="00EF3C1F">
            <w:pPr>
              <w:pStyle w:val="Sansinterligne"/>
              <w:rPr>
                <w:rFonts w:ascii="Marianne" w:hAnsi="Marianne"/>
                <w:i/>
                <w:iCs/>
                <w:sz w:val="20"/>
                <w:szCs w:val="20"/>
              </w:rPr>
            </w:pPr>
          </w:p>
        </w:tc>
      </w:tr>
      <w:tr w:rsidR="00EF3C1F" w:rsidRPr="00EF3C1F" w14:paraId="645CCBA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D13485"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D8AC76" w14:textId="77777777" w:rsidR="00EF3C1F" w:rsidRPr="00EF3C1F" w:rsidRDefault="00EF3C1F" w:rsidP="00EF3C1F">
            <w:pPr>
              <w:pStyle w:val="Sansinterligne"/>
              <w:rPr>
                <w:rFonts w:ascii="Marianne" w:hAnsi="Marianne"/>
                <w:i/>
                <w:iCs/>
                <w:sz w:val="20"/>
                <w:szCs w:val="20"/>
              </w:rPr>
            </w:pPr>
          </w:p>
        </w:tc>
      </w:tr>
      <w:tr w:rsidR="00EF3C1F" w:rsidRPr="00EF3C1F" w14:paraId="070050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FEE7D7"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111932" w14:textId="77777777" w:rsidR="00EF3C1F" w:rsidRPr="00EF3C1F" w:rsidRDefault="00EF3C1F" w:rsidP="00EF3C1F">
            <w:pPr>
              <w:pStyle w:val="Sansinterligne"/>
              <w:rPr>
                <w:rFonts w:ascii="Marianne" w:hAnsi="Marianne"/>
                <w:i/>
                <w:iCs/>
                <w:sz w:val="20"/>
                <w:szCs w:val="20"/>
              </w:rPr>
            </w:pPr>
          </w:p>
        </w:tc>
      </w:tr>
      <w:tr w:rsidR="00EF3C1F" w:rsidRPr="00EF3C1F" w14:paraId="5A1558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29C1AA"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F758C6" w14:textId="77777777" w:rsidR="00EF3C1F" w:rsidRPr="00EF3C1F" w:rsidRDefault="00EF3C1F" w:rsidP="00EF3C1F">
            <w:pPr>
              <w:pStyle w:val="Sansinterligne"/>
              <w:rPr>
                <w:rFonts w:ascii="Marianne" w:hAnsi="Marianne"/>
                <w:sz w:val="20"/>
                <w:szCs w:val="20"/>
              </w:rPr>
            </w:pPr>
          </w:p>
        </w:tc>
      </w:tr>
      <w:tr w:rsidR="00EF3C1F" w:rsidRPr="00EF3C1F" w14:paraId="5A79436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EC60C5"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49561C" w14:textId="77777777" w:rsidR="00EF3C1F" w:rsidRPr="00EF3C1F" w:rsidRDefault="00EF3C1F" w:rsidP="00EF3C1F">
            <w:pPr>
              <w:pStyle w:val="Sansinterligne"/>
              <w:rPr>
                <w:rFonts w:ascii="Marianne" w:hAnsi="Marianne"/>
                <w:i/>
                <w:iCs/>
                <w:sz w:val="20"/>
                <w:szCs w:val="20"/>
              </w:rPr>
            </w:pPr>
          </w:p>
        </w:tc>
      </w:tr>
      <w:tr w:rsidR="00EF3C1F" w:rsidRPr="00EF3C1F" w14:paraId="5E9B73E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1C3224"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BC79DA" w14:textId="77777777" w:rsidR="00EF3C1F" w:rsidRPr="00EF3C1F" w:rsidRDefault="00EF3C1F" w:rsidP="00EF3C1F">
            <w:pPr>
              <w:pStyle w:val="Sansinterligne"/>
              <w:rPr>
                <w:rFonts w:ascii="Marianne" w:hAnsi="Marianne"/>
                <w:i/>
                <w:iCs/>
                <w:sz w:val="20"/>
                <w:szCs w:val="20"/>
              </w:rPr>
            </w:pPr>
          </w:p>
        </w:tc>
      </w:tr>
      <w:tr w:rsidR="00EF3C1F" w:rsidRPr="00EF3C1F" w14:paraId="1986F52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B9C78D" w14:textId="77777777" w:rsidR="00EF3C1F" w:rsidRPr="00EF3C1F"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EF3C1F">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2917E8" w14:textId="77777777" w:rsidR="00EF3C1F" w:rsidRPr="00EF3C1F" w:rsidRDefault="00EF3C1F" w:rsidP="00EF3C1F">
            <w:pPr>
              <w:pStyle w:val="Sansinterligne"/>
              <w:rPr>
                <w:rFonts w:ascii="Marianne" w:hAnsi="Marianne"/>
                <w:i/>
                <w:iCs/>
                <w:sz w:val="20"/>
                <w:szCs w:val="20"/>
              </w:rPr>
            </w:pPr>
          </w:p>
        </w:tc>
      </w:tr>
      <w:tr w:rsidR="00EF3C1F" w:rsidRPr="00EF3C1F" w14:paraId="6230B6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7792C9"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471D03" w14:textId="77777777" w:rsidR="00EF3C1F" w:rsidRPr="00EF3C1F" w:rsidRDefault="00EF3C1F" w:rsidP="00EF3C1F">
            <w:pPr>
              <w:pStyle w:val="Sansinterligne"/>
              <w:rPr>
                <w:rFonts w:ascii="Marianne" w:hAnsi="Marianne"/>
                <w:sz w:val="20"/>
                <w:szCs w:val="20"/>
              </w:rPr>
            </w:pPr>
          </w:p>
        </w:tc>
      </w:tr>
      <w:tr w:rsidR="00EF3C1F" w:rsidRPr="00EF3C1F" w14:paraId="7A39C4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D49374"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de la poche proposée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2980A9" w14:textId="77777777" w:rsidR="00EF3C1F" w:rsidRPr="00EF3C1F" w:rsidRDefault="00EF3C1F" w:rsidP="00EF3C1F">
            <w:pPr>
              <w:pStyle w:val="Sansinterligne"/>
              <w:rPr>
                <w:rFonts w:ascii="Marianne" w:hAnsi="Marianne"/>
                <w:sz w:val="20"/>
                <w:szCs w:val="20"/>
              </w:rPr>
            </w:pPr>
          </w:p>
        </w:tc>
      </w:tr>
      <w:tr w:rsidR="00EF3C1F" w:rsidRPr="00EF3C1F" w14:paraId="0D7AC7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247808"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Qualité thermocollage sérigraphie Douane (résistance lavages et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1D7E15" w14:textId="77777777" w:rsidR="00EF3C1F" w:rsidRPr="00EF3C1F" w:rsidRDefault="00EF3C1F" w:rsidP="00EF3C1F">
            <w:pPr>
              <w:pStyle w:val="Sansinterligne"/>
              <w:rPr>
                <w:rFonts w:ascii="Marianne" w:hAnsi="Marianne"/>
                <w:sz w:val="20"/>
                <w:szCs w:val="20"/>
              </w:rPr>
            </w:pPr>
          </w:p>
        </w:tc>
      </w:tr>
      <w:tr w:rsidR="00EF3C1F" w:rsidRPr="00EF3C1F" w14:paraId="4BFE8D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4F7A42" w14:textId="77777777" w:rsidR="00EF3C1F" w:rsidRPr="00EF3C1F" w:rsidRDefault="00EF3C1F" w:rsidP="00EF3C1F">
            <w:pPr>
              <w:pStyle w:val="Sansinterligne"/>
              <w:rPr>
                <w:rFonts w:ascii="Marianne" w:hAnsi="Marianne"/>
                <w:sz w:val="20"/>
                <w:szCs w:val="20"/>
              </w:rPr>
            </w:pPr>
            <w:r w:rsidRPr="00EF3C1F">
              <w:rPr>
                <w:rFonts w:ascii="Marianne" w:hAnsi="Marianne"/>
                <w:sz w:val="20"/>
                <w:szCs w:val="20"/>
              </w:rPr>
              <w:t>Grammage(s) proposé par le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1202B5" w14:textId="77777777" w:rsidR="00EF3C1F" w:rsidRPr="00EF3C1F" w:rsidRDefault="00EF3C1F" w:rsidP="00EF3C1F">
            <w:pPr>
              <w:pStyle w:val="Sansinterligne"/>
              <w:rPr>
                <w:rFonts w:ascii="Marianne" w:hAnsi="Marianne"/>
                <w:sz w:val="20"/>
                <w:szCs w:val="20"/>
              </w:rPr>
            </w:pPr>
          </w:p>
        </w:tc>
      </w:tr>
      <w:tr w:rsidR="00AC6FC9" w:rsidRPr="00EF3C1F" w14:paraId="3918D0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3EEA29" w14:textId="77D58230" w:rsidR="00AC6FC9" w:rsidRPr="00EF3C1F"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AA0899" w14:textId="77777777" w:rsidR="00AC6FC9" w:rsidRPr="00EF3C1F" w:rsidRDefault="00AC6FC9" w:rsidP="00AC6FC9">
            <w:pPr>
              <w:pStyle w:val="Sansinterligne"/>
              <w:rPr>
                <w:rFonts w:ascii="Marianne" w:hAnsi="Marianne"/>
                <w:sz w:val="20"/>
                <w:szCs w:val="20"/>
              </w:rPr>
            </w:pPr>
          </w:p>
        </w:tc>
      </w:tr>
      <w:tr w:rsidR="00AC6FC9" w:rsidRPr="00EF3C1F" w14:paraId="74FAFF3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F7CE21A" w14:textId="77777777" w:rsidR="00AC6FC9" w:rsidRPr="00EF3C1F" w:rsidRDefault="00AC6FC9" w:rsidP="00AC6FC9">
            <w:pPr>
              <w:pStyle w:val="Sansinterligne"/>
              <w:rPr>
                <w:rFonts w:ascii="Marianne" w:hAnsi="Marianne"/>
                <w:sz w:val="20"/>
                <w:szCs w:val="20"/>
              </w:rPr>
            </w:pPr>
            <w:r w:rsidRPr="00EF3C1F">
              <w:rPr>
                <w:rFonts w:ascii="Marianne" w:hAnsi="Marianne"/>
                <w:sz w:val="20"/>
                <w:szCs w:val="20"/>
              </w:rPr>
              <w:t>Confort et adaptation aux conditions d'utilisation</w:t>
            </w:r>
          </w:p>
        </w:tc>
      </w:tr>
      <w:tr w:rsidR="00AC6FC9" w:rsidRPr="00EF3C1F" w14:paraId="0F1F52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1D15D3"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DB38CF" w14:textId="77777777" w:rsidR="00AC6FC9" w:rsidRPr="00EF3C1F" w:rsidRDefault="00AC6FC9" w:rsidP="00AC6FC9">
            <w:pPr>
              <w:pStyle w:val="Sansinterligne"/>
              <w:rPr>
                <w:rFonts w:ascii="Marianne" w:hAnsi="Marianne"/>
                <w:sz w:val="20"/>
                <w:szCs w:val="20"/>
              </w:rPr>
            </w:pPr>
          </w:p>
        </w:tc>
      </w:tr>
      <w:tr w:rsidR="00AC6FC9" w:rsidRPr="00EF3C1F" w14:paraId="0DD578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A87D1A"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Niveau de respirabilité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D41FD1" w14:textId="77777777" w:rsidR="00AC6FC9" w:rsidRPr="00EF3C1F" w:rsidRDefault="00AC6FC9" w:rsidP="00AC6FC9">
            <w:pPr>
              <w:pStyle w:val="Sansinterligne"/>
              <w:rPr>
                <w:rFonts w:ascii="Marianne" w:hAnsi="Marianne"/>
                <w:sz w:val="20"/>
                <w:szCs w:val="20"/>
              </w:rPr>
            </w:pPr>
          </w:p>
        </w:tc>
      </w:tr>
      <w:tr w:rsidR="00AC6FC9" w:rsidRPr="00EF3C1F" w14:paraId="0F5F80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88558B"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Niveau d’imperméabilité du vêtement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46A61C" w14:textId="77777777" w:rsidR="00AC6FC9" w:rsidRPr="00EF3C1F" w:rsidRDefault="00AC6FC9" w:rsidP="00AC6FC9">
            <w:pPr>
              <w:pStyle w:val="Sansinterligne"/>
              <w:rPr>
                <w:rFonts w:ascii="Marianne" w:hAnsi="Marianne"/>
                <w:sz w:val="20"/>
                <w:szCs w:val="20"/>
              </w:rPr>
            </w:pPr>
          </w:p>
        </w:tc>
      </w:tr>
      <w:tr w:rsidR="00AC6FC9" w:rsidRPr="00EF3C1F" w14:paraId="74E781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D5544F"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Type de serrage proposé pour capuche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1035A9" w14:textId="77777777" w:rsidR="00AC6FC9" w:rsidRPr="00EF3C1F" w:rsidRDefault="00AC6FC9" w:rsidP="00AC6FC9">
            <w:pPr>
              <w:pStyle w:val="Sansinterligne"/>
              <w:rPr>
                <w:rFonts w:ascii="Marianne" w:hAnsi="Marianne"/>
                <w:sz w:val="20"/>
                <w:szCs w:val="20"/>
              </w:rPr>
            </w:pPr>
          </w:p>
        </w:tc>
      </w:tr>
      <w:tr w:rsidR="00AC6FC9" w:rsidRPr="00EF3C1F" w14:paraId="785F57F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6DE395" w14:textId="77777777" w:rsidR="00AC6FC9" w:rsidRPr="00EF3C1F" w:rsidRDefault="00AC6FC9" w:rsidP="00AC6FC9">
            <w:pPr>
              <w:pStyle w:val="Sansinterligne"/>
              <w:tabs>
                <w:tab w:val="right" w:leader="dot" w:pos="9468"/>
              </w:tabs>
              <w:jc w:val="both"/>
              <w:rPr>
                <w:rFonts w:ascii="Marianne" w:hAnsi="Marianne"/>
                <w:sz w:val="20"/>
                <w:szCs w:val="20"/>
              </w:rPr>
            </w:pPr>
            <w:r w:rsidRPr="00EF3C1F">
              <w:rPr>
                <w:rFonts w:ascii="Marianne" w:eastAsia="Arial" w:hAnsi="Marianne" w:cs="Arial"/>
                <w:sz w:val="20"/>
                <w:szCs w:val="20"/>
              </w:rPr>
              <w:t>Niveau d’imperméabilité du vêtement minimum 20000 schmerbers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C0C556" w14:textId="5699D332" w:rsidR="00AC6FC9" w:rsidRPr="00EF3C1F" w:rsidRDefault="00AC6FC9" w:rsidP="00AC6FC9">
            <w:pPr>
              <w:pStyle w:val="Sansinterligne"/>
              <w:rPr>
                <w:rFonts w:ascii="Marianne" w:hAnsi="Marianne"/>
                <w:sz w:val="20"/>
                <w:szCs w:val="20"/>
              </w:rPr>
            </w:pPr>
          </w:p>
        </w:tc>
      </w:tr>
    </w:tbl>
    <w:p w14:paraId="61E0BEDD" w14:textId="77777777" w:rsidR="00D92EF7" w:rsidRPr="00EF3C1F" w:rsidRDefault="00D92EF7" w:rsidP="00E879C2">
      <w:pPr>
        <w:pStyle w:val="Titre2"/>
        <w:numPr>
          <w:ilvl w:val="0"/>
          <w:numId w:val="0"/>
        </w:numPr>
        <w:rPr>
          <w:sz w:val="20"/>
          <w:szCs w:val="20"/>
        </w:rPr>
      </w:pPr>
      <w:bookmarkStart w:id="623" w:name="__RefHeading___Toc37945_2787168394"/>
      <w:bookmarkStart w:id="624" w:name="_Toc214868119"/>
      <w:bookmarkStart w:id="625" w:name="_Toc207276900"/>
      <w:bookmarkStart w:id="626" w:name="_Toc215842645"/>
      <w:bookmarkStart w:id="627" w:name="_Toc216101358"/>
      <w:bookmarkStart w:id="628" w:name="_Toc216360471"/>
    </w:p>
    <w:p w14:paraId="58B3FC3D" w14:textId="77777777" w:rsidR="00D92EF7" w:rsidRPr="00EF3C1F" w:rsidRDefault="00D92EF7">
      <w:pPr>
        <w:widowControl/>
        <w:textAlignment w:val="auto"/>
        <w:rPr>
          <w:rFonts w:eastAsia="Arial" w:cs="Arial"/>
          <w:b/>
        </w:rPr>
      </w:pPr>
      <w:r w:rsidRPr="00EF3C1F">
        <w:br w:type="page"/>
      </w:r>
    </w:p>
    <w:p w14:paraId="7CBEBC3A" w14:textId="060714C2" w:rsidR="00E879C2" w:rsidRPr="00EF3C1F" w:rsidRDefault="00E879C2" w:rsidP="00E879C2">
      <w:pPr>
        <w:pStyle w:val="Titre2"/>
        <w:numPr>
          <w:ilvl w:val="0"/>
          <w:numId w:val="0"/>
        </w:numPr>
        <w:rPr>
          <w:i/>
          <w:iCs/>
          <w:sz w:val="20"/>
          <w:szCs w:val="20"/>
        </w:rPr>
      </w:pPr>
      <w:bookmarkStart w:id="629" w:name="_Toc216883359"/>
      <w:r w:rsidRPr="00EF3C1F">
        <w:rPr>
          <w:sz w:val="20"/>
          <w:szCs w:val="20"/>
        </w:rPr>
        <w:t>Groupe 6 : Pantalons, jupes et autres bas</w:t>
      </w:r>
      <w:bookmarkEnd w:id="623"/>
      <w:bookmarkEnd w:id="624"/>
      <w:bookmarkEnd w:id="625"/>
      <w:bookmarkEnd w:id="626"/>
      <w:bookmarkEnd w:id="627"/>
      <w:bookmarkEnd w:id="628"/>
      <w:bookmarkEnd w:id="629"/>
    </w:p>
    <w:p w14:paraId="3C47F614" w14:textId="77777777" w:rsidR="00E879C2" w:rsidRPr="00EF3C1F" w:rsidRDefault="00E879C2" w:rsidP="00E879C2"/>
    <w:p w14:paraId="2FB84498" w14:textId="77777777" w:rsidR="00E879C2" w:rsidRPr="00EF3C1F" w:rsidRDefault="00E879C2" w:rsidP="00E879C2">
      <w:pPr>
        <w:pStyle w:val="Titre3"/>
        <w:numPr>
          <w:ilvl w:val="0"/>
          <w:numId w:val="0"/>
        </w:numPr>
        <w:rPr>
          <w:color w:val="002060"/>
          <w:sz w:val="20"/>
          <w:szCs w:val="20"/>
        </w:rPr>
      </w:pPr>
      <w:bookmarkStart w:id="630" w:name="_Toc207276902"/>
      <w:bookmarkStart w:id="631" w:name="__RefHeading___Toc37943_2787168394"/>
      <w:bookmarkStart w:id="632" w:name="_Toc214868121"/>
      <w:bookmarkStart w:id="633" w:name="_Toc215842646"/>
      <w:bookmarkStart w:id="634" w:name="_Toc216101359"/>
      <w:bookmarkStart w:id="635" w:name="_Toc216360472"/>
      <w:bookmarkStart w:id="636" w:name="_Toc216883360"/>
      <w:r w:rsidRPr="00EF3C1F">
        <w:rPr>
          <w:color w:val="002060"/>
          <w:sz w:val="20"/>
          <w:szCs w:val="20"/>
        </w:rPr>
        <w:t xml:space="preserve">6-01. Bermuda </w:t>
      </w:r>
      <w:bookmarkEnd w:id="630"/>
      <w:bookmarkEnd w:id="631"/>
      <w:bookmarkEnd w:id="632"/>
      <w:r w:rsidRPr="00EF3C1F">
        <w:rPr>
          <w:color w:val="002060"/>
          <w:sz w:val="20"/>
          <w:szCs w:val="20"/>
        </w:rPr>
        <w:t>maritime – homme et femme</w:t>
      </w:r>
      <w:bookmarkEnd w:id="633"/>
      <w:bookmarkEnd w:id="634"/>
      <w:bookmarkEnd w:id="635"/>
      <w:bookmarkEnd w:id="636"/>
    </w:p>
    <w:p w14:paraId="4B2C4134"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0BCCBA0"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BCE346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13475B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DC972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9FD82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0A31B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939DC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E18C80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polo</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BE0A6F" w14:textId="77777777" w:rsidR="00E879C2" w:rsidRPr="0054726E" w:rsidRDefault="00E879C2" w:rsidP="00B52833">
            <w:pPr>
              <w:pStyle w:val="Sansinterligne"/>
              <w:rPr>
                <w:rFonts w:ascii="Marianne" w:hAnsi="Marianne"/>
                <w:sz w:val="20"/>
                <w:szCs w:val="20"/>
              </w:rPr>
            </w:pPr>
          </w:p>
        </w:tc>
      </w:tr>
      <w:tr w:rsidR="00E879C2" w:rsidRPr="0054726E" w14:paraId="799F1A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56081A"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81B239" w14:textId="77777777" w:rsidR="00E879C2" w:rsidRPr="0054726E" w:rsidRDefault="00E879C2" w:rsidP="00B52833">
            <w:pPr>
              <w:pStyle w:val="Sansinterligne"/>
              <w:rPr>
                <w:rFonts w:ascii="Marianne" w:hAnsi="Marianne"/>
                <w:sz w:val="20"/>
                <w:szCs w:val="20"/>
              </w:rPr>
            </w:pPr>
          </w:p>
        </w:tc>
      </w:tr>
      <w:tr w:rsidR="00E879C2" w:rsidRPr="0054726E" w14:paraId="102364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C40E18"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5DAF85" w14:textId="77777777" w:rsidR="00E879C2" w:rsidRPr="0054726E" w:rsidRDefault="00E879C2" w:rsidP="00B52833">
            <w:pPr>
              <w:pStyle w:val="Sansinterligne"/>
              <w:rPr>
                <w:rFonts w:ascii="Marianne" w:hAnsi="Marianne"/>
                <w:i/>
                <w:iCs/>
                <w:sz w:val="20"/>
                <w:szCs w:val="20"/>
              </w:rPr>
            </w:pPr>
          </w:p>
        </w:tc>
      </w:tr>
      <w:tr w:rsidR="00EF3C1F" w:rsidRPr="0054726E" w14:paraId="0E85D1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C3677B" w14:textId="00B3C566"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659EB2" w14:textId="77777777" w:rsidR="00EF3C1F" w:rsidRPr="0054726E" w:rsidRDefault="00EF3C1F" w:rsidP="00EF3C1F">
            <w:pPr>
              <w:pStyle w:val="Sansinterligne"/>
              <w:rPr>
                <w:rFonts w:ascii="Marianne" w:hAnsi="Marianne"/>
                <w:i/>
                <w:iCs/>
                <w:sz w:val="20"/>
                <w:szCs w:val="20"/>
              </w:rPr>
            </w:pPr>
          </w:p>
        </w:tc>
      </w:tr>
      <w:tr w:rsidR="00EF3C1F" w:rsidRPr="0054726E" w14:paraId="629087D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8CE6F4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2B5ADE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B7CC5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264CBD" w14:textId="77777777" w:rsidR="00EF3C1F" w:rsidRPr="0054726E" w:rsidRDefault="00EF3C1F" w:rsidP="00EF3C1F">
            <w:pPr>
              <w:pStyle w:val="Sansinterligne"/>
              <w:rPr>
                <w:rFonts w:ascii="Marianne" w:hAnsi="Marianne"/>
                <w:i/>
                <w:iCs/>
                <w:sz w:val="20"/>
                <w:szCs w:val="20"/>
              </w:rPr>
            </w:pPr>
          </w:p>
        </w:tc>
      </w:tr>
      <w:tr w:rsidR="00EF3C1F" w:rsidRPr="0054726E" w14:paraId="1501AB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17C23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82F51A" w14:textId="77777777" w:rsidR="00EF3C1F" w:rsidRPr="0054726E" w:rsidRDefault="00EF3C1F" w:rsidP="00EF3C1F">
            <w:pPr>
              <w:pStyle w:val="Sansinterligne"/>
              <w:rPr>
                <w:rFonts w:ascii="Marianne" w:hAnsi="Marianne"/>
                <w:i/>
                <w:iCs/>
                <w:sz w:val="20"/>
                <w:szCs w:val="20"/>
              </w:rPr>
            </w:pPr>
          </w:p>
        </w:tc>
      </w:tr>
      <w:tr w:rsidR="00EF3C1F" w:rsidRPr="0054726E" w14:paraId="77538D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2125E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B7415F" w14:textId="77777777" w:rsidR="00EF3C1F" w:rsidRPr="0054726E" w:rsidRDefault="00EF3C1F" w:rsidP="00EF3C1F">
            <w:pPr>
              <w:pStyle w:val="Sansinterligne"/>
              <w:rPr>
                <w:rFonts w:ascii="Marianne" w:hAnsi="Marianne"/>
                <w:i/>
                <w:iCs/>
                <w:sz w:val="20"/>
                <w:szCs w:val="20"/>
              </w:rPr>
            </w:pPr>
          </w:p>
        </w:tc>
      </w:tr>
      <w:tr w:rsidR="00EF3C1F" w:rsidRPr="0054726E" w14:paraId="081444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5A575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D4DC4D" w14:textId="77777777" w:rsidR="00EF3C1F" w:rsidRPr="0054726E" w:rsidRDefault="00EF3C1F" w:rsidP="00EF3C1F">
            <w:pPr>
              <w:pStyle w:val="Sansinterligne"/>
              <w:rPr>
                <w:rFonts w:ascii="Marianne" w:hAnsi="Marianne"/>
                <w:i/>
                <w:iCs/>
                <w:sz w:val="20"/>
                <w:szCs w:val="20"/>
              </w:rPr>
            </w:pPr>
          </w:p>
        </w:tc>
      </w:tr>
      <w:tr w:rsidR="00EF3C1F" w:rsidRPr="0054726E" w14:paraId="0723DD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A5E2F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01CD0A" w14:textId="77777777" w:rsidR="00EF3C1F" w:rsidRPr="0054726E" w:rsidRDefault="00EF3C1F" w:rsidP="00EF3C1F">
            <w:pPr>
              <w:pStyle w:val="Sansinterligne"/>
              <w:rPr>
                <w:rFonts w:ascii="Marianne" w:hAnsi="Marianne"/>
                <w:i/>
                <w:iCs/>
                <w:sz w:val="20"/>
                <w:szCs w:val="20"/>
              </w:rPr>
            </w:pPr>
          </w:p>
        </w:tc>
      </w:tr>
      <w:tr w:rsidR="00EF3C1F" w:rsidRPr="0054726E" w14:paraId="76F6FD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EC2B0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3AB322" w14:textId="77777777" w:rsidR="00EF3C1F" w:rsidRPr="0054726E" w:rsidRDefault="00EF3C1F" w:rsidP="00EF3C1F">
            <w:pPr>
              <w:pStyle w:val="Sansinterligne"/>
              <w:rPr>
                <w:rFonts w:ascii="Marianne" w:hAnsi="Marianne"/>
                <w:i/>
                <w:iCs/>
                <w:sz w:val="20"/>
                <w:szCs w:val="20"/>
              </w:rPr>
            </w:pPr>
          </w:p>
        </w:tc>
      </w:tr>
      <w:tr w:rsidR="00EF3C1F" w:rsidRPr="0054726E" w14:paraId="79E0DC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5AF79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DA4DA0" w14:textId="77777777" w:rsidR="00EF3C1F" w:rsidRPr="0054726E" w:rsidRDefault="00EF3C1F" w:rsidP="00EF3C1F">
            <w:pPr>
              <w:pStyle w:val="Sansinterligne"/>
              <w:rPr>
                <w:rFonts w:ascii="Marianne" w:hAnsi="Marianne"/>
                <w:sz w:val="20"/>
                <w:szCs w:val="20"/>
              </w:rPr>
            </w:pPr>
          </w:p>
        </w:tc>
      </w:tr>
      <w:tr w:rsidR="00EF3C1F" w:rsidRPr="0054726E" w14:paraId="7C1CDD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6E570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0D37A8" w14:textId="77777777" w:rsidR="00EF3C1F" w:rsidRPr="0054726E" w:rsidRDefault="00EF3C1F" w:rsidP="00EF3C1F">
            <w:pPr>
              <w:pStyle w:val="Sansinterligne"/>
              <w:rPr>
                <w:rFonts w:ascii="Marianne" w:hAnsi="Marianne"/>
                <w:sz w:val="20"/>
                <w:szCs w:val="20"/>
              </w:rPr>
            </w:pPr>
          </w:p>
        </w:tc>
      </w:tr>
      <w:tr w:rsidR="00EF3C1F" w:rsidRPr="0054726E" w14:paraId="2B706A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6B786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F70B12" w14:textId="77777777" w:rsidR="00EF3C1F" w:rsidRPr="0054726E" w:rsidRDefault="00EF3C1F" w:rsidP="00EF3C1F">
            <w:pPr>
              <w:pStyle w:val="Sansinterligne"/>
              <w:rPr>
                <w:rFonts w:ascii="Marianne" w:hAnsi="Marianne"/>
                <w:sz w:val="20"/>
                <w:szCs w:val="20"/>
              </w:rPr>
            </w:pPr>
          </w:p>
        </w:tc>
      </w:tr>
      <w:tr w:rsidR="00EF3C1F" w:rsidRPr="0054726E" w14:paraId="64A583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B4D28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FE6CED" w14:textId="77777777" w:rsidR="00EF3C1F" w:rsidRPr="0054726E" w:rsidRDefault="00EF3C1F" w:rsidP="00EF3C1F">
            <w:pPr>
              <w:pStyle w:val="Sansinterligne"/>
              <w:rPr>
                <w:rFonts w:ascii="Marianne" w:hAnsi="Marianne"/>
                <w:sz w:val="20"/>
                <w:szCs w:val="20"/>
              </w:rPr>
            </w:pPr>
          </w:p>
        </w:tc>
      </w:tr>
      <w:tr w:rsidR="00EF3C1F" w:rsidRPr="0054726E" w14:paraId="7AF3B11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B9A44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DFC0C9" w14:textId="77777777" w:rsidR="00EF3C1F" w:rsidRPr="0054726E" w:rsidRDefault="00EF3C1F" w:rsidP="00EF3C1F">
            <w:pPr>
              <w:pStyle w:val="Sansinterligne"/>
              <w:rPr>
                <w:rFonts w:ascii="Marianne" w:hAnsi="Marianne"/>
                <w:sz w:val="20"/>
                <w:szCs w:val="20"/>
              </w:rPr>
            </w:pPr>
          </w:p>
        </w:tc>
      </w:tr>
      <w:tr w:rsidR="00EF3C1F" w:rsidRPr="0054726E" w14:paraId="7BB4E2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DCAF0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341921" w14:textId="77777777" w:rsidR="00EF3C1F" w:rsidRPr="0054726E" w:rsidRDefault="00EF3C1F" w:rsidP="00EF3C1F">
            <w:pPr>
              <w:pStyle w:val="Sansinterligne"/>
              <w:rPr>
                <w:rFonts w:ascii="Marianne" w:hAnsi="Marianne"/>
                <w:sz w:val="20"/>
                <w:szCs w:val="20"/>
              </w:rPr>
            </w:pPr>
          </w:p>
        </w:tc>
      </w:tr>
      <w:tr w:rsidR="00EF3C1F" w:rsidRPr="0054726E" w14:paraId="1E4484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66F39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9B84DA" w14:textId="77777777" w:rsidR="00EF3C1F" w:rsidRPr="0054726E" w:rsidRDefault="00EF3C1F" w:rsidP="00EF3C1F">
            <w:pPr>
              <w:pStyle w:val="Sansinterligne"/>
              <w:rPr>
                <w:rFonts w:ascii="Marianne" w:hAnsi="Marianne"/>
                <w:sz w:val="20"/>
                <w:szCs w:val="20"/>
              </w:rPr>
            </w:pPr>
          </w:p>
        </w:tc>
      </w:tr>
      <w:tr w:rsidR="00EF3C1F" w:rsidRPr="0054726E" w14:paraId="0C80EF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962C6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32AF6F" w14:textId="77777777" w:rsidR="00EF3C1F" w:rsidRPr="0054726E" w:rsidRDefault="00EF3C1F" w:rsidP="00EF3C1F">
            <w:pPr>
              <w:pStyle w:val="Sansinterligne"/>
              <w:rPr>
                <w:rFonts w:ascii="Marianne" w:hAnsi="Marianne"/>
                <w:sz w:val="20"/>
                <w:szCs w:val="20"/>
              </w:rPr>
            </w:pPr>
          </w:p>
        </w:tc>
      </w:tr>
      <w:tr w:rsidR="00EF3C1F" w:rsidRPr="0054726E" w14:paraId="69C481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6CC6C3" w14:textId="77777777" w:rsidR="00EF3C1F" w:rsidRPr="0054726E" w:rsidRDefault="00EF3C1F" w:rsidP="00EF3C1F">
            <w:pPr>
              <w:pStyle w:val="Sansinterligne"/>
              <w:rPr>
                <w:rFonts w:ascii="Marianne" w:hAnsi="Marianne"/>
                <w:sz w:val="20"/>
                <w:szCs w:val="20"/>
              </w:rPr>
            </w:pPr>
            <w:r w:rsidRPr="0054726E">
              <w:rPr>
                <w:rFonts w:ascii="Marianne" w:eastAsia="Times New Roman" w:hAnsi="Marianne"/>
                <w:kern w:val="0"/>
                <w:sz w:val="20"/>
                <w:szCs w:val="20"/>
                <w:lang w:eastAsia="fr-FR"/>
              </w:rPr>
              <w:t>Anti-feu Norme EN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121535" w14:textId="77777777" w:rsidR="00EF3C1F" w:rsidRPr="0054726E" w:rsidRDefault="00EF3C1F" w:rsidP="00EF3C1F">
            <w:pPr>
              <w:pStyle w:val="Sansinterligne"/>
              <w:rPr>
                <w:rFonts w:ascii="Marianne" w:hAnsi="Marianne"/>
                <w:sz w:val="20"/>
                <w:szCs w:val="20"/>
              </w:rPr>
            </w:pPr>
          </w:p>
        </w:tc>
      </w:tr>
      <w:tr w:rsidR="00AC6FC9" w:rsidRPr="0054726E" w14:paraId="1D1C29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E09B0E" w14:textId="59B89333" w:rsidR="00AC6FC9" w:rsidRPr="0054726E" w:rsidRDefault="00AC6FC9" w:rsidP="00AC6FC9">
            <w:pPr>
              <w:pStyle w:val="Sansinterligne"/>
              <w:rPr>
                <w:rFonts w:ascii="Marianne" w:eastAsia="Times New Roman" w:hAnsi="Marianne"/>
                <w:kern w:val="0"/>
                <w:sz w:val="20"/>
                <w:szCs w:val="20"/>
                <w:lang w:eastAsia="fr-FR"/>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A9472B" w14:textId="77777777" w:rsidR="00AC6FC9" w:rsidRPr="0054726E" w:rsidRDefault="00AC6FC9" w:rsidP="00AC6FC9">
            <w:pPr>
              <w:pStyle w:val="Sansinterligne"/>
              <w:rPr>
                <w:rFonts w:ascii="Marianne" w:hAnsi="Marianne"/>
                <w:sz w:val="20"/>
                <w:szCs w:val="20"/>
              </w:rPr>
            </w:pPr>
          </w:p>
        </w:tc>
      </w:tr>
      <w:tr w:rsidR="00AC6FC9" w:rsidRPr="0054726E" w14:paraId="4727068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2A6E189"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31BE23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3361DC"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3DFA75" w14:textId="77777777" w:rsidR="00AC6FC9" w:rsidRPr="0054726E" w:rsidRDefault="00AC6FC9" w:rsidP="00AC6FC9">
            <w:pPr>
              <w:pStyle w:val="Sansinterligne"/>
              <w:rPr>
                <w:rFonts w:ascii="Marianne" w:hAnsi="Marianne"/>
                <w:sz w:val="20"/>
                <w:szCs w:val="20"/>
              </w:rPr>
            </w:pPr>
          </w:p>
        </w:tc>
      </w:tr>
      <w:tr w:rsidR="00AC6FC9" w:rsidRPr="0054726E" w14:paraId="498AD3E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67029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DBF676" w14:textId="77777777" w:rsidR="00AC6FC9" w:rsidRPr="0054726E" w:rsidRDefault="00AC6FC9" w:rsidP="00AC6FC9">
            <w:pPr>
              <w:pStyle w:val="Sansinterligne"/>
              <w:rPr>
                <w:rFonts w:ascii="Marianne" w:hAnsi="Marianne"/>
                <w:sz w:val="20"/>
                <w:szCs w:val="20"/>
              </w:rPr>
            </w:pPr>
          </w:p>
        </w:tc>
      </w:tr>
      <w:tr w:rsidR="00AC6FC9" w:rsidRPr="0054726E" w14:paraId="317D82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EFFFE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387F6F" w14:textId="77777777" w:rsidR="00AC6FC9" w:rsidRPr="0054726E" w:rsidRDefault="00AC6FC9" w:rsidP="00AC6FC9">
            <w:pPr>
              <w:pStyle w:val="Sansinterligne"/>
              <w:rPr>
                <w:rFonts w:ascii="Marianne" w:hAnsi="Marianne"/>
                <w:sz w:val="20"/>
                <w:szCs w:val="20"/>
              </w:rPr>
            </w:pPr>
          </w:p>
        </w:tc>
      </w:tr>
      <w:tr w:rsidR="00AC6FC9" w:rsidRPr="0054726E" w14:paraId="271FD9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00119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AFB0D7" w14:textId="77777777" w:rsidR="00AC6FC9" w:rsidRPr="0054726E" w:rsidRDefault="00AC6FC9" w:rsidP="00AC6FC9">
            <w:pPr>
              <w:pStyle w:val="Sansinterligne"/>
              <w:rPr>
                <w:rFonts w:ascii="Marianne" w:hAnsi="Marianne"/>
                <w:sz w:val="20"/>
                <w:szCs w:val="20"/>
              </w:rPr>
            </w:pPr>
          </w:p>
        </w:tc>
      </w:tr>
      <w:tr w:rsidR="00AC6FC9" w:rsidRPr="0054726E" w14:paraId="1C1B78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EA184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B2CAD1" w14:textId="77777777" w:rsidR="00AC6FC9" w:rsidRPr="0054726E" w:rsidRDefault="00AC6FC9" w:rsidP="00AC6FC9">
            <w:pPr>
              <w:pStyle w:val="Sansinterligne"/>
              <w:rPr>
                <w:rFonts w:ascii="Marianne" w:hAnsi="Marianne"/>
                <w:sz w:val="20"/>
                <w:szCs w:val="20"/>
              </w:rPr>
            </w:pPr>
          </w:p>
        </w:tc>
      </w:tr>
      <w:tr w:rsidR="00AC6FC9" w:rsidRPr="0054726E" w14:paraId="359145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D8CF6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989B78" w14:textId="77777777" w:rsidR="00AC6FC9" w:rsidRPr="0054726E" w:rsidRDefault="00AC6FC9" w:rsidP="00AC6FC9">
            <w:pPr>
              <w:pStyle w:val="Sansinterligne"/>
              <w:rPr>
                <w:rFonts w:ascii="Marianne" w:hAnsi="Marianne"/>
                <w:sz w:val="20"/>
                <w:szCs w:val="20"/>
              </w:rPr>
            </w:pPr>
          </w:p>
        </w:tc>
      </w:tr>
      <w:tr w:rsidR="00AC6FC9" w:rsidRPr="0054726E" w14:paraId="139247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28EED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601855" w14:textId="77777777" w:rsidR="00AC6FC9" w:rsidRPr="0054726E" w:rsidRDefault="00AC6FC9" w:rsidP="00AC6FC9">
            <w:pPr>
              <w:pStyle w:val="Sansinterligne"/>
              <w:rPr>
                <w:rFonts w:ascii="Marianne" w:hAnsi="Marianne"/>
                <w:sz w:val="20"/>
                <w:szCs w:val="20"/>
              </w:rPr>
            </w:pPr>
          </w:p>
        </w:tc>
      </w:tr>
    </w:tbl>
    <w:p w14:paraId="6DC90730" w14:textId="0856A57F" w:rsidR="00E879C2" w:rsidRDefault="00E879C2" w:rsidP="00E879C2"/>
    <w:p w14:paraId="1B5A1010" w14:textId="77777777" w:rsidR="00814E21" w:rsidRPr="0054726E" w:rsidRDefault="00814E21" w:rsidP="00E879C2"/>
    <w:p w14:paraId="5425AA0F" w14:textId="77777777" w:rsidR="00E879C2" w:rsidRPr="0054726E" w:rsidRDefault="00E879C2" w:rsidP="00E879C2">
      <w:pPr>
        <w:pStyle w:val="Titre3"/>
        <w:numPr>
          <w:ilvl w:val="0"/>
          <w:numId w:val="0"/>
        </w:numPr>
        <w:rPr>
          <w:color w:val="002060"/>
          <w:sz w:val="20"/>
          <w:szCs w:val="20"/>
        </w:rPr>
      </w:pPr>
      <w:bookmarkStart w:id="637" w:name="__RefHeading___Toc37947_2787168394"/>
      <w:bookmarkStart w:id="638" w:name="_Toc214868122"/>
      <w:bookmarkStart w:id="639" w:name="_Toc215842647"/>
      <w:bookmarkStart w:id="640" w:name="_Toc216101360"/>
      <w:bookmarkStart w:id="641" w:name="_Toc216360473"/>
      <w:bookmarkStart w:id="642" w:name="_Toc216883361"/>
      <w:r w:rsidRPr="0054726E">
        <w:rPr>
          <w:color w:val="002060"/>
          <w:sz w:val="20"/>
          <w:szCs w:val="20"/>
        </w:rPr>
        <w:t>6-02. Cotte à bretelles de pont</w:t>
      </w:r>
      <w:bookmarkEnd w:id="637"/>
      <w:bookmarkEnd w:id="638"/>
      <w:r w:rsidRPr="0054726E">
        <w:rPr>
          <w:color w:val="002060"/>
          <w:sz w:val="20"/>
          <w:szCs w:val="20"/>
        </w:rPr>
        <w:t xml:space="preserve"> marin - unisexe</w:t>
      </w:r>
      <w:bookmarkEnd w:id="639"/>
      <w:bookmarkEnd w:id="640"/>
      <w:bookmarkEnd w:id="641"/>
      <w:bookmarkEnd w:id="642"/>
    </w:p>
    <w:p w14:paraId="43F9D166"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DCEC26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1E308A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A47D0D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04F94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DC0F6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9AAE9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0247E1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305D6A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veste de pont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07A0A7" w14:textId="77777777" w:rsidR="00E879C2" w:rsidRPr="0054726E" w:rsidRDefault="00E879C2" w:rsidP="00B52833">
            <w:pPr>
              <w:pStyle w:val="Sansinterligne"/>
              <w:rPr>
                <w:rFonts w:ascii="Marianne" w:hAnsi="Marianne"/>
                <w:sz w:val="20"/>
                <w:szCs w:val="20"/>
              </w:rPr>
            </w:pPr>
          </w:p>
        </w:tc>
      </w:tr>
      <w:tr w:rsidR="00E879C2" w:rsidRPr="0054726E" w14:paraId="69C1BE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BB9560"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5E752A" w14:textId="77777777" w:rsidR="00E879C2" w:rsidRPr="0054726E" w:rsidRDefault="00E879C2" w:rsidP="00B52833">
            <w:pPr>
              <w:pStyle w:val="Sansinterligne"/>
              <w:rPr>
                <w:rFonts w:ascii="Marianne" w:hAnsi="Marianne"/>
                <w:sz w:val="20"/>
                <w:szCs w:val="20"/>
              </w:rPr>
            </w:pPr>
          </w:p>
        </w:tc>
      </w:tr>
      <w:tr w:rsidR="00E879C2" w:rsidRPr="0054726E" w14:paraId="7D1AC4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BCB456"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5F17A5" w14:textId="77777777" w:rsidR="00E879C2" w:rsidRPr="0054726E" w:rsidRDefault="00E879C2" w:rsidP="00B52833">
            <w:pPr>
              <w:pStyle w:val="Sansinterligne"/>
              <w:rPr>
                <w:rFonts w:ascii="Marianne" w:hAnsi="Marianne"/>
                <w:i/>
                <w:iCs/>
                <w:sz w:val="20"/>
                <w:szCs w:val="20"/>
              </w:rPr>
            </w:pPr>
          </w:p>
        </w:tc>
      </w:tr>
      <w:tr w:rsidR="00EF3C1F" w:rsidRPr="0054726E" w14:paraId="34466A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0F97CD" w14:textId="796E4B32"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3F5901" w14:textId="77777777" w:rsidR="00EF3C1F" w:rsidRPr="0054726E" w:rsidRDefault="00EF3C1F" w:rsidP="00EF3C1F">
            <w:pPr>
              <w:pStyle w:val="Sansinterligne"/>
              <w:rPr>
                <w:rFonts w:ascii="Marianne" w:hAnsi="Marianne"/>
                <w:i/>
                <w:iCs/>
                <w:sz w:val="20"/>
                <w:szCs w:val="20"/>
              </w:rPr>
            </w:pPr>
          </w:p>
        </w:tc>
      </w:tr>
      <w:tr w:rsidR="00EF3C1F" w:rsidRPr="0054726E" w14:paraId="7CA0CF8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6F4E92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502CF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46A33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F07D46" w14:textId="77777777" w:rsidR="00EF3C1F" w:rsidRPr="0054726E" w:rsidRDefault="00EF3C1F" w:rsidP="00EF3C1F">
            <w:pPr>
              <w:pStyle w:val="Sansinterligne"/>
              <w:rPr>
                <w:rFonts w:ascii="Marianne" w:hAnsi="Marianne"/>
                <w:i/>
                <w:iCs/>
                <w:sz w:val="20"/>
                <w:szCs w:val="20"/>
              </w:rPr>
            </w:pPr>
          </w:p>
        </w:tc>
      </w:tr>
      <w:tr w:rsidR="00EF3C1F" w:rsidRPr="0054726E" w14:paraId="619192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E9EE1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60D329" w14:textId="77777777" w:rsidR="00EF3C1F" w:rsidRPr="0054726E" w:rsidRDefault="00EF3C1F" w:rsidP="00EF3C1F">
            <w:pPr>
              <w:pStyle w:val="Sansinterligne"/>
              <w:rPr>
                <w:rFonts w:ascii="Marianne" w:hAnsi="Marianne"/>
                <w:i/>
                <w:iCs/>
                <w:sz w:val="20"/>
                <w:szCs w:val="20"/>
              </w:rPr>
            </w:pPr>
          </w:p>
        </w:tc>
      </w:tr>
      <w:tr w:rsidR="00EF3C1F" w:rsidRPr="0054726E" w14:paraId="2BBCC4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B5CFD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F26941" w14:textId="77777777" w:rsidR="00EF3C1F" w:rsidRPr="0054726E" w:rsidRDefault="00EF3C1F" w:rsidP="00EF3C1F">
            <w:pPr>
              <w:pStyle w:val="Sansinterligne"/>
              <w:rPr>
                <w:rFonts w:ascii="Marianne" w:hAnsi="Marianne"/>
                <w:i/>
                <w:iCs/>
                <w:sz w:val="20"/>
                <w:szCs w:val="20"/>
              </w:rPr>
            </w:pPr>
          </w:p>
        </w:tc>
      </w:tr>
      <w:tr w:rsidR="00EF3C1F" w:rsidRPr="0054726E" w14:paraId="55CA50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D5917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3A11D1" w14:textId="77777777" w:rsidR="00EF3C1F" w:rsidRPr="0054726E" w:rsidRDefault="00EF3C1F" w:rsidP="00EF3C1F">
            <w:pPr>
              <w:pStyle w:val="Sansinterligne"/>
              <w:rPr>
                <w:rFonts w:ascii="Marianne" w:hAnsi="Marianne"/>
                <w:i/>
                <w:iCs/>
                <w:sz w:val="20"/>
                <w:szCs w:val="20"/>
              </w:rPr>
            </w:pPr>
          </w:p>
        </w:tc>
      </w:tr>
      <w:tr w:rsidR="00EF3C1F" w:rsidRPr="0054726E" w14:paraId="00A300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7A375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AA9F02" w14:textId="77777777" w:rsidR="00EF3C1F" w:rsidRPr="0054726E" w:rsidRDefault="00EF3C1F" w:rsidP="00EF3C1F">
            <w:pPr>
              <w:pStyle w:val="Sansinterligne"/>
              <w:rPr>
                <w:rFonts w:ascii="Marianne" w:hAnsi="Marianne"/>
                <w:i/>
                <w:iCs/>
                <w:sz w:val="20"/>
                <w:szCs w:val="20"/>
              </w:rPr>
            </w:pPr>
          </w:p>
        </w:tc>
      </w:tr>
      <w:tr w:rsidR="00EF3C1F" w:rsidRPr="0054726E" w14:paraId="6974ED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5F696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5ACCF0" w14:textId="77777777" w:rsidR="00EF3C1F" w:rsidRPr="0054726E" w:rsidRDefault="00EF3C1F" w:rsidP="00EF3C1F">
            <w:pPr>
              <w:pStyle w:val="Sansinterligne"/>
              <w:rPr>
                <w:rFonts w:ascii="Marianne" w:hAnsi="Marianne"/>
                <w:i/>
                <w:iCs/>
                <w:sz w:val="20"/>
                <w:szCs w:val="20"/>
              </w:rPr>
            </w:pPr>
          </w:p>
        </w:tc>
      </w:tr>
      <w:tr w:rsidR="00EF3C1F" w:rsidRPr="0054726E" w14:paraId="7F47E33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CB864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EB5C7D" w14:textId="77777777" w:rsidR="00EF3C1F" w:rsidRPr="0054726E" w:rsidRDefault="00EF3C1F" w:rsidP="00EF3C1F">
            <w:pPr>
              <w:pStyle w:val="Sansinterligne"/>
              <w:rPr>
                <w:rFonts w:ascii="Marianne" w:hAnsi="Marianne"/>
                <w:sz w:val="20"/>
                <w:szCs w:val="20"/>
              </w:rPr>
            </w:pPr>
          </w:p>
        </w:tc>
      </w:tr>
      <w:tr w:rsidR="00EF3C1F" w:rsidRPr="0054726E" w14:paraId="70C880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E419C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BDEA0B" w14:textId="77777777" w:rsidR="00EF3C1F" w:rsidRPr="0054726E" w:rsidRDefault="00EF3C1F" w:rsidP="00EF3C1F">
            <w:pPr>
              <w:pStyle w:val="Sansinterligne"/>
              <w:rPr>
                <w:rFonts w:ascii="Marianne" w:hAnsi="Marianne"/>
                <w:sz w:val="20"/>
                <w:szCs w:val="20"/>
              </w:rPr>
            </w:pPr>
          </w:p>
        </w:tc>
      </w:tr>
      <w:tr w:rsidR="00EF3C1F" w:rsidRPr="0054726E" w14:paraId="7C41E0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F322D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8DA00D" w14:textId="77777777" w:rsidR="00EF3C1F" w:rsidRPr="0054726E" w:rsidRDefault="00EF3C1F" w:rsidP="00EF3C1F">
            <w:pPr>
              <w:pStyle w:val="Sansinterligne"/>
              <w:rPr>
                <w:rFonts w:ascii="Marianne" w:hAnsi="Marianne"/>
                <w:sz w:val="20"/>
                <w:szCs w:val="20"/>
              </w:rPr>
            </w:pPr>
          </w:p>
        </w:tc>
      </w:tr>
      <w:tr w:rsidR="00EF3C1F" w:rsidRPr="0054726E" w14:paraId="792D0A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59D64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7EA92D" w14:textId="77777777" w:rsidR="00EF3C1F" w:rsidRPr="0054726E" w:rsidRDefault="00EF3C1F" w:rsidP="00EF3C1F">
            <w:pPr>
              <w:pStyle w:val="Sansinterligne"/>
              <w:rPr>
                <w:rFonts w:ascii="Marianne" w:hAnsi="Marianne"/>
                <w:sz w:val="20"/>
                <w:szCs w:val="20"/>
              </w:rPr>
            </w:pPr>
          </w:p>
        </w:tc>
      </w:tr>
      <w:tr w:rsidR="00EF3C1F" w:rsidRPr="0054726E" w14:paraId="1032014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F6B53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(tissu, marquage DOUANE et bandes rétro-réfléchissantes)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92FE49" w14:textId="77777777" w:rsidR="00EF3C1F" w:rsidRPr="0054726E" w:rsidRDefault="00EF3C1F" w:rsidP="00EF3C1F">
            <w:pPr>
              <w:pStyle w:val="Sansinterligne"/>
              <w:rPr>
                <w:rFonts w:ascii="Marianne" w:hAnsi="Marianne"/>
                <w:i/>
                <w:iCs/>
                <w:sz w:val="20"/>
                <w:szCs w:val="20"/>
              </w:rPr>
            </w:pPr>
          </w:p>
        </w:tc>
      </w:tr>
      <w:tr w:rsidR="00EF3C1F" w:rsidRPr="0054726E" w14:paraId="78D874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68A51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922D15" w14:textId="77777777" w:rsidR="00EF3C1F" w:rsidRPr="0054726E" w:rsidRDefault="00EF3C1F" w:rsidP="00EF3C1F">
            <w:pPr>
              <w:pStyle w:val="Sansinterligne"/>
              <w:rPr>
                <w:rFonts w:ascii="Marianne" w:hAnsi="Marianne"/>
                <w:sz w:val="20"/>
                <w:szCs w:val="20"/>
              </w:rPr>
            </w:pPr>
          </w:p>
        </w:tc>
      </w:tr>
      <w:tr w:rsidR="00EF3C1F" w:rsidRPr="0054726E" w14:paraId="08CBCB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FF94B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imperméabilité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F901ED" w14:textId="77777777" w:rsidR="00EF3C1F" w:rsidRPr="0054726E" w:rsidRDefault="00EF3C1F" w:rsidP="00EF3C1F">
            <w:pPr>
              <w:pStyle w:val="Sansinterligne"/>
              <w:rPr>
                <w:rFonts w:ascii="Marianne" w:hAnsi="Marianne"/>
                <w:sz w:val="20"/>
                <w:szCs w:val="20"/>
              </w:rPr>
            </w:pPr>
          </w:p>
        </w:tc>
      </w:tr>
      <w:tr w:rsidR="00EF3C1F" w:rsidRPr="0054726E" w14:paraId="6CAE80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5BDD8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4D687F" w14:textId="77777777" w:rsidR="00EF3C1F" w:rsidRPr="0054726E" w:rsidRDefault="00EF3C1F" w:rsidP="00EF3C1F">
            <w:pPr>
              <w:pStyle w:val="Sansinterligne"/>
              <w:rPr>
                <w:rFonts w:ascii="Marianne" w:hAnsi="Marianne"/>
                <w:sz w:val="20"/>
                <w:szCs w:val="20"/>
              </w:rPr>
            </w:pPr>
          </w:p>
        </w:tc>
      </w:tr>
      <w:tr w:rsidR="00EF3C1F" w:rsidRPr="0054726E" w14:paraId="11B76C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7D756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(coupe-vent)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0D991A" w14:textId="77777777" w:rsidR="00EF3C1F" w:rsidRPr="0054726E" w:rsidRDefault="00EF3C1F" w:rsidP="00EF3C1F">
            <w:pPr>
              <w:pStyle w:val="Sansinterligne"/>
              <w:rPr>
                <w:rFonts w:ascii="Marianne" w:hAnsi="Marianne"/>
                <w:sz w:val="20"/>
                <w:szCs w:val="20"/>
              </w:rPr>
            </w:pPr>
          </w:p>
        </w:tc>
      </w:tr>
      <w:tr w:rsidR="00EF3C1F" w:rsidRPr="0054726E" w14:paraId="795B6A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CC9C4A" w14:textId="77777777" w:rsidR="00EF3C1F" w:rsidRPr="0054726E" w:rsidRDefault="00EF3C1F" w:rsidP="00EF3C1F">
            <w:pPr>
              <w:pStyle w:val="Sansinterligne"/>
              <w:rPr>
                <w:rFonts w:ascii="Marianne" w:hAnsi="Marianne"/>
                <w:sz w:val="20"/>
                <w:szCs w:val="20"/>
              </w:rPr>
            </w:pPr>
            <w:r w:rsidRPr="0054726E">
              <w:rPr>
                <w:rFonts w:ascii="Marianne" w:eastAsia="Times New Roman" w:hAnsi="Marianne"/>
                <w:kern w:val="0"/>
                <w:sz w:val="20"/>
                <w:szCs w:val="20"/>
                <w:lang w:eastAsia="fr-FR"/>
              </w:rPr>
              <w:t>Anti-feu Norme EN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94A3C3" w14:textId="77777777" w:rsidR="00EF3C1F" w:rsidRPr="0054726E" w:rsidRDefault="00EF3C1F" w:rsidP="00EF3C1F">
            <w:pPr>
              <w:pStyle w:val="Sansinterligne"/>
              <w:rPr>
                <w:rFonts w:ascii="Marianne" w:hAnsi="Marianne"/>
                <w:sz w:val="20"/>
                <w:szCs w:val="20"/>
              </w:rPr>
            </w:pPr>
          </w:p>
        </w:tc>
      </w:tr>
      <w:tr w:rsidR="00AC6FC9" w:rsidRPr="0054726E" w14:paraId="1E5108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B7B530" w14:textId="4B34833B" w:rsidR="00AC6FC9" w:rsidRPr="0054726E" w:rsidRDefault="00AC6FC9" w:rsidP="00AC6FC9">
            <w:pPr>
              <w:pStyle w:val="Sansinterligne"/>
              <w:rPr>
                <w:rFonts w:ascii="Marianne" w:eastAsia="Times New Roman" w:hAnsi="Marianne"/>
                <w:kern w:val="0"/>
                <w:sz w:val="20"/>
                <w:szCs w:val="20"/>
                <w:lang w:eastAsia="fr-FR"/>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AE99DA" w14:textId="77777777" w:rsidR="00AC6FC9" w:rsidRPr="0054726E" w:rsidRDefault="00AC6FC9" w:rsidP="00AC6FC9">
            <w:pPr>
              <w:pStyle w:val="Sansinterligne"/>
              <w:rPr>
                <w:rFonts w:ascii="Marianne" w:hAnsi="Marianne"/>
                <w:sz w:val="20"/>
                <w:szCs w:val="20"/>
              </w:rPr>
            </w:pPr>
          </w:p>
        </w:tc>
      </w:tr>
      <w:tr w:rsidR="00AC6FC9" w:rsidRPr="0054726E" w14:paraId="5A05465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1A10DA"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3EB485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68A54B"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99E35F" w14:textId="77777777" w:rsidR="00AC6FC9" w:rsidRPr="0054726E" w:rsidRDefault="00AC6FC9" w:rsidP="00AC6FC9">
            <w:pPr>
              <w:pStyle w:val="Sansinterligne"/>
              <w:rPr>
                <w:rFonts w:ascii="Marianne" w:hAnsi="Marianne"/>
                <w:sz w:val="20"/>
                <w:szCs w:val="20"/>
              </w:rPr>
            </w:pPr>
          </w:p>
        </w:tc>
      </w:tr>
      <w:tr w:rsidR="00AC6FC9" w:rsidRPr="0054726E" w14:paraId="693987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6075B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9110AD" w14:textId="77777777" w:rsidR="00AC6FC9" w:rsidRPr="0054726E" w:rsidRDefault="00AC6FC9" w:rsidP="00AC6FC9">
            <w:pPr>
              <w:pStyle w:val="Sansinterligne"/>
              <w:rPr>
                <w:rFonts w:ascii="Marianne" w:hAnsi="Marianne"/>
                <w:sz w:val="20"/>
                <w:szCs w:val="20"/>
              </w:rPr>
            </w:pPr>
          </w:p>
        </w:tc>
      </w:tr>
      <w:tr w:rsidR="00AC6FC9" w:rsidRPr="0054726E" w14:paraId="4810A4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1D893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25E6B7" w14:textId="77777777" w:rsidR="00AC6FC9" w:rsidRPr="0054726E" w:rsidRDefault="00AC6FC9" w:rsidP="00AC6FC9">
            <w:pPr>
              <w:pStyle w:val="Sansinterligne"/>
              <w:rPr>
                <w:rFonts w:ascii="Marianne" w:hAnsi="Marianne"/>
                <w:sz w:val="20"/>
                <w:szCs w:val="20"/>
              </w:rPr>
            </w:pPr>
          </w:p>
        </w:tc>
      </w:tr>
      <w:tr w:rsidR="00AC6FC9" w:rsidRPr="0054726E" w14:paraId="144520D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92915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Système de réglage des bretelles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DDF678" w14:textId="77777777" w:rsidR="00AC6FC9" w:rsidRPr="0054726E" w:rsidRDefault="00AC6FC9" w:rsidP="00AC6FC9">
            <w:pPr>
              <w:pStyle w:val="Sansinterligne"/>
              <w:rPr>
                <w:rFonts w:ascii="Marianne" w:hAnsi="Marianne"/>
                <w:sz w:val="20"/>
                <w:szCs w:val="20"/>
              </w:rPr>
            </w:pPr>
          </w:p>
        </w:tc>
      </w:tr>
      <w:tr w:rsidR="00AC6FC9" w:rsidRPr="0054726E" w14:paraId="3245427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0A1B1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Etancheité des coutures et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BD4D25" w14:textId="77777777" w:rsidR="00AC6FC9" w:rsidRPr="0054726E" w:rsidRDefault="00AC6FC9" w:rsidP="00AC6FC9">
            <w:pPr>
              <w:pStyle w:val="Sansinterligne"/>
              <w:rPr>
                <w:rFonts w:ascii="Marianne" w:hAnsi="Marianne"/>
                <w:sz w:val="20"/>
                <w:szCs w:val="20"/>
              </w:rPr>
            </w:pPr>
          </w:p>
        </w:tc>
      </w:tr>
      <w:tr w:rsidR="00AC6FC9" w:rsidRPr="0054726E" w14:paraId="50F017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1451C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 et aux fessiers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9345F7" w14:textId="77777777" w:rsidR="00AC6FC9" w:rsidRPr="0054726E" w:rsidRDefault="00AC6FC9" w:rsidP="00AC6FC9">
            <w:pPr>
              <w:pStyle w:val="Sansinterligne"/>
              <w:rPr>
                <w:rFonts w:ascii="Marianne" w:hAnsi="Marianne"/>
                <w:sz w:val="20"/>
                <w:szCs w:val="20"/>
              </w:rPr>
            </w:pPr>
          </w:p>
        </w:tc>
      </w:tr>
      <w:tr w:rsidR="00AC6FC9" w:rsidRPr="0054726E" w14:paraId="5BCFAD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CD21A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91073E" w14:textId="77777777" w:rsidR="00AC6FC9" w:rsidRPr="0054726E" w:rsidRDefault="00AC6FC9" w:rsidP="00AC6FC9">
            <w:pPr>
              <w:pStyle w:val="Sansinterligne"/>
              <w:rPr>
                <w:rFonts w:ascii="Marianne" w:hAnsi="Marianne"/>
                <w:sz w:val="20"/>
                <w:szCs w:val="20"/>
              </w:rPr>
            </w:pPr>
          </w:p>
        </w:tc>
      </w:tr>
      <w:tr w:rsidR="00AC6FC9" w:rsidRPr="0054726E" w14:paraId="05ED0C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4DD70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3FA014" w14:textId="77777777" w:rsidR="00AC6FC9" w:rsidRPr="0054726E" w:rsidRDefault="00AC6FC9" w:rsidP="00AC6FC9">
            <w:pPr>
              <w:pStyle w:val="Sansinterligne"/>
              <w:rPr>
                <w:rFonts w:ascii="Marianne" w:hAnsi="Marianne"/>
                <w:sz w:val="20"/>
                <w:szCs w:val="20"/>
              </w:rPr>
            </w:pPr>
          </w:p>
        </w:tc>
      </w:tr>
    </w:tbl>
    <w:p w14:paraId="7200113E" w14:textId="77777777" w:rsidR="00E879C2" w:rsidRPr="0054726E" w:rsidRDefault="00E879C2" w:rsidP="00E879C2"/>
    <w:p w14:paraId="07A25FFA" w14:textId="77777777" w:rsidR="00E879C2" w:rsidRPr="0054726E" w:rsidRDefault="00E879C2" w:rsidP="00E879C2">
      <w:pPr>
        <w:pStyle w:val="Titre3"/>
        <w:numPr>
          <w:ilvl w:val="0"/>
          <w:numId w:val="0"/>
        </w:numPr>
        <w:rPr>
          <w:color w:val="002060"/>
          <w:sz w:val="20"/>
          <w:szCs w:val="20"/>
        </w:rPr>
      </w:pPr>
      <w:bookmarkStart w:id="643" w:name="_Toc214868123"/>
      <w:bookmarkStart w:id="644" w:name="__RefHeading___Toc37949_2787168394"/>
      <w:bookmarkStart w:id="645" w:name="_Toc207276904"/>
      <w:bookmarkStart w:id="646" w:name="_Toc215842648"/>
      <w:bookmarkStart w:id="647" w:name="_Toc216101361"/>
      <w:bookmarkStart w:id="648" w:name="_Toc216360474"/>
      <w:bookmarkStart w:id="649" w:name="_Toc216883362"/>
      <w:r w:rsidRPr="0054726E">
        <w:rPr>
          <w:color w:val="002060"/>
          <w:sz w:val="20"/>
          <w:szCs w:val="20"/>
        </w:rPr>
        <w:t>6-03. Cotte à bretelles de quart</w:t>
      </w:r>
      <w:bookmarkEnd w:id="643"/>
      <w:bookmarkEnd w:id="644"/>
      <w:bookmarkEnd w:id="645"/>
      <w:r w:rsidRPr="0054726E">
        <w:rPr>
          <w:color w:val="002060"/>
          <w:sz w:val="20"/>
          <w:szCs w:val="20"/>
        </w:rPr>
        <w:t xml:space="preserve"> marin - unisexe</w:t>
      </w:r>
      <w:bookmarkEnd w:id="646"/>
      <w:bookmarkEnd w:id="647"/>
      <w:bookmarkEnd w:id="648"/>
      <w:bookmarkEnd w:id="649"/>
    </w:p>
    <w:p w14:paraId="7B48B563"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73E65E4"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F63805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64D0EA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D793B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4B0D6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59DB0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38741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1CA522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veste hauturière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BE53B1" w14:textId="77777777" w:rsidR="00E879C2" w:rsidRPr="0054726E" w:rsidRDefault="00E879C2" w:rsidP="00B52833">
            <w:pPr>
              <w:pStyle w:val="Sansinterligne"/>
              <w:rPr>
                <w:rFonts w:ascii="Marianne" w:hAnsi="Marianne"/>
                <w:sz w:val="20"/>
                <w:szCs w:val="20"/>
              </w:rPr>
            </w:pPr>
          </w:p>
        </w:tc>
      </w:tr>
      <w:tr w:rsidR="00E879C2" w:rsidRPr="0054726E" w14:paraId="5D8A77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77BB36"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55F450" w14:textId="77777777" w:rsidR="00E879C2" w:rsidRPr="0054726E" w:rsidRDefault="00E879C2" w:rsidP="00B52833">
            <w:pPr>
              <w:pStyle w:val="Sansinterligne"/>
              <w:rPr>
                <w:rFonts w:ascii="Marianne" w:hAnsi="Marianne"/>
                <w:sz w:val="20"/>
                <w:szCs w:val="20"/>
              </w:rPr>
            </w:pPr>
          </w:p>
        </w:tc>
      </w:tr>
      <w:tr w:rsidR="00E879C2" w:rsidRPr="0054726E" w14:paraId="765E92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426C6C4"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A40B9D" w14:textId="77777777" w:rsidR="00E879C2" w:rsidRPr="0054726E" w:rsidRDefault="00E879C2" w:rsidP="00B52833">
            <w:pPr>
              <w:pStyle w:val="Sansinterligne"/>
              <w:rPr>
                <w:rFonts w:ascii="Marianne" w:hAnsi="Marianne"/>
                <w:i/>
                <w:iCs/>
                <w:sz w:val="20"/>
                <w:szCs w:val="20"/>
              </w:rPr>
            </w:pPr>
          </w:p>
        </w:tc>
      </w:tr>
      <w:tr w:rsidR="00EF3C1F" w:rsidRPr="0054726E" w14:paraId="704D0B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C39FC5" w14:textId="49AA0896"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D541E0" w14:textId="77777777" w:rsidR="00EF3C1F" w:rsidRPr="0054726E" w:rsidRDefault="00EF3C1F" w:rsidP="00EF3C1F">
            <w:pPr>
              <w:pStyle w:val="Sansinterligne"/>
              <w:rPr>
                <w:rFonts w:ascii="Marianne" w:hAnsi="Marianne"/>
                <w:i/>
                <w:iCs/>
                <w:sz w:val="20"/>
                <w:szCs w:val="20"/>
              </w:rPr>
            </w:pPr>
          </w:p>
        </w:tc>
      </w:tr>
      <w:tr w:rsidR="00EF3C1F" w:rsidRPr="0054726E" w14:paraId="08D8ECA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513EF8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01EC5F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FC928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8CF052" w14:textId="77777777" w:rsidR="00EF3C1F" w:rsidRPr="0054726E" w:rsidRDefault="00EF3C1F" w:rsidP="00EF3C1F">
            <w:pPr>
              <w:pStyle w:val="Sansinterligne"/>
              <w:rPr>
                <w:rFonts w:ascii="Marianne" w:hAnsi="Marianne"/>
                <w:i/>
                <w:iCs/>
                <w:sz w:val="20"/>
                <w:szCs w:val="20"/>
              </w:rPr>
            </w:pPr>
          </w:p>
        </w:tc>
      </w:tr>
      <w:tr w:rsidR="00EF3C1F" w:rsidRPr="0054726E" w14:paraId="1B036E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2B63D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A1533E" w14:textId="77777777" w:rsidR="00EF3C1F" w:rsidRPr="0054726E" w:rsidRDefault="00EF3C1F" w:rsidP="00EF3C1F">
            <w:pPr>
              <w:pStyle w:val="Sansinterligne"/>
              <w:rPr>
                <w:rFonts w:ascii="Marianne" w:hAnsi="Marianne"/>
                <w:i/>
                <w:iCs/>
                <w:sz w:val="20"/>
                <w:szCs w:val="20"/>
              </w:rPr>
            </w:pPr>
          </w:p>
        </w:tc>
      </w:tr>
      <w:tr w:rsidR="00EF3C1F" w:rsidRPr="0054726E" w14:paraId="67630A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A7A45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57B90D" w14:textId="77777777" w:rsidR="00EF3C1F" w:rsidRPr="0054726E" w:rsidRDefault="00EF3C1F" w:rsidP="00EF3C1F">
            <w:pPr>
              <w:pStyle w:val="Sansinterligne"/>
              <w:rPr>
                <w:rFonts w:ascii="Marianne" w:hAnsi="Marianne"/>
                <w:i/>
                <w:iCs/>
                <w:sz w:val="20"/>
                <w:szCs w:val="20"/>
              </w:rPr>
            </w:pPr>
          </w:p>
        </w:tc>
      </w:tr>
      <w:tr w:rsidR="00EF3C1F" w:rsidRPr="0054726E" w14:paraId="56FB9C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A432F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436160" w14:textId="77777777" w:rsidR="00EF3C1F" w:rsidRPr="0054726E" w:rsidRDefault="00EF3C1F" w:rsidP="00EF3C1F">
            <w:pPr>
              <w:pStyle w:val="Sansinterligne"/>
              <w:rPr>
                <w:rFonts w:ascii="Marianne" w:hAnsi="Marianne"/>
                <w:i/>
                <w:iCs/>
                <w:sz w:val="20"/>
                <w:szCs w:val="20"/>
              </w:rPr>
            </w:pPr>
          </w:p>
        </w:tc>
      </w:tr>
      <w:tr w:rsidR="00EF3C1F" w:rsidRPr="0054726E" w14:paraId="63A042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B1D70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928FB6" w14:textId="77777777" w:rsidR="00EF3C1F" w:rsidRPr="0054726E" w:rsidRDefault="00EF3C1F" w:rsidP="00EF3C1F">
            <w:pPr>
              <w:pStyle w:val="Sansinterligne"/>
              <w:rPr>
                <w:rFonts w:ascii="Marianne" w:hAnsi="Marianne"/>
                <w:i/>
                <w:iCs/>
                <w:sz w:val="20"/>
                <w:szCs w:val="20"/>
              </w:rPr>
            </w:pPr>
          </w:p>
        </w:tc>
      </w:tr>
      <w:tr w:rsidR="00EF3C1F" w:rsidRPr="0054726E" w14:paraId="0C510C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2280C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B26ECA" w14:textId="77777777" w:rsidR="00EF3C1F" w:rsidRPr="0054726E" w:rsidRDefault="00EF3C1F" w:rsidP="00EF3C1F">
            <w:pPr>
              <w:pStyle w:val="Sansinterligne"/>
              <w:rPr>
                <w:rFonts w:ascii="Marianne" w:hAnsi="Marianne"/>
                <w:i/>
                <w:iCs/>
                <w:sz w:val="20"/>
                <w:szCs w:val="20"/>
              </w:rPr>
            </w:pPr>
          </w:p>
        </w:tc>
      </w:tr>
      <w:tr w:rsidR="00EF3C1F" w:rsidRPr="0054726E" w14:paraId="24EF17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660BD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E1F7E0" w14:textId="77777777" w:rsidR="00EF3C1F" w:rsidRPr="0054726E" w:rsidRDefault="00EF3C1F" w:rsidP="00EF3C1F">
            <w:pPr>
              <w:pStyle w:val="Sansinterligne"/>
              <w:rPr>
                <w:rFonts w:ascii="Marianne" w:hAnsi="Marianne"/>
                <w:sz w:val="20"/>
                <w:szCs w:val="20"/>
              </w:rPr>
            </w:pPr>
          </w:p>
        </w:tc>
      </w:tr>
      <w:tr w:rsidR="00EF3C1F" w:rsidRPr="0054726E" w14:paraId="5A8559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5257E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033142" w14:textId="77777777" w:rsidR="00EF3C1F" w:rsidRPr="0054726E" w:rsidRDefault="00EF3C1F" w:rsidP="00EF3C1F">
            <w:pPr>
              <w:pStyle w:val="Sansinterligne"/>
              <w:rPr>
                <w:rFonts w:ascii="Marianne" w:hAnsi="Marianne"/>
                <w:sz w:val="20"/>
                <w:szCs w:val="20"/>
              </w:rPr>
            </w:pPr>
          </w:p>
        </w:tc>
      </w:tr>
      <w:tr w:rsidR="00EF3C1F" w:rsidRPr="0054726E" w14:paraId="5C002F8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C7F1B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8FC833" w14:textId="77777777" w:rsidR="00EF3C1F" w:rsidRPr="0054726E" w:rsidRDefault="00EF3C1F" w:rsidP="00EF3C1F">
            <w:pPr>
              <w:pStyle w:val="Sansinterligne"/>
              <w:rPr>
                <w:rFonts w:ascii="Marianne" w:hAnsi="Marianne"/>
                <w:sz w:val="20"/>
                <w:szCs w:val="20"/>
              </w:rPr>
            </w:pPr>
          </w:p>
        </w:tc>
      </w:tr>
      <w:tr w:rsidR="00EF3C1F" w:rsidRPr="0054726E" w14:paraId="59FFA4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2B660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F68957" w14:textId="77777777" w:rsidR="00EF3C1F" w:rsidRPr="0054726E" w:rsidRDefault="00EF3C1F" w:rsidP="00EF3C1F">
            <w:pPr>
              <w:pStyle w:val="Sansinterligne"/>
              <w:rPr>
                <w:rFonts w:ascii="Marianne" w:hAnsi="Marianne"/>
                <w:sz w:val="20"/>
                <w:szCs w:val="20"/>
              </w:rPr>
            </w:pPr>
          </w:p>
        </w:tc>
      </w:tr>
      <w:tr w:rsidR="00EF3C1F" w:rsidRPr="0054726E" w14:paraId="45BCBA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4A167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4C649E" w14:textId="77777777" w:rsidR="00EF3C1F" w:rsidRPr="0054726E" w:rsidRDefault="00EF3C1F" w:rsidP="00EF3C1F">
            <w:pPr>
              <w:pStyle w:val="Sansinterligne"/>
              <w:rPr>
                <w:rFonts w:ascii="Marianne" w:hAnsi="Marianne"/>
                <w:sz w:val="20"/>
                <w:szCs w:val="20"/>
              </w:rPr>
            </w:pPr>
          </w:p>
        </w:tc>
      </w:tr>
      <w:tr w:rsidR="00EF3C1F" w:rsidRPr="0054726E" w14:paraId="224252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42BDB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imperméabilité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75B8E0" w14:textId="77777777" w:rsidR="00EF3C1F" w:rsidRPr="0054726E" w:rsidRDefault="00EF3C1F" w:rsidP="00EF3C1F">
            <w:pPr>
              <w:pStyle w:val="Sansinterligne"/>
              <w:rPr>
                <w:rFonts w:ascii="Marianne" w:hAnsi="Marianne"/>
                <w:sz w:val="20"/>
                <w:szCs w:val="20"/>
              </w:rPr>
            </w:pPr>
          </w:p>
        </w:tc>
      </w:tr>
      <w:tr w:rsidR="00EF3C1F" w:rsidRPr="0054726E" w14:paraId="67B90D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698C0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2D2389" w14:textId="77777777" w:rsidR="00EF3C1F" w:rsidRPr="0054726E" w:rsidRDefault="00EF3C1F" w:rsidP="00EF3C1F">
            <w:pPr>
              <w:pStyle w:val="Sansinterligne"/>
              <w:rPr>
                <w:rFonts w:ascii="Marianne" w:hAnsi="Marianne"/>
                <w:sz w:val="20"/>
                <w:szCs w:val="20"/>
              </w:rPr>
            </w:pPr>
          </w:p>
        </w:tc>
      </w:tr>
      <w:tr w:rsidR="00EF3C1F" w:rsidRPr="0054726E" w14:paraId="252DE8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459D9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(coupe-vent)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BC69A7" w14:textId="77777777" w:rsidR="00EF3C1F" w:rsidRPr="0054726E" w:rsidRDefault="00EF3C1F" w:rsidP="00EF3C1F">
            <w:pPr>
              <w:pStyle w:val="Sansinterligne"/>
              <w:rPr>
                <w:rFonts w:ascii="Marianne" w:hAnsi="Marianne"/>
                <w:sz w:val="20"/>
                <w:szCs w:val="20"/>
              </w:rPr>
            </w:pPr>
          </w:p>
        </w:tc>
      </w:tr>
      <w:tr w:rsidR="00EF3C1F" w:rsidRPr="0054726E" w14:paraId="26DD58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3AD013" w14:textId="77777777" w:rsidR="00EF3C1F" w:rsidRPr="0054726E" w:rsidRDefault="00EF3C1F" w:rsidP="00EF3C1F">
            <w:pPr>
              <w:pStyle w:val="Sansinterligne"/>
              <w:rPr>
                <w:rFonts w:ascii="Marianne" w:hAnsi="Marianne"/>
                <w:sz w:val="20"/>
                <w:szCs w:val="20"/>
              </w:rPr>
            </w:pPr>
            <w:r w:rsidRPr="0054726E">
              <w:rPr>
                <w:rFonts w:ascii="Marianne" w:eastAsia="Times New Roman" w:hAnsi="Marianne"/>
                <w:kern w:val="0"/>
                <w:sz w:val="20"/>
                <w:szCs w:val="20"/>
                <w:lang w:eastAsia="fr-FR"/>
              </w:rPr>
              <w:t>Anti-feu Norme EN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4D5C5F" w14:textId="77777777" w:rsidR="00EF3C1F" w:rsidRPr="0054726E" w:rsidRDefault="00EF3C1F" w:rsidP="00EF3C1F">
            <w:pPr>
              <w:pStyle w:val="Sansinterligne"/>
              <w:rPr>
                <w:rFonts w:ascii="Marianne" w:hAnsi="Marianne"/>
                <w:sz w:val="20"/>
                <w:szCs w:val="20"/>
              </w:rPr>
            </w:pPr>
          </w:p>
        </w:tc>
      </w:tr>
      <w:tr w:rsidR="00AC6FC9" w:rsidRPr="0054726E" w14:paraId="570628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3AAF64" w14:textId="0069524F" w:rsidR="00AC6FC9" w:rsidRPr="0054726E" w:rsidRDefault="00AC6FC9" w:rsidP="00AC6FC9">
            <w:pPr>
              <w:pStyle w:val="Sansinterligne"/>
              <w:rPr>
                <w:rFonts w:ascii="Marianne" w:eastAsia="Times New Roman" w:hAnsi="Marianne"/>
                <w:kern w:val="0"/>
                <w:sz w:val="20"/>
                <w:szCs w:val="20"/>
                <w:lang w:eastAsia="fr-FR"/>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677BD4" w14:textId="77777777" w:rsidR="00AC6FC9" w:rsidRPr="0054726E" w:rsidRDefault="00AC6FC9" w:rsidP="00AC6FC9">
            <w:pPr>
              <w:pStyle w:val="Sansinterligne"/>
              <w:rPr>
                <w:rFonts w:ascii="Marianne" w:hAnsi="Marianne"/>
                <w:sz w:val="20"/>
                <w:szCs w:val="20"/>
              </w:rPr>
            </w:pPr>
          </w:p>
        </w:tc>
      </w:tr>
      <w:tr w:rsidR="00AC6FC9" w:rsidRPr="0054726E" w14:paraId="08A7888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49A9089"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86DE4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2E4637"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488046" w14:textId="77777777" w:rsidR="00AC6FC9" w:rsidRPr="0054726E" w:rsidRDefault="00AC6FC9" w:rsidP="00AC6FC9">
            <w:pPr>
              <w:pStyle w:val="Sansinterligne"/>
              <w:rPr>
                <w:rFonts w:ascii="Marianne" w:hAnsi="Marianne"/>
                <w:sz w:val="20"/>
                <w:szCs w:val="20"/>
              </w:rPr>
            </w:pPr>
          </w:p>
        </w:tc>
      </w:tr>
      <w:tr w:rsidR="00AC6FC9" w:rsidRPr="0054726E" w14:paraId="6222CB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E50CD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2AB9B2" w14:textId="77777777" w:rsidR="00AC6FC9" w:rsidRPr="0054726E" w:rsidRDefault="00AC6FC9" w:rsidP="00AC6FC9">
            <w:pPr>
              <w:pStyle w:val="Sansinterligne"/>
              <w:rPr>
                <w:rFonts w:ascii="Marianne" w:hAnsi="Marianne"/>
                <w:sz w:val="20"/>
                <w:szCs w:val="20"/>
              </w:rPr>
            </w:pPr>
          </w:p>
        </w:tc>
      </w:tr>
      <w:tr w:rsidR="00AC6FC9" w:rsidRPr="0054726E" w14:paraId="49A6F9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F2B95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BD2E53" w14:textId="77777777" w:rsidR="00AC6FC9" w:rsidRPr="0054726E" w:rsidRDefault="00AC6FC9" w:rsidP="00AC6FC9">
            <w:pPr>
              <w:pStyle w:val="Sansinterligne"/>
              <w:rPr>
                <w:rFonts w:ascii="Marianne" w:hAnsi="Marianne"/>
                <w:sz w:val="20"/>
                <w:szCs w:val="20"/>
              </w:rPr>
            </w:pPr>
          </w:p>
        </w:tc>
      </w:tr>
      <w:tr w:rsidR="00AC6FC9" w:rsidRPr="0054726E" w14:paraId="028D19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BA905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Système de réglage des bretelles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3FAAEE" w14:textId="77777777" w:rsidR="00AC6FC9" w:rsidRPr="0054726E" w:rsidRDefault="00AC6FC9" w:rsidP="00AC6FC9">
            <w:pPr>
              <w:pStyle w:val="Sansinterligne"/>
              <w:rPr>
                <w:rFonts w:ascii="Marianne" w:hAnsi="Marianne"/>
                <w:sz w:val="20"/>
                <w:szCs w:val="20"/>
              </w:rPr>
            </w:pPr>
          </w:p>
        </w:tc>
      </w:tr>
      <w:tr w:rsidR="00AC6FC9" w:rsidRPr="0054726E" w14:paraId="26AD7F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20769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Etancheité des coutures et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7286E3" w14:textId="77777777" w:rsidR="00AC6FC9" w:rsidRPr="0054726E" w:rsidRDefault="00AC6FC9" w:rsidP="00AC6FC9">
            <w:pPr>
              <w:pStyle w:val="Sansinterligne"/>
              <w:rPr>
                <w:rFonts w:ascii="Marianne" w:hAnsi="Marianne"/>
                <w:sz w:val="20"/>
                <w:szCs w:val="20"/>
              </w:rPr>
            </w:pPr>
          </w:p>
        </w:tc>
      </w:tr>
      <w:tr w:rsidR="00AC6FC9" w:rsidRPr="0054726E" w14:paraId="4F6347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0973B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 et aux fessiers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A9CE7C" w14:textId="77777777" w:rsidR="00AC6FC9" w:rsidRPr="0054726E" w:rsidRDefault="00AC6FC9" w:rsidP="00AC6FC9">
            <w:pPr>
              <w:pStyle w:val="Sansinterligne"/>
              <w:rPr>
                <w:rFonts w:ascii="Marianne" w:hAnsi="Marianne"/>
                <w:sz w:val="20"/>
                <w:szCs w:val="20"/>
              </w:rPr>
            </w:pPr>
          </w:p>
        </w:tc>
      </w:tr>
      <w:tr w:rsidR="00AC6FC9" w:rsidRPr="0054726E" w14:paraId="3BAD01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A9E66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F838EF" w14:textId="77777777" w:rsidR="00AC6FC9" w:rsidRPr="0054726E" w:rsidRDefault="00AC6FC9" w:rsidP="00AC6FC9">
            <w:pPr>
              <w:pStyle w:val="Sansinterligne"/>
              <w:rPr>
                <w:rFonts w:ascii="Marianne" w:hAnsi="Marianne"/>
                <w:sz w:val="20"/>
                <w:szCs w:val="20"/>
              </w:rPr>
            </w:pPr>
          </w:p>
        </w:tc>
      </w:tr>
      <w:tr w:rsidR="00AC6FC9" w:rsidRPr="0054726E" w14:paraId="33C5F6F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2F46B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B90371" w14:textId="77777777" w:rsidR="00AC6FC9" w:rsidRPr="0054726E" w:rsidRDefault="00AC6FC9" w:rsidP="00AC6FC9">
            <w:pPr>
              <w:pStyle w:val="Sansinterligne"/>
              <w:rPr>
                <w:rFonts w:ascii="Marianne" w:hAnsi="Marianne"/>
                <w:sz w:val="20"/>
                <w:szCs w:val="20"/>
              </w:rPr>
            </w:pPr>
          </w:p>
        </w:tc>
      </w:tr>
    </w:tbl>
    <w:p w14:paraId="4CA057BE" w14:textId="77777777" w:rsidR="00E879C2" w:rsidRPr="0054726E" w:rsidRDefault="00E879C2" w:rsidP="00E879C2"/>
    <w:p w14:paraId="3E52F116" w14:textId="77777777" w:rsidR="00E879C2" w:rsidRPr="0054726E" w:rsidRDefault="00E879C2" w:rsidP="00E879C2">
      <w:pPr>
        <w:pStyle w:val="Titre3"/>
        <w:numPr>
          <w:ilvl w:val="0"/>
          <w:numId w:val="0"/>
        </w:numPr>
        <w:rPr>
          <w:color w:val="002060"/>
          <w:sz w:val="20"/>
          <w:szCs w:val="20"/>
        </w:rPr>
      </w:pPr>
      <w:bookmarkStart w:id="650" w:name="_Toc207276905"/>
      <w:bookmarkStart w:id="651" w:name="__RefHeading___Toc37951_2787168394"/>
      <w:bookmarkStart w:id="652" w:name="_Toc214868124"/>
      <w:bookmarkStart w:id="653" w:name="_Toc215842649"/>
      <w:bookmarkStart w:id="654" w:name="_Toc216101362"/>
      <w:bookmarkStart w:id="655" w:name="_Toc216360475"/>
      <w:bookmarkStart w:id="656" w:name="_Toc216883363"/>
      <w:r w:rsidRPr="0054726E">
        <w:rPr>
          <w:color w:val="002060"/>
          <w:sz w:val="20"/>
          <w:szCs w:val="20"/>
        </w:rPr>
        <w:t>6-04. Jupe de cérémonie aéromaritime</w:t>
      </w:r>
      <w:bookmarkEnd w:id="650"/>
      <w:bookmarkEnd w:id="651"/>
      <w:bookmarkEnd w:id="652"/>
      <w:r w:rsidRPr="0054726E">
        <w:rPr>
          <w:color w:val="002060"/>
          <w:sz w:val="20"/>
          <w:szCs w:val="20"/>
        </w:rPr>
        <w:t xml:space="preserve"> - femme</w:t>
      </w:r>
      <w:bookmarkEnd w:id="653"/>
      <w:bookmarkEnd w:id="654"/>
      <w:bookmarkEnd w:id="655"/>
      <w:bookmarkEnd w:id="656"/>
    </w:p>
    <w:p w14:paraId="0EF7A366"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E9901A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D4441B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F7D197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E097F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33B39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E90DE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46EF3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5546DC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escarpins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04E9FA" w14:textId="77777777" w:rsidR="00E879C2" w:rsidRPr="0054726E" w:rsidRDefault="00E879C2" w:rsidP="00B52833">
            <w:pPr>
              <w:pStyle w:val="Sansinterligne"/>
              <w:rPr>
                <w:rFonts w:ascii="Marianne" w:hAnsi="Marianne"/>
                <w:sz w:val="20"/>
                <w:szCs w:val="20"/>
              </w:rPr>
            </w:pPr>
          </w:p>
        </w:tc>
      </w:tr>
      <w:tr w:rsidR="00E879C2" w:rsidRPr="0054726E" w14:paraId="5A1C41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B4EE06"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1C635A" w14:textId="77777777" w:rsidR="00E879C2" w:rsidRPr="0054726E" w:rsidRDefault="00E879C2" w:rsidP="00B52833">
            <w:pPr>
              <w:pStyle w:val="Sansinterligne"/>
              <w:rPr>
                <w:rFonts w:ascii="Marianne" w:hAnsi="Marianne"/>
                <w:sz w:val="20"/>
                <w:szCs w:val="20"/>
              </w:rPr>
            </w:pPr>
          </w:p>
        </w:tc>
      </w:tr>
      <w:tr w:rsidR="00E879C2" w:rsidRPr="0054726E" w14:paraId="6C5566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FFE7A8"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66BC5F" w14:textId="77777777" w:rsidR="00E879C2" w:rsidRPr="0054726E" w:rsidRDefault="00E879C2" w:rsidP="00B52833">
            <w:pPr>
              <w:pStyle w:val="Sansinterligne"/>
              <w:rPr>
                <w:rFonts w:ascii="Marianne" w:hAnsi="Marianne"/>
                <w:sz w:val="20"/>
                <w:szCs w:val="20"/>
              </w:rPr>
            </w:pPr>
          </w:p>
        </w:tc>
      </w:tr>
      <w:tr w:rsidR="00E879C2" w:rsidRPr="0054726E" w14:paraId="127AB1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37C20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1B7C42" w14:textId="77777777" w:rsidR="00E879C2" w:rsidRPr="0054726E" w:rsidRDefault="00E879C2" w:rsidP="00B52833">
            <w:pPr>
              <w:pStyle w:val="Sansinterligne"/>
              <w:rPr>
                <w:rFonts w:ascii="Marianne" w:hAnsi="Marianne"/>
                <w:i/>
                <w:iCs/>
                <w:sz w:val="20"/>
                <w:szCs w:val="20"/>
              </w:rPr>
            </w:pPr>
          </w:p>
        </w:tc>
      </w:tr>
      <w:tr w:rsidR="00EF3C1F" w:rsidRPr="0054726E" w14:paraId="0D6F92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37BF3C" w14:textId="349216C5"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B04C65" w14:textId="77777777" w:rsidR="00EF3C1F" w:rsidRPr="0054726E" w:rsidRDefault="00EF3C1F" w:rsidP="00EF3C1F">
            <w:pPr>
              <w:pStyle w:val="Sansinterligne"/>
              <w:rPr>
                <w:rFonts w:ascii="Marianne" w:hAnsi="Marianne"/>
                <w:i/>
                <w:iCs/>
                <w:sz w:val="20"/>
                <w:szCs w:val="20"/>
              </w:rPr>
            </w:pPr>
          </w:p>
        </w:tc>
      </w:tr>
      <w:tr w:rsidR="00EF3C1F" w:rsidRPr="0054726E" w14:paraId="6EAD38F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7EB732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6E32B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6E61F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B16100" w14:textId="77777777" w:rsidR="00EF3C1F" w:rsidRPr="0054726E" w:rsidRDefault="00EF3C1F" w:rsidP="00EF3C1F">
            <w:pPr>
              <w:pStyle w:val="Sansinterligne"/>
              <w:rPr>
                <w:rFonts w:ascii="Marianne" w:hAnsi="Marianne"/>
                <w:i/>
                <w:iCs/>
                <w:sz w:val="20"/>
                <w:szCs w:val="20"/>
              </w:rPr>
            </w:pPr>
          </w:p>
        </w:tc>
      </w:tr>
      <w:tr w:rsidR="00EF3C1F" w:rsidRPr="0054726E" w14:paraId="57728C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FB04B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F14F0E" w14:textId="77777777" w:rsidR="00EF3C1F" w:rsidRPr="0054726E" w:rsidRDefault="00EF3C1F" w:rsidP="00EF3C1F">
            <w:pPr>
              <w:pStyle w:val="Sansinterligne"/>
              <w:rPr>
                <w:rFonts w:ascii="Marianne" w:hAnsi="Marianne"/>
                <w:i/>
                <w:iCs/>
                <w:sz w:val="20"/>
                <w:szCs w:val="20"/>
              </w:rPr>
            </w:pPr>
          </w:p>
        </w:tc>
      </w:tr>
      <w:tr w:rsidR="00EF3C1F" w:rsidRPr="0054726E" w14:paraId="27395D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8E723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0D1B1" w14:textId="77777777" w:rsidR="00EF3C1F" w:rsidRPr="0054726E" w:rsidRDefault="00EF3C1F" w:rsidP="00EF3C1F">
            <w:pPr>
              <w:pStyle w:val="Sansinterligne"/>
              <w:rPr>
                <w:rFonts w:ascii="Marianne" w:hAnsi="Marianne"/>
                <w:i/>
                <w:iCs/>
                <w:sz w:val="20"/>
                <w:szCs w:val="20"/>
              </w:rPr>
            </w:pPr>
          </w:p>
        </w:tc>
      </w:tr>
      <w:tr w:rsidR="00EF3C1F" w:rsidRPr="0054726E" w14:paraId="61BA98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B5743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37CCD9" w14:textId="77777777" w:rsidR="00EF3C1F" w:rsidRPr="0054726E" w:rsidRDefault="00EF3C1F" w:rsidP="00EF3C1F">
            <w:pPr>
              <w:pStyle w:val="Sansinterligne"/>
              <w:rPr>
                <w:rFonts w:ascii="Marianne" w:hAnsi="Marianne"/>
                <w:i/>
                <w:iCs/>
                <w:sz w:val="20"/>
                <w:szCs w:val="20"/>
              </w:rPr>
            </w:pPr>
          </w:p>
        </w:tc>
      </w:tr>
      <w:tr w:rsidR="00EF3C1F" w:rsidRPr="0054726E" w14:paraId="29571B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78F6C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9F5A47" w14:textId="77777777" w:rsidR="00EF3C1F" w:rsidRPr="0054726E" w:rsidRDefault="00EF3C1F" w:rsidP="00EF3C1F">
            <w:pPr>
              <w:pStyle w:val="Sansinterligne"/>
              <w:rPr>
                <w:rFonts w:ascii="Marianne" w:hAnsi="Marianne"/>
                <w:sz w:val="20"/>
                <w:szCs w:val="20"/>
              </w:rPr>
            </w:pPr>
          </w:p>
        </w:tc>
      </w:tr>
      <w:tr w:rsidR="00EF3C1F" w:rsidRPr="0054726E" w14:paraId="28B9C3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C8CE3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9AB25E" w14:textId="77777777" w:rsidR="00EF3C1F" w:rsidRPr="0054726E" w:rsidRDefault="00EF3C1F" w:rsidP="00EF3C1F">
            <w:pPr>
              <w:pStyle w:val="Sansinterligne"/>
              <w:rPr>
                <w:rFonts w:ascii="Marianne" w:hAnsi="Marianne"/>
                <w:sz w:val="20"/>
                <w:szCs w:val="20"/>
              </w:rPr>
            </w:pPr>
          </w:p>
        </w:tc>
      </w:tr>
      <w:tr w:rsidR="00EF3C1F" w:rsidRPr="0054726E" w14:paraId="097B25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8AE91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1BFB0E" w14:textId="77777777" w:rsidR="00EF3C1F" w:rsidRPr="0054726E" w:rsidRDefault="00EF3C1F" w:rsidP="00EF3C1F">
            <w:pPr>
              <w:pStyle w:val="Sansinterligne"/>
              <w:rPr>
                <w:rFonts w:ascii="Marianne" w:hAnsi="Marianne"/>
                <w:sz w:val="20"/>
                <w:szCs w:val="20"/>
              </w:rPr>
            </w:pPr>
          </w:p>
        </w:tc>
      </w:tr>
      <w:tr w:rsidR="00EF3C1F" w:rsidRPr="0054726E" w14:paraId="75ED57C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66CC0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AEAB46" w14:textId="77777777" w:rsidR="00EF3C1F" w:rsidRPr="0054726E" w:rsidRDefault="00EF3C1F" w:rsidP="00EF3C1F">
            <w:pPr>
              <w:pStyle w:val="Sansinterligne"/>
              <w:rPr>
                <w:rFonts w:ascii="Marianne" w:hAnsi="Marianne"/>
                <w:i/>
                <w:iCs/>
                <w:sz w:val="20"/>
                <w:szCs w:val="20"/>
              </w:rPr>
            </w:pPr>
          </w:p>
        </w:tc>
      </w:tr>
      <w:tr w:rsidR="00EF3C1F" w:rsidRPr="0054726E" w14:paraId="20C4D0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4D1B6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2000A1" w14:textId="77777777" w:rsidR="00EF3C1F" w:rsidRPr="0054726E" w:rsidRDefault="00EF3C1F" w:rsidP="00EF3C1F">
            <w:pPr>
              <w:pStyle w:val="Sansinterligne"/>
              <w:rPr>
                <w:rFonts w:ascii="Marianne" w:hAnsi="Marianne"/>
                <w:sz w:val="20"/>
                <w:szCs w:val="20"/>
              </w:rPr>
            </w:pPr>
          </w:p>
        </w:tc>
      </w:tr>
      <w:tr w:rsidR="00AC6FC9" w:rsidRPr="0054726E" w14:paraId="211464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6C3743" w14:textId="2F4B0076"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90C64D" w14:textId="77777777" w:rsidR="00AC6FC9" w:rsidRPr="0054726E" w:rsidRDefault="00AC6FC9" w:rsidP="00AC6FC9">
            <w:pPr>
              <w:pStyle w:val="Sansinterligne"/>
              <w:rPr>
                <w:rFonts w:ascii="Marianne" w:hAnsi="Marianne"/>
                <w:sz w:val="20"/>
                <w:szCs w:val="20"/>
              </w:rPr>
            </w:pPr>
          </w:p>
        </w:tc>
      </w:tr>
      <w:tr w:rsidR="00AC6FC9" w:rsidRPr="0054726E" w14:paraId="3DAB272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977A2BE"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110F48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0A75C9"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557FB4" w14:textId="77777777" w:rsidR="00AC6FC9" w:rsidRPr="0054726E" w:rsidRDefault="00AC6FC9" w:rsidP="00AC6FC9">
            <w:pPr>
              <w:pStyle w:val="Sansinterligne"/>
              <w:rPr>
                <w:rFonts w:ascii="Marianne" w:hAnsi="Marianne"/>
                <w:sz w:val="20"/>
                <w:szCs w:val="20"/>
              </w:rPr>
            </w:pPr>
          </w:p>
        </w:tc>
      </w:tr>
      <w:tr w:rsidR="00AC6FC9" w:rsidRPr="0054726E" w14:paraId="26A5EE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80EA1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A0ECB6" w14:textId="77777777" w:rsidR="00AC6FC9" w:rsidRPr="0054726E" w:rsidRDefault="00AC6FC9" w:rsidP="00AC6FC9">
            <w:pPr>
              <w:pStyle w:val="Sansinterligne"/>
              <w:rPr>
                <w:rFonts w:ascii="Marianne" w:hAnsi="Marianne"/>
                <w:sz w:val="20"/>
                <w:szCs w:val="20"/>
              </w:rPr>
            </w:pPr>
          </w:p>
        </w:tc>
      </w:tr>
      <w:tr w:rsidR="00AC6FC9" w:rsidRPr="0054726E" w14:paraId="1054C0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ABB86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CD3AC7" w14:textId="77777777" w:rsidR="00AC6FC9" w:rsidRPr="0054726E" w:rsidRDefault="00AC6FC9" w:rsidP="00AC6FC9">
            <w:pPr>
              <w:pStyle w:val="Sansinterligne"/>
              <w:rPr>
                <w:rFonts w:ascii="Marianne" w:hAnsi="Marianne"/>
                <w:sz w:val="20"/>
                <w:szCs w:val="20"/>
              </w:rPr>
            </w:pPr>
          </w:p>
        </w:tc>
      </w:tr>
      <w:tr w:rsidR="00AC6FC9" w:rsidRPr="0054726E" w14:paraId="10A338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680C0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A1C22F" w14:textId="77777777" w:rsidR="00AC6FC9" w:rsidRPr="0054726E" w:rsidRDefault="00AC6FC9" w:rsidP="00AC6FC9">
            <w:pPr>
              <w:pStyle w:val="Sansinterligne"/>
              <w:rPr>
                <w:rFonts w:ascii="Marianne" w:hAnsi="Marianne"/>
                <w:sz w:val="20"/>
                <w:szCs w:val="20"/>
              </w:rPr>
            </w:pPr>
          </w:p>
        </w:tc>
      </w:tr>
    </w:tbl>
    <w:p w14:paraId="60BD4AE5" w14:textId="77777777" w:rsidR="00E879C2" w:rsidRPr="0054726E" w:rsidRDefault="00E879C2" w:rsidP="00E879C2"/>
    <w:p w14:paraId="58EF0C94" w14:textId="77777777" w:rsidR="00E879C2" w:rsidRPr="0054726E" w:rsidRDefault="00E879C2" w:rsidP="00E879C2">
      <w:pPr>
        <w:pStyle w:val="Titre3"/>
        <w:numPr>
          <w:ilvl w:val="0"/>
          <w:numId w:val="0"/>
        </w:numPr>
        <w:rPr>
          <w:color w:val="002060"/>
          <w:sz w:val="20"/>
          <w:szCs w:val="20"/>
        </w:rPr>
      </w:pPr>
      <w:bookmarkStart w:id="657" w:name="_Toc207276906"/>
      <w:bookmarkStart w:id="658" w:name="__RefHeading___Toc37953_2787168394"/>
      <w:bookmarkStart w:id="659" w:name="_Toc214868125"/>
      <w:bookmarkStart w:id="660" w:name="_Toc215842650"/>
      <w:bookmarkStart w:id="661" w:name="_Toc216101363"/>
      <w:bookmarkStart w:id="662" w:name="_Toc216360476"/>
      <w:bookmarkStart w:id="663" w:name="_Toc216883364"/>
      <w:r w:rsidRPr="0054726E">
        <w:rPr>
          <w:color w:val="002060"/>
          <w:sz w:val="20"/>
          <w:szCs w:val="20"/>
        </w:rPr>
        <w:t>6-05. Jupe de cérémonie terrestre</w:t>
      </w:r>
      <w:bookmarkEnd w:id="657"/>
      <w:bookmarkEnd w:id="658"/>
      <w:bookmarkEnd w:id="659"/>
      <w:r w:rsidRPr="0054726E">
        <w:rPr>
          <w:color w:val="002060"/>
          <w:sz w:val="20"/>
          <w:szCs w:val="20"/>
        </w:rPr>
        <w:t xml:space="preserve"> - femme</w:t>
      </w:r>
      <w:bookmarkEnd w:id="660"/>
      <w:bookmarkEnd w:id="661"/>
      <w:bookmarkEnd w:id="662"/>
      <w:bookmarkEnd w:id="663"/>
    </w:p>
    <w:p w14:paraId="65C27E5A"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ED4DB8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17634C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4FA20E2"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F71E2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4D13B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30FF5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CC4A0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A3FE24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escarpins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D8966F" w14:textId="77777777" w:rsidR="00E879C2" w:rsidRPr="0054726E" w:rsidRDefault="00E879C2" w:rsidP="00B52833">
            <w:pPr>
              <w:pStyle w:val="Sansinterligne"/>
              <w:rPr>
                <w:rFonts w:ascii="Marianne" w:hAnsi="Marianne"/>
                <w:sz w:val="20"/>
                <w:szCs w:val="20"/>
              </w:rPr>
            </w:pPr>
          </w:p>
        </w:tc>
      </w:tr>
      <w:tr w:rsidR="00E879C2" w:rsidRPr="0054726E" w14:paraId="005CD2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4D96D1"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9FBE84" w14:textId="77777777" w:rsidR="00E879C2" w:rsidRPr="0054726E" w:rsidRDefault="00E879C2" w:rsidP="00B52833">
            <w:pPr>
              <w:pStyle w:val="Sansinterligne"/>
              <w:rPr>
                <w:rFonts w:ascii="Marianne" w:hAnsi="Marianne"/>
                <w:sz w:val="20"/>
                <w:szCs w:val="20"/>
              </w:rPr>
            </w:pPr>
          </w:p>
        </w:tc>
      </w:tr>
      <w:tr w:rsidR="00E879C2" w:rsidRPr="0054726E" w14:paraId="3DCB45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F31F8F"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0E5478" w14:textId="77777777" w:rsidR="00E879C2" w:rsidRPr="0054726E" w:rsidRDefault="00E879C2" w:rsidP="00B52833">
            <w:pPr>
              <w:pStyle w:val="Sansinterligne"/>
              <w:rPr>
                <w:rFonts w:ascii="Marianne" w:hAnsi="Marianne"/>
                <w:sz w:val="20"/>
                <w:szCs w:val="20"/>
              </w:rPr>
            </w:pPr>
          </w:p>
        </w:tc>
      </w:tr>
      <w:tr w:rsidR="00E879C2" w:rsidRPr="0054726E" w14:paraId="1983D6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2A21EF"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64A7BC" w14:textId="77777777" w:rsidR="00E879C2" w:rsidRPr="0054726E" w:rsidRDefault="00E879C2" w:rsidP="00B52833">
            <w:pPr>
              <w:pStyle w:val="Sansinterligne"/>
              <w:rPr>
                <w:rFonts w:ascii="Marianne" w:hAnsi="Marianne"/>
                <w:i/>
                <w:iCs/>
                <w:sz w:val="20"/>
                <w:szCs w:val="20"/>
              </w:rPr>
            </w:pPr>
          </w:p>
        </w:tc>
      </w:tr>
      <w:tr w:rsidR="00EF3C1F" w:rsidRPr="0054726E" w14:paraId="3918BE1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AB90AF1" w14:textId="1D6A13CC"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E57725" w14:textId="77777777" w:rsidR="00EF3C1F" w:rsidRPr="0054726E" w:rsidRDefault="00EF3C1F" w:rsidP="00EF3C1F">
            <w:pPr>
              <w:pStyle w:val="Sansinterligne"/>
              <w:rPr>
                <w:rFonts w:ascii="Marianne" w:hAnsi="Marianne"/>
                <w:i/>
                <w:iCs/>
                <w:sz w:val="20"/>
                <w:szCs w:val="20"/>
              </w:rPr>
            </w:pPr>
          </w:p>
        </w:tc>
      </w:tr>
      <w:tr w:rsidR="00EF3C1F" w:rsidRPr="0054726E" w14:paraId="188E81F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1C11D5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2475F32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1DD7E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F0583D" w14:textId="77777777" w:rsidR="00EF3C1F" w:rsidRPr="0054726E" w:rsidRDefault="00EF3C1F" w:rsidP="00EF3C1F">
            <w:pPr>
              <w:pStyle w:val="Sansinterligne"/>
              <w:rPr>
                <w:rFonts w:ascii="Marianne" w:hAnsi="Marianne"/>
                <w:i/>
                <w:iCs/>
                <w:sz w:val="20"/>
                <w:szCs w:val="20"/>
              </w:rPr>
            </w:pPr>
          </w:p>
        </w:tc>
      </w:tr>
      <w:tr w:rsidR="00EF3C1F" w:rsidRPr="0054726E" w14:paraId="795721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FDF49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9CFB08" w14:textId="77777777" w:rsidR="00EF3C1F" w:rsidRPr="0054726E" w:rsidRDefault="00EF3C1F" w:rsidP="00EF3C1F">
            <w:pPr>
              <w:pStyle w:val="Sansinterligne"/>
              <w:rPr>
                <w:rFonts w:ascii="Marianne" w:hAnsi="Marianne"/>
                <w:i/>
                <w:iCs/>
                <w:sz w:val="20"/>
                <w:szCs w:val="20"/>
              </w:rPr>
            </w:pPr>
          </w:p>
        </w:tc>
      </w:tr>
      <w:tr w:rsidR="00EF3C1F" w:rsidRPr="0054726E" w14:paraId="1C2668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BC2CA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0AC4A3" w14:textId="77777777" w:rsidR="00EF3C1F" w:rsidRPr="0054726E" w:rsidRDefault="00EF3C1F" w:rsidP="00EF3C1F">
            <w:pPr>
              <w:pStyle w:val="Sansinterligne"/>
              <w:rPr>
                <w:rFonts w:ascii="Marianne" w:hAnsi="Marianne"/>
                <w:i/>
                <w:iCs/>
                <w:sz w:val="20"/>
                <w:szCs w:val="20"/>
              </w:rPr>
            </w:pPr>
          </w:p>
        </w:tc>
      </w:tr>
      <w:tr w:rsidR="00EF3C1F" w:rsidRPr="0054726E" w14:paraId="4BC7EF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7A1A3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4CAE4F" w14:textId="77777777" w:rsidR="00EF3C1F" w:rsidRPr="0054726E" w:rsidRDefault="00EF3C1F" w:rsidP="00EF3C1F">
            <w:pPr>
              <w:pStyle w:val="Sansinterligne"/>
              <w:rPr>
                <w:rFonts w:ascii="Marianne" w:hAnsi="Marianne"/>
                <w:i/>
                <w:iCs/>
                <w:sz w:val="20"/>
                <w:szCs w:val="20"/>
              </w:rPr>
            </w:pPr>
          </w:p>
        </w:tc>
      </w:tr>
      <w:tr w:rsidR="00EF3C1F" w:rsidRPr="0054726E" w14:paraId="187E05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4E3D8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9A8F72" w14:textId="77777777" w:rsidR="00EF3C1F" w:rsidRPr="0054726E" w:rsidRDefault="00EF3C1F" w:rsidP="00EF3C1F">
            <w:pPr>
              <w:pStyle w:val="Sansinterligne"/>
              <w:rPr>
                <w:rFonts w:ascii="Marianne" w:hAnsi="Marianne"/>
                <w:sz w:val="20"/>
                <w:szCs w:val="20"/>
              </w:rPr>
            </w:pPr>
          </w:p>
        </w:tc>
      </w:tr>
      <w:tr w:rsidR="00EF3C1F" w:rsidRPr="0054726E" w14:paraId="4F913F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B30BD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DAA8FA" w14:textId="77777777" w:rsidR="00EF3C1F" w:rsidRPr="0054726E" w:rsidRDefault="00EF3C1F" w:rsidP="00EF3C1F">
            <w:pPr>
              <w:pStyle w:val="Sansinterligne"/>
              <w:rPr>
                <w:rFonts w:ascii="Marianne" w:hAnsi="Marianne"/>
                <w:sz w:val="20"/>
                <w:szCs w:val="20"/>
              </w:rPr>
            </w:pPr>
          </w:p>
        </w:tc>
      </w:tr>
      <w:tr w:rsidR="00EF3C1F" w:rsidRPr="0054726E" w14:paraId="0F3879F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31C90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FA4BBE" w14:textId="77777777" w:rsidR="00EF3C1F" w:rsidRPr="0054726E" w:rsidRDefault="00EF3C1F" w:rsidP="00EF3C1F">
            <w:pPr>
              <w:pStyle w:val="Sansinterligne"/>
              <w:rPr>
                <w:rFonts w:ascii="Marianne" w:hAnsi="Marianne"/>
                <w:sz w:val="20"/>
                <w:szCs w:val="20"/>
              </w:rPr>
            </w:pPr>
          </w:p>
        </w:tc>
      </w:tr>
      <w:tr w:rsidR="00EF3C1F" w:rsidRPr="0054726E" w14:paraId="4D4BCC3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ABA63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144946" w14:textId="77777777" w:rsidR="00EF3C1F" w:rsidRPr="0054726E" w:rsidRDefault="00EF3C1F" w:rsidP="00EF3C1F">
            <w:pPr>
              <w:pStyle w:val="Sansinterligne"/>
              <w:rPr>
                <w:rFonts w:ascii="Marianne" w:hAnsi="Marianne"/>
                <w:i/>
                <w:iCs/>
                <w:sz w:val="20"/>
                <w:szCs w:val="20"/>
              </w:rPr>
            </w:pPr>
          </w:p>
        </w:tc>
      </w:tr>
      <w:tr w:rsidR="00EF3C1F" w:rsidRPr="0054726E" w14:paraId="23D265A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E6F06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A1EB74" w14:textId="77777777" w:rsidR="00EF3C1F" w:rsidRPr="0054726E" w:rsidRDefault="00EF3C1F" w:rsidP="00EF3C1F">
            <w:pPr>
              <w:pStyle w:val="Sansinterligne"/>
              <w:rPr>
                <w:rFonts w:ascii="Marianne" w:hAnsi="Marianne"/>
                <w:sz w:val="20"/>
                <w:szCs w:val="20"/>
              </w:rPr>
            </w:pPr>
          </w:p>
        </w:tc>
      </w:tr>
      <w:tr w:rsidR="00AC6FC9" w:rsidRPr="0054726E" w14:paraId="3BF573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CB7061" w14:textId="695ADE25"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A2F09D" w14:textId="77777777" w:rsidR="00AC6FC9" w:rsidRPr="0054726E" w:rsidRDefault="00AC6FC9" w:rsidP="00AC6FC9">
            <w:pPr>
              <w:pStyle w:val="Sansinterligne"/>
              <w:rPr>
                <w:rFonts w:ascii="Marianne" w:hAnsi="Marianne"/>
                <w:sz w:val="20"/>
                <w:szCs w:val="20"/>
              </w:rPr>
            </w:pPr>
          </w:p>
        </w:tc>
      </w:tr>
      <w:tr w:rsidR="00AC6FC9" w:rsidRPr="0054726E" w14:paraId="470A08C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991BCE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6655AD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004A21"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28D3E5" w14:textId="77777777" w:rsidR="00AC6FC9" w:rsidRPr="0054726E" w:rsidRDefault="00AC6FC9" w:rsidP="00AC6FC9">
            <w:pPr>
              <w:pStyle w:val="Sansinterligne"/>
              <w:rPr>
                <w:rFonts w:ascii="Marianne" w:hAnsi="Marianne"/>
                <w:sz w:val="20"/>
                <w:szCs w:val="20"/>
              </w:rPr>
            </w:pPr>
          </w:p>
        </w:tc>
      </w:tr>
      <w:tr w:rsidR="00AC6FC9" w:rsidRPr="0054726E" w14:paraId="2C25E4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00ACC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F167BF" w14:textId="77777777" w:rsidR="00AC6FC9" w:rsidRPr="0054726E" w:rsidRDefault="00AC6FC9" w:rsidP="00AC6FC9">
            <w:pPr>
              <w:pStyle w:val="Sansinterligne"/>
              <w:rPr>
                <w:rFonts w:ascii="Marianne" w:hAnsi="Marianne"/>
                <w:sz w:val="20"/>
                <w:szCs w:val="20"/>
              </w:rPr>
            </w:pPr>
          </w:p>
        </w:tc>
      </w:tr>
      <w:tr w:rsidR="00AC6FC9" w:rsidRPr="0054726E" w14:paraId="63A21C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B1648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6A789D" w14:textId="77777777" w:rsidR="00AC6FC9" w:rsidRPr="0054726E" w:rsidRDefault="00AC6FC9" w:rsidP="00AC6FC9">
            <w:pPr>
              <w:pStyle w:val="Sansinterligne"/>
              <w:rPr>
                <w:rFonts w:ascii="Marianne" w:hAnsi="Marianne"/>
                <w:sz w:val="20"/>
                <w:szCs w:val="20"/>
              </w:rPr>
            </w:pPr>
          </w:p>
        </w:tc>
      </w:tr>
      <w:tr w:rsidR="00AC6FC9" w:rsidRPr="0054726E" w14:paraId="189788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309D5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11A299" w14:textId="77777777" w:rsidR="00AC6FC9" w:rsidRPr="0054726E" w:rsidRDefault="00AC6FC9" w:rsidP="00AC6FC9">
            <w:pPr>
              <w:pStyle w:val="Sansinterligne"/>
              <w:rPr>
                <w:rFonts w:ascii="Marianne" w:hAnsi="Marianne"/>
                <w:sz w:val="20"/>
                <w:szCs w:val="20"/>
              </w:rPr>
            </w:pPr>
          </w:p>
        </w:tc>
      </w:tr>
    </w:tbl>
    <w:p w14:paraId="0863E896" w14:textId="77777777" w:rsidR="00E879C2" w:rsidRPr="0054726E" w:rsidRDefault="00E879C2" w:rsidP="00E879C2"/>
    <w:p w14:paraId="7BDE86C0" w14:textId="77777777" w:rsidR="00E879C2" w:rsidRPr="0054726E" w:rsidRDefault="00E879C2" w:rsidP="00E879C2">
      <w:pPr>
        <w:pStyle w:val="Titre3"/>
        <w:numPr>
          <w:ilvl w:val="0"/>
          <w:numId w:val="0"/>
        </w:numPr>
        <w:rPr>
          <w:color w:val="002060"/>
          <w:sz w:val="20"/>
          <w:szCs w:val="20"/>
        </w:rPr>
      </w:pPr>
      <w:bookmarkStart w:id="664" w:name="_Toc207276907"/>
      <w:bookmarkStart w:id="665" w:name="__RefHeading___Toc37955_2787168394"/>
      <w:bookmarkStart w:id="666" w:name="_Toc214868126"/>
      <w:bookmarkStart w:id="667" w:name="_Toc215842651"/>
      <w:bookmarkStart w:id="668" w:name="_Toc216101364"/>
      <w:bookmarkStart w:id="669" w:name="_Toc216360477"/>
      <w:bookmarkStart w:id="670" w:name="_Toc216883365"/>
      <w:r w:rsidRPr="0054726E">
        <w:rPr>
          <w:color w:val="002060"/>
          <w:sz w:val="20"/>
          <w:szCs w:val="20"/>
        </w:rPr>
        <w:t xml:space="preserve">6-06. Jupe de sortie </w:t>
      </w:r>
      <w:bookmarkEnd w:id="664"/>
      <w:bookmarkEnd w:id="665"/>
      <w:bookmarkEnd w:id="666"/>
      <w:r w:rsidRPr="0054726E">
        <w:rPr>
          <w:color w:val="002060"/>
          <w:sz w:val="20"/>
          <w:szCs w:val="20"/>
        </w:rPr>
        <w:t>terrestre - femme</w:t>
      </w:r>
      <w:bookmarkEnd w:id="667"/>
      <w:bookmarkEnd w:id="668"/>
      <w:bookmarkEnd w:id="669"/>
      <w:bookmarkEnd w:id="670"/>
    </w:p>
    <w:p w14:paraId="22E45FCC"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BE3369B"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E3BEC4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DA7DEC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B2AC9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94770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91012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1B376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B29A84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escarpins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29DCFF" w14:textId="77777777" w:rsidR="00E879C2" w:rsidRPr="0054726E" w:rsidRDefault="00E879C2" w:rsidP="00B52833">
            <w:pPr>
              <w:pStyle w:val="Sansinterligne"/>
              <w:rPr>
                <w:rFonts w:ascii="Marianne" w:hAnsi="Marianne"/>
                <w:sz w:val="20"/>
                <w:szCs w:val="20"/>
              </w:rPr>
            </w:pPr>
          </w:p>
        </w:tc>
      </w:tr>
      <w:tr w:rsidR="00E879C2" w:rsidRPr="0054726E" w14:paraId="44D386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AB5F95"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7EB431" w14:textId="77777777" w:rsidR="00E879C2" w:rsidRPr="0054726E" w:rsidRDefault="00E879C2" w:rsidP="00B52833">
            <w:pPr>
              <w:pStyle w:val="Sansinterligne"/>
              <w:rPr>
                <w:rFonts w:ascii="Marianne" w:hAnsi="Marianne"/>
                <w:sz w:val="20"/>
                <w:szCs w:val="20"/>
              </w:rPr>
            </w:pPr>
          </w:p>
        </w:tc>
      </w:tr>
      <w:tr w:rsidR="00E879C2" w:rsidRPr="0054726E" w14:paraId="59FABE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D060E5"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21E92A" w14:textId="77777777" w:rsidR="00E879C2" w:rsidRPr="0054726E" w:rsidRDefault="00E879C2" w:rsidP="00B52833">
            <w:pPr>
              <w:pStyle w:val="Sansinterligne"/>
              <w:rPr>
                <w:rFonts w:ascii="Marianne" w:hAnsi="Marianne"/>
                <w:sz w:val="20"/>
                <w:szCs w:val="20"/>
              </w:rPr>
            </w:pPr>
          </w:p>
        </w:tc>
      </w:tr>
      <w:tr w:rsidR="00E879C2" w:rsidRPr="0054726E" w14:paraId="700441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593E9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C28F68" w14:textId="77777777" w:rsidR="00E879C2" w:rsidRPr="0054726E" w:rsidRDefault="00E879C2" w:rsidP="00B52833">
            <w:pPr>
              <w:pStyle w:val="Sansinterligne"/>
              <w:rPr>
                <w:rFonts w:ascii="Marianne" w:hAnsi="Marianne"/>
                <w:i/>
                <w:iCs/>
                <w:sz w:val="20"/>
                <w:szCs w:val="20"/>
              </w:rPr>
            </w:pPr>
          </w:p>
        </w:tc>
      </w:tr>
      <w:tr w:rsidR="00EF3C1F" w:rsidRPr="0054726E" w14:paraId="60574D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49422A" w14:textId="746A69DE"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7C22FF" w14:textId="77777777" w:rsidR="00EF3C1F" w:rsidRPr="0054726E" w:rsidRDefault="00EF3C1F" w:rsidP="00EF3C1F">
            <w:pPr>
              <w:pStyle w:val="Sansinterligne"/>
              <w:rPr>
                <w:rFonts w:ascii="Marianne" w:hAnsi="Marianne"/>
                <w:i/>
                <w:iCs/>
                <w:sz w:val="20"/>
                <w:szCs w:val="20"/>
              </w:rPr>
            </w:pPr>
          </w:p>
        </w:tc>
      </w:tr>
      <w:tr w:rsidR="00EF3C1F" w:rsidRPr="0054726E" w14:paraId="77839C9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E6017F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0BEF6A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1A580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07119" w14:textId="77777777" w:rsidR="00EF3C1F" w:rsidRPr="0054726E" w:rsidRDefault="00EF3C1F" w:rsidP="00EF3C1F">
            <w:pPr>
              <w:pStyle w:val="Sansinterligne"/>
              <w:rPr>
                <w:rFonts w:ascii="Marianne" w:hAnsi="Marianne"/>
                <w:i/>
                <w:iCs/>
                <w:sz w:val="20"/>
                <w:szCs w:val="20"/>
              </w:rPr>
            </w:pPr>
          </w:p>
        </w:tc>
      </w:tr>
      <w:tr w:rsidR="00EF3C1F" w:rsidRPr="0054726E" w14:paraId="538AC3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C467B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CC9C08" w14:textId="77777777" w:rsidR="00EF3C1F" w:rsidRPr="0054726E" w:rsidRDefault="00EF3C1F" w:rsidP="00EF3C1F">
            <w:pPr>
              <w:pStyle w:val="Sansinterligne"/>
              <w:rPr>
                <w:rFonts w:ascii="Marianne" w:hAnsi="Marianne"/>
                <w:i/>
                <w:iCs/>
                <w:sz w:val="20"/>
                <w:szCs w:val="20"/>
              </w:rPr>
            </w:pPr>
          </w:p>
        </w:tc>
      </w:tr>
      <w:tr w:rsidR="00EF3C1F" w:rsidRPr="0054726E" w14:paraId="65F98C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7676B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B45A51" w14:textId="77777777" w:rsidR="00EF3C1F" w:rsidRPr="0054726E" w:rsidRDefault="00EF3C1F" w:rsidP="00EF3C1F">
            <w:pPr>
              <w:pStyle w:val="Sansinterligne"/>
              <w:rPr>
                <w:rFonts w:ascii="Marianne" w:hAnsi="Marianne"/>
                <w:i/>
                <w:iCs/>
                <w:sz w:val="20"/>
                <w:szCs w:val="20"/>
              </w:rPr>
            </w:pPr>
          </w:p>
        </w:tc>
      </w:tr>
      <w:tr w:rsidR="00EF3C1F" w:rsidRPr="0054726E" w14:paraId="7F37D8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81720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005E8B" w14:textId="77777777" w:rsidR="00EF3C1F" w:rsidRPr="0054726E" w:rsidRDefault="00EF3C1F" w:rsidP="00EF3C1F">
            <w:pPr>
              <w:pStyle w:val="Sansinterligne"/>
              <w:rPr>
                <w:rFonts w:ascii="Marianne" w:hAnsi="Marianne"/>
                <w:i/>
                <w:iCs/>
                <w:sz w:val="20"/>
                <w:szCs w:val="20"/>
              </w:rPr>
            </w:pPr>
          </w:p>
        </w:tc>
      </w:tr>
      <w:tr w:rsidR="00EF3C1F" w:rsidRPr="0054726E" w14:paraId="40F21D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86312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1893FC" w14:textId="77777777" w:rsidR="00EF3C1F" w:rsidRPr="0054726E" w:rsidRDefault="00EF3C1F" w:rsidP="00EF3C1F">
            <w:pPr>
              <w:pStyle w:val="Sansinterligne"/>
              <w:rPr>
                <w:rFonts w:ascii="Marianne" w:hAnsi="Marianne"/>
                <w:sz w:val="20"/>
                <w:szCs w:val="20"/>
              </w:rPr>
            </w:pPr>
          </w:p>
        </w:tc>
      </w:tr>
      <w:tr w:rsidR="00EF3C1F" w:rsidRPr="0054726E" w14:paraId="33995C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5690D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FEFF6A" w14:textId="77777777" w:rsidR="00EF3C1F" w:rsidRPr="0054726E" w:rsidRDefault="00EF3C1F" w:rsidP="00EF3C1F">
            <w:pPr>
              <w:pStyle w:val="Sansinterligne"/>
              <w:rPr>
                <w:rFonts w:ascii="Marianne" w:hAnsi="Marianne"/>
                <w:sz w:val="20"/>
                <w:szCs w:val="20"/>
              </w:rPr>
            </w:pPr>
          </w:p>
        </w:tc>
      </w:tr>
      <w:tr w:rsidR="00EF3C1F" w:rsidRPr="0054726E" w14:paraId="764959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842FA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253AB0" w14:textId="77777777" w:rsidR="00EF3C1F" w:rsidRPr="0054726E" w:rsidRDefault="00EF3C1F" w:rsidP="00EF3C1F">
            <w:pPr>
              <w:pStyle w:val="Sansinterligne"/>
              <w:rPr>
                <w:rFonts w:ascii="Marianne" w:hAnsi="Marianne"/>
                <w:sz w:val="20"/>
                <w:szCs w:val="20"/>
              </w:rPr>
            </w:pPr>
          </w:p>
        </w:tc>
      </w:tr>
      <w:tr w:rsidR="00EF3C1F" w:rsidRPr="0054726E" w14:paraId="799A825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E9AC1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7B2DD7" w14:textId="77777777" w:rsidR="00EF3C1F" w:rsidRPr="0054726E" w:rsidRDefault="00EF3C1F" w:rsidP="00EF3C1F">
            <w:pPr>
              <w:pStyle w:val="Sansinterligne"/>
              <w:rPr>
                <w:rFonts w:ascii="Marianne" w:hAnsi="Marianne"/>
                <w:i/>
                <w:iCs/>
                <w:sz w:val="20"/>
                <w:szCs w:val="20"/>
              </w:rPr>
            </w:pPr>
          </w:p>
        </w:tc>
      </w:tr>
      <w:tr w:rsidR="00EF3C1F" w:rsidRPr="0054726E" w14:paraId="4A7F6B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866F5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691CB7" w14:textId="77777777" w:rsidR="00EF3C1F" w:rsidRPr="0054726E" w:rsidRDefault="00EF3C1F" w:rsidP="00EF3C1F">
            <w:pPr>
              <w:pStyle w:val="Sansinterligne"/>
              <w:rPr>
                <w:rFonts w:ascii="Marianne" w:hAnsi="Marianne"/>
                <w:sz w:val="20"/>
                <w:szCs w:val="20"/>
              </w:rPr>
            </w:pPr>
          </w:p>
        </w:tc>
      </w:tr>
      <w:tr w:rsidR="00AC6FC9" w:rsidRPr="0054726E" w14:paraId="040CB3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FB1AC0" w14:textId="0C603F18"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3E2B36" w14:textId="77777777" w:rsidR="00AC6FC9" w:rsidRPr="0054726E" w:rsidRDefault="00AC6FC9" w:rsidP="00AC6FC9">
            <w:pPr>
              <w:pStyle w:val="Sansinterligne"/>
              <w:rPr>
                <w:rFonts w:ascii="Marianne" w:hAnsi="Marianne"/>
                <w:sz w:val="20"/>
                <w:szCs w:val="20"/>
              </w:rPr>
            </w:pPr>
          </w:p>
        </w:tc>
      </w:tr>
      <w:tr w:rsidR="00AC6FC9" w:rsidRPr="0054726E" w14:paraId="40E5616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546317E"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5E2B4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D76458"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316453" w14:textId="77777777" w:rsidR="00AC6FC9" w:rsidRPr="0054726E" w:rsidRDefault="00AC6FC9" w:rsidP="00AC6FC9">
            <w:pPr>
              <w:pStyle w:val="Sansinterligne"/>
              <w:rPr>
                <w:rFonts w:ascii="Marianne" w:hAnsi="Marianne"/>
                <w:sz w:val="20"/>
                <w:szCs w:val="20"/>
              </w:rPr>
            </w:pPr>
          </w:p>
        </w:tc>
      </w:tr>
      <w:tr w:rsidR="00AC6FC9" w:rsidRPr="0054726E" w14:paraId="11AFC8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53803F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FCEA27" w14:textId="77777777" w:rsidR="00AC6FC9" w:rsidRPr="0054726E" w:rsidRDefault="00AC6FC9" w:rsidP="00AC6FC9">
            <w:pPr>
              <w:pStyle w:val="Sansinterligne"/>
              <w:rPr>
                <w:rFonts w:ascii="Marianne" w:hAnsi="Marianne"/>
                <w:sz w:val="20"/>
                <w:szCs w:val="20"/>
              </w:rPr>
            </w:pPr>
          </w:p>
        </w:tc>
      </w:tr>
      <w:tr w:rsidR="00AC6FC9" w:rsidRPr="0054726E" w14:paraId="7729C7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B2DEB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168645" w14:textId="77777777" w:rsidR="00AC6FC9" w:rsidRPr="0054726E" w:rsidRDefault="00AC6FC9" w:rsidP="00AC6FC9">
            <w:pPr>
              <w:pStyle w:val="Sansinterligne"/>
              <w:rPr>
                <w:rFonts w:ascii="Marianne" w:hAnsi="Marianne"/>
                <w:sz w:val="20"/>
                <w:szCs w:val="20"/>
              </w:rPr>
            </w:pPr>
          </w:p>
        </w:tc>
      </w:tr>
      <w:tr w:rsidR="00AC6FC9" w:rsidRPr="0054726E" w14:paraId="77A946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DB442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D3351C" w14:textId="77777777" w:rsidR="00AC6FC9" w:rsidRPr="0054726E" w:rsidRDefault="00AC6FC9" w:rsidP="00AC6FC9">
            <w:pPr>
              <w:pStyle w:val="Sansinterligne"/>
              <w:rPr>
                <w:rFonts w:ascii="Marianne" w:hAnsi="Marianne"/>
                <w:sz w:val="20"/>
                <w:szCs w:val="20"/>
              </w:rPr>
            </w:pPr>
          </w:p>
        </w:tc>
      </w:tr>
    </w:tbl>
    <w:p w14:paraId="3413683D" w14:textId="6926F1AE" w:rsidR="00E879C2" w:rsidRDefault="00E879C2" w:rsidP="00E879C2"/>
    <w:p w14:paraId="16127F13" w14:textId="5EA1ADBA" w:rsidR="00814E21" w:rsidRDefault="00814E21" w:rsidP="00E879C2"/>
    <w:p w14:paraId="7B92B0C1" w14:textId="12B4E1A5" w:rsidR="00814E21" w:rsidRDefault="00814E21" w:rsidP="00E879C2"/>
    <w:p w14:paraId="404137C1" w14:textId="77777777" w:rsidR="00814E21" w:rsidRPr="0054726E" w:rsidRDefault="00814E21" w:rsidP="00E879C2"/>
    <w:p w14:paraId="6792BA29" w14:textId="77777777" w:rsidR="00E879C2" w:rsidRPr="0054726E" w:rsidRDefault="00E879C2" w:rsidP="00E879C2">
      <w:pPr>
        <w:pStyle w:val="Titre3"/>
        <w:numPr>
          <w:ilvl w:val="0"/>
          <w:numId w:val="0"/>
        </w:numPr>
        <w:rPr>
          <w:color w:val="002060"/>
          <w:sz w:val="20"/>
          <w:szCs w:val="20"/>
        </w:rPr>
      </w:pPr>
      <w:bookmarkStart w:id="671" w:name="_Toc207276908"/>
      <w:bookmarkStart w:id="672" w:name="__RefHeading___Toc37957_2787168394"/>
      <w:bookmarkStart w:id="673" w:name="_Toc214868127"/>
      <w:bookmarkStart w:id="674" w:name="_Toc215842652"/>
      <w:bookmarkStart w:id="675" w:name="_Toc216101365"/>
      <w:bookmarkStart w:id="676" w:name="_Toc216360478"/>
      <w:bookmarkStart w:id="677" w:name="_Toc216883366"/>
      <w:r w:rsidRPr="0054726E">
        <w:rPr>
          <w:color w:val="002060"/>
          <w:sz w:val="20"/>
          <w:szCs w:val="20"/>
        </w:rPr>
        <w:t xml:space="preserve">6-07. Pantalon de cérémonie </w:t>
      </w:r>
      <w:bookmarkEnd w:id="671"/>
      <w:bookmarkEnd w:id="672"/>
      <w:bookmarkEnd w:id="673"/>
      <w:r w:rsidRPr="0054726E">
        <w:rPr>
          <w:color w:val="002060"/>
          <w:sz w:val="20"/>
          <w:szCs w:val="20"/>
        </w:rPr>
        <w:t>terrestre - femme</w:t>
      </w:r>
      <w:bookmarkEnd w:id="674"/>
      <w:bookmarkEnd w:id="675"/>
      <w:bookmarkEnd w:id="676"/>
      <w:bookmarkEnd w:id="677"/>
    </w:p>
    <w:p w14:paraId="02FC941C"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FA1999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ECAA82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FAAC24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8D1F6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FA701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892A1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EBDFF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7FB7C6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escarpins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DFDF9E" w14:textId="77777777" w:rsidR="00E879C2" w:rsidRPr="0054726E" w:rsidRDefault="00E879C2" w:rsidP="00B52833">
            <w:pPr>
              <w:pStyle w:val="Sansinterligne"/>
              <w:rPr>
                <w:rFonts w:ascii="Marianne" w:hAnsi="Marianne"/>
                <w:sz w:val="20"/>
                <w:szCs w:val="20"/>
              </w:rPr>
            </w:pPr>
          </w:p>
        </w:tc>
      </w:tr>
      <w:tr w:rsidR="00E879C2" w:rsidRPr="0054726E" w14:paraId="719EA6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51CF5B"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8C978D" w14:textId="77777777" w:rsidR="00E879C2" w:rsidRPr="0054726E" w:rsidRDefault="00E879C2" w:rsidP="00B52833">
            <w:pPr>
              <w:pStyle w:val="Sansinterligne"/>
              <w:rPr>
                <w:rFonts w:ascii="Marianne" w:hAnsi="Marianne"/>
                <w:sz w:val="20"/>
                <w:szCs w:val="20"/>
              </w:rPr>
            </w:pPr>
          </w:p>
        </w:tc>
      </w:tr>
      <w:tr w:rsidR="00E879C2" w:rsidRPr="0054726E" w14:paraId="1C8408A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5D07FE"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088933" w14:textId="77777777" w:rsidR="00E879C2" w:rsidRPr="0054726E" w:rsidRDefault="00E879C2" w:rsidP="00B52833">
            <w:pPr>
              <w:pStyle w:val="Sansinterligne"/>
              <w:rPr>
                <w:rFonts w:ascii="Marianne" w:hAnsi="Marianne"/>
                <w:sz w:val="20"/>
                <w:szCs w:val="20"/>
              </w:rPr>
            </w:pPr>
          </w:p>
        </w:tc>
      </w:tr>
      <w:tr w:rsidR="00E879C2" w:rsidRPr="0054726E" w14:paraId="119AD5C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4BA438"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E7A467" w14:textId="77777777" w:rsidR="00E879C2" w:rsidRPr="0054726E" w:rsidRDefault="00E879C2" w:rsidP="00B52833">
            <w:pPr>
              <w:pStyle w:val="Sansinterligne"/>
              <w:rPr>
                <w:rFonts w:ascii="Marianne" w:hAnsi="Marianne"/>
                <w:i/>
                <w:iCs/>
                <w:sz w:val="20"/>
                <w:szCs w:val="20"/>
              </w:rPr>
            </w:pPr>
          </w:p>
        </w:tc>
      </w:tr>
      <w:tr w:rsidR="00EF3C1F" w:rsidRPr="0054726E" w14:paraId="329147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4744C1" w14:textId="4405774F"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255DEF" w14:textId="77777777" w:rsidR="00EF3C1F" w:rsidRPr="0054726E" w:rsidRDefault="00EF3C1F" w:rsidP="00EF3C1F">
            <w:pPr>
              <w:pStyle w:val="Sansinterligne"/>
              <w:rPr>
                <w:rFonts w:ascii="Marianne" w:hAnsi="Marianne"/>
                <w:i/>
                <w:iCs/>
                <w:sz w:val="20"/>
                <w:szCs w:val="20"/>
              </w:rPr>
            </w:pPr>
          </w:p>
        </w:tc>
      </w:tr>
      <w:tr w:rsidR="00EF3C1F" w:rsidRPr="0054726E" w14:paraId="4882A2A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078B9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2F678A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A5C9B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373E8E" w14:textId="77777777" w:rsidR="00EF3C1F" w:rsidRPr="0054726E" w:rsidRDefault="00EF3C1F" w:rsidP="00EF3C1F">
            <w:pPr>
              <w:pStyle w:val="Sansinterligne"/>
              <w:rPr>
                <w:rFonts w:ascii="Marianne" w:hAnsi="Marianne"/>
                <w:i/>
                <w:iCs/>
                <w:sz w:val="20"/>
                <w:szCs w:val="20"/>
              </w:rPr>
            </w:pPr>
          </w:p>
        </w:tc>
      </w:tr>
      <w:tr w:rsidR="00EF3C1F" w:rsidRPr="0054726E" w14:paraId="592E1A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33847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6CFCE0" w14:textId="77777777" w:rsidR="00EF3C1F" w:rsidRPr="0054726E" w:rsidRDefault="00EF3C1F" w:rsidP="00EF3C1F">
            <w:pPr>
              <w:pStyle w:val="Sansinterligne"/>
              <w:rPr>
                <w:rFonts w:ascii="Marianne" w:hAnsi="Marianne"/>
                <w:i/>
                <w:iCs/>
                <w:sz w:val="20"/>
                <w:szCs w:val="20"/>
              </w:rPr>
            </w:pPr>
          </w:p>
        </w:tc>
      </w:tr>
      <w:tr w:rsidR="00EF3C1F" w:rsidRPr="0054726E" w14:paraId="5128B5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AA6E8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5E9938" w14:textId="77777777" w:rsidR="00EF3C1F" w:rsidRPr="0054726E" w:rsidRDefault="00EF3C1F" w:rsidP="00EF3C1F">
            <w:pPr>
              <w:pStyle w:val="Sansinterligne"/>
              <w:rPr>
                <w:rFonts w:ascii="Marianne" w:hAnsi="Marianne"/>
                <w:i/>
                <w:iCs/>
                <w:sz w:val="20"/>
                <w:szCs w:val="20"/>
              </w:rPr>
            </w:pPr>
          </w:p>
        </w:tc>
      </w:tr>
      <w:tr w:rsidR="00EF3C1F" w:rsidRPr="0054726E" w14:paraId="0E70E4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D9762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97BE6B" w14:textId="77777777" w:rsidR="00EF3C1F" w:rsidRPr="0054726E" w:rsidRDefault="00EF3C1F" w:rsidP="00EF3C1F">
            <w:pPr>
              <w:pStyle w:val="Sansinterligne"/>
              <w:rPr>
                <w:rFonts w:ascii="Marianne" w:hAnsi="Marianne"/>
                <w:i/>
                <w:iCs/>
                <w:sz w:val="20"/>
                <w:szCs w:val="20"/>
              </w:rPr>
            </w:pPr>
          </w:p>
        </w:tc>
      </w:tr>
      <w:tr w:rsidR="00EF3C1F" w:rsidRPr="0054726E" w14:paraId="6E341B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F8872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660E02" w14:textId="77777777" w:rsidR="00EF3C1F" w:rsidRPr="0054726E" w:rsidRDefault="00EF3C1F" w:rsidP="00EF3C1F">
            <w:pPr>
              <w:pStyle w:val="Sansinterligne"/>
              <w:rPr>
                <w:rFonts w:ascii="Marianne" w:hAnsi="Marianne"/>
                <w:sz w:val="20"/>
                <w:szCs w:val="20"/>
              </w:rPr>
            </w:pPr>
          </w:p>
        </w:tc>
      </w:tr>
      <w:tr w:rsidR="00EF3C1F" w:rsidRPr="0054726E" w14:paraId="58E298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13914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B827FA" w14:textId="77777777" w:rsidR="00EF3C1F" w:rsidRPr="0054726E" w:rsidRDefault="00EF3C1F" w:rsidP="00EF3C1F">
            <w:pPr>
              <w:pStyle w:val="Sansinterligne"/>
              <w:rPr>
                <w:rFonts w:ascii="Marianne" w:hAnsi="Marianne"/>
                <w:sz w:val="20"/>
                <w:szCs w:val="20"/>
              </w:rPr>
            </w:pPr>
          </w:p>
        </w:tc>
      </w:tr>
      <w:tr w:rsidR="00EF3C1F" w:rsidRPr="0054726E" w14:paraId="650F2D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12C18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9624D0" w14:textId="77777777" w:rsidR="00EF3C1F" w:rsidRPr="0054726E" w:rsidRDefault="00EF3C1F" w:rsidP="00EF3C1F">
            <w:pPr>
              <w:pStyle w:val="Sansinterligne"/>
              <w:rPr>
                <w:rFonts w:ascii="Marianne" w:hAnsi="Marianne"/>
                <w:sz w:val="20"/>
                <w:szCs w:val="20"/>
              </w:rPr>
            </w:pPr>
          </w:p>
        </w:tc>
      </w:tr>
      <w:tr w:rsidR="00EF3C1F" w:rsidRPr="0054726E" w14:paraId="45E8E82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4533F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E6BCE2" w14:textId="77777777" w:rsidR="00EF3C1F" w:rsidRPr="0054726E" w:rsidRDefault="00EF3C1F" w:rsidP="00EF3C1F">
            <w:pPr>
              <w:pStyle w:val="Sansinterligne"/>
              <w:rPr>
                <w:rFonts w:ascii="Marianne" w:hAnsi="Marianne"/>
                <w:i/>
                <w:iCs/>
                <w:sz w:val="20"/>
                <w:szCs w:val="20"/>
              </w:rPr>
            </w:pPr>
          </w:p>
        </w:tc>
      </w:tr>
      <w:tr w:rsidR="00EF3C1F" w:rsidRPr="0054726E" w14:paraId="02D95C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1E963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751CAA" w14:textId="77777777" w:rsidR="00EF3C1F" w:rsidRPr="0054726E" w:rsidRDefault="00EF3C1F" w:rsidP="00EF3C1F">
            <w:pPr>
              <w:pStyle w:val="Sansinterligne"/>
              <w:rPr>
                <w:rFonts w:ascii="Marianne" w:hAnsi="Marianne"/>
                <w:sz w:val="20"/>
                <w:szCs w:val="20"/>
              </w:rPr>
            </w:pPr>
          </w:p>
        </w:tc>
      </w:tr>
      <w:tr w:rsidR="00AC6FC9" w:rsidRPr="0054726E" w14:paraId="5AB56B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AB50B8" w14:textId="0ACDA155"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447126" w14:textId="77777777" w:rsidR="00AC6FC9" w:rsidRPr="0054726E" w:rsidRDefault="00AC6FC9" w:rsidP="00AC6FC9">
            <w:pPr>
              <w:pStyle w:val="Sansinterligne"/>
              <w:rPr>
                <w:rFonts w:ascii="Marianne" w:hAnsi="Marianne"/>
                <w:sz w:val="20"/>
                <w:szCs w:val="20"/>
              </w:rPr>
            </w:pPr>
          </w:p>
        </w:tc>
      </w:tr>
      <w:tr w:rsidR="00AC6FC9" w:rsidRPr="0054726E" w14:paraId="2794A0D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7AE5F8D"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7E828C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EAD87C"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7FBD00" w14:textId="77777777" w:rsidR="00AC6FC9" w:rsidRPr="0054726E" w:rsidRDefault="00AC6FC9" w:rsidP="00AC6FC9">
            <w:pPr>
              <w:pStyle w:val="Sansinterligne"/>
              <w:rPr>
                <w:rFonts w:ascii="Marianne" w:hAnsi="Marianne"/>
                <w:sz w:val="20"/>
                <w:szCs w:val="20"/>
              </w:rPr>
            </w:pPr>
          </w:p>
        </w:tc>
      </w:tr>
      <w:tr w:rsidR="00AC6FC9" w:rsidRPr="0054726E" w14:paraId="56549B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52333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83F4D5" w14:textId="77777777" w:rsidR="00AC6FC9" w:rsidRPr="0054726E" w:rsidRDefault="00AC6FC9" w:rsidP="00AC6FC9">
            <w:pPr>
              <w:pStyle w:val="Sansinterligne"/>
              <w:rPr>
                <w:rFonts w:ascii="Marianne" w:hAnsi="Marianne"/>
                <w:sz w:val="20"/>
                <w:szCs w:val="20"/>
              </w:rPr>
            </w:pPr>
          </w:p>
        </w:tc>
      </w:tr>
      <w:tr w:rsidR="00AC6FC9" w:rsidRPr="0054726E" w14:paraId="67C7FB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E1043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6A583E" w14:textId="77777777" w:rsidR="00AC6FC9" w:rsidRPr="0054726E" w:rsidRDefault="00AC6FC9" w:rsidP="00AC6FC9">
            <w:pPr>
              <w:pStyle w:val="Sansinterligne"/>
              <w:rPr>
                <w:rFonts w:ascii="Marianne" w:hAnsi="Marianne"/>
                <w:sz w:val="20"/>
                <w:szCs w:val="20"/>
              </w:rPr>
            </w:pPr>
          </w:p>
        </w:tc>
      </w:tr>
      <w:tr w:rsidR="00AC6FC9" w:rsidRPr="0054726E" w14:paraId="5A3D45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15659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E701D0" w14:textId="77777777" w:rsidR="00AC6FC9" w:rsidRPr="0054726E" w:rsidRDefault="00AC6FC9" w:rsidP="00AC6FC9">
            <w:pPr>
              <w:pStyle w:val="Sansinterligne"/>
              <w:rPr>
                <w:rFonts w:ascii="Marianne" w:hAnsi="Marianne"/>
                <w:sz w:val="20"/>
                <w:szCs w:val="20"/>
              </w:rPr>
            </w:pPr>
          </w:p>
        </w:tc>
      </w:tr>
    </w:tbl>
    <w:p w14:paraId="7BA50CBF" w14:textId="77777777" w:rsidR="00E879C2" w:rsidRPr="0054726E" w:rsidRDefault="00E879C2" w:rsidP="00E879C2"/>
    <w:p w14:paraId="05E704BC" w14:textId="77777777" w:rsidR="00E879C2" w:rsidRPr="0054726E" w:rsidRDefault="00E879C2" w:rsidP="00E879C2">
      <w:pPr>
        <w:pStyle w:val="Titre3"/>
        <w:numPr>
          <w:ilvl w:val="0"/>
          <w:numId w:val="0"/>
        </w:numPr>
        <w:rPr>
          <w:color w:val="002060"/>
          <w:sz w:val="20"/>
          <w:szCs w:val="20"/>
        </w:rPr>
      </w:pPr>
      <w:bookmarkStart w:id="678" w:name="_Toc207276909"/>
      <w:bookmarkStart w:id="679" w:name="__RefHeading___Toc37959_2787168394"/>
      <w:bookmarkStart w:id="680" w:name="_Toc214868128"/>
      <w:bookmarkStart w:id="681" w:name="_Toc215842653"/>
      <w:bookmarkStart w:id="682" w:name="_Toc216101366"/>
      <w:bookmarkStart w:id="683" w:name="_Toc216360479"/>
      <w:bookmarkStart w:id="684" w:name="_Toc216883367"/>
      <w:r w:rsidRPr="0054726E">
        <w:rPr>
          <w:color w:val="002060"/>
          <w:sz w:val="20"/>
          <w:szCs w:val="20"/>
        </w:rPr>
        <w:t xml:space="preserve">6-08. Pantalon de cérémonie </w:t>
      </w:r>
      <w:bookmarkEnd w:id="678"/>
      <w:bookmarkEnd w:id="679"/>
      <w:bookmarkEnd w:id="680"/>
      <w:r w:rsidRPr="0054726E">
        <w:rPr>
          <w:color w:val="002060"/>
          <w:sz w:val="20"/>
          <w:szCs w:val="20"/>
        </w:rPr>
        <w:t>terrestre - homme</w:t>
      </w:r>
      <w:bookmarkEnd w:id="681"/>
      <w:bookmarkEnd w:id="682"/>
      <w:bookmarkEnd w:id="683"/>
      <w:bookmarkEnd w:id="684"/>
    </w:p>
    <w:p w14:paraId="0AAD51D4"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A57C02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628E7F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5891FD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74693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F47DC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4CDDF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96726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EB1008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chaussures basses noires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6E7D69" w14:textId="77777777" w:rsidR="00E879C2" w:rsidRPr="0054726E" w:rsidRDefault="00E879C2" w:rsidP="00B52833">
            <w:pPr>
              <w:pStyle w:val="Sansinterligne"/>
              <w:rPr>
                <w:rFonts w:ascii="Marianne" w:hAnsi="Marianne"/>
                <w:sz w:val="20"/>
                <w:szCs w:val="20"/>
              </w:rPr>
            </w:pPr>
          </w:p>
        </w:tc>
      </w:tr>
      <w:tr w:rsidR="00E879C2" w:rsidRPr="0054726E" w14:paraId="574FE0F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FED1CB"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C33EE0" w14:textId="77777777" w:rsidR="00E879C2" w:rsidRPr="0054726E" w:rsidRDefault="00E879C2" w:rsidP="00B52833">
            <w:pPr>
              <w:pStyle w:val="Sansinterligne"/>
              <w:rPr>
                <w:rFonts w:ascii="Marianne" w:hAnsi="Marianne"/>
                <w:sz w:val="20"/>
                <w:szCs w:val="20"/>
              </w:rPr>
            </w:pPr>
          </w:p>
        </w:tc>
      </w:tr>
      <w:tr w:rsidR="00E879C2" w:rsidRPr="0054726E" w14:paraId="17D4ED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75D8B8"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07C9C8" w14:textId="77777777" w:rsidR="00E879C2" w:rsidRPr="0054726E" w:rsidRDefault="00E879C2" w:rsidP="00B52833">
            <w:pPr>
              <w:pStyle w:val="Sansinterligne"/>
              <w:rPr>
                <w:rFonts w:ascii="Marianne" w:hAnsi="Marianne"/>
                <w:sz w:val="20"/>
                <w:szCs w:val="20"/>
              </w:rPr>
            </w:pPr>
          </w:p>
        </w:tc>
      </w:tr>
      <w:tr w:rsidR="00E879C2" w:rsidRPr="0054726E" w14:paraId="65E0CE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AECE9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38D218" w14:textId="77777777" w:rsidR="00E879C2" w:rsidRPr="0054726E" w:rsidRDefault="00E879C2" w:rsidP="00B52833">
            <w:pPr>
              <w:pStyle w:val="Sansinterligne"/>
              <w:rPr>
                <w:rFonts w:ascii="Marianne" w:hAnsi="Marianne"/>
                <w:i/>
                <w:iCs/>
                <w:sz w:val="20"/>
                <w:szCs w:val="20"/>
              </w:rPr>
            </w:pPr>
          </w:p>
        </w:tc>
      </w:tr>
      <w:tr w:rsidR="00EF3C1F" w:rsidRPr="0054726E" w14:paraId="01E9DA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7970E7" w14:textId="0AC89245"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ED33D3" w14:textId="77777777" w:rsidR="00EF3C1F" w:rsidRPr="0054726E" w:rsidRDefault="00EF3C1F" w:rsidP="00EF3C1F">
            <w:pPr>
              <w:pStyle w:val="Sansinterligne"/>
              <w:rPr>
                <w:rFonts w:ascii="Marianne" w:hAnsi="Marianne"/>
                <w:i/>
                <w:iCs/>
                <w:sz w:val="20"/>
                <w:szCs w:val="20"/>
              </w:rPr>
            </w:pPr>
          </w:p>
        </w:tc>
      </w:tr>
      <w:tr w:rsidR="00EF3C1F" w:rsidRPr="0054726E" w14:paraId="2FDBCD2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71ABE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49FAAB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591E2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E70D6B" w14:textId="77777777" w:rsidR="00EF3C1F" w:rsidRPr="0054726E" w:rsidRDefault="00EF3C1F" w:rsidP="00EF3C1F">
            <w:pPr>
              <w:pStyle w:val="Sansinterligne"/>
              <w:rPr>
                <w:rFonts w:ascii="Marianne" w:hAnsi="Marianne"/>
                <w:i/>
                <w:iCs/>
                <w:sz w:val="20"/>
                <w:szCs w:val="20"/>
              </w:rPr>
            </w:pPr>
          </w:p>
        </w:tc>
      </w:tr>
      <w:tr w:rsidR="00EF3C1F" w:rsidRPr="0054726E" w14:paraId="328581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9B8B1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34B15F" w14:textId="77777777" w:rsidR="00EF3C1F" w:rsidRPr="0054726E" w:rsidRDefault="00EF3C1F" w:rsidP="00EF3C1F">
            <w:pPr>
              <w:pStyle w:val="Sansinterligne"/>
              <w:rPr>
                <w:rFonts w:ascii="Marianne" w:hAnsi="Marianne"/>
                <w:i/>
                <w:iCs/>
                <w:sz w:val="20"/>
                <w:szCs w:val="20"/>
              </w:rPr>
            </w:pPr>
          </w:p>
        </w:tc>
      </w:tr>
      <w:tr w:rsidR="00EF3C1F" w:rsidRPr="0054726E" w14:paraId="54B6BE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C7B14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E7B279" w14:textId="77777777" w:rsidR="00EF3C1F" w:rsidRPr="0054726E" w:rsidRDefault="00EF3C1F" w:rsidP="00EF3C1F">
            <w:pPr>
              <w:pStyle w:val="Sansinterligne"/>
              <w:rPr>
                <w:rFonts w:ascii="Marianne" w:hAnsi="Marianne"/>
                <w:i/>
                <w:iCs/>
                <w:sz w:val="20"/>
                <w:szCs w:val="20"/>
              </w:rPr>
            </w:pPr>
          </w:p>
        </w:tc>
      </w:tr>
      <w:tr w:rsidR="00EF3C1F" w:rsidRPr="0054726E" w14:paraId="0145C4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A6AAF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F93A7D" w14:textId="77777777" w:rsidR="00EF3C1F" w:rsidRPr="0054726E" w:rsidRDefault="00EF3C1F" w:rsidP="00EF3C1F">
            <w:pPr>
              <w:pStyle w:val="Sansinterligne"/>
              <w:rPr>
                <w:rFonts w:ascii="Marianne" w:hAnsi="Marianne"/>
                <w:i/>
                <w:iCs/>
                <w:sz w:val="20"/>
                <w:szCs w:val="20"/>
              </w:rPr>
            </w:pPr>
          </w:p>
        </w:tc>
      </w:tr>
      <w:tr w:rsidR="00EF3C1F" w:rsidRPr="0054726E" w14:paraId="5EA696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83AD9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A853E1" w14:textId="77777777" w:rsidR="00EF3C1F" w:rsidRPr="0054726E" w:rsidRDefault="00EF3C1F" w:rsidP="00EF3C1F">
            <w:pPr>
              <w:pStyle w:val="Sansinterligne"/>
              <w:rPr>
                <w:rFonts w:ascii="Marianne" w:hAnsi="Marianne"/>
                <w:sz w:val="20"/>
                <w:szCs w:val="20"/>
              </w:rPr>
            </w:pPr>
          </w:p>
        </w:tc>
      </w:tr>
      <w:tr w:rsidR="00EF3C1F" w:rsidRPr="0054726E" w14:paraId="2EE0DA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F091E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19C680" w14:textId="77777777" w:rsidR="00EF3C1F" w:rsidRPr="0054726E" w:rsidRDefault="00EF3C1F" w:rsidP="00EF3C1F">
            <w:pPr>
              <w:pStyle w:val="Sansinterligne"/>
              <w:rPr>
                <w:rFonts w:ascii="Marianne" w:hAnsi="Marianne"/>
                <w:sz w:val="20"/>
                <w:szCs w:val="20"/>
              </w:rPr>
            </w:pPr>
          </w:p>
        </w:tc>
      </w:tr>
      <w:tr w:rsidR="00EF3C1F" w:rsidRPr="0054726E" w14:paraId="645408E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3848B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4B6450" w14:textId="77777777" w:rsidR="00EF3C1F" w:rsidRPr="0054726E" w:rsidRDefault="00EF3C1F" w:rsidP="00EF3C1F">
            <w:pPr>
              <w:pStyle w:val="Sansinterligne"/>
              <w:rPr>
                <w:rFonts w:ascii="Marianne" w:hAnsi="Marianne"/>
                <w:sz w:val="20"/>
                <w:szCs w:val="20"/>
              </w:rPr>
            </w:pPr>
          </w:p>
        </w:tc>
      </w:tr>
      <w:tr w:rsidR="00EF3C1F" w:rsidRPr="0054726E" w14:paraId="22D64A7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E5C34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82752F" w14:textId="77777777" w:rsidR="00EF3C1F" w:rsidRPr="0054726E" w:rsidRDefault="00EF3C1F" w:rsidP="00EF3C1F">
            <w:pPr>
              <w:pStyle w:val="Sansinterligne"/>
              <w:rPr>
                <w:rFonts w:ascii="Marianne" w:hAnsi="Marianne"/>
                <w:i/>
                <w:iCs/>
                <w:sz w:val="20"/>
                <w:szCs w:val="20"/>
              </w:rPr>
            </w:pPr>
          </w:p>
        </w:tc>
      </w:tr>
      <w:tr w:rsidR="00EF3C1F" w:rsidRPr="0054726E" w14:paraId="44BF5E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F4830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52EF9E" w14:textId="77777777" w:rsidR="00EF3C1F" w:rsidRPr="0054726E" w:rsidRDefault="00EF3C1F" w:rsidP="00EF3C1F">
            <w:pPr>
              <w:pStyle w:val="Sansinterligne"/>
              <w:rPr>
                <w:rFonts w:ascii="Marianne" w:hAnsi="Marianne"/>
                <w:sz w:val="20"/>
                <w:szCs w:val="20"/>
              </w:rPr>
            </w:pPr>
          </w:p>
        </w:tc>
      </w:tr>
      <w:tr w:rsidR="00AC6FC9" w:rsidRPr="0054726E" w14:paraId="295AD4A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EFA2BA" w14:textId="053945C2"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4280FB" w14:textId="77777777" w:rsidR="00AC6FC9" w:rsidRPr="0054726E" w:rsidRDefault="00AC6FC9" w:rsidP="00AC6FC9">
            <w:pPr>
              <w:pStyle w:val="Sansinterligne"/>
              <w:rPr>
                <w:rFonts w:ascii="Marianne" w:hAnsi="Marianne"/>
                <w:sz w:val="20"/>
                <w:szCs w:val="20"/>
              </w:rPr>
            </w:pPr>
          </w:p>
        </w:tc>
      </w:tr>
      <w:tr w:rsidR="00AC6FC9" w:rsidRPr="0054726E" w14:paraId="3D8E3E9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AABFD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163645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053780"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2EE5E5" w14:textId="77777777" w:rsidR="00AC6FC9" w:rsidRPr="0054726E" w:rsidRDefault="00AC6FC9" w:rsidP="00AC6FC9">
            <w:pPr>
              <w:pStyle w:val="Sansinterligne"/>
              <w:rPr>
                <w:rFonts w:ascii="Marianne" w:hAnsi="Marianne"/>
                <w:sz w:val="20"/>
                <w:szCs w:val="20"/>
              </w:rPr>
            </w:pPr>
          </w:p>
        </w:tc>
      </w:tr>
      <w:tr w:rsidR="00AC6FC9" w:rsidRPr="0054726E" w14:paraId="068369B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05D82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42249C" w14:textId="77777777" w:rsidR="00AC6FC9" w:rsidRPr="0054726E" w:rsidRDefault="00AC6FC9" w:rsidP="00AC6FC9">
            <w:pPr>
              <w:pStyle w:val="Sansinterligne"/>
              <w:rPr>
                <w:rFonts w:ascii="Marianne" w:hAnsi="Marianne"/>
                <w:sz w:val="20"/>
                <w:szCs w:val="20"/>
              </w:rPr>
            </w:pPr>
          </w:p>
        </w:tc>
      </w:tr>
      <w:tr w:rsidR="00AC6FC9" w:rsidRPr="0054726E" w14:paraId="1342D5C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7B3A5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790F0A" w14:textId="77777777" w:rsidR="00AC6FC9" w:rsidRPr="0054726E" w:rsidRDefault="00AC6FC9" w:rsidP="00AC6FC9">
            <w:pPr>
              <w:pStyle w:val="Sansinterligne"/>
              <w:rPr>
                <w:rFonts w:ascii="Marianne" w:hAnsi="Marianne"/>
                <w:sz w:val="20"/>
                <w:szCs w:val="20"/>
              </w:rPr>
            </w:pPr>
          </w:p>
        </w:tc>
      </w:tr>
      <w:tr w:rsidR="00AC6FC9" w:rsidRPr="0054726E" w14:paraId="32EB9B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0F7F9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9EB753" w14:textId="77777777" w:rsidR="00AC6FC9" w:rsidRPr="0054726E" w:rsidRDefault="00AC6FC9" w:rsidP="00AC6FC9">
            <w:pPr>
              <w:pStyle w:val="Sansinterligne"/>
              <w:rPr>
                <w:rFonts w:ascii="Marianne" w:hAnsi="Marianne"/>
                <w:sz w:val="20"/>
                <w:szCs w:val="20"/>
              </w:rPr>
            </w:pPr>
          </w:p>
        </w:tc>
      </w:tr>
    </w:tbl>
    <w:p w14:paraId="13AA3E3E" w14:textId="77777777" w:rsidR="00E879C2" w:rsidRPr="0054726E" w:rsidRDefault="00E879C2" w:rsidP="00E879C2"/>
    <w:p w14:paraId="0522856D" w14:textId="77777777" w:rsidR="00E879C2" w:rsidRPr="0054726E" w:rsidRDefault="00E879C2" w:rsidP="00E879C2">
      <w:pPr>
        <w:pStyle w:val="Titre3"/>
        <w:numPr>
          <w:ilvl w:val="0"/>
          <w:numId w:val="0"/>
        </w:numPr>
        <w:rPr>
          <w:color w:val="002060"/>
          <w:sz w:val="20"/>
          <w:szCs w:val="20"/>
        </w:rPr>
      </w:pPr>
      <w:bookmarkStart w:id="685" w:name="_Toc207276910"/>
      <w:bookmarkStart w:id="686" w:name="__RefHeading___Toc37961_2787168394"/>
      <w:bookmarkStart w:id="687" w:name="_Toc214868129"/>
      <w:bookmarkStart w:id="688" w:name="_Toc215842654"/>
      <w:bookmarkStart w:id="689" w:name="_Toc216101367"/>
      <w:bookmarkStart w:id="690" w:name="_Toc216360480"/>
      <w:bookmarkStart w:id="691" w:name="_Toc216883368"/>
      <w:r w:rsidRPr="0054726E">
        <w:rPr>
          <w:color w:val="002060"/>
          <w:sz w:val="20"/>
          <w:szCs w:val="20"/>
        </w:rPr>
        <w:t xml:space="preserve">6-09. Pantalon de cérémonie </w:t>
      </w:r>
      <w:bookmarkEnd w:id="685"/>
      <w:bookmarkEnd w:id="686"/>
      <w:bookmarkEnd w:id="687"/>
      <w:r w:rsidRPr="0054726E">
        <w:rPr>
          <w:color w:val="002060"/>
          <w:sz w:val="20"/>
          <w:szCs w:val="20"/>
        </w:rPr>
        <w:t>aéromaritime - femme</w:t>
      </w:r>
      <w:bookmarkEnd w:id="688"/>
      <w:bookmarkEnd w:id="689"/>
      <w:bookmarkEnd w:id="690"/>
      <w:bookmarkEnd w:id="691"/>
    </w:p>
    <w:p w14:paraId="18656338"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1A3C37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49C0CC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E01EEE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8E0EB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D7206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2F9F9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37AAB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19D771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escarpins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ED8452" w14:textId="77777777" w:rsidR="00E879C2" w:rsidRPr="0054726E" w:rsidRDefault="00E879C2" w:rsidP="00B52833">
            <w:pPr>
              <w:pStyle w:val="Sansinterligne"/>
              <w:rPr>
                <w:rFonts w:ascii="Marianne" w:hAnsi="Marianne"/>
                <w:sz w:val="20"/>
                <w:szCs w:val="20"/>
              </w:rPr>
            </w:pPr>
          </w:p>
        </w:tc>
      </w:tr>
      <w:tr w:rsidR="00E879C2" w:rsidRPr="0054726E" w14:paraId="4533BD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EB8C64"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75BF2B" w14:textId="77777777" w:rsidR="00E879C2" w:rsidRPr="0054726E" w:rsidRDefault="00E879C2" w:rsidP="00814E21">
            <w:pPr>
              <w:pStyle w:val="Sansinterligne"/>
              <w:rPr>
                <w:rFonts w:ascii="Marianne" w:hAnsi="Marianne"/>
                <w:sz w:val="20"/>
                <w:szCs w:val="20"/>
              </w:rPr>
            </w:pPr>
          </w:p>
        </w:tc>
      </w:tr>
      <w:tr w:rsidR="00E879C2" w:rsidRPr="0054726E" w14:paraId="07DA0DA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05FC06"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A2711C" w14:textId="77777777" w:rsidR="00E879C2" w:rsidRPr="0054726E" w:rsidRDefault="00E879C2" w:rsidP="00814E21">
            <w:pPr>
              <w:pStyle w:val="Sansinterligne"/>
              <w:rPr>
                <w:rFonts w:ascii="Marianne" w:hAnsi="Marianne"/>
                <w:sz w:val="20"/>
                <w:szCs w:val="20"/>
              </w:rPr>
            </w:pPr>
          </w:p>
        </w:tc>
      </w:tr>
      <w:tr w:rsidR="00E879C2" w:rsidRPr="0054726E" w14:paraId="2D2371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496D6B"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F787D9" w14:textId="77777777" w:rsidR="00E879C2" w:rsidRPr="0054726E" w:rsidRDefault="00E879C2" w:rsidP="00814E21">
            <w:pPr>
              <w:pStyle w:val="Sansinterligne"/>
              <w:rPr>
                <w:rFonts w:ascii="Marianne" w:hAnsi="Marianne"/>
                <w:i/>
                <w:iCs/>
                <w:sz w:val="20"/>
                <w:szCs w:val="20"/>
              </w:rPr>
            </w:pPr>
          </w:p>
        </w:tc>
      </w:tr>
      <w:tr w:rsidR="00EF3C1F" w:rsidRPr="0054726E" w14:paraId="549C32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7498BA" w14:textId="49989B62"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1408A4" w14:textId="77777777" w:rsidR="00EF3C1F" w:rsidRPr="0054726E" w:rsidRDefault="00EF3C1F" w:rsidP="00EF3C1F">
            <w:pPr>
              <w:pStyle w:val="Sansinterligne"/>
              <w:rPr>
                <w:rFonts w:ascii="Marianne" w:hAnsi="Marianne"/>
                <w:i/>
                <w:iCs/>
                <w:sz w:val="20"/>
                <w:szCs w:val="20"/>
              </w:rPr>
            </w:pPr>
          </w:p>
        </w:tc>
      </w:tr>
      <w:tr w:rsidR="00EF3C1F" w:rsidRPr="0054726E" w14:paraId="12F5970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D30F0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7B3196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AED20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BD7B57" w14:textId="77777777" w:rsidR="00EF3C1F" w:rsidRPr="0054726E" w:rsidRDefault="00EF3C1F" w:rsidP="00EF3C1F">
            <w:pPr>
              <w:pStyle w:val="Sansinterligne"/>
              <w:rPr>
                <w:rFonts w:ascii="Marianne" w:hAnsi="Marianne"/>
                <w:i/>
                <w:iCs/>
                <w:sz w:val="20"/>
                <w:szCs w:val="20"/>
              </w:rPr>
            </w:pPr>
          </w:p>
        </w:tc>
      </w:tr>
      <w:tr w:rsidR="00EF3C1F" w:rsidRPr="0054726E" w14:paraId="22D8F1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55EAE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208D48" w14:textId="77777777" w:rsidR="00EF3C1F" w:rsidRPr="0054726E" w:rsidRDefault="00EF3C1F" w:rsidP="00EF3C1F">
            <w:pPr>
              <w:pStyle w:val="Sansinterligne"/>
              <w:rPr>
                <w:rFonts w:ascii="Marianne" w:hAnsi="Marianne"/>
                <w:i/>
                <w:iCs/>
                <w:sz w:val="20"/>
                <w:szCs w:val="20"/>
              </w:rPr>
            </w:pPr>
          </w:p>
        </w:tc>
      </w:tr>
      <w:tr w:rsidR="00EF3C1F" w:rsidRPr="0054726E" w14:paraId="0906AB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ADF14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0D6C75" w14:textId="77777777" w:rsidR="00EF3C1F" w:rsidRPr="0054726E" w:rsidRDefault="00EF3C1F" w:rsidP="00EF3C1F">
            <w:pPr>
              <w:pStyle w:val="Sansinterligne"/>
              <w:rPr>
                <w:rFonts w:ascii="Marianne" w:hAnsi="Marianne"/>
                <w:i/>
                <w:iCs/>
                <w:sz w:val="20"/>
                <w:szCs w:val="20"/>
              </w:rPr>
            </w:pPr>
          </w:p>
        </w:tc>
      </w:tr>
      <w:tr w:rsidR="00EF3C1F" w:rsidRPr="0054726E" w14:paraId="1602370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EF50E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FEA4B9" w14:textId="77777777" w:rsidR="00EF3C1F" w:rsidRPr="0054726E" w:rsidRDefault="00EF3C1F" w:rsidP="00EF3C1F">
            <w:pPr>
              <w:pStyle w:val="Sansinterligne"/>
              <w:rPr>
                <w:rFonts w:ascii="Marianne" w:hAnsi="Marianne"/>
                <w:i/>
                <w:iCs/>
                <w:sz w:val="20"/>
                <w:szCs w:val="20"/>
              </w:rPr>
            </w:pPr>
          </w:p>
        </w:tc>
      </w:tr>
      <w:tr w:rsidR="00EF3C1F" w:rsidRPr="0054726E" w14:paraId="701C1A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050D7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E32C02" w14:textId="77777777" w:rsidR="00EF3C1F" w:rsidRPr="0054726E" w:rsidRDefault="00EF3C1F" w:rsidP="00EF3C1F">
            <w:pPr>
              <w:pStyle w:val="Sansinterligne"/>
              <w:rPr>
                <w:rFonts w:ascii="Marianne" w:hAnsi="Marianne"/>
                <w:sz w:val="20"/>
                <w:szCs w:val="20"/>
              </w:rPr>
            </w:pPr>
          </w:p>
        </w:tc>
      </w:tr>
      <w:tr w:rsidR="00EF3C1F" w:rsidRPr="0054726E" w14:paraId="59E0D9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24F4D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D16A1F" w14:textId="77777777" w:rsidR="00EF3C1F" w:rsidRPr="0054726E" w:rsidRDefault="00EF3C1F" w:rsidP="00EF3C1F">
            <w:pPr>
              <w:pStyle w:val="Sansinterligne"/>
              <w:rPr>
                <w:rFonts w:ascii="Marianne" w:hAnsi="Marianne"/>
                <w:sz w:val="20"/>
                <w:szCs w:val="20"/>
              </w:rPr>
            </w:pPr>
          </w:p>
        </w:tc>
      </w:tr>
      <w:tr w:rsidR="00EF3C1F" w:rsidRPr="0054726E" w14:paraId="4BF24B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03840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ECF14F" w14:textId="77777777" w:rsidR="00EF3C1F" w:rsidRPr="0054726E" w:rsidRDefault="00EF3C1F" w:rsidP="00EF3C1F">
            <w:pPr>
              <w:pStyle w:val="Sansinterligne"/>
              <w:rPr>
                <w:rFonts w:ascii="Marianne" w:hAnsi="Marianne"/>
                <w:sz w:val="20"/>
                <w:szCs w:val="20"/>
              </w:rPr>
            </w:pPr>
          </w:p>
        </w:tc>
      </w:tr>
      <w:tr w:rsidR="00EF3C1F" w:rsidRPr="0054726E" w14:paraId="3211759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4EF05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67ED8F" w14:textId="77777777" w:rsidR="00EF3C1F" w:rsidRPr="0054726E" w:rsidRDefault="00EF3C1F" w:rsidP="00EF3C1F">
            <w:pPr>
              <w:pStyle w:val="Sansinterligne"/>
              <w:rPr>
                <w:rFonts w:ascii="Marianne" w:hAnsi="Marianne"/>
                <w:i/>
                <w:iCs/>
                <w:sz w:val="20"/>
                <w:szCs w:val="20"/>
              </w:rPr>
            </w:pPr>
          </w:p>
        </w:tc>
      </w:tr>
      <w:tr w:rsidR="00EF3C1F" w:rsidRPr="0054726E" w14:paraId="377F07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DA131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1BAB14" w14:textId="77777777" w:rsidR="00EF3C1F" w:rsidRPr="0054726E" w:rsidRDefault="00EF3C1F" w:rsidP="00EF3C1F">
            <w:pPr>
              <w:pStyle w:val="Sansinterligne"/>
              <w:rPr>
                <w:rFonts w:ascii="Marianne" w:hAnsi="Marianne"/>
                <w:sz w:val="20"/>
                <w:szCs w:val="20"/>
              </w:rPr>
            </w:pPr>
          </w:p>
        </w:tc>
      </w:tr>
      <w:tr w:rsidR="00AC6FC9" w:rsidRPr="0054726E" w14:paraId="110D88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15996A" w14:textId="42F5843C"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AB4F49" w14:textId="77777777" w:rsidR="00AC6FC9" w:rsidRPr="0054726E" w:rsidRDefault="00AC6FC9" w:rsidP="00AC6FC9">
            <w:pPr>
              <w:pStyle w:val="Sansinterligne"/>
              <w:rPr>
                <w:rFonts w:ascii="Marianne" w:hAnsi="Marianne"/>
                <w:sz w:val="20"/>
                <w:szCs w:val="20"/>
              </w:rPr>
            </w:pPr>
          </w:p>
        </w:tc>
      </w:tr>
      <w:tr w:rsidR="00AC6FC9" w:rsidRPr="0054726E" w14:paraId="2CDF900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F5F7A32"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5BE9F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A446EA"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413C9A" w14:textId="77777777" w:rsidR="00AC6FC9" w:rsidRPr="0054726E" w:rsidRDefault="00AC6FC9" w:rsidP="00AC6FC9">
            <w:pPr>
              <w:pStyle w:val="Sansinterligne"/>
              <w:rPr>
                <w:rFonts w:ascii="Marianne" w:hAnsi="Marianne"/>
                <w:sz w:val="20"/>
                <w:szCs w:val="20"/>
              </w:rPr>
            </w:pPr>
          </w:p>
        </w:tc>
      </w:tr>
      <w:tr w:rsidR="00AC6FC9" w:rsidRPr="0054726E" w14:paraId="112FFC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F0937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566365" w14:textId="77777777" w:rsidR="00AC6FC9" w:rsidRPr="0054726E" w:rsidRDefault="00AC6FC9" w:rsidP="00AC6FC9">
            <w:pPr>
              <w:pStyle w:val="Sansinterligne"/>
              <w:rPr>
                <w:rFonts w:ascii="Marianne" w:hAnsi="Marianne"/>
                <w:sz w:val="20"/>
                <w:szCs w:val="20"/>
              </w:rPr>
            </w:pPr>
          </w:p>
        </w:tc>
      </w:tr>
      <w:tr w:rsidR="00AC6FC9" w:rsidRPr="0054726E" w14:paraId="5121C6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000A2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930B36" w14:textId="77777777" w:rsidR="00AC6FC9" w:rsidRPr="0054726E" w:rsidRDefault="00AC6FC9" w:rsidP="00AC6FC9">
            <w:pPr>
              <w:pStyle w:val="Sansinterligne"/>
              <w:rPr>
                <w:rFonts w:ascii="Marianne" w:hAnsi="Marianne"/>
                <w:sz w:val="20"/>
                <w:szCs w:val="20"/>
              </w:rPr>
            </w:pPr>
          </w:p>
        </w:tc>
      </w:tr>
      <w:tr w:rsidR="00AC6FC9" w:rsidRPr="0054726E" w14:paraId="5800A3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BD531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2A6F67" w14:textId="77777777" w:rsidR="00AC6FC9" w:rsidRPr="0054726E" w:rsidRDefault="00AC6FC9" w:rsidP="00AC6FC9">
            <w:pPr>
              <w:pStyle w:val="Sansinterligne"/>
              <w:rPr>
                <w:rFonts w:ascii="Marianne" w:hAnsi="Marianne"/>
                <w:sz w:val="20"/>
                <w:szCs w:val="20"/>
              </w:rPr>
            </w:pPr>
          </w:p>
        </w:tc>
      </w:tr>
    </w:tbl>
    <w:p w14:paraId="2B8E351B" w14:textId="77777777" w:rsidR="00E879C2" w:rsidRPr="0054726E" w:rsidRDefault="00E879C2" w:rsidP="00E879C2"/>
    <w:p w14:paraId="09981618" w14:textId="77777777" w:rsidR="00E879C2" w:rsidRPr="0054726E" w:rsidRDefault="00E879C2" w:rsidP="00E879C2">
      <w:pPr>
        <w:pStyle w:val="Titre3"/>
        <w:numPr>
          <w:ilvl w:val="0"/>
          <w:numId w:val="0"/>
        </w:numPr>
        <w:rPr>
          <w:color w:val="002060"/>
          <w:sz w:val="20"/>
          <w:szCs w:val="20"/>
        </w:rPr>
      </w:pPr>
      <w:bookmarkStart w:id="692" w:name="_Toc207276911"/>
      <w:bookmarkStart w:id="693" w:name="__RefHeading___Toc37963_2787168394"/>
      <w:bookmarkStart w:id="694" w:name="_Toc214868130"/>
      <w:bookmarkStart w:id="695" w:name="_Toc215842655"/>
      <w:bookmarkStart w:id="696" w:name="_Toc216101368"/>
      <w:bookmarkStart w:id="697" w:name="_Toc216360481"/>
      <w:bookmarkStart w:id="698" w:name="_Toc216883369"/>
      <w:r w:rsidRPr="0054726E">
        <w:rPr>
          <w:color w:val="002060"/>
          <w:sz w:val="20"/>
          <w:szCs w:val="20"/>
        </w:rPr>
        <w:t xml:space="preserve">6-10. Pantalon de cérémonie </w:t>
      </w:r>
      <w:bookmarkEnd w:id="692"/>
      <w:bookmarkEnd w:id="693"/>
      <w:bookmarkEnd w:id="694"/>
      <w:r w:rsidRPr="0054726E">
        <w:rPr>
          <w:color w:val="002060"/>
          <w:sz w:val="20"/>
          <w:szCs w:val="20"/>
        </w:rPr>
        <w:t>aéromaritime - homme</w:t>
      </w:r>
      <w:bookmarkEnd w:id="695"/>
      <w:bookmarkEnd w:id="696"/>
      <w:bookmarkEnd w:id="697"/>
      <w:bookmarkEnd w:id="698"/>
    </w:p>
    <w:p w14:paraId="2A943C8F"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E48700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3E4096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669CC52"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BFEB9A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25E25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DF6E0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D04B0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8DAC18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chaussures basses noires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3E3EAA" w14:textId="77777777" w:rsidR="00E879C2" w:rsidRPr="0054726E" w:rsidRDefault="00E879C2" w:rsidP="00B52833">
            <w:pPr>
              <w:pStyle w:val="Sansinterligne"/>
              <w:rPr>
                <w:rFonts w:ascii="Marianne" w:hAnsi="Marianne"/>
                <w:sz w:val="20"/>
                <w:szCs w:val="20"/>
              </w:rPr>
            </w:pPr>
          </w:p>
        </w:tc>
      </w:tr>
      <w:tr w:rsidR="00E879C2" w:rsidRPr="0054726E" w14:paraId="5DD606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11E83B"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06D2E8" w14:textId="77777777" w:rsidR="00E879C2" w:rsidRPr="0054726E" w:rsidRDefault="00E879C2" w:rsidP="00B52833">
            <w:pPr>
              <w:pStyle w:val="Sansinterligne"/>
              <w:rPr>
                <w:rFonts w:ascii="Marianne" w:hAnsi="Marianne"/>
                <w:sz w:val="20"/>
                <w:szCs w:val="20"/>
              </w:rPr>
            </w:pPr>
          </w:p>
        </w:tc>
      </w:tr>
      <w:tr w:rsidR="00E879C2" w:rsidRPr="0054726E" w14:paraId="7DD33A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BD41D1"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92DA72" w14:textId="77777777" w:rsidR="00E879C2" w:rsidRPr="0054726E" w:rsidRDefault="00E879C2" w:rsidP="00B52833">
            <w:pPr>
              <w:pStyle w:val="Sansinterligne"/>
              <w:rPr>
                <w:rFonts w:ascii="Marianne" w:hAnsi="Marianne"/>
                <w:sz w:val="20"/>
                <w:szCs w:val="20"/>
              </w:rPr>
            </w:pPr>
          </w:p>
        </w:tc>
      </w:tr>
      <w:tr w:rsidR="00E879C2" w:rsidRPr="0054726E" w14:paraId="0609AD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7560D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10A152" w14:textId="77777777" w:rsidR="00E879C2" w:rsidRPr="0054726E" w:rsidRDefault="00E879C2" w:rsidP="00B52833">
            <w:pPr>
              <w:pStyle w:val="Sansinterligne"/>
              <w:rPr>
                <w:rFonts w:ascii="Marianne" w:hAnsi="Marianne"/>
                <w:i/>
                <w:iCs/>
                <w:sz w:val="20"/>
                <w:szCs w:val="20"/>
              </w:rPr>
            </w:pPr>
          </w:p>
        </w:tc>
      </w:tr>
      <w:tr w:rsidR="00EF3C1F" w:rsidRPr="0054726E" w14:paraId="32C754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9E2866" w14:textId="623E75AF"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80A1AE" w14:textId="77777777" w:rsidR="00EF3C1F" w:rsidRPr="0054726E" w:rsidRDefault="00EF3C1F" w:rsidP="00EF3C1F">
            <w:pPr>
              <w:pStyle w:val="Sansinterligne"/>
              <w:rPr>
                <w:rFonts w:ascii="Marianne" w:hAnsi="Marianne"/>
                <w:i/>
                <w:iCs/>
                <w:sz w:val="20"/>
                <w:szCs w:val="20"/>
              </w:rPr>
            </w:pPr>
          </w:p>
        </w:tc>
      </w:tr>
      <w:tr w:rsidR="00EF3C1F" w:rsidRPr="0054726E" w14:paraId="0E3BEB2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C5B1B8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1291A2B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B8FA3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6472B6" w14:textId="77777777" w:rsidR="00EF3C1F" w:rsidRPr="0054726E" w:rsidRDefault="00EF3C1F" w:rsidP="00EF3C1F">
            <w:pPr>
              <w:pStyle w:val="Sansinterligne"/>
              <w:rPr>
                <w:rFonts w:ascii="Marianne" w:hAnsi="Marianne"/>
                <w:i/>
                <w:iCs/>
                <w:sz w:val="20"/>
                <w:szCs w:val="20"/>
              </w:rPr>
            </w:pPr>
          </w:p>
        </w:tc>
      </w:tr>
      <w:tr w:rsidR="00EF3C1F" w:rsidRPr="0054726E" w14:paraId="466122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1AE31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861F07" w14:textId="77777777" w:rsidR="00EF3C1F" w:rsidRPr="0054726E" w:rsidRDefault="00EF3C1F" w:rsidP="00EF3C1F">
            <w:pPr>
              <w:pStyle w:val="Sansinterligne"/>
              <w:rPr>
                <w:rFonts w:ascii="Marianne" w:hAnsi="Marianne"/>
                <w:i/>
                <w:iCs/>
                <w:sz w:val="20"/>
                <w:szCs w:val="20"/>
              </w:rPr>
            </w:pPr>
          </w:p>
        </w:tc>
      </w:tr>
      <w:tr w:rsidR="00EF3C1F" w:rsidRPr="0054726E" w14:paraId="158F87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6972B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61AF51" w14:textId="77777777" w:rsidR="00EF3C1F" w:rsidRPr="0054726E" w:rsidRDefault="00EF3C1F" w:rsidP="00EF3C1F">
            <w:pPr>
              <w:pStyle w:val="Sansinterligne"/>
              <w:rPr>
                <w:rFonts w:ascii="Marianne" w:hAnsi="Marianne"/>
                <w:i/>
                <w:iCs/>
                <w:sz w:val="20"/>
                <w:szCs w:val="20"/>
              </w:rPr>
            </w:pPr>
          </w:p>
        </w:tc>
      </w:tr>
      <w:tr w:rsidR="00EF3C1F" w:rsidRPr="0054726E" w14:paraId="6D11A3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3CC24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F625B7" w14:textId="77777777" w:rsidR="00EF3C1F" w:rsidRPr="0054726E" w:rsidRDefault="00EF3C1F" w:rsidP="00EF3C1F">
            <w:pPr>
              <w:pStyle w:val="Sansinterligne"/>
              <w:rPr>
                <w:rFonts w:ascii="Marianne" w:hAnsi="Marianne"/>
                <w:i/>
                <w:iCs/>
                <w:sz w:val="20"/>
                <w:szCs w:val="20"/>
              </w:rPr>
            </w:pPr>
          </w:p>
        </w:tc>
      </w:tr>
      <w:tr w:rsidR="00EF3C1F" w:rsidRPr="0054726E" w14:paraId="6C6B0B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CCF7D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4C4E77" w14:textId="77777777" w:rsidR="00EF3C1F" w:rsidRPr="0054726E" w:rsidRDefault="00EF3C1F" w:rsidP="00EF3C1F">
            <w:pPr>
              <w:pStyle w:val="Sansinterligne"/>
              <w:rPr>
                <w:rFonts w:ascii="Marianne" w:hAnsi="Marianne"/>
                <w:sz w:val="20"/>
                <w:szCs w:val="20"/>
              </w:rPr>
            </w:pPr>
          </w:p>
        </w:tc>
      </w:tr>
      <w:tr w:rsidR="00EF3C1F" w:rsidRPr="0054726E" w14:paraId="4233C7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B3E97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0F7622" w14:textId="77777777" w:rsidR="00EF3C1F" w:rsidRPr="0054726E" w:rsidRDefault="00EF3C1F" w:rsidP="00EF3C1F">
            <w:pPr>
              <w:pStyle w:val="Sansinterligne"/>
              <w:rPr>
                <w:rFonts w:ascii="Marianne" w:hAnsi="Marianne"/>
                <w:sz w:val="20"/>
                <w:szCs w:val="20"/>
              </w:rPr>
            </w:pPr>
          </w:p>
        </w:tc>
      </w:tr>
      <w:tr w:rsidR="00EF3C1F" w:rsidRPr="0054726E" w14:paraId="77C04C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70A8D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0AF75C" w14:textId="77777777" w:rsidR="00EF3C1F" w:rsidRPr="0054726E" w:rsidRDefault="00EF3C1F" w:rsidP="00EF3C1F">
            <w:pPr>
              <w:pStyle w:val="Sansinterligne"/>
              <w:rPr>
                <w:rFonts w:ascii="Marianne" w:hAnsi="Marianne"/>
                <w:sz w:val="20"/>
                <w:szCs w:val="20"/>
              </w:rPr>
            </w:pPr>
          </w:p>
        </w:tc>
      </w:tr>
      <w:tr w:rsidR="00EF3C1F" w:rsidRPr="0054726E" w14:paraId="3AD9DAA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40E0C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FC947F" w14:textId="77777777" w:rsidR="00EF3C1F" w:rsidRPr="0054726E" w:rsidRDefault="00EF3C1F" w:rsidP="00EF3C1F">
            <w:pPr>
              <w:pStyle w:val="Sansinterligne"/>
              <w:rPr>
                <w:rFonts w:ascii="Marianne" w:hAnsi="Marianne"/>
                <w:i/>
                <w:iCs/>
                <w:sz w:val="20"/>
                <w:szCs w:val="20"/>
              </w:rPr>
            </w:pPr>
          </w:p>
        </w:tc>
      </w:tr>
      <w:tr w:rsidR="00EF3C1F" w:rsidRPr="0054726E" w14:paraId="7643DB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A5FEB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29F90A" w14:textId="77777777" w:rsidR="00EF3C1F" w:rsidRPr="0054726E" w:rsidRDefault="00EF3C1F" w:rsidP="00EF3C1F">
            <w:pPr>
              <w:pStyle w:val="Sansinterligne"/>
              <w:rPr>
                <w:rFonts w:ascii="Marianne" w:hAnsi="Marianne"/>
                <w:sz w:val="20"/>
                <w:szCs w:val="20"/>
              </w:rPr>
            </w:pPr>
          </w:p>
        </w:tc>
      </w:tr>
      <w:tr w:rsidR="00AC6FC9" w:rsidRPr="0054726E" w14:paraId="2CACD7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59FB28" w14:textId="2D82EBC9"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052D6F" w14:textId="77777777" w:rsidR="00AC6FC9" w:rsidRPr="0054726E" w:rsidRDefault="00AC6FC9" w:rsidP="00AC6FC9">
            <w:pPr>
              <w:pStyle w:val="Sansinterligne"/>
              <w:rPr>
                <w:rFonts w:ascii="Marianne" w:hAnsi="Marianne"/>
                <w:sz w:val="20"/>
                <w:szCs w:val="20"/>
              </w:rPr>
            </w:pPr>
          </w:p>
        </w:tc>
      </w:tr>
      <w:tr w:rsidR="00AC6FC9" w:rsidRPr="0054726E" w14:paraId="56BD9F6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454729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0C1B7C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99900E"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384E29" w14:textId="77777777" w:rsidR="00AC6FC9" w:rsidRPr="0054726E" w:rsidRDefault="00AC6FC9" w:rsidP="00AC6FC9">
            <w:pPr>
              <w:pStyle w:val="Sansinterligne"/>
              <w:rPr>
                <w:rFonts w:ascii="Marianne" w:hAnsi="Marianne"/>
                <w:sz w:val="20"/>
                <w:szCs w:val="20"/>
              </w:rPr>
            </w:pPr>
          </w:p>
        </w:tc>
      </w:tr>
      <w:tr w:rsidR="00AC6FC9" w:rsidRPr="0054726E" w14:paraId="648E7E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7F1D8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9DB0A5" w14:textId="77777777" w:rsidR="00AC6FC9" w:rsidRPr="0054726E" w:rsidRDefault="00AC6FC9" w:rsidP="00AC6FC9">
            <w:pPr>
              <w:pStyle w:val="Sansinterligne"/>
              <w:rPr>
                <w:rFonts w:ascii="Marianne" w:hAnsi="Marianne"/>
                <w:sz w:val="20"/>
                <w:szCs w:val="20"/>
              </w:rPr>
            </w:pPr>
          </w:p>
        </w:tc>
      </w:tr>
      <w:tr w:rsidR="00AC6FC9" w:rsidRPr="0054726E" w14:paraId="3AE420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992A6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FBB890" w14:textId="77777777" w:rsidR="00AC6FC9" w:rsidRPr="0054726E" w:rsidRDefault="00AC6FC9" w:rsidP="00AC6FC9">
            <w:pPr>
              <w:pStyle w:val="Sansinterligne"/>
              <w:rPr>
                <w:rFonts w:ascii="Marianne" w:hAnsi="Marianne"/>
                <w:sz w:val="20"/>
                <w:szCs w:val="20"/>
              </w:rPr>
            </w:pPr>
          </w:p>
        </w:tc>
      </w:tr>
      <w:tr w:rsidR="00AC6FC9" w:rsidRPr="0054726E" w14:paraId="780BDB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B8792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Eléments de confort éventuels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0C89B6" w14:textId="77777777" w:rsidR="00AC6FC9" w:rsidRPr="0054726E" w:rsidRDefault="00AC6FC9" w:rsidP="00AC6FC9">
            <w:pPr>
              <w:pStyle w:val="Sansinterligne"/>
              <w:rPr>
                <w:rFonts w:ascii="Marianne" w:hAnsi="Marianne"/>
                <w:sz w:val="20"/>
                <w:szCs w:val="20"/>
              </w:rPr>
            </w:pPr>
          </w:p>
        </w:tc>
      </w:tr>
    </w:tbl>
    <w:p w14:paraId="7A026C31" w14:textId="77777777" w:rsidR="00E879C2" w:rsidRPr="0054726E" w:rsidRDefault="00E879C2" w:rsidP="00E879C2"/>
    <w:p w14:paraId="49FD8F82" w14:textId="77777777" w:rsidR="00E879C2" w:rsidRPr="0054726E" w:rsidRDefault="00E879C2" w:rsidP="00E879C2">
      <w:pPr>
        <w:pStyle w:val="Titre3"/>
        <w:numPr>
          <w:ilvl w:val="0"/>
          <w:numId w:val="0"/>
        </w:numPr>
        <w:rPr>
          <w:color w:val="002060"/>
          <w:sz w:val="20"/>
          <w:szCs w:val="20"/>
        </w:rPr>
      </w:pPr>
      <w:bookmarkStart w:id="699" w:name="_Toc207276912"/>
      <w:bookmarkStart w:id="700" w:name="__RefHeading___Toc37965_2787168394"/>
      <w:bookmarkStart w:id="701" w:name="_Toc214868131"/>
      <w:bookmarkStart w:id="702" w:name="_Toc215842656"/>
      <w:bookmarkStart w:id="703" w:name="_Toc216101369"/>
      <w:bookmarkStart w:id="704" w:name="_Toc216360482"/>
      <w:bookmarkStart w:id="705" w:name="_Toc216883370"/>
      <w:r w:rsidRPr="0054726E">
        <w:rPr>
          <w:color w:val="002060"/>
          <w:sz w:val="20"/>
          <w:szCs w:val="20"/>
        </w:rPr>
        <w:t>6-11. Pantalon de tenue de mécanicien</w:t>
      </w:r>
      <w:bookmarkEnd w:id="699"/>
      <w:bookmarkEnd w:id="700"/>
      <w:bookmarkEnd w:id="701"/>
      <w:r w:rsidRPr="0054726E">
        <w:rPr>
          <w:color w:val="002060"/>
          <w:sz w:val="20"/>
          <w:szCs w:val="20"/>
        </w:rPr>
        <w:t xml:space="preserve"> - unisexe</w:t>
      </w:r>
      <w:bookmarkEnd w:id="702"/>
      <w:bookmarkEnd w:id="703"/>
      <w:bookmarkEnd w:id="704"/>
      <w:bookmarkEnd w:id="705"/>
    </w:p>
    <w:p w14:paraId="1F7743DF"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4F8855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D738D1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DE585FC"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20609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25DEE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B2582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51D96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40E41D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la veste de mécanicien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00FE39" w14:textId="77777777" w:rsidR="00E879C2" w:rsidRPr="0054726E" w:rsidRDefault="00E879C2" w:rsidP="00B52833">
            <w:pPr>
              <w:pStyle w:val="Sansinterligne"/>
              <w:rPr>
                <w:rFonts w:ascii="Marianne" w:hAnsi="Marianne"/>
                <w:sz w:val="20"/>
                <w:szCs w:val="20"/>
              </w:rPr>
            </w:pPr>
          </w:p>
        </w:tc>
      </w:tr>
      <w:tr w:rsidR="00E879C2" w:rsidRPr="0054726E" w14:paraId="78B30C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163334"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B743DC" w14:textId="77777777" w:rsidR="00E879C2" w:rsidRPr="0054726E" w:rsidRDefault="00E879C2" w:rsidP="00B52833">
            <w:pPr>
              <w:pStyle w:val="Sansinterligne"/>
              <w:rPr>
                <w:rFonts w:ascii="Marianne" w:hAnsi="Marianne"/>
                <w:sz w:val="20"/>
                <w:szCs w:val="20"/>
              </w:rPr>
            </w:pPr>
          </w:p>
        </w:tc>
      </w:tr>
      <w:tr w:rsidR="00E879C2" w:rsidRPr="0054726E" w14:paraId="1EA904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05227F"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090F9E" w14:textId="77777777" w:rsidR="00E879C2" w:rsidRPr="0054726E" w:rsidRDefault="00E879C2" w:rsidP="00B52833">
            <w:pPr>
              <w:pStyle w:val="Sansinterligne"/>
              <w:rPr>
                <w:rFonts w:ascii="Marianne" w:hAnsi="Marianne"/>
                <w:i/>
                <w:iCs/>
                <w:sz w:val="20"/>
                <w:szCs w:val="20"/>
              </w:rPr>
            </w:pPr>
          </w:p>
        </w:tc>
      </w:tr>
      <w:tr w:rsidR="00EF3C1F" w:rsidRPr="0054726E" w14:paraId="0EE07DB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F83A1B" w14:textId="0B413624"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A2595" w14:textId="77777777" w:rsidR="00EF3C1F" w:rsidRPr="0054726E" w:rsidRDefault="00EF3C1F" w:rsidP="00EF3C1F">
            <w:pPr>
              <w:pStyle w:val="Sansinterligne"/>
              <w:rPr>
                <w:rFonts w:ascii="Marianne" w:hAnsi="Marianne"/>
                <w:i/>
                <w:iCs/>
                <w:sz w:val="20"/>
                <w:szCs w:val="20"/>
              </w:rPr>
            </w:pPr>
          </w:p>
        </w:tc>
      </w:tr>
      <w:tr w:rsidR="00EF3C1F" w:rsidRPr="0054726E" w14:paraId="7BCB3F7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50D56E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765D88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4DD15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655AEA" w14:textId="77777777" w:rsidR="00EF3C1F" w:rsidRPr="0054726E" w:rsidRDefault="00EF3C1F" w:rsidP="00EF3C1F">
            <w:pPr>
              <w:pStyle w:val="Sansinterligne"/>
              <w:rPr>
                <w:rFonts w:ascii="Marianne" w:hAnsi="Marianne"/>
                <w:i/>
                <w:iCs/>
                <w:sz w:val="20"/>
                <w:szCs w:val="20"/>
              </w:rPr>
            </w:pPr>
          </w:p>
        </w:tc>
      </w:tr>
      <w:tr w:rsidR="00EF3C1F" w:rsidRPr="0054726E" w14:paraId="29D5EB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3AC65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D7549D" w14:textId="77777777" w:rsidR="00EF3C1F" w:rsidRPr="0054726E" w:rsidRDefault="00EF3C1F" w:rsidP="00EF3C1F">
            <w:pPr>
              <w:pStyle w:val="Sansinterligne"/>
              <w:rPr>
                <w:rFonts w:ascii="Marianne" w:hAnsi="Marianne"/>
                <w:i/>
                <w:iCs/>
                <w:sz w:val="20"/>
                <w:szCs w:val="20"/>
              </w:rPr>
            </w:pPr>
          </w:p>
        </w:tc>
      </w:tr>
      <w:tr w:rsidR="00EF3C1F" w:rsidRPr="0054726E" w14:paraId="0F9DE6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BCEB6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9FDAEA" w14:textId="77777777" w:rsidR="00EF3C1F" w:rsidRPr="0054726E" w:rsidRDefault="00EF3C1F" w:rsidP="00EF3C1F">
            <w:pPr>
              <w:pStyle w:val="Sansinterligne"/>
              <w:rPr>
                <w:rFonts w:ascii="Marianne" w:hAnsi="Marianne"/>
                <w:i/>
                <w:iCs/>
                <w:sz w:val="20"/>
                <w:szCs w:val="20"/>
              </w:rPr>
            </w:pPr>
          </w:p>
        </w:tc>
      </w:tr>
      <w:tr w:rsidR="00EF3C1F" w:rsidRPr="0054726E" w14:paraId="3B112C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9600C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60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A8E977" w14:textId="77777777" w:rsidR="00EF3C1F" w:rsidRPr="0054726E" w:rsidRDefault="00EF3C1F" w:rsidP="00EF3C1F">
            <w:pPr>
              <w:pStyle w:val="Sansinterligne"/>
              <w:rPr>
                <w:rFonts w:ascii="Marianne" w:hAnsi="Marianne"/>
                <w:i/>
                <w:iCs/>
                <w:sz w:val="20"/>
                <w:szCs w:val="20"/>
              </w:rPr>
            </w:pPr>
          </w:p>
        </w:tc>
      </w:tr>
      <w:tr w:rsidR="00EF3C1F" w:rsidRPr="0054726E" w14:paraId="4C24F3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D6ED2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546148" w14:textId="77777777" w:rsidR="00EF3C1F" w:rsidRPr="0054726E" w:rsidRDefault="00EF3C1F" w:rsidP="00EF3C1F">
            <w:pPr>
              <w:pStyle w:val="Sansinterligne"/>
              <w:rPr>
                <w:rFonts w:ascii="Marianne" w:hAnsi="Marianne"/>
                <w:i/>
                <w:iCs/>
                <w:sz w:val="20"/>
                <w:szCs w:val="20"/>
              </w:rPr>
            </w:pPr>
          </w:p>
        </w:tc>
      </w:tr>
      <w:tr w:rsidR="00EF3C1F" w:rsidRPr="0054726E" w14:paraId="363F35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ACC7C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799468" w14:textId="77777777" w:rsidR="00EF3C1F" w:rsidRPr="0054726E" w:rsidRDefault="00EF3C1F" w:rsidP="00EF3C1F">
            <w:pPr>
              <w:pStyle w:val="Sansinterligne"/>
              <w:rPr>
                <w:rFonts w:ascii="Marianne" w:hAnsi="Marianne"/>
                <w:i/>
                <w:iCs/>
                <w:sz w:val="20"/>
                <w:szCs w:val="20"/>
              </w:rPr>
            </w:pPr>
          </w:p>
        </w:tc>
      </w:tr>
      <w:tr w:rsidR="00EF3C1F" w:rsidRPr="0054726E" w14:paraId="1B8A9A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F6E91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5838DE" w14:textId="77777777" w:rsidR="00EF3C1F" w:rsidRPr="0054726E" w:rsidRDefault="00EF3C1F" w:rsidP="00EF3C1F">
            <w:pPr>
              <w:pStyle w:val="Sansinterligne"/>
              <w:rPr>
                <w:rFonts w:ascii="Marianne" w:hAnsi="Marianne"/>
                <w:sz w:val="20"/>
                <w:szCs w:val="20"/>
              </w:rPr>
            </w:pPr>
          </w:p>
        </w:tc>
      </w:tr>
      <w:tr w:rsidR="00EF3C1F" w:rsidRPr="0054726E" w14:paraId="57A6C6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684C1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3C4EC5" w14:textId="77777777" w:rsidR="00EF3C1F" w:rsidRPr="0054726E" w:rsidRDefault="00EF3C1F" w:rsidP="00EF3C1F">
            <w:pPr>
              <w:pStyle w:val="Sansinterligne"/>
              <w:rPr>
                <w:rFonts w:ascii="Marianne" w:hAnsi="Marianne"/>
                <w:sz w:val="20"/>
                <w:szCs w:val="20"/>
              </w:rPr>
            </w:pPr>
          </w:p>
        </w:tc>
      </w:tr>
      <w:tr w:rsidR="00EF3C1F" w:rsidRPr="0054726E" w14:paraId="2C08B5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250A7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0EBA2B" w14:textId="77777777" w:rsidR="00EF3C1F" w:rsidRPr="0054726E" w:rsidRDefault="00EF3C1F" w:rsidP="00EF3C1F">
            <w:pPr>
              <w:pStyle w:val="Sansinterligne"/>
              <w:rPr>
                <w:rFonts w:ascii="Marianne" w:hAnsi="Marianne"/>
                <w:sz w:val="20"/>
                <w:szCs w:val="20"/>
              </w:rPr>
            </w:pPr>
          </w:p>
        </w:tc>
      </w:tr>
      <w:tr w:rsidR="00EF3C1F" w:rsidRPr="0054726E" w14:paraId="5855633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2E6E3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46E895" w14:textId="77777777" w:rsidR="00EF3C1F" w:rsidRPr="0054726E" w:rsidRDefault="00EF3C1F" w:rsidP="00EF3C1F">
            <w:pPr>
              <w:pStyle w:val="Sansinterligne"/>
              <w:rPr>
                <w:rFonts w:ascii="Marianne" w:hAnsi="Marianne"/>
                <w:sz w:val="20"/>
                <w:szCs w:val="20"/>
              </w:rPr>
            </w:pPr>
          </w:p>
        </w:tc>
      </w:tr>
      <w:tr w:rsidR="00EF3C1F" w:rsidRPr="0054726E" w14:paraId="76E3F6C0"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CCDD1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4ADBED" w14:textId="77777777" w:rsidR="00EF3C1F" w:rsidRPr="0054726E" w:rsidRDefault="00EF3C1F" w:rsidP="00EF3C1F">
            <w:pPr>
              <w:pStyle w:val="Sansinterligne"/>
              <w:rPr>
                <w:rFonts w:ascii="Marianne" w:hAnsi="Marianne"/>
                <w:i/>
                <w:iCs/>
                <w:sz w:val="20"/>
                <w:szCs w:val="20"/>
              </w:rPr>
            </w:pPr>
          </w:p>
        </w:tc>
      </w:tr>
      <w:tr w:rsidR="00EF3C1F" w:rsidRPr="0054726E" w14:paraId="50291A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7E141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D4B4CE" w14:textId="77777777" w:rsidR="00EF3C1F" w:rsidRPr="0054726E" w:rsidRDefault="00EF3C1F" w:rsidP="00EF3C1F">
            <w:pPr>
              <w:pStyle w:val="Sansinterligne"/>
              <w:rPr>
                <w:rFonts w:ascii="Marianne" w:hAnsi="Marianne"/>
                <w:sz w:val="20"/>
                <w:szCs w:val="20"/>
              </w:rPr>
            </w:pPr>
          </w:p>
        </w:tc>
      </w:tr>
      <w:tr w:rsidR="00EF3C1F" w:rsidRPr="0054726E" w14:paraId="6453DD1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EA8E4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60CAE0" w14:textId="77777777" w:rsidR="00EF3C1F" w:rsidRPr="0054726E" w:rsidRDefault="00EF3C1F" w:rsidP="00EF3C1F">
            <w:pPr>
              <w:pStyle w:val="Sansinterligne"/>
              <w:rPr>
                <w:rFonts w:ascii="Marianne" w:hAnsi="Marianne"/>
                <w:sz w:val="20"/>
                <w:szCs w:val="20"/>
              </w:rPr>
            </w:pPr>
          </w:p>
        </w:tc>
      </w:tr>
      <w:tr w:rsidR="00EF3C1F" w:rsidRPr="0054726E" w14:paraId="37AAA0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55ED3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IEC 61482 classe 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7AF8E0" w14:textId="66481854" w:rsidR="00EF3C1F" w:rsidRPr="0054726E" w:rsidRDefault="00EF3C1F" w:rsidP="00EF3C1F">
            <w:pPr>
              <w:pStyle w:val="Sansinterligne"/>
              <w:rPr>
                <w:rFonts w:ascii="Marianne" w:hAnsi="Marianne"/>
                <w:sz w:val="20"/>
                <w:szCs w:val="20"/>
              </w:rPr>
            </w:pPr>
          </w:p>
        </w:tc>
      </w:tr>
      <w:tr w:rsidR="00EF3C1F" w:rsidRPr="0054726E" w14:paraId="22504E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E26237" w14:textId="77777777" w:rsidR="00EF3C1F" w:rsidRPr="0054726E" w:rsidRDefault="00EF3C1F" w:rsidP="00EF3C1F">
            <w:pPr>
              <w:pStyle w:val="Sansinterligne"/>
              <w:rPr>
                <w:rFonts w:ascii="Marianne" w:hAnsi="Marianne"/>
                <w:sz w:val="20"/>
                <w:szCs w:val="20"/>
              </w:rPr>
            </w:pPr>
            <w:r w:rsidRPr="0054726E">
              <w:rPr>
                <w:rFonts w:ascii="Marianne" w:eastAsia="Times New Roman" w:hAnsi="Marianne"/>
                <w:kern w:val="0"/>
                <w:sz w:val="20"/>
                <w:szCs w:val="20"/>
                <w:lang w:eastAsia="fr-FR"/>
              </w:rPr>
              <w:t>Anti-feu Norme EN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DEA442" w14:textId="76DA2F52" w:rsidR="00EF3C1F" w:rsidRPr="0054726E" w:rsidRDefault="00EF3C1F" w:rsidP="00EF3C1F">
            <w:pPr>
              <w:pStyle w:val="Sansinterligne"/>
              <w:rPr>
                <w:rFonts w:ascii="Marianne" w:hAnsi="Marianne"/>
                <w:sz w:val="20"/>
                <w:szCs w:val="20"/>
              </w:rPr>
            </w:pPr>
          </w:p>
        </w:tc>
      </w:tr>
      <w:tr w:rsidR="00EF3C1F" w:rsidRPr="0054726E" w14:paraId="6536B3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DB568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normes EN ISO 1149-5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941000" w14:textId="2B5650B4" w:rsidR="00EF3C1F" w:rsidRPr="0054726E" w:rsidRDefault="00EF3C1F" w:rsidP="00EF3C1F">
            <w:pPr>
              <w:pStyle w:val="Sansinterligne"/>
              <w:rPr>
                <w:rFonts w:ascii="Marianne" w:hAnsi="Marianne"/>
                <w:sz w:val="20"/>
                <w:szCs w:val="20"/>
              </w:rPr>
            </w:pPr>
          </w:p>
        </w:tc>
      </w:tr>
      <w:tr w:rsidR="00AC6FC9" w:rsidRPr="0054726E" w14:paraId="064864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354046" w14:textId="4B02B269"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EFA98C" w14:textId="77777777" w:rsidR="00AC6FC9" w:rsidRPr="0054726E" w:rsidRDefault="00AC6FC9" w:rsidP="00AC6FC9">
            <w:pPr>
              <w:pStyle w:val="Sansinterligne"/>
              <w:rPr>
                <w:rFonts w:ascii="Marianne" w:hAnsi="Marianne"/>
                <w:i/>
                <w:iCs/>
                <w:sz w:val="20"/>
                <w:szCs w:val="20"/>
              </w:rPr>
            </w:pPr>
          </w:p>
        </w:tc>
      </w:tr>
      <w:tr w:rsidR="00AC6FC9" w:rsidRPr="0054726E" w14:paraId="36C193B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E8E5E38"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E3AF2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4B9ED4"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190753" w14:textId="77777777" w:rsidR="00AC6FC9" w:rsidRPr="0054726E" w:rsidRDefault="00AC6FC9" w:rsidP="00AC6FC9">
            <w:pPr>
              <w:pStyle w:val="Sansinterligne"/>
              <w:rPr>
                <w:rFonts w:ascii="Marianne" w:hAnsi="Marianne"/>
                <w:sz w:val="20"/>
                <w:szCs w:val="20"/>
              </w:rPr>
            </w:pPr>
          </w:p>
        </w:tc>
      </w:tr>
      <w:tr w:rsidR="00AC6FC9" w:rsidRPr="0054726E" w14:paraId="405125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87B23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CCC291" w14:textId="77777777" w:rsidR="00AC6FC9" w:rsidRPr="0054726E" w:rsidRDefault="00AC6FC9" w:rsidP="00AC6FC9">
            <w:pPr>
              <w:pStyle w:val="Sansinterligne"/>
              <w:rPr>
                <w:rFonts w:ascii="Marianne" w:hAnsi="Marianne"/>
                <w:sz w:val="20"/>
                <w:szCs w:val="20"/>
              </w:rPr>
            </w:pPr>
          </w:p>
        </w:tc>
      </w:tr>
      <w:tr w:rsidR="00AC6FC9" w:rsidRPr="0054726E" w14:paraId="0D0272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1EE7A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AA36BB" w14:textId="77777777" w:rsidR="00AC6FC9" w:rsidRPr="0054726E" w:rsidRDefault="00AC6FC9" w:rsidP="00AC6FC9">
            <w:pPr>
              <w:pStyle w:val="Sansinterligne"/>
              <w:rPr>
                <w:rFonts w:ascii="Marianne" w:hAnsi="Marianne"/>
                <w:sz w:val="20"/>
                <w:szCs w:val="20"/>
              </w:rPr>
            </w:pPr>
          </w:p>
        </w:tc>
      </w:tr>
      <w:tr w:rsidR="00AC6FC9" w:rsidRPr="0054726E" w14:paraId="1A28A2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FC397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36174D" w14:textId="77777777" w:rsidR="00AC6FC9" w:rsidRPr="0054726E" w:rsidRDefault="00AC6FC9" w:rsidP="00AC6FC9">
            <w:pPr>
              <w:pStyle w:val="Sansinterligne"/>
              <w:rPr>
                <w:rFonts w:ascii="Marianne" w:hAnsi="Marianne"/>
                <w:sz w:val="20"/>
                <w:szCs w:val="20"/>
              </w:rPr>
            </w:pPr>
          </w:p>
        </w:tc>
      </w:tr>
      <w:tr w:rsidR="00AC6FC9" w:rsidRPr="0054726E" w14:paraId="654A9A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FCD37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49A4F8" w14:textId="77777777" w:rsidR="00AC6FC9" w:rsidRPr="0054726E" w:rsidRDefault="00AC6FC9" w:rsidP="00AC6FC9">
            <w:pPr>
              <w:pStyle w:val="Sansinterligne"/>
              <w:rPr>
                <w:rFonts w:ascii="Marianne" w:hAnsi="Marianne"/>
                <w:sz w:val="20"/>
                <w:szCs w:val="20"/>
              </w:rPr>
            </w:pPr>
          </w:p>
        </w:tc>
      </w:tr>
      <w:tr w:rsidR="00AC6FC9" w:rsidRPr="0054726E" w14:paraId="61AAB1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03F9D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95DF78" w14:textId="77777777" w:rsidR="00AC6FC9" w:rsidRPr="0054726E" w:rsidRDefault="00AC6FC9" w:rsidP="00AC6FC9">
            <w:pPr>
              <w:pStyle w:val="Sansinterligne"/>
              <w:rPr>
                <w:rFonts w:ascii="Marianne" w:hAnsi="Marianne"/>
                <w:sz w:val="20"/>
                <w:szCs w:val="20"/>
              </w:rPr>
            </w:pPr>
          </w:p>
        </w:tc>
      </w:tr>
    </w:tbl>
    <w:p w14:paraId="6C55F005" w14:textId="77777777" w:rsidR="00E879C2" w:rsidRPr="0054726E" w:rsidRDefault="00E879C2" w:rsidP="00E879C2"/>
    <w:p w14:paraId="37E5DC8A" w14:textId="77777777" w:rsidR="00E879C2" w:rsidRPr="0054726E" w:rsidRDefault="00E879C2" w:rsidP="00E879C2">
      <w:pPr>
        <w:pStyle w:val="Titre3"/>
        <w:numPr>
          <w:ilvl w:val="0"/>
          <w:numId w:val="0"/>
        </w:numPr>
        <w:rPr>
          <w:color w:val="002060"/>
          <w:sz w:val="20"/>
          <w:szCs w:val="20"/>
        </w:rPr>
      </w:pPr>
      <w:bookmarkStart w:id="706" w:name="_Toc207276913"/>
      <w:bookmarkStart w:id="707" w:name="__RefHeading___Toc37967_2787168394"/>
      <w:bookmarkStart w:id="708" w:name="_Toc214868132"/>
      <w:bookmarkStart w:id="709" w:name="_Toc215842657"/>
      <w:bookmarkStart w:id="710" w:name="_Toc216101370"/>
      <w:bookmarkStart w:id="711" w:name="_Toc216360483"/>
      <w:bookmarkStart w:id="712" w:name="_Toc216883371"/>
      <w:r w:rsidRPr="0054726E">
        <w:rPr>
          <w:color w:val="002060"/>
          <w:sz w:val="20"/>
          <w:szCs w:val="20"/>
        </w:rPr>
        <w:t xml:space="preserve">6-12. Pantalon de service </w:t>
      </w:r>
      <w:bookmarkEnd w:id="706"/>
      <w:bookmarkEnd w:id="707"/>
      <w:bookmarkEnd w:id="708"/>
      <w:r w:rsidRPr="0054726E">
        <w:rPr>
          <w:color w:val="002060"/>
          <w:sz w:val="20"/>
          <w:szCs w:val="20"/>
        </w:rPr>
        <w:t>aéromaritime – saison été – homme et femme</w:t>
      </w:r>
      <w:bookmarkEnd w:id="709"/>
      <w:bookmarkEnd w:id="710"/>
      <w:bookmarkEnd w:id="711"/>
      <w:bookmarkEnd w:id="712"/>
    </w:p>
    <w:p w14:paraId="084A6331"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612C8DF"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8CC061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A37A37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B0DA0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A9B95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674E2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8788F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19E390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polo et des chaussures de service type rangers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FFB950" w14:textId="77777777" w:rsidR="00E879C2" w:rsidRPr="0054726E" w:rsidRDefault="00E879C2" w:rsidP="00B52833">
            <w:pPr>
              <w:pStyle w:val="Sansinterligne"/>
              <w:rPr>
                <w:rFonts w:ascii="Marianne" w:hAnsi="Marianne"/>
                <w:sz w:val="20"/>
                <w:szCs w:val="20"/>
              </w:rPr>
            </w:pPr>
          </w:p>
        </w:tc>
      </w:tr>
      <w:tr w:rsidR="00E879C2" w:rsidRPr="0054726E" w14:paraId="2882CF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2C5596"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DC5A59" w14:textId="77777777" w:rsidR="00E879C2" w:rsidRPr="0054726E" w:rsidRDefault="00E879C2" w:rsidP="00B52833">
            <w:pPr>
              <w:pStyle w:val="Sansinterligne"/>
              <w:rPr>
                <w:rFonts w:ascii="Marianne" w:hAnsi="Marianne"/>
                <w:sz w:val="20"/>
                <w:szCs w:val="20"/>
              </w:rPr>
            </w:pPr>
          </w:p>
        </w:tc>
      </w:tr>
      <w:tr w:rsidR="00E879C2" w:rsidRPr="0054726E" w14:paraId="305CF4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68637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BCDC51" w14:textId="77777777" w:rsidR="00E879C2" w:rsidRPr="0054726E" w:rsidRDefault="00E879C2" w:rsidP="00B52833">
            <w:pPr>
              <w:pStyle w:val="Sansinterligne"/>
              <w:rPr>
                <w:rFonts w:ascii="Marianne" w:hAnsi="Marianne"/>
                <w:i/>
                <w:iCs/>
                <w:sz w:val="20"/>
                <w:szCs w:val="20"/>
              </w:rPr>
            </w:pPr>
          </w:p>
        </w:tc>
      </w:tr>
      <w:tr w:rsidR="00EF3C1F" w:rsidRPr="0054726E" w14:paraId="5BDB87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897028" w14:textId="72A7DAAA"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A090AF" w14:textId="77777777" w:rsidR="00EF3C1F" w:rsidRPr="0054726E" w:rsidRDefault="00EF3C1F" w:rsidP="00EF3C1F">
            <w:pPr>
              <w:pStyle w:val="Sansinterligne"/>
              <w:rPr>
                <w:rFonts w:ascii="Marianne" w:hAnsi="Marianne"/>
                <w:i/>
                <w:iCs/>
                <w:sz w:val="20"/>
                <w:szCs w:val="20"/>
              </w:rPr>
            </w:pPr>
          </w:p>
        </w:tc>
      </w:tr>
      <w:tr w:rsidR="00EF3C1F" w:rsidRPr="0054726E" w14:paraId="50435CC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91FB3D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63374F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4A388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6823EF" w14:textId="77777777" w:rsidR="00EF3C1F" w:rsidRPr="0054726E" w:rsidRDefault="00EF3C1F" w:rsidP="00EF3C1F">
            <w:pPr>
              <w:pStyle w:val="Sansinterligne"/>
              <w:rPr>
                <w:rFonts w:ascii="Marianne" w:hAnsi="Marianne"/>
                <w:i/>
                <w:iCs/>
                <w:sz w:val="20"/>
                <w:szCs w:val="20"/>
              </w:rPr>
            </w:pPr>
          </w:p>
        </w:tc>
      </w:tr>
      <w:tr w:rsidR="00EF3C1F" w:rsidRPr="0054726E" w14:paraId="70BA63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FE673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CA4B5F" w14:textId="77777777" w:rsidR="00EF3C1F" w:rsidRPr="0054726E" w:rsidRDefault="00EF3C1F" w:rsidP="00EF3C1F">
            <w:pPr>
              <w:pStyle w:val="Sansinterligne"/>
              <w:rPr>
                <w:rFonts w:ascii="Marianne" w:hAnsi="Marianne"/>
                <w:i/>
                <w:iCs/>
                <w:sz w:val="20"/>
                <w:szCs w:val="20"/>
              </w:rPr>
            </w:pPr>
          </w:p>
        </w:tc>
      </w:tr>
      <w:tr w:rsidR="00EF3C1F" w:rsidRPr="0054726E" w14:paraId="239FEC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8E36A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403BB" w14:textId="77777777" w:rsidR="00EF3C1F" w:rsidRPr="0054726E" w:rsidRDefault="00EF3C1F" w:rsidP="00EF3C1F">
            <w:pPr>
              <w:pStyle w:val="Sansinterligne"/>
              <w:rPr>
                <w:rFonts w:ascii="Marianne" w:hAnsi="Marianne"/>
                <w:i/>
                <w:iCs/>
                <w:sz w:val="20"/>
                <w:szCs w:val="20"/>
              </w:rPr>
            </w:pPr>
          </w:p>
        </w:tc>
      </w:tr>
      <w:tr w:rsidR="00EF3C1F" w:rsidRPr="0054726E" w14:paraId="7E3CB2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524C8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4F4CA8" w14:textId="77777777" w:rsidR="00EF3C1F" w:rsidRPr="0054726E" w:rsidRDefault="00EF3C1F" w:rsidP="00EF3C1F">
            <w:pPr>
              <w:pStyle w:val="Sansinterligne"/>
              <w:rPr>
                <w:rFonts w:ascii="Marianne" w:hAnsi="Marianne"/>
                <w:i/>
                <w:iCs/>
                <w:sz w:val="20"/>
                <w:szCs w:val="20"/>
              </w:rPr>
            </w:pPr>
          </w:p>
        </w:tc>
      </w:tr>
      <w:tr w:rsidR="00EF3C1F" w:rsidRPr="0054726E" w14:paraId="0E7BF7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A83B1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EF7583" w14:textId="77777777" w:rsidR="00EF3C1F" w:rsidRPr="0054726E" w:rsidRDefault="00EF3C1F" w:rsidP="00EF3C1F">
            <w:pPr>
              <w:pStyle w:val="Sansinterligne"/>
              <w:rPr>
                <w:rFonts w:ascii="Marianne" w:hAnsi="Marianne"/>
                <w:i/>
                <w:iCs/>
                <w:sz w:val="20"/>
                <w:szCs w:val="20"/>
              </w:rPr>
            </w:pPr>
          </w:p>
        </w:tc>
      </w:tr>
      <w:tr w:rsidR="00EF3C1F" w:rsidRPr="0054726E" w14:paraId="4B9B2B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C6A2B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5C00E6" w14:textId="77777777" w:rsidR="00EF3C1F" w:rsidRPr="0054726E" w:rsidRDefault="00EF3C1F" w:rsidP="00EF3C1F">
            <w:pPr>
              <w:pStyle w:val="Sansinterligne"/>
              <w:rPr>
                <w:rFonts w:ascii="Marianne" w:hAnsi="Marianne"/>
                <w:i/>
                <w:iCs/>
                <w:sz w:val="20"/>
                <w:szCs w:val="20"/>
              </w:rPr>
            </w:pPr>
          </w:p>
        </w:tc>
      </w:tr>
      <w:tr w:rsidR="00EF3C1F" w:rsidRPr="0054726E" w14:paraId="788184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E2C2A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532365" w14:textId="77777777" w:rsidR="00EF3C1F" w:rsidRPr="0054726E" w:rsidRDefault="00EF3C1F" w:rsidP="00EF3C1F">
            <w:pPr>
              <w:pStyle w:val="Sansinterligne"/>
              <w:rPr>
                <w:rFonts w:ascii="Marianne" w:hAnsi="Marianne"/>
                <w:sz w:val="20"/>
                <w:szCs w:val="20"/>
              </w:rPr>
            </w:pPr>
          </w:p>
        </w:tc>
      </w:tr>
      <w:tr w:rsidR="00EF3C1F" w:rsidRPr="0054726E" w14:paraId="39AFBC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B88BD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D87FE9" w14:textId="77777777" w:rsidR="00EF3C1F" w:rsidRPr="0054726E" w:rsidRDefault="00EF3C1F" w:rsidP="00EF3C1F">
            <w:pPr>
              <w:pStyle w:val="Sansinterligne"/>
              <w:rPr>
                <w:rFonts w:ascii="Marianne" w:hAnsi="Marianne"/>
                <w:sz w:val="20"/>
                <w:szCs w:val="20"/>
              </w:rPr>
            </w:pPr>
          </w:p>
        </w:tc>
      </w:tr>
      <w:tr w:rsidR="00EF3C1F" w:rsidRPr="0054726E" w14:paraId="2A0B5D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ECBB4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DA7D73" w14:textId="77777777" w:rsidR="00EF3C1F" w:rsidRPr="0054726E" w:rsidRDefault="00EF3C1F" w:rsidP="00EF3C1F">
            <w:pPr>
              <w:pStyle w:val="Sansinterligne"/>
              <w:rPr>
                <w:rFonts w:ascii="Marianne" w:hAnsi="Marianne"/>
                <w:sz w:val="20"/>
                <w:szCs w:val="20"/>
              </w:rPr>
            </w:pPr>
          </w:p>
        </w:tc>
      </w:tr>
      <w:tr w:rsidR="00EF3C1F" w:rsidRPr="0054726E" w14:paraId="3C624B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147DF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319D09" w14:textId="77777777" w:rsidR="00EF3C1F" w:rsidRPr="0054726E" w:rsidRDefault="00EF3C1F" w:rsidP="00EF3C1F">
            <w:pPr>
              <w:pStyle w:val="Sansinterligne"/>
              <w:rPr>
                <w:rFonts w:ascii="Marianne" w:hAnsi="Marianne"/>
                <w:sz w:val="20"/>
                <w:szCs w:val="20"/>
              </w:rPr>
            </w:pPr>
          </w:p>
        </w:tc>
      </w:tr>
      <w:tr w:rsidR="00EF3C1F" w:rsidRPr="0054726E" w14:paraId="423E81B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F6155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9D3671" w14:textId="77777777" w:rsidR="00EF3C1F" w:rsidRPr="0054726E" w:rsidRDefault="00EF3C1F" w:rsidP="00EF3C1F">
            <w:pPr>
              <w:pStyle w:val="Sansinterligne"/>
              <w:rPr>
                <w:rFonts w:ascii="Marianne" w:hAnsi="Marianne"/>
                <w:i/>
                <w:iCs/>
                <w:sz w:val="20"/>
                <w:szCs w:val="20"/>
              </w:rPr>
            </w:pPr>
          </w:p>
        </w:tc>
      </w:tr>
      <w:tr w:rsidR="00EF3C1F" w:rsidRPr="0054726E" w14:paraId="6AB1F0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031C4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609E9E" w14:textId="77777777" w:rsidR="00EF3C1F" w:rsidRPr="0054726E" w:rsidRDefault="00EF3C1F" w:rsidP="00EF3C1F">
            <w:pPr>
              <w:pStyle w:val="Sansinterligne"/>
              <w:rPr>
                <w:rFonts w:ascii="Marianne" w:hAnsi="Marianne"/>
                <w:sz w:val="20"/>
                <w:szCs w:val="20"/>
              </w:rPr>
            </w:pPr>
          </w:p>
        </w:tc>
      </w:tr>
      <w:tr w:rsidR="00EF3C1F" w:rsidRPr="0054726E" w14:paraId="63634E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65892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4B0DF6" w14:textId="77777777" w:rsidR="00EF3C1F" w:rsidRPr="0054726E" w:rsidRDefault="00EF3C1F" w:rsidP="00EF3C1F">
            <w:pPr>
              <w:pStyle w:val="Sansinterligne"/>
              <w:rPr>
                <w:rFonts w:ascii="Marianne" w:hAnsi="Marianne"/>
                <w:sz w:val="20"/>
                <w:szCs w:val="20"/>
              </w:rPr>
            </w:pPr>
          </w:p>
        </w:tc>
      </w:tr>
      <w:tr w:rsidR="00EF3C1F" w:rsidRPr="0054726E" w14:paraId="2C36CA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CF8CB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56E25B" w14:textId="77777777" w:rsidR="00EF3C1F" w:rsidRPr="0054726E" w:rsidRDefault="00EF3C1F" w:rsidP="00EF3C1F">
            <w:pPr>
              <w:pStyle w:val="Sansinterligne"/>
              <w:rPr>
                <w:rFonts w:ascii="Marianne" w:hAnsi="Marianne"/>
                <w:sz w:val="20"/>
                <w:szCs w:val="20"/>
              </w:rPr>
            </w:pPr>
          </w:p>
        </w:tc>
      </w:tr>
      <w:tr w:rsidR="00EF3C1F" w:rsidRPr="0054726E" w14:paraId="3EE092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F5EED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D8A28C" w14:textId="77777777" w:rsidR="00EF3C1F" w:rsidRPr="0054726E" w:rsidRDefault="00EF3C1F" w:rsidP="00EF3C1F">
            <w:pPr>
              <w:pStyle w:val="Sansinterligne"/>
              <w:rPr>
                <w:rFonts w:ascii="Marianne" w:hAnsi="Marianne"/>
                <w:sz w:val="20"/>
                <w:szCs w:val="20"/>
              </w:rPr>
            </w:pPr>
          </w:p>
        </w:tc>
      </w:tr>
      <w:tr w:rsidR="00EF3C1F" w:rsidRPr="0054726E" w14:paraId="291851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67CB11" w14:textId="77777777" w:rsidR="00EF3C1F" w:rsidRPr="0054726E" w:rsidRDefault="00EF3C1F" w:rsidP="00EF3C1F">
            <w:pPr>
              <w:pStyle w:val="Sansinterligne"/>
              <w:rPr>
                <w:rFonts w:ascii="Marianne" w:hAnsi="Marianne"/>
                <w:sz w:val="20"/>
                <w:szCs w:val="20"/>
              </w:rPr>
            </w:pPr>
            <w:r w:rsidRPr="0054726E">
              <w:rPr>
                <w:rFonts w:ascii="Marianne" w:eastAsia="Times New Roman" w:hAnsi="Marianne"/>
                <w:kern w:val="0"/>
                <w:sz w:val="20"/>
                <w:szCs w:val="20"/>
                <w:lang w:eastAsia="fr-FR"/>
              </w:rPr>
              <w:t>Anti-feu Norme EN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E62B4F" w14:textId="2962E33B" w:rsidR="00EF3C1F" w:rsidRPr="0054726E" w:rsidRDefault="00EF3C1F" w:rsidP="00EF3C1F">
            <w:pPr>
              <w:pStyle w:val="Sansinterligne"/>
              <w:rPr>
                <w:rFonts w:ascii="Marianne" w:hAnsi="Marianne"/>
                <w:sz w:val="20"/>
                <w:szCs w:val="20"/>
              </w:rPr>
            </w:pPr>
          </w:p>
        </w:tc>
      </w:tr>
      <w:tr w:rsidR="00AC6FC9" w:rsidRPr="0054726E" w14:paraId="50C199B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416737" w14:textId="3CDF54CE" w:rsidR="00AC6FC9" w:rsidRPr="0054726E" w:rsidRDefault="00AC6FC9" w:rsidP="00AC6FC9">
            <w:pPr>
              <w:pStyle w:val="Sansinterligne"/>
              <w:rPr>
                <w:rFonts w:ascii="Marianne" w:eastAsia="Times New Roman" w:hAnsi="Marianne"/>
                <w:kern w:val="0"/>
                <w:sz w:val="20"/>
                <w:szCs w:val="20"/>
                <w:lang w:eastAsia="fr-FR"/>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21763B" w14:textId="77777777" w:rsidR="00AC6FC9" w:rsidRPr="0054726E" w:rsidRDefault="00AC6FC9" w:rsidP="00AC6FC9">
            <w:pPr>
              <w:pStyle w:val="Sansinterligne"/>
              <w:rPr>
                <w:rFonts w:ascii="Marianne" w:hAnsi="Marianne"/>
                <w:i/>
                <w:iCs/>
                <w:sz w:val="20"/>
                <w:szCs w:val="20"/>
              </w:rPr>
            </w:pPr>
          </w:p>
        </w:tc>
      </w:tr>
      <w:tr w:rsidR="00AC6FC9" w:rsidRPr="0054726E" w14:paraId="7EED65B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4F24FD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E45D2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63CDF5"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E11DED" w14:textId="77777777" w:rsidR="00AC6FC9" w:rsidRPr="0054726E" w:rsidRDefault="00AC6FC9" w:rsidP="00AC6FC9">
            <w:pPr>
              <w:pStyle w:val="Sansinterligne"/>
              <w:rPr>
                <w:rFonts w:ascii="Marianne" w:hAnsi="Marianne"/>
                <w:sz w:val="20"/>
                <w:szCs w:val="20"/>
              </w:rPr>
            </w:pPr>
          </w:p>
        </w:tc>
      </w:tr>
      <w:tr w:rsidR="00AC6FC9" w:rsidRPr="0054726E" w14:paraId="60B107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AB7A0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758D0D" w14:textId="77777777" w:rsidR="00AC6FC9" w:rsidRPr="0054726E" w:rsidRDefault="00AC6FC9" w:rsidP="00AC6FC9">
            <w:pPr>
              <w:pStyle w:val="Sansinterligne"/>
              <w:rPr>
                <w:rFonts w:ascii="Marianne" w:hAnsi="Marianne"/>
                <w:sz w:val="20"/>
                <w:szCs w:val="20"/>
              </w:rPr>
            </w:pPr>
          </w:p>
        </w:tc>
      </w:tr>
      <w:tr w:rsidR="00AC6FC9" w:rsidRPr="0054726E" w14:paraId="20ED6B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6B944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23EAA3" w14:textId="77777777" w:rsidR="00AC6FC9" w:rsidRPr="0054726E" w:rsidRDefault="00AC6FC9" w:rsidP="00AC6FC9">
            <w:pPr>
              <w:pStyle w:val="Sansinterligne"/>
              <w:rPr>
                <w:rFonts w:ascii="Marianne" w:hAnsi="Marianne"/>
                <w:sz w:val="20"/>
                <w:szCs w:val="20"/>
              </w:rPr>
            </w:pPr>
          </w:p>
        </w:tc>
      </w:tr>
      <w:tr w:rsidR="00AC6FC9" w:rsidRPr="0054726E" w14:paraId="6C9652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F488B0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09D0A7" w14:textId="77777777" w:rsidR="00AC6FC9" w:rsidRPr="0054726E" w:rsidRDefault="00AC6FC9" w:rsidP="00AC6FC9">
            <w:pPr>
              <w:pStyle w:val="Sansinterligne"/>
              <w:rPr>
                <w:rFonts w:ascii="Marianne" w:hAnsi="Marianne"/>
                <w:sz w:val="20"/>
                <w:szCs w:val="20"/>
              </w:rPr>
            </w:pPr>
          </w:p>
        </w:tc>
      </w:tr>
      <w:tr w:rsidR="00AC6FC9" w:rsidRPr="0054726E" w14:paraId="3CB58E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FA6FD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A1E405" w14:textId="77777777" w:rsidR="00AC6FC9" w:rsidRPr="0054726E" w:rsidRDefault="00AC6FC9" w:rsidP="00AC6FC9">
            <w:pPr>
              <w:pStyle w:val="Sansinterligne"/>
              <w:rPr>
                <w:rFonts w:ascii="Marianne" w:hAnsi="Marianne"/>
                <w:sz w:val="20"/>
                <w:szCs w:val="20"/>
              </w:rPr>
            </w:pPr>
          </w:p>
        </w:tc>
      </w:tr>
      <w:tr w:rsidR="00AC6FC9" w:rsidRPr="0054726E" w14:paraId="7C14BB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1EFF9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405BF5" w14:textId="77777777" w:rsidR="00AC6FC9" w:rsidRPr="0054726E" w:rsidRDefault="00AC6FC9" w:rsidP="00AC6FC9">
            <w:pPr>
              <w:pStyle w:val="Sansinterligne"/>
              <w:rPr>
                <w:rFonts w:ascii="Marianne" w:hAnsi="Marianne"/>
                <w:sz w:val="20"/>
                <w:szCs w:val="20"/>
              </w:rPr>
            </w:pPr>
          </w:p>
        </w:tc>
      </w:tr>
      <w:tr w:rsidR="00AC6FC9" w:rsidRPr="0054726E" w14:paraId="7E4390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7802D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121886" w14:textId="77777777" w:rsidR="00AC6FC9" w:rsidRPr="0054726E" w:rsidRDefault="00AC6FC9" w:rsidP="00AC6FC9">
            <w:pPr>
              <w:pStyle w:val="Sansinterligne"/>
              <w:rPr>
                <w:rFonts w:ascii="Marianne" w:hAnsi="Marianne"/>
                <w:sz w:val="20"/>
                <w:szCs w:val="20"/>
              </w:rPr>
            </w:pPr>
          </w:p>
        </w:tc>
      </w:tr>
    </w:tbl>
    <w:p w14:paraId="74109BA1" w14:textId="68FE2435" w:rsidR="00814E21" w:rsidRDefault="00814E21" w:rsidP="00E879C2"/>
    <w:p w14:paraId="78BFEE87" w14:textId="77777777" w:rsidR="00814E21" w:rsidRPr="0054726E" w:rsidRDefault="00814E21" w:rsidP="00E879C2"/>
    <w:p w14:paraId="2DF976A1" w14:textId="77777777" w:rsidR="00E879C2" w:rsidRPr="0054726E" w:rsidRDefault="00E879C2" w:rsidP="00E879C2">
      <w:pPr>
        <w:pStyle w:val="Titre3"/>
        <w:numPr>
          <w:ilvl w:val="0"/>
          <w:numId w:val="0"/>
        </w:numPr>
        <w:rPr>
          <w:color w:val="002060"/>
          <w:sz w:val="20"/>
          <w:szCs w:val="20"/>
        </w:rPr>
      </w:pPr>
      <w:bookmarkStart w:id="713" w:name="_Toc207276914"/>
      <w:bookmarkStart w:id="714" w:name="__RefHeading___Toc37969_2787168394"/>
      <w:bookmarkStart w:id="715" w:name="_Toc214868133"/>
      <w:bookmarkStart w:id="716" w:name="_Toc215842658"/>
      <w:bookmarkStart w:id="717" w:name="_Toc216101371"/>
      <w:bookmarkStart w:id="718" w:name="_Toc216360484"/>
      <w:bookmarkStart w:id="719" w:name="_Toc216883372"/>
      <w:r w:rsidRPr="0054726E">
        <w:rPr>
          <w:color w:val="002060"/>
          <w:sz w:val="20"/>
          <w:szCs w:val="20"/>
        </w:rPr>
        <w:t xml:space="preserve">6-13. Pantalon de service </w:t>
      </w:r>
      <w:bookmarkEnd w:id="713"/>
      <w:bookmarkEnd w:id="714"/>
      <w:bookmarkEnd w:id="715"/>
      <w:r w:rsidRPr="0054726E">
        <w:rPr>
          <w:color w:val="002060"/>
          <w:sz w:val="20"/>
          <w:szCs w:val="20"/>
        </w:rPr>
        <w:t>aéromaritime – saison hiver – homme et femme</w:t>
      </w:r>
      <w:bookmarkEnd w:id="716"/>
      <w:bookmarkEnd w:id="717"/>
      <w:bookmarkEnd w:id="718"/>
      <w:bookmarkEnd w:id="719"/>
    </w:p>
    <w:p w14:paraId="5648D841"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ADB3D1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39D0BD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D75D2F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C4B33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1B2C0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483EC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2B9C0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00CD4B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une veste soft-shell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4A3298" w14:textId="77777777" w:rsidR="00E879C2" w:rsidRPr="0054726E" w:rsidRDefault="00E879C2" w:rsidP="00B52833">
            <w:pPr>
              <w:pStyle w:val="Sansinterligne"/>
              <w:rPr>
                <w:rFonts w:ascii="Marianne" w:hAnsi="Marianne"/>
                <w:sz w:val="20"/>
                <w:szCs w:val="20"/>
              </w:rPr>
            </w:pPr>
          </w:p>
        </w:tc>
      </w:tr>
      <w:tr w:rsidR="00E879C2" w:rsidRPr="0054726E" w14:paraId="4390A9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16B677"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62B397" w14:textId="77777777" w:rsidR="00E879C2" w:rsidRPr="0054726E" w:rsidRDefault="00E879C2" w:rsidP="00B52833">
            <w:pPr>
              <w:pStyle w:val="Sansinterligne"/>
              <w:rPr>
                <w:rFonts w:ascii="Marianne" w:hAnsi="Marianne"/>
                <w:sz w:val="20"/>
                <w:szCs w:val="20"/>
              </w:rPr>
            </w:pPr>
          </w:p>
        </w:tc>
      </w:tr>
      <w:tr w:rsidR="00E879C2" w:rsidRPr="0054726E" w14:paraId="71AEC2B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B7375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D287C0" w14:textId="77777777" w:rsidR="00E879C2" w:rsidRPr="0054726E" w:rsidRDefault="00E879C2" w:rsidP="00B52833">
            <w:pPr>
              <w:pStyle w:val="Sansinterligne"/>
              <w:rPr>
                <w:rFonts w:ascii="Marianne" w:hAnsi="Marianne"/>
                <w:i/>
                <w:iCs/>
                <w:sz w:val="20"/>
                <w:szCs w:val="20"/>
              </w:rPr>
            </w:pPr>
          </w:p>
        </w:tc>
      </w:tr>
      <w:tr w:rsidR="00EF3C1F" w:rsidRPr="0054726E" w14:paraId="04B3F89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1EDBB3" w14:textId="46265FA7"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DF6860" w14:textId="77777777" w:rsidR="00EF3C1F" w:rsidRPr="0054726E" w:rsidRDefault="00EF3C1F" w:rsidP="00EF3C1F">
            <w:pPr>
              <w:pStyle w:val="Sansinterligne"/>
              <w:rPr>
                <w:rFonts w:ascii="Marianne" w:hAnsi="Marianne"/>
                <w:i/>
                <w:iCs/>
                <w:sz w:val="20"/>
                <w:szCs w:val="20"/>
              </w:rPr>
            </w:pPr>
          </w:p>
        </w:tc>
      </w:tr>
      <w:tr w:rsidR="00EF3C1F" w:rsidRPr="0054726E" w14:paraId="7A24293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870CAE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3B9EAE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4E69D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3F39F1" w14:textId="77777777" w:rsidR="00EF3C1F" w:rsidRPr="0054726E" w:rsidRDefault="00EF3C1F" w:rsidP="00EF3C1F">
            <w:pPr>
              <w:pStyle w:val="Sansinterligne"/>
              <w:rPr>
                <w:rFonts w:ascii="Marianne" w:hAnsi="Marianne"/>
                <w:i/>
                <w:iCs/>
                <w:sz w:val="20"/>
                <w:szCs w:val="20"/>
              </w:rPr>
            </w:pPr>
          </w:p>
        </w:tc>
      </w:tr>
      <w:tr w:rsidR="00EF3C1F" w:rsidRPr="0054726E" w14:paraId="166D2F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95E68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B8E66F" w14:textId="77777777" w:rsidR="00EF3C1F" w:rsidRPr="0054726E" w:rsidRDefault="00EF3C1F" w:rsidP="00EF3C1F">
            <w:pPr>
              <w:pStyle w:val="Sansinterligne"/>
              <w:rPr>
                <w:rFonts w:ascii="Marianne" w:hAnsi="Marianne"/>
                <w:i/>
                <w:iCs/>
                <w:sz w:val="20"/>
                <w:szCs w:val="20"/>
              </w:rPr>
            </w:pPr>
          </w:p>
        </w:tc>
      </w:tr>
      <w:tr w:rsidR="00EF3C1F" w:rsidRPr="0054726E" w14:paraId="13CDCC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B1FF6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9EEBED" w14:textId="77777777" w:rsidR="00EF3C1F" w:rsidRPr="0054726E" w:rsidRDefault="00EF3C1F" w:rsidP="00EF3C1F">
            <w:pPr>
              <w:pStyle w:val="Sansinterligne"/>
              <w:rPr>
                <w:rFonts w:ascii="Marianne" w:hAnsi="Marianne"/>
                <w:i/>
                <w:iCs/>
                <w:sz w:val="20"/>
                <w:szCs w:val="20"/>
              </w:rPr>
            </w:pPr>
          </w:p>
        </w:tc>
      </w:tr>
      <w:tr w:rsidR="00EF3C1F" w:rsidRPr="0054726E" w14:paraId="0F6D55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207A7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077702" w14:textId="77777777" w:rsidR="00EF3C1F" w:rsidRPr="0054726E" w:rsidRDefault="00EF3C1F" w:rsidP="00EF3C1F">
            <w:pPr>
              <w:pStyle w:val="Sansinterligne"/>
              <w:rPr>
                <w:rFonts w:ascii="Marianne" w:hAnsi="Marianne"/>
                <w:i/>
                <w:iCs/>
                <w:sz w:val="20"/>
                <w:szCs w:val="20"/>
              </w:rPr>
            </w:pPr>
          </w:p>
        </w:tc>
      </w:tr>
      <w:tr w:rsidR="00EF3C1F" w:rsidRPr="0054726E" w14:paraId="41A69B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7BBDE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31701B" w14:textId="77777777" w:rsidR="00EF3C1F" w:rsidRPr="0054726E" w:rsidRDefault="00EF3C1F" w:rsidP="00EF3C1F">
            <w:pPr>
              <w:pStyle w:val="Sansinterligne"/>
              <w:rPr>
                <w:rFonts w:ascii="Marianne" w:hAnsi="Marianne"/>
                <w:i/>
                <w:iCs/>
                <w:sz w:val="20"/>
                <w:szCs w:val="20"/>
              </w:rPr>
            </w:pPr>
          </w:p>
        </w:tc>
      </w:tr>
      <w:tr w:rsidR="00EF3C1F" w:rsidRPr="0054726E" w14:paraId="5DD1A7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A2492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DD09E6" w14:textId="77777777" w:rsidR="00EF3C1F" w:rsidRPr="0054726E" w:rsidRDefault="00EF3C1F" w:rsidP="00EF3C1F">
            <w:pPr>
              <w:pStyle w:val="Sansinterligne"/>
              <w:rPr>
                <w:rFonts w:ascii="Marianne" w:hAnsi="Marianne"/>
                <w:i/>
                <w:iCs/>
                <w:sz w:val="20"/>
                <w:szCs w:val="20"/>
              </w:rPr>
            </w:pPr>
          </w:p>
        </w:tc>
      </w:tr>
      <w:tr w:rsidR="00EF3C1F" w:rsidRPr="0054726E" w14:paraId="0015913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0A354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AA4493" w14:textId="77777777" w:rsidR="00EF3C1F" w:rsidRPr="0054726E" w:rsidRDefault="00EF3C1F" w:rsidP="00EF3C1F">
            <w:pPr>
              <w:pStyle w:val="Sansinterligne"/>
              <w:rPr>
                <w:rFonts w:ascii="Marianne" w:hAnsi="Marianne"/>
                <w:sz w:val="20"/>
                <w:szCs w:val="20"/>
              </w:rPr>
            </w:pPr>
          </w:p>
        </w:tc>
      </w:tr>
      <w:tr w:rsidR="00EF3C1F" w:rsidRPr="0054726E" w14:paraId="6B32B87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70042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5D2A76" w14:textId="77777777" w:rsidR="00EF3C1F" w:rsidRPr="0054726E" w:rsidRDefault="00EF3C1F" w:rsidP="00EF3C1F">
            <w:pPr>
              <w:pStyle w:val="Sansinterligne"/>
              <w:rPr>
                <w:rFonts w:ascii="Marianne" w:hAnsi="Marianne"/>
                <w:sz w:val="20"/>
                <w:szCs w:val="20"/>
              </w:rPr>
            </w:pPr>
          </w:p>
        </w:tc>
      </w:tr>
      <w:tr w:rsidR="00EF3C1F" w:rsidRPr="0054726E" w14:paraId="0A4A57B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DCD2D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91D2A2" w14:textId="77777777" w:rsidR="00EF3C1F" w:rsidRPr="0054726E" w:rsidRDefault="00EF3C1F" w:rsidP="00EF3C1F">
            <w:pPr>
              <w:pStyle w:val="Sansinterligne"/>
              <w:rPr>
                <w:rFonts w:ascii="Marianne" w:hAnsi="Marianne"/>
                <w:sz w:val="20"/>
                <w:szCs w:val="20"/>
              </w:rPr>
            </w:pPr>
          </w:p>
        </w:tc>
      </w:tr>
      <w:tr w:rsidR="00EF3C1F" w:rsidRPr="0054726E" w14:paraId="267355C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149AB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7F5882" w14:textId="77777777" w:rsidR="00EF3C1F" w:rsidRPr="0054726E" w:rsidRDefault="00EF3C1F" w:rsidP="00EF3C1F">
            <w:pPr>
              <w:pStyle w:val="Sansinterligne"/>
              <w:rPr>
                <w:rFonts w:ascii="Marianne" w:hAnsi="Marianne"/>
                <w:sz w:val="20"/>
                <w:szCs w:val="20"/>
              </w:rPr>
            </w:pPr>
          </w:p>
        </w:tc>
      </w:tr>
      <w:tr w:rsidR="00EF3C1F" w:rsidRPr="0054726E" w14:paraId="6880C65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ADC7E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DB7768" w14:textId="77777777" w:rsidR="00EF3C1F" w:rsidRPr="0054726E" w:rsidRDefault="00EF3C1F" w:rsidP="00EF3C1F">
            <w:pPr>
              <w:pStyle w:val="Sansinterligne"/>
              <w:rPr>
                <w:rFonts w:ascii="Marianne" w:hAnsi="Marianne"/>
                <w:i/>
                <w:iCs/>
                <w:sz w:val="20"/>
                <w:szCs w:val="20"/>
              </w:rPr>
            </w:pPr>
          </w:p>
        </w:tc>
      </w:tr>
      <w:tr w:rsidR="00EF3C1F" w:rsidRPr="0054726E" w14:paraId="2D9C1D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45F7A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3AD222" w14:textId="77777777" w:rsidR="00EF3C1F" w:rsidRPr="0054726E" w:rsidRDefault="00EF3C1F" w:rsidP="00EF3C1F">
            <w:pPr>
              <w:pStyle w:val="Sansinterligne"/>
              <w:rPr>
                <w:rFonts w:ascii="Marianne" w:hAnsi="Marianne"/>
                <w:sz w:val="20"/>
                <w:szCs w:val="20"/>
              </w:rPr>
            </w:pPr>
          </w:p>
        </w:tc>
      </w:tr>
      <w:tr w:rsidR="00EF3C1F" w:rsidRPr="0054726E" w14:paraId="7003DD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292A3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4638F5" w14:textId="77777777" w:rsidR="00EF3C1F" w:rsidRPr="0054726E" w:rsidRDefault="00EF3C1F" w:rsidP="00EF3C1F">
            <w:pPr>
              <w:pStyle w:val="Sansinterligne"/>
              <w:rPr>
                <w:rFonts w:ascii="Marianne" w:hAnsi="Marianne"/>
                <w:sz w:val="20"/>
                <w:szCs w:val="20"/>
              </w:rPr>
            </w:pPr>
          </w:p>
        </w:tc>
      </w:tr>
      <w:tr w:rsidR="00EF3C1F" w:rsidRPr="0054726E" w14:paraId="396259E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61EB2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87089D" w14:textId="77777777" w:rsidR="00EF3C1F" w:rsidRPr="0054726E" w:rsidRDefault="00EF3C1F" w:rsidP="00EF3C1F">
            <w:pPr>
              <w:pStyle w:val="Sansinterligne"/>
              <w:rPr>
                <w:rFonts w:ascii="Marianne" w:hAnsi="Marianne"/>
                <w:sz w:val="20"/>
                <w:szCs w:val="20"/>
              </w:rPr>
            </w:pPr>
          </w:p>
        </w:tc>
      </w:tr>
      <w:tr w:rsidR="00EF3C1F" w:rsidRPr="0054726E" w14:paraId="3B52C6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1F0DB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(coupe-vent)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5D09ED" w14:textId="77777777" w:rsidR="00EF3C1F" w:rsidRPr="0054726E" w:rsidRDefault="00EF3C1F" w:rsidP="00EF3C1F">
            <w:pPr>
              <w:pStyle w:val="Sansinterligne"/>
              <w:rPr>
                <w:rFonts w:ascii="Marianne" w:hAnsi="Marianne"/>
                <w:sz w:val="20"/>
                <w:szCs w:val="20"/>
              </w:rPr>
            </w:pPr>
          </w:p>
        </w:tc>
      </w:tr>
      <w:tr w:rsidR="00EF3C1F" w:rsidRPr="0054726E" w14:paraId="0FAEF3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82E668" w14:textId="77777777" w:rsidR="00EF3C1F" w:rsidRPr="0054726E" w:rsidRDefault="00EF3C1F" w:rsidP="00EF3C1F">
            <w:pPr>
              <w:pStyle w:val="Sansinterligne"/>
              <w:rPr>
                <w:rFonts w:ascii="Marianne" w:hAnsi="Marianne"/>
                <w:sz w:val="20"/>
                <w:szCs w:val="20"/>
              </w:rPr>
            </w:pPr>
            <w:r w:rsidRPr="0054726E">
              <w:rPr>
                <w:rFonts w:ascii="Marianne" w:eastAsia="Times New Roman" w:hAnsi="Marianne"/>
                <w:kern w:val="0"/>
                <w:sz w:val="20"/>
                <w:szCs w:val="20"/>
                <w:lang w:eastAsia="fr-FR"/>
              </w:rPr>
              <w:t>Anti-feu Norme EN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CE2003" w14:textId="51B4201B" w:rsidR="00EF3C1F" w:rsidRPr="0054726E" w:rsidRDefault="00EF3C1F" w:rsidP="00EF3C1F">
            <w:pPr>
              <w:pStyle w:val="Sansinterligne"/>
              <w:rPr>
                <w:rFonts w:ascii="Marianne" w:hAnsi="Marianne"/>
                <w:sz w:val="20"/>
                <w:szCs w:val="20"/>
              </w:rPr>
            </w:pPr>
          </w:p>
        </w:tc>
      </w:tr>
      <w:tr w:rsidR="00AC6FC9" w:rsidRPr="0054726E" w14:paraId="1B77D46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6FB559" w14:textId="18C1B205" w:rsidR="00AC6FC9" w:rsidRPr="0054726E" w:rsidRDefault="00AC6FC9" w:rsidP="00AC6FC9">
            <w:pPr>
              <w:pStyle w:val="Sansinterligne"/>
              <w:rPr>
                <w:rFonts w:ascii="Marianne" w:eastAsia="Times New Roman" w:hAnsi="Marianne"/>
                <w:kern w:val="0"/>
                <w:sz w:val="20"/>
                <w:szCs w:val="20"/>
                <w:lang w:eastAsia="fr-FR"/>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8CDFF0" w14:textId="77777777" w:rsidR="00AC6FC9" w:rsidRPr="0054726E" w:rsidRDefault="00AC6FC9" w:rsidP="00AC6FC9">
            <w:pPr>
              <w:pStyle w:val="Sansinterligne"/>
              <w:rPr>
                <w:rFonts w:ascii="Marianne" w:hAnsi="Marianne"/>
                <w:i/>
                <w:iCs/>
                <w:sz w:val="20"/>
                <w:szCs w:val="20"/>
              </w:rPr>
            </w:pPr>
          </w:p>
        </w:tc>
      </w:tr>
      <w:tr w:rsidR="00AC6FC9" w:rsidRPr="0054726E" w14:paraId="65C5088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5B5AD4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119E097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E61D48"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FE29FF" w14:textId="77777777" w:rsidR="00AC6FC9" w:rsidRPr="0054726E" w:rsidRDefault="00AC6FC9" w:rsidP="00AC6FC9">
            <w:pPr>
              <w:pStyle w:val="Sansinterligne"/>
              <w:rPr>
                <w:rFonts w:ascii="Marianne" w:hAnsi="Marianne"/>
                <w:sz w:val="20"/>
                <w:szCs w:val="20"/>
              </w:rPr>
            </w:pPr>
          </w:p>
        </w:tc>
      </w:tr>
      <w:tr w:rsidR="00AC6FC9" w:rsidRPr="0054726E" w14:paraId="122FFD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DE987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épaisseur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8BCC78" w14:textId="77777777" w:rsidR="00AC6FC9" w:rsidRPr="0054726E" w:rsidRDefault="00AC6FC9" w:rsidP="00AC6FC9">
            <w:pPr>
              <w:pStyle w:val="Sansinterligne"/>
              <w:rPr>
                <w:rFonts w:ascii="Marianne" w:hAnsi="Marianne"/>
                <w:sz w:val="20"/>
                <w:szCs w:val="20"/>
              </w:rPr>
            </w:pPr>
          </w:p>
        </w:tc>
      </w:tr>
      <w:tr w:rsidR="00AC6FC9" w:rsidRPr="0054726E" w14:paraId="5AB98A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0E6CD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7196F9" w14:textId="77777777" w:rsidR="00AC6FC9" w:rsidRPr="0054726E" w:rsidRDefault="00AC6FC9" w:rsidP="00AC6FC9">
            <w:pPr>
              <w:pStyle w:val="Sansinterligne"/>
              <w:rPr>
                <w:rFonts w:ascii="Marianne" w:hAnsi="Marianne"/>
                <w:sz w:val="20"/>
                <w:szCs w:val="20"/>
              </w:rPr>
            </w:pPr>
          </w:p>
        </w:tc>
      </w:tr>
      <w:tr w:rsidR="00AC6FC9" w:rsidRPr="0054726E" w14:paraId="4D6E5C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FF50E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CED92C" w14:textId="77777777" w:rsidR="00AC6FC9" w:rsidRPr="0054726E" w:rsidRDefault="00AC6FC9" w:rsidP="00AC6FC9">
            <w:pPr>
              <w:pStyle w:val="Sansinterligne"/>
              <w:rPr>
                <w:rFonts w:ascii="Marianne" w:hAnsi="Marianne"/>
                <w:sz w:val="20"/>
                <w:szCs w:val="20"/>
              </w:rPr>
            </w:pPr>
          </w:p>
        </w:tc>
      </w:tr>
      <w:tr w:rsidR="00AC6FC9" w:rsidRPr="0054726E" w14:paraId="7DB900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DE98F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9E79F1" w14:textId="77777777" w:rsidR="00AC6FC9" w:rsidRPr="0054726E" w:rsidRDefault="00AC6FC9" w:rsidP="00AC6FC9">
            <w:pPr>
              <w:pStyle w:val="Sansinterligne"/>
              <w:rPr>
                <w:rFonts w:ascii="Marianne" w:hAnsi="Marianne"/>
                <w:sz w:val="20"/>
                <w:szCs w:val="20"/>
              </w:rPr>
            </w:pPr>
          </w:p>
        </w:tc>
      </w:tr>
      <w:tr w:rsidR="00AC6FC9" w:rsidRPr="0054726E" w14:paraId="257899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4E27A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54E240" w14:textId="77777777" w:rsidR="00AC6FC9" w:rsidRPr="0054726E" w:rsidRDefault="00AC6FC9" w:rsidP="00AC6FC9">
            <w:pPr>
              <w:pStyle w:val="Sansinterligne"/>
              <w:rPr>
                <w:rFonts w:ascii="Marianne" w:hAnsi="Marianne"/>
                <w:sz w:val="20"/>
                <w:szCs w:val="20"/>
              </w:rPr>
            </w:pPr>
          </w:p>
        </w:tc>
      </w:tr>
      <w:tr w:rsidR="00AC6FC9" w:rsidRPr="0054726E" w14:paraId="657E21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9C0A9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4EEA44" w14:textId="77777777" w:rsidR="00AC6FC9" w:rsidRPr="0054726E" w:rsidRDefault="00AC6FC9" w:rsidP="00AC6FC9">
            <w:pPr>
              <w:pStyle w:val="Sansinterligne"/>
              <w:rPr>
                <w:rFonts w:ascii="Marianne" w:hAnsi="Marianne"/>
                <w:sz w:val="20"/>
                <w:szCs w:val="20"/>
              </w:rPr>
            </w:pPr>
          </w:p>
        </w:tc>
      </w:tr>
    </w:tbl>
    <w:p w14:paraId="32D31E37" w14:textId="77777777" w:rsidR="00E879C2" w:rsidRPr="0054726E" w:rsidRDefault="00E879C2" w:rsidP="00E879C2"/>
    <w:p w14:paraId="3AE02AAF" w14:textId="77777777" w:rsidR="00E879C2" w:rsidRPr="0054726E" w:rsidRDefault="00E879C2" w:rsidP="00E879C2"/>
    <w:p w14:paraId="44D259C2" w14:textId="77777777" w:rsidR="00E879C2" w:rsidRPr="0054726E" w:rsidRDefault="00E879C2" w:rsidP="00E879C2">
      <w:pPr>
        <w:pStyle w:val="Titre3"/>
        <w:numPr>
          <w:ilvl w:val="0"/>
          <w:numId w:val="0"/>
        </w:numPr>
        <w:rPr>
          <w:color w:val="002060"/>
          <w:sz w:val="20"/>
          <w:szCs w:val="20"/>
        </w:rPr>
      </w:pPr>
      <w:bookmarkStart w:id="720" w:name="__RefHeading___Toc37971_2787168394"/>
      <w:bookmarkStart w:id="721" w:name="_Toc214868134"/>
      <w:bookmarkStart w:id="722" w:name="_Toc215842659"/>
      <w:bookmarkStart w:id="723" w:name="_Toc216101372"/>
      <w:bookmarkStart w:id="724" w:name="_Toc216360485"/>
      <w:bookmarkStart w:id="725" w:name="_Toc216883373"/>
      <w:r w:rsidRPr="0054726E">
        <w:rPr>
          <w:color w:val="002060"/>
          <w:sz w:val="20"/>
          <w:szCs w:val="20"/>
        </w:rPr>
        <w:t xml:space="preserve">6-14. Pantalon de service </w:t>
      </w:r>
      <w:bookmarkEnd w:id="720"/>
      <w:bookmarkEnd w:id="721"/>
      <w:r w:rsidRPr="0054726E">
        <w:rPr>
          <w:color w:val="002060"/>
          <w:sz w:val="20"/>
          <w:szCs w:val="20"/>
        </w:rPr>
        <w:t>terrestre – saison hiver – homme et femme</w:t>
      </w:r>
      <w:bookmarkEnd w:id="722"/>
      <w:bookmarkEnd w:id="723"/>
      <w:bookmarkEnd w:id="724"/>
      <w:bookmarkEnd w:id="725"/>
    </w:p>
    <w:p w14:paraId="54CA4DAE"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EABE26F"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012DCC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115DC5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1A7BC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0BC87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12FD2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B2B30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 visuel de l’effet seul et porté avec une veste soft-shell et des chaussures de services (type rangers)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8BAB1A" w14:textId="77777777" w:rsidR="00E879C2" w:rsidRPr="0054726E" w:rsidRDefault="00E879C2" w:rsidP="00B52833">
            <w:pPr>
              <w:pStyle w:val="Sansinterligne"/>
              <w:rPr>
                <w:rFonts w:ascii="Marianne" w:hAnsi="Marianne"/>
                <w:sz w:val="20"/>
                <w:szCs w:val="20"/>
              </w:rPr>
            </w:pPr>
          </w:p>
        </w:tc>
      </w:tr>
      <w:tr w:rsidR="00E879C2" w:rsidRPr="0054726E" w14:paraId="5B54AC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B79BFB"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E7AFEC" w14:textId="77777777" w:rsidR="00E879C2" w:rsidRPr="0054726E" w:rsidRDefault="00E879C2" w:rsidP="00B52833">
            <w:pPr>
              <w:pStyle w:val="Sansinterligne"/>
              <w:rPr>
                <w:rFonts w:ascii="Marianne" w:hAnsi="Marianne"/>
                <w:sz w:val="20"/>
                <w:szCs w:val="20"/>
              </w:rPr>
            </w:pPr>
          </w:p>
        </w:tc>
      </w:tr>
      <w:tr w:rsidR="00E879C2" w:rsidRPr="0054726E" w14:paraId="76A135B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576FD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6A5DE6" w14:textId="77777777" w:rsidR="00E879C2" w:rsidRPr="0054726E" w:rsidRDefault="00E879C2" w:rsidP="00B52833">
            <w:pPr>
              <w:pStyle w:val="Sansinterligne"/>
              <w:rPr>
                <w:rFonts w:ascii="Marianne" w:hAnsi="Marianne"/>
                <w:i/>
                <w:iCs/>
                <w:sz w:val="20"/>
                <w:szCs w:val="20"/>
              </w:rPr>
            </w:pPr>
          </w:p>
        </w:tc>
      </w:tr>
      <w:tr w:rsidR="00EF3C1F" w:rsidRPr="0054726E" w14:paraId="4282DE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5E0878" w14:textId="22FA15CC"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77BC63" w14:textId="77777777" w:rsidR="00EF3C1F" w:rsidRPr="0054726E" w:rsidRDefault="00EF3C1F" w:rsidP="00EF3C1F">
            <w:pPr>
              <w:pStyle w:val="Sansinterligne"/>
              <w:rPr>
                <w:rFonts w:ascii="Marianne" w:hAnsi="Marianne"/>
                <w:i/>
                <w:iCs/>
                <w:sz w:val="20"/>
                <w:szCs w:val="20"/>
              </w:rPr>
            </w:pPr>
          </w:p>
        </w:tc>
      </w:tr>
      <w:tr w:rsidR="00EF3C1F" w:rsidRPr="0054726E" w14:paraId="4F8ED15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197972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2A345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01E17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32F9BB" w14:textId="77777777" w:rsidR="00EF3C1F" w:rsidRPr="0054726E" w:rsidRDefault="00EF3C1F" w:rsidP="00EF3C1F">
            <w:pPr>
              <w:pStyle w:val="Sansinterligne"/>
              <w:rPr>
                <w:rFonts w:ascii="Marianne" w:hAnsi="Marianne"/>
                <w:i/>
                <w:iCs/>
                <w:sz w:val="20"/>
                <w:szCs w:val="20"/>
              </w:rPr>
            </w:pPr>
          </w:p>
        </w:tc>
      </w:tr>
      <w:tr w:rsidR="00EF3C1F" w:rsidRPr="0054726E" w14:paraId="1746FA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B07BD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8C5287" w14:textId="77777777" w:rsidR="00EF3C1F" w:rsidRPr="0054726E" w:rsidRDefault="00EF3C1F" w:rsidP="00EF3C1F">
            <w:pPr>
              <w:pStyle w:val="Sansinterligne"/>
              <w:rPr>
                <w:rFonts w:ascii="Marianne" w:hAnsi="Marianne"/>
                <w:i/>
                <w:iCs/>
                <w:sz w:val="20"/>
                <w:szCs w:val="20"/>
              </w:rPr>
            </w:pPr>
          </w:p>
        </w:tc>
      </w:tr>
      <w:tr w:rsidR="00EF3C1F" w:rsidRPr="0054726E" w14:paraId="1A573A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FD668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52AA2C" w14:textId="77777777" w:rsidR="00EF3C1F" w:rsidRPr="0054726E" w:rsidRDefault="00EF3C1F" w:rsidP="00EF3C1F">
            <w:pPr>
              <w:pStyle w:val="Sansinterligne"/>
              <w:rPr>
                <w:rFonts w:ascii="Marianne" w:hAnsi="Marianne"/>
                <w:i/>
                <w:iCs/>
                <w:sz w:val="20"/>
                <w:szCs w:val="20"/>
              </w:rPr>
            </w:pPr>
          </w:p>
        </w:tc>
      </w:tr>
      <w:tr w:rsidR="00EF3C1F" w:rsidRPr="0054726E" w14:paraId="2A5167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5D6C7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16C35B" w14:textId="77777777" w:rsidR="00EF3C1F" w:rsidRPr="0054726E" w:rsidRDefault="00EF3C1F" w:rsidP="00EF3C1F">
            <w:pPr>
              <w:pStyle w:val="Sansinterligne"/>
              <w:rPr>
                <w:rFonts w:ascii="Marianne" w:hAnsi="Marianne"/>
                <w:i/>
                <w:iCs/>
                <w:sz w:val="20"/>
                <w:szCs w:val="20"/>
              </w:rPr>
            </w:pPr>
          </w:p>
        </w:tc>
      </w:tr>
      <w:tr w:rsidR="00EF3C1F" w:rsidRPr="0054726E" w14:paraId="0BE094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062DF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1DD77C" w14:textId="77777777" w:rsidR="00EF3C1F" w:rsidRPr="0054726E" w:rsidRDefault="00EF3C1F" w:rsidP="00EF3C1F">
            <w:pPr>
              <w:pStyle w:val="Sansinterligne"/>
              <w:rPr>
                <w:rFonts w:ascii="Marianne" w:hAnsi="Marianne"/>
                <w:i/>
                <w:iCs/>
                <w:sz w:val="20"/>
                <w:szCs w:val="20"/>
              </w:rPr>
            </w:pPr>
          </w:p>
        </w:tc>
      </w:tr>
      <w:tr w:rsidR="00EF3C1F" w:rsidRPr="0054726E" w14:paraId="28E802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BA484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72CB25" w14:textId="77777777" w:rsidR="00EF3C1F" w:rsidRPr="0054726E" w:rsidRDefault="00EF3C1F" w:rsidP="00EF3C1F">
            <w:pPr>
              <w:pStyle w:val="Sansinterligne"/>
              <w:rPr>
                <w:rFonts w:ascii="Marianne" w:hAnsi="Marianne"/>
                <w:i/>
                <w:iCs/>
                <w:sz w:val="20"/>
                <w:szCs w:val="20"/>
              </w:rPr>
            </w:pPr>
          </w:p>
        </w:tc>
      </w:tr>
      <w:tr w:rsidR="00EF3C1F" w:rsidRPr="0054726E" w14:paraId="7D8D85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BA09E5"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1A787F" w14:textId="77777777" w:rsidR="00EF3C1F" w:rsidRPr="0054726E" w:rsidRDefault="00EF3C1F" w:rsidP="00EF3C1F">
            <w:pPr>
              <w:pStyle w:val="Sansinterligne"/>
              <w:rPr>
                <w:rFonts w:ascii="Marianne" w:hAnsi="Marianne"/>
                <w:sz w:val="20"/>
                <w:szCs w:val="20"/>
              </w:rPr>
            </w:pPr>
          </w:p>
        </w:tc>
      </w:tr>
      <w:tr w:rsidR="00EF3C1F" w:rsidRPr="0054726E" w14:paraId="2201CD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5928C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7F12D2" w14:textId="77777777" w:rsidR="00EF3C1F" w:rsidRPr="0054726E" w:rsidRDefault="00EF3C1F" w:rsidP="00EF3C1F">
            <w:pPr>
              <w:pStyle w:val="Sansinterligne"/>
              <w:rPr>
                <w:rFonts w:ascii="Marianne" w:hAnsi="Marianne"/>
                <w:sz w:val="20"/>
                <w:szCs w:val="20"/>
              </w:rPr>
            </w:pPr>
          </w:p>
        </w:tc>
      </w:tr>
      <w:tr w:rsidR="00EF3C1F" w:rsidRPr="0054726E" w14:paraId="72DAD9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3BE89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57EAE3" w14:textId="77777777" w:rsidR="00EF3C1F" w:rsidRPr="0054726E" w:rsidRDefault="00EF3C1F" w:rsidP="00EF3C1F">
            <w:pPr>
              <w:pStyle w:val="Sansinterligne"/>
              <w:rPr>
                <w:rFonts w:ascii="Marianne" w:hAnsi="Marianne"/>
                <w:sz w:val="20"/>
                <w:szCs w:val="20"/>
              </w:rPr>
            </w:pPr>
          </w:p>
        </w:tc>
      </w:tr>
      <w:tr w:rsidR="00EF3C1F" w:rsidRPr="0054726E" w14:paraId="5F6239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C7EE6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128AC4" w14:textId="77777777" w:rsidR="00EF3C1F" w:rsidRPr="0054726E" w:rsidRDefault="00EF3C1F" w:rsidP="00EF3C1F">
            <w:pPr>
              <w:pStyle w:val="Sansinterligne"/>
              <w:rPr>
                <w:rFonts w:ascii="Marianne" w:hAnsi="Marianne"/>
                <w:sz w:val="20"/>
                <w:szCs w:val="20"/>
              </w:rPr>
            </w:pPr>
          </w:p>
        </w:tc>
      </w:tr>
      <w:tr w:rsidR="00EF3C1F" w:rsidRPr="0054726E" w14:paraId="4F71EFC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40E0B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(tissu, marquage DOUANE et bandes rétro-réfléchissantes)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FA6E9B" w14:textId="77777777" w:rsidR="00EF3C1F" w:rsidRPr="0054726E" w:rsidRDefault="00EF3C1F" w:rsidP="00EF3C1F">
            <w:pPr>
              <w:pStyle w:val="Sansinterligne"/>
              <w:rPr>
                <w:rFonts w:ascii="Marianne" w:hAnsi="Marianne"/>
                <w:i/>
                <w:iCs/>
                <w:sz w:val="20"/>
                <w:szCs w:val="20"/>
              </w:rPr>
            </w:pPr>
          </w:p>
        </w:tc>
      </w:tr>
      <w:tr w:rsidR="00EF3C1F" w:rsidRPr="0054726E" w14:paraId="17B8D6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0852F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64F933" w14:textId="77777777" w:rsidR="00EF3C1F" w:rsidRPr="0054726E" w:rsidRDefault="00EF3C1F" w:rsidP="00EF3C1F">
            <w:pPr>
              <w:pStyle w:val="Sansinterligne"/>
              <w:rPr>
                <w:rFonts w:ascii="Marianne" w:hAnsi="Marianne"/>
                <w:sz w:val="20"/>
                <w:szCs w:val="20"/>
              </w:rPr>
            </w:pPr>
          </w:p>
        </w:tc>
      </w:tr>
      <w:tr w:rsidR="00EF3C1F" w:rsidRPr="0054726E" w14:paraId="676AAF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1BBFD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9B431E" w14:textId="77777777" w:rsidR="00EF3C1F" w:rsidRPr="0054726E" w:rsidRDefault="00EF3C1F" w:rsidP="00EF3C1F">
            <w:pPr>
              <w:pStyle w:val="Sansinterligne"/>
              <w:rPr>
                <w:rFonts w:ascii="Marianne" w:hAnsi="Marianne"/>
                <w:sz w:val="20"/>
                <w:szCs w:val="20"/>
              </w:rPr>
            </w:pPr>
          </w:p>
        </w:tc>
      </w:tr>
      <w:tr w:rsidR="00EF3C1F" w:rsidRPr="0054726E" w14:paraId="62BCB1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DEF79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CD3D7D" w14:textId="77777777" w:rsidR="00EF3C1F" w:rsidRPr="0054726E" w:rsidRDefault="00EF3C1F" w:rsidP="00EF3C1F">
            <w:pPr>
              <w:pStyle w:val="Sansinterligne"/>
              <w:rPr>
                <w:rFonts w:ascii="Marianne" w:hAnsi="Marianne"/>
                <w:sz w:val="20"/>
                <w:szCs w:val="20"/>
              </w:rPr>
            </w:pPr>
          </w:p>
        </w:tc>
      </w:tr>
      <w:tr w:rsidR="00EF3C1F" w:rsidRPr="0054726E" w14:paraId="25803D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013B4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(coupe-vent)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4B6576" w14:textId="77777777" w:rsidR="00EF3C1F" w:rsidRPr="0054726E" w:rsidRDefault="00EF3C1F" w:rsidP="00EF3C1F">
            <w:pPr>
              <w:pStyle w:val="Sansinterligne"/>
              <w:rPr>
                <w:rFonts w:ascii="Marianne" w:hAnsi="Marianne"/>
                <w:sz w:val="20"/>
                <w:szCs w:val="20"/>
              </w:rPr>
            </w:pPr>
          </w:p>
        </w:tc>
      </w:tr>
      <w:tr w:rsidR="00AC6FC9" w:rsidRPr="0054726E" w14:paraId="0834A3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8C81D1" w14:textId="600D24CC"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5D0279" w14:textId="77777777" w:rsidR="00AC6FC9" w:rsidRPr="0054726E" w:rsidRDefault="00AC6FC9" w:rsidP="00AC6FC9">
            <w:pPr>
              <w:pStyle w:val="Sansinterligne"/>
              <w:rPr>
                <w:rFonts w:ascii="Marianne" w:hAnsi="Marianne"/>
                <w:sz w:val="20"/>
                <w:szCs w:val="20"/>
              </w:rPr>
            </w:pPr>
          </w:p>
        </w:tc>
      </w:tr>
      <w:tr w:rsidR="00AC6FC9" w:rsidRPr="0054726E" w14:paraId="288EA6D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D39F2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43D6F0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A44F7F"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8A5B21" w14:textId="77777777" w:rsidR="00AC6FC9" w:rsidRPr="0054726E" w:rsidRDefault="00AC6FC9" w:rsidP="00AC6FC9">
            <w:pPr>
              <w:pStyle w:val="Sansinterligne"/>
              <w:rPr>
                <w:rFonts w:ascii="Marianne" w:hAnsi="Marianne"/>
                <w:sz w:val="20"/>
                <w:szCs w:val="20"/>
              </w:rPr>
            </w:pPr>
          </w:p>
        </w:tc>
      </w:tr>
      <w:tr w:rsidR="00AC6FC9" w:rsidRPr="0054726E" w14:paraId="039F0B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CEC39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épaisseur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3197F3" w14:textId="77777777" w:rsidR="00AC6FC9" w:rsidRPr="0054726E" w:rsidRDefault="00AC6FC9" w:rsidP="00AC6FC9">
            <w:pPr>
              <w:pStyle w:val="Sansinterligne"/>
              <w:rPr>
                <w:rFonts w:ascii="Marianne" w:hAnsi="Marianne"/>
                <w:sz w:val="20"/>
                <w:szCs w:val="20"/>
              </w:rPr>
            </w:pPr>
          </w:p>
        </w:tc>
      </w:tr>
      <w:tr w:rsidR="00AC6FC9" w:rsidRPr="0054726E" w14:paraId="7A0213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99B4A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B53D6C" w14:textId="77777777" w:rsidR="00AC6FC9" w:rsidRPr="0054726E" w:rsidRDefault="00AC6FC9" w:rsidP="00AC6FC9">
            <w:pPr>
              <w:pStyle w:val="Sansinterligne"/>
              <w:rPr>
                <w:rFonts w:ascii="Marianne" w:hAnsi="Marianne"/>
                <w:sz w:val="20"/>
                <w:szCs w:val="20"/>
              </w:rPr>
            </w:pPr>
          </w:p>
        </w:tc>
      </w:tr>
      <w:tr w:rsidR="00AC6FC9" w:rsidRPr="0054726E" w14:paraId="4D7E2A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AA69B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A6E3CD" w14:textId="77777777" w:rsidR="00AC6FC9" w:rsidRPr="0054726E" w:rsidRDefault="00AC6FC9" w:rsidP="00AC6FC9">
            <w:pPr>
              <w:pStyle w:val="Sansinterligne"/>
              <w:rPr>
                <w:rFonts w:ascii="Marianne" w:hAnsi="Marianne"/>
                <w:sz w:val="20"/>
                <w:szCs w:val="20"/>
              </w:rPr>
            </w:pPr>
          </w:p>
        </w:tc>
      </w:tr>
      <w:tr w:rsidR="00AC6FC9" w:rsidRPr="0054726E" w14:paraId="4F7587E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317A9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38E9FF" w14:textId="77777777" w:rsidR="00AC6FC9" w:rsidRPr="0054726E" w:rsidRDefault="00AC6FC9" w:rsidP="00AC6FC9">
            <w:pPr>
              <w:pStyle w:val="Sansinterligne"/>
              <w:rPr>
                <w:rFonts w:ascii="Marianne" w:hAnsi="Marianne"/>
                <w:sz w:val="20"/>
                <w:szCs w:val="20"/>
              </w:rPr>
            </w:pPr>
          </w:p>
        </w:tc>
      </w:tr>
      <w:tr w:rsidR="00AC6FC9" w:rsidRPr="0054726E" w14:paraId="4F909B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EC299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059E25" w14:textId="77777777" w:rsidR="00AC6FC9" w:rsidRPr="0054726E" w:rsidRDefault="00AC6FC9" w:rsidP="00AC6FC9">
            <w:pPr>
              <w:pStyle w:val="Sansinterligne"/>
              <w:rPr>
                <w:rFonts w:ascii="Marianne" w:hAnsi="Marianne"/>
                <w:sz w:val="20"/>
                <w:szCs w:val="20"/>
              </w:rPr>
            </w:pPr>
          </w:p>
        </w:tc>
      </w:tr>
      <w:tr w:rsidR="00AC6FC9" w:rsidRPr="0054726E" w14:paraId="45E29F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B4ECD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EE1D31" w14:textId="77777777" w:rsidR="00AC6FC9" w:rsidRPr="0054726E" w:rsidRDefault="00AC6FC9" w:rsidP="00AC6FC9">
            <w:pPr>
              <w:pStyle w:val="Sansinterligne"/>
              <w:rPr>
                <w:rFonts w:ascii="Marianne" w:hAnsi="Marianne"/>
                <w:sz w:val="20"/>
                <w:szCs w:val="20"/>
              </w:rPr>
            </w:pPr>
          </w:p>
        </w:tc>
      </w:tr>
    </w:tbl>
    <w:p w14:paraId="221425CF"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133"/>
        <w:gridCol w:w="5505"/>
      </w:tblGrid>
      <w:tr w:rsidR="00E879C2" w:rsidRPr="0054726E" w14:paraId="374637CF"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79FB42FF" w14:textId="77777777" w:rsidR="00E879C2" w:rsidRPr="0054726E" w:rsidRDefault="00E879C2" w:rsidP="00B52833">
            <w:pPr>
              <w:pStyle w:val="TableContents"/>
              <w:jc w:val="center"/>
              <w:rPr>
                <w:b/>
                <w:bCs/>
              </w:rPr>
            </w:pPr>
            <w:r w:rsidRPr="0054726E">
              <w:rPr>
                <w:b/>
                <w:bCs/>
              </w:rPr>
              <w:t>Fiche technique-Pantalon de service terrestre hiver avec bandes rétro-réfléchissantes-Echantillon demandé</w:t>
            </w:r>
          </w:p>
        </w:tc>
      </w:tr>
      <w:tr w:rsidR="00E879C2" w:rsidRPr="0054726E" w14:paraId="48A24AA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BD7CDC1" w14:textId="77777777" w:rsidR="00E879C2" w:rsidRPr="0054726E" w:rsidRDefault="00E879C2" w:rsidP="00B52833">
            <w:pPr>
              <w:pStyle w:val="TableContents"/>
              <w:jc w:val="center"/>
              <w:rPr>
                <w:b/>
                <w:bCs/>
              </w:rPr>
            </w:pPr>
            <w:r w:rsidRPr="0054726E">
              <w:rPr>
                <w:b/>
                <w:bCs/>
              </w:rPr>
              <w:t>Exigences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FD1884" w14:textId="77777777" w:rsidR="00E879C2" w:rsidRPr="0054726E" w:rsidRDefault="00E879C2" w:rsidP="00B52833">
            <w:pPr>
              <w:pStyle w:val="TableContents"/>
              <w:jc w:val="center"/>
              <w:rPr>
                <w:b/>
                <w:bCs/>
              </w:rPr>
            </w:pPr>
            <w:r w:rsidRPr="0054726E">
              <w:rPr>
                <w:b/>
                <w:bCs/>
              </w:rPr>
              <w:t>Réponse du candidat</w:t>
            </w:r>
          </w:p>
        </w:tc>
      </w:tr>
      <w:tr w:rsidR="00E879C2" w:rsidRPr="0054726E" w14:paraId="03994B9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516EC8B" w14:textId="77777777" w:rsidR="00E879C2" w:rsidRPr="0054726E" w:rsidRDefault="00E879C2" w:rsidP="00B52833">
            <w:pPr>
              <w:pStyle w:val="Sansinterligne"/>
              <w:tabs>
                <w:tab w:val="right" w:leader="dot" w:pos="9411"/>
              </w:tabs>
              <w:ind w:left="-57"/>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7D5E59" w14:textId="77777777" w:rsidR="00E879C2" w:rsidRPr="0054726E" w:rsidRDefault="00E879C2" w:rsidP="00B52833">
            <w:pPr>
              <w:pStyle w:val="TableContents"/>
            </w:pPr>
          </w:p>
        </w:tc>
      </w:tr>
      <w:tr w:rsidR="00E879C2" w:rsidRPr="0054726E" w14:paraId="78BA1DD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AF659E5"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E35ED6" w14:textId="77777777" w:rsidR="00E879C2" w:rsidRPr="0054726E" w:rsidRDefault="00E879C2" w:rsidP="00B52833">
            <w:pPr>
              <w:pStyle w:val="TableContents"/>
            </w:pPr>
          </w:p>
        </w:tc>
      </w:tr>
      <w:tr w:rsidR="00EF3C1F" w:rsidRPr="0054726E" w14:paraId="52B3230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5B064BC" w14:textId="73ED5750" w:rsidR="00EF3C1F" w:rsidRPr="0054726E" w:rsidRDefault="00EF3C1F" w:rsidP="00EF3C1F">
            <w:pPr>
              <w:pStyle w:val="Default"/>
              <w:rPr>
                <w:rFonts w:ascii="Marianne" w:hAnsi="Marianne"/>
                <w:sz w:val="20"/>
                <w:szCs w:val="20"/>
              </w:rPr>
            </w:pPr>
            <w:r w:rsidRPr="00A021DD">
              <w:rPr>
                <w:rFonts w:ascii="Marianne" w:hAnsi="Marianne"/>
                <w:sz w:val="20"/>
                <w:szCs w:val="20"/>
              </w:rPr>
              <w:t>Normes/exigences mises en œuvre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157EEE" w14:textId="77777777" w:rsidR="00EF3C1F" w:rsidRPr="0054726E" w:rsidRDefault="00EF3C1F" w:rsidP="00EF3C1F">
            <w:pPr>
              <w:pStyle w:val="TableContents"/>
            </w:pPr>
          </w:p>
        </w:tc>
      </w:tr>
      <w:tr w:rsidR="00EF3C1F" w:rsidRPr="0054726E" w14:paraId="2B2E321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718BD98" w14:textId="77777777" w:rsidR="00EF3C1F" w:rsidRPr="0054726E" w:rsidRDefault="00EF3C1F" w:rsidP="00EF3C1F">
            <w:pPr>
              <w:pStyle w:val="TableContents"/>
            </w:pPr>
            <w:r w:rsidRPr="0054726E">
              <w:t>Exigences minimales requises</w:t>
            </w:r>
          </w:p>
        </w:tc>
      </w:tr>
      <w:tr w:rsidR="00EF3C1F" w:rsidRPr="0054726E" w14:paraId="76E9250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6441C82" w14:textId="77777777" w:rsidR="00EF3C1F" w:rsidRPr="0054726E" w:rsidRDefault="00EF3C1F" w:rsidP="00EF3C1F">
            <w:pPr>
              <w:pStyle w:val="Standard"/>
              <w:rPr>
                <w:rFonts w:ascii="Marianne" w:hAnsi="Marianne"/>
                <w:sz w:val="20"/>
                <w:szCs w:val="20"/>
              </w:rPr>
            </w:pPr>
            <w:r w:rsidRPr="0054726E">
              <w:rPr>
                <w:rFonts w:ascii="Marianne" w:hAnsi="Marianne"/>
                <w:sz w:val="20"/>
                <w:szCs w:val="20"/>
              </w:rPr>
              <w:t>Tissu principal laminé 2 couches (ou supérieur)</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0668A4" w14:textId="77777777" w:rsidR="00EF3C1F" w:rsidRPr="0054726E" w:rsidRDefault="00EF3C1F" w:rsidP="00EF3C1F">
            <w:pPr>
              <w:pStyle w:val="TableContents"/>
              <w:rPr>
                <w:i/>
                <w:iCs/>
              </w:rPr>
            </w:pPr>
          </w:p>
        </w:tc>
      </w:tr>
      <w:tr w:rsidR="00EF3C1F" w:rsidRPr="0054726E" w14:paraId="1362222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93D97DD" w14:textId="77777777" w:rsidR="00EF3C1F" w:rsidRPr="0054726E" w:rsidRDefault="00EF3C1F" w:rsidP="00EF3C1F">
            <w:pPr>
              <w:pStyle w:val="Paragraphedeliste"/>
              <w:widowControl w:val="0"/>
              <w:ind w:left="0"/>
              <w:rPr>
                <w:rFonts w:ascii="Marianne" w:hAnsi="Marianne"/>
                <w:sz w:val="20"/>
                <w:szCs w:val="20"/>
              </w:rPr>
            </w:pPr>
            <w:r w:rsidRPr="0054726E">
              <w:rPr>
                <w:rFonts w:ascii="Marianne" w:hAnsi="Marianne"/>
                <w:sz w:val="20"/>
                <w:szCs w:val="20"/>
              </w:rPr>
              <w:t>renforts aux genoux</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F7E6E7" w14:textId="77777777" w:rsidR="00EF3C1F" w:rsidRPr="0054726E" w:rsidRDefault="00EF3C1F" w:rsidP="00EF3C1F">
            <w:pPr>
              <w:pStyle w:val="TableContents"/>
              <w:rPr>
                <w:i/>
                <w:iCs/>
              </w:rPr>
            </w:pPr>
          </w:p>
        </w:tc>
      </w:tr>
      <w:tr w:rsidR="00EF3C1F" w:rsidRPr="0054726E" w14:paraId="6104790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6C52449"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coutures renforcées à l’entre-jambe et une olivette</w:t>
            </w:r>
            <w:r w:rsidRPr="0054726E">
              <w:rPr>
                <w:rFonts w:ascii="Calibri" w:hAnsi="Calibri" w:cs="Calibri"/>
                <w:sz w:val="20"/>
                <w:szCs w:val="20"/>
              </w:rPr>
              <w:t> </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0DD07F" w14:textId="77777777" w:rsidR="00EF3C1F" w:rsidRPr="0054726E" w:rsidRDefault="00EF3C1F" w:rsidP="00EF3C1F">
            <w:pPr>
              <w:pStyle w:val="TableContents"/>
              <w:rPr>
                <w:i/>
                <w:iCs/>
              </w:rPr>
            </w:pPr>
          </w:p>
        </w:tc>
      </w:tr>
      <w:tr w:rsidR="00EF3C1F" w:rsidRPr="0054726E" w14:paraId="1362388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3A38957"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Qualité des bandes rétro-réfléchissantes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D87DE3" w14:textId="77777777" w:rsidR="00EF3C1F" w:rsidRPr="0054726E" w:rsidRDefault="00EF3C1F" w:rsidP="00EF3C1F">
            <w:pPr>
              <w:pStyle w:val="TableContents"/>
              <w:rPr>
                <w:i/>
                <w:iCs/>
              </w:rPr>
            </w:pPr>
          </w:p>
        </w:tc>
      </w:tr>
      <w:tr w:rsidR="00EF3C1F" w:rsidRPr="0054726E" w14:paraId="625DD82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A20067C"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Matière molletonnée au niveau de la ceinture pour améliorer le confort avec le port du ceinturon (type de matière utilisée)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A5A2A7" w14:textId="77777777" w:rsidR="00EF3C1F" w:rsidRPr="0054726E" w:rsidRDefault="00EF3C1F" w:rsidP="00EF3C1F">
            <w:pPr>
              <w:pStyle w:val="TableContents"/>
            </w:pPr>
          </w:p>
        </w:tc>
      </w:tr>
      <w:tr w:rsidR="00EF3C1F" w:rsidRPr="0054726E" w14:paraId="552FEA5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53B2BC3"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Ré-hausse doublée au-dessus de la ceinture pour étanchéité à l’air avec le port des vestes (veste softshell grand froid notamment)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0AA385" w14:textId="77777777" w:rsidR="00EF3C1F" w:rsidRPr="0054726E" w:rsidRDefault="00EF3C1F" w:rsidP="00EF3C1F">
            <w:pPr>
              <w:pStyle w:val="TableContents"/>
            </w:pPr>
          </w:p>
        </w:tc>
      </w:tr>
      <w:tr w:rsidR="00EF3C1F" w:rsidRPr="0054726E" w14:paraId="188D5F0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A3D5728"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2 poches de cuisse à soufflet zippées (accessibilité, dimension, système de fermeture, harmonie avec le reste du vêtement)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456DAE" w14:textId="77777777" w:rsidR="00EF3C1F" w:rsidRPr="0054726E" w:rsidRDefault="00EF3C1F" w:rsidP="00EF3C1F">
            <w:pPr>
              <w:pStyle w:val="TableContents"/>
              <w:rPr>
                <w:i/>
                <w:iCs/>
              </w:rPr>
            </w:pPr>
          </w:p>
        </w:tc>
      </w:tr>
      <w:tr w:rsidR="00EF3C1F" w:rsidRPr="0054726E" w14:paraId="4412C83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282D5C7"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2 poches zippées à l’arrière (accessibilité, dimension, système de fermeture, harmonie avec le reste du vêtement)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4FE50B" w14:textId="77777777" w:rsidR="00EF3C1F" w:rsidRPr="0054726E" w:rsidRDefault="00EF3C1F" w:rsidP="00EF3C1F">
            <w:pPr>
              <w:pStyle w:val="TableContents"/>
              <w:rPr>
                <w:i/>
                <w:iCs/>
              </w:rPr>
            </w:pPr>
          </w:p>
        </w:tc>
      </w:tr>
      <w:tr w:rsidR="00EF3C1F" w:rsidRPr="0054726E" w14:paraId="50869B7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F97C212"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ceinture ajustable, comportant cinq doubles passants permettant le port d’une ceinture et du ceinturon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FCE915" w14:textId="77777777" w:rsidR="00EF3C1F" w:rsidRPr="0054726E" w:rsidRDefault="00EF3C1F" w:rsidP="00EF3C1F">
            <w:pPr>
              <w:pStyle w:val="TableContents"/>
            </w:pPr>
          </w:p>
        </w:tc>
      </w:tr>
      <w:tr w:rsidR="00EF3C1F" w:rsidRPr="0054726E" w14:paraId="3C6E999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70770C9" w14:textId="77777777" w:rsidR="00EF3C1F" w:rsidRPr="0054726E" w:rsidRDefault="00EF3C1F" w:rsidP="00EF3C1F">
            <w:pPr>
              <w:pStyle w:val="Textbody"/>
              <w:tabs>
                <w:tab w:val="left" w:pos="568"/>
                <w:tab w:val="left" w:pos="1418"/>
                <w:tab w:val="left" w:pos="2268"/>
              </w:tabs>
              <w:spacing w:before="120"/>
              <w:rPr>
                <w:rFonts w:ascii="Marianne" w:hAnsi="Marianne"/>
                <w:sz w:val="20"/>
                <w:szCs w:val="20"/>
              </w:rPr>
            </w:pPr>
            <w:r w:rsidRPr="0054726E">
              <w:rPr>
                <w:rFonts w:ascii="Marianne" w:hAnsi="Marianne"/>
                <w:sz w:val="20"/>
                <w:szCs w:val="20"/>
              </w:rPr>
              <w:t>Qualité du marquage «</w:t>
            </w:r>
            <w:r w:rsidRPr="0054726E">
              <w:rPr>
                <w:rFonts w:ascii="Calibri" w:hAnsi="Calibri" w:cs="Calibri"/>
                <w:sz w:val="20"/>
                <w:szCs w:val="20"/>
              </w:rPr>
              <w:t> </w:t>
            </w:r>
            <w:r w:rsidRPr="0054726E">
              <w:rPr>
                <w:rFonts w:ascii="Marianne" w:hAnsi="Marianne"/>
                <w:sz w:val="20"/>
                <w:szCs w:val="20"/>
              </w:rPr>
              <w:t>DOUANE</w:t>
            </w:r>
            <w:r w:rsidRPr="0054726E">
              <w:rPr>
                <w:rFonts w:ascii="Calibri" w:hAnsi="Calibri" w:cs="Calibri"/>
                <w:sz w:val="20"/>
                <w:szCs w:val="20"/>
              </w:rPr>
              <w:t> </w:t>
            </w:r>
            <w:r w:rsidRPr="0054726E">
              <w:rPr>
                <w:rFonts w:ascii="Marianne" w:hAnsi="Marianne" w:cs="Marianne"/>
                <w:sz w:val="20"/>
                <w:szCs w:val="20"/>
              </w:rPr>
              <w: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7EA436" w14:textId="77777777" w:rsidR="00EF3C1F" w:rsidRPr="0054726E" w:rsidRDefault="00EF3C1F" w:rsidP="00EF3C1F">
            <w:pPr>
              <w:pStyle w:val="TableContents"/>
              <w:rPr>
                <w:i/>
                <w:iCs/>
              </w:rPr>
            </w:pPr>
          </w:p>
        </w:tc>
      </w:tr>
      <w:tr w:rsidR="00EF3C1F" w:rsidRPr="0054726E" w14:paraId="1C6AFB5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A07E862" w14:textId="77777777" w:rsidR="00EF3C1F" w:rsidRPr="0054726E" w:rsidRDefault="00EF3C1F" w:rsidP="00EF3C1F">
            <w:pPr>
              <w:pStyle w:val="TableContents"/>
            </w:pPr>
            <w:r w:rsidRPr="0054726E">
              <w:t>Confort et adaptation aux conditions d'utilisation</w:t>
            </w:r>
          </w:p>
        </w:tc>
      </w:tr>
      <w:tr w:rsidR="00EF3C1F" w:rsidRPr="0054726E" w14:paraId="54368FE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F388594"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xml:space="preserve">Coupe droite adapter </w:t>
            </w:r>
            <w:r w:rsidRPr="0054726E">
              <w:rPr>
                <w:rFonts w:ascii="Marianne" w:hAnsi="Marianne"/>
                <w:color w:val="00000A"/>
                <w:sz w:val="20"/>
                <w:szCs w:val="20"/>
                <w:lang w:eastAsia="en-US"/>
              </w:rPr>
              <w:t>à la morphologie de la majorité agent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696438" w14:textId="77777777" w:rsidR="00EF3C1F" w:rsidRPr="0054726E" w:rsidRDefault="00EF3C1F" w:rsidP="00EF3C1F">
            <w:pPr>
              <w:pStyle w:val="TableContents"/>
            </w:pPr>
          </w:p>
        </w:tc>
      </w:tr>
      <w:tr w:rsidR="00EF3C1F" w:rsidRPr="0054726E" w14:paraId="6B3E686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C3CAAA0" w14:textId="77777777" w:rsidR="00EF3C1F" w:rsidRPr="0054726E" w:rsidRDefault="00EF3C1F" w:rsidP="00EF3C1F">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 (tissu souple, présence d’élasthanne, empiècements en matière ou de conception spécifique...)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6A9E0E" w14:textId="77777777" w:rsidR="00EF3C1F" w:rsidRPr="0054726E" w:rsidRDefault="00EF3C1F" w:rsidP="00EF3C1F">
            <w:pPr>
              <w:pStyle w:val="TableContents"/>
            </w:pPr>
          </w:p>
        </w:tc>
      </w:tr>
      <w:tr w:rsidR="00EF3C1F" w:rsidRPr="0054726E" w14:paraId="35ECDA13"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4395300" w14:textId="77777777" w:rsidR="00EF3C1F" w:rsidRPr="0054726E" w:rsidRDefault="00EF3C1F" w:rsidP="00EF3C1F">
            <w:pPr>
              <w:pStyle w:val="TableContents"/>
            </w:pPr>
            <w:r w:rsidRPr="0054726E">
              <w:t>Absence de gêne au porté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31F766" w14:textId="77777777" w:rsidR="00EF3C1F" w:rsidRPr="0054726E" w:rsidRDefault="00EF3C1F" w:rsidP="00EF3C1F">
            <w:pPr>
              <w:pStyle w:val="TableContents"/>
            </w:pPr>
          </w:p>
        </w:tc>
      </w:tr>
      <w:tr w:rsidR="00EF3C1F" w:rsidRPr="0054726E" w14:paraId="68B37EB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A76D275" w14:textId="77777777" w:rsidR="00EF3C1F" w:rsidRPr="0054726E" w:rsidRDefault="00EF3C1F" w:rsidP="00EF3C1F">
            <w:pPr>
              <w:pStyle w:val="TableContents"/>
            </w:pPr>
            <w:r w:rsidRPr="0054726E">
              <w:t>Confort en position à genoux</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74BE41" w14:textId="77777777" w:rsidR="00EF3C1F" w:rsidRPr="0054726E" w:rsidRDefault="00EF3C1F" w:rsidP="00EF3C1F">
            <w:pPr>
              <w:pStyle w:val="TableContents"/>
            </w:pPr>
          </w:p>
        </w:tc>
      </w:tr>
      <w:tr w:rsidR="00EF3C1F" w:rsidRPr="0054726E" w14:paraId="23157BB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911B1D6" w14:textId="77777777" w:rsidR="00EF3C1F" w:rsidRPr="0054726E" w:rsidRDefault="00EF3C1F" w:rsidP="00EF3C1F">
            <w:pPr>
              <w:pStyle w:val="TableContents"/>
            </w:pPr>
            <w:r w:rsidRPr="0054726E">
              <w:t>Compatibilité avec les accessoires de la tenue, en particulier le ceinturon et les chaussures de service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E039C8" w14:textId="77777777" w:rsidR="00EF3C1F" w:rsidRPr="0054726E" w:rsidRDefault="00EF3C1F" w:rsidP="00EF3C1F">
            <w:pPr>
              <w:pStyle w:val="TableContents"/>
            </w:pPr>
          </w:p>
        </w:tc>
      </w:tr>
      <w:tr w:rsidR="00EF3C1F" w:rsidRPr="0054726E" w14:paraId="7353E93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A38991E" w14:textId="77777777" w:rsidR="00EF3C1F" w:rsidRPr="0054726E" w:rsidRDefault="00EF3C1F" w:rsidP="00EF3C1F">
            <w:pPr>
              <w:pStyle w:val="TableContents"/>
            </w:pPr>
            <w:r w:rsidRPr="0054726E">
              <w:t>Séchage rapide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56C1C1" w14:textId="77777777" w:rsidR="00EF3C1F" w:rsidRPr="0054726E" w:rsidRDefault="00EF3C1F" w:rsidP="00EF3C1F">
            <w:pPr>
              <w:pStyle w:val="TableContents"/>
            </w:pPr>
          </w:p>
        </w:tc>
      </w:tr>
      <w:tr w:rsidR="00EF3C1F" w:rsidRPr="0054726E" w14:paraId="344B5B3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527F172" w14:textId="77777777" w:rsidR="00EF3C1F" w:rsidRPr="0054726E" w:rsidRDefault="00EF3C1F" w:rsidP="00EF3C1F">
            <w:pPr>
              <w:pStyle w:val="TableContents"/>
            </w:pPr>
            <w:r w:rsidRPr="0054726E">
              <w:t>Matière et conception de la doublure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66A16C" w14:textId="77777777" w:rsidR="00EF3C1F" w:rsidRPr="0054726E" w:rsidRDefault="00EF3C1F" w:rsidP="00EF3C1F">
            <w:pPr>
              <w:pStyle w:val="TableContents"/>
            </w:pPr>
          </w:p>
        </w:tc>
      </w:tr>
      <w:tr w:rsidR="00EF3C1F" w:rsidRPr="0054726E" w14:paraId="638B7DF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9F7228C" w14:textId="77777777" w:rsidR="00EF3C1F" w:rsidRPr="0054726E" w:rsidRDefault="00EF3C1F" w:rsidP="00EF3C1F">
            <w:pPr>
              <w:pStyle w:val="TableContents"/>
            </w:pPr>
            <w:r w:rsidRPr="0054726E">
              <w:t>efficacité de la protection thermique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F53F56" w14:textId="77777777" w:rsidR="00EF3C1F" w:rsidRPr="0054726E" w:rsidRDefault="00EF3C1F" w:rsidP="00EF3C1F">
            <w:pPr>
              <w:pStyle w:val="TableContents"/>
            </w:pPr>
          </w:p>
        </w:tc>
      </w:tr>
      <w:tr w:rsidR="00EF3C1F" w:rsidRPr="0054726E" w14:paraId="61435DB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96D3224"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Tailles en 4 longueurs : XC, C, M et L (cf CCTP)</w:t>
            </w:r>
          </w:p>
          <w:p w14:paraId="6D298A1C"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xml:space="preserve">    • du 36 au 56 pour les hommes a minima </w:t>
            </w:r>
            <w:r w:rsidRPr="0054726E">
              <w:rPr>
                <w:rFonts w:ascii="Calibri" w:hAnsi="Calibri" w:cs="Calibri"/>
                <w:sz w:val="20"/>
                <w:szCs w:val="20"/>
              </w:rPr>
              <w:t> </w:t>
            </w:r>
            <w:r w:rsidRPr="0054726E">
              <w:rPr>
                <w:rFonts w:ascii="Marianne" w:hAnsi="Marianne"/>
                <w:sz w:val="20"/>
                <w:szCs w:val="20"/>
              </w:rPr>
              <w:t>;</w:t>
            </w:r>
          </w:p>
          <w:p w14:paraId="6DA437E6"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xml:space="preserve">    • du 34 au 50 pour les femmes</w:t>
            </w:r>
            <w:r w:rsidRPr="0054726E">
              <w:rPr>
                <w:rFonts w:ascii="Calibri" w:hAnsi="Calibri" w:cs="Calibri"/>
                <w:sz w:val="20"/>
                <w:szCs w:val="20"/>
              </w:rPr>
              <w:t> </w:t>
            </w:r>
            <w:r w:rsidRPr="0054726E">
              <w:rPr>
                <w:rFonts w:ascii="Marianne" w:hAnsi="Marianne"/>
                <w:sz w:val="20"/>
                <w:szCs w:val="20"/>
              </w:rPr>
              <w:t>a minima</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0169C4" w14:textId="77777777" w:rsidR="00EF3C1F" w:rsidRPr="0054726E" w:rsidRDefault="00EF3C1F" w:rsidP="00EF3C1F">
            <w:pPr>
              <w:pStyle w:val="TableContents"/>
            </w:pPr>
          </w:p>
        </w:tc>
      </w:tr>
      <w:tr w:rsidR="00EF3C1F" w:rsidRPr="0054726E" w14:paraId="1842DAF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0701E2F" w14:textId="77777777" w:rsidR="00EF3C1F" w:rsidRPr="0054726E" w:rsidRDefault="00EF3C1F" w:rsidP="00EF3C1F">
            <w:pPr>
              <w:pStyle w:val="TableContents"/>
            </w:pPr>
            <w:r w:rsidRPr="0054726E">
              <w:t>Qualité des matières premières et de la réalisation</w:t>
            </w:r>
          </w:p>
        </w:tc>
      </w:tr>
      <w:tr w:rsidR="00EF3C1F" w:rsidRPr="0054726E" w14:paraId="64F1777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7D66914" w14:textId="77777777" w:rsidR="00EF3C1F" w:rsidRPr="0054726E" w:rsidRDefault="00EF3C1F" w:rsidP="00EF3C1F">
            <w:pPr>
              <w:pStyle w:val="TableContents"/>
            </w:pPr>
            <w:r w:rsidRPr="0054726E">
              <w:t>Stabilité dimensionnelle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8A0512" w14:textId="77777777" w:rsidR="00EF3C1F" w:rsidRPr="0054726E" w:rsidRDefault="00EF3C1F" w:rsidP="00EF3C1F">
            <w:pPr>
              <w:pStyle w:val="TableContents"/>
              <w:rPr>
                <w:i/>
                <w:iCs/>
              </w:rPr>
            </w:pPr>
          </w:p>
        </w:tc>
      </w:tr>
      <w:tr w:rsidR="00EF3C1F" w:rsidRPr="0054726E" w14:paraId="5E87DD0E"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E8076E8" w14:textId="77777777" w:rsidR="00EF3C1F" w:rsidRPr="0054726E" w:rsidRDefault="00EF3C1F" w:rsidP="00EF3C1F">
            <w:pPr>
              <w:pStyle w:val="TableContents"/>
            </w:pPr>
            <w:r w:rsidRPr="0054726E">
              <w:t>Qualité des produits semi-finis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5E6CFC" w14:textId="77777777" w:rsidR="00EF3C1F" w:rsidRPr="0054726E" w:rsidRDefault="00EF3C1F" w:rsidP="00EF3C1F">
            <w:pPr>
              <w:pStyle w:val="TableContents"/>
            </w:pPr>
          </w:p>
        </w:tc>
      </w:tr>
      <w:tr w:rsidR="00EF3C1F" w:rsidRPr="0054726E" w14:paraId="42DE2C7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D38564D" w14:textId="77777777" w:rsidR="00EF3C1F" w:rsidRPr="0054726E" w:rsidRDefault="00EF3C1F" w:rsidP="00EF3C1F">
            <w:pPr>
              <w:pStyle w:val="TableContents"/>
            </w:pPr>
            <w:r w:rsidRPr="0054726E">
              <w:t>Qualité des montages et des coutures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539740" w14:textId="77777777" w:rsidR="00EF3C1F" w:rsidRPr="0054726E" w:rsidRDefault="00EF3C1F" w:rsidP="00EF3C1F">
            <w:pPr>
              <w:pStyle w:val="TableContents"/>
            </w:pPr>
          </w:p>
        </w:tc>
      </w:tr>
      <w:tr w:rsidR="00EF3C1F" w:rsidRPr="0054726E" w14:paraId="2B1F7A7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05CD69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A1B812" w14:textId="77777777" w:rsidR="00EF3C1F" w:rsidRPr="0054726E" w:rsidRDefault="00EF3C1F" w:rsidP="00EF3C1F">
            <w:pPr>
              <w:pStyle w:val="TableContents"/>
            </w:pPr>
          </w:p>
        </w:tc>
      </w:tr>
      <w:tr w:rsidR="00EF3C1F" w:rsidRPr="0054726E" w14:paraId="4919654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1AAA8C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18FFC8" w14:textId="77777777" w:rsidR="00EF3C1F" w:rsidRPr="0054726E" w:rsidRDefault="00EF3C1F" w:rsidP="00EF3C1F">
            <w:pPr>
              <w:pStyle w:val="TableContents"/>
            </w:pPr>
          </w:p>
        </w:tc>
      </w:tr>
      <w:tr w:rsidR="00EF3C1F" w:rsidRPr="0054726E" w14:paraId="2AC1135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E5076B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l’inscription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E83835" w14:textId="77777777" w:rsidR="00EF3C1F" w:rsidRPr="0054726E" w:rsidRDefault="00EF3C1F" w:rsidP="00EF3C1F">
            <w:pPr>
              <w:pStyle w:val="TableContents"/>
            </w:pPr>
          </w:p>
        </w:tc>
      </w:tr>
      <w:tr w:rsidR="00AC6FC9" w:rsidRPr="0054726E" w14:paraId="5B944CF5" w14:textId="77777777" w:rsidTr="00EA795D">
        <w:tc>
          <w:tcPr>
            <w:tcW w:w="413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490B74" w14:textId="4A8DEC3D"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49216E" w14:textId="77777777" w:rsidR="00AC6FC9" w:rsidRPr="0054726E" w:rsidRDefault="00AC6FC9" w:rsidP="00AC6FC9">
            <w:pPr>
              <w:pStyle w:val="TableContents"/>
            </w:pPr>
          </w:p>
        </w:tc>
      </w:tr>
      <w:tr w:rsidR="00AC6FC9" w:rsidRPr="0054726E" w14:paraId="2F86F5AE" w14:textId="77777777" w:rsidTr="00B52833">
        <w:tc>
          <w:tcPr>
            <w:tcW w:w="9638" w:type="dxa"/>
            <w:gridSpan w:val="2"/>
            <w:tcBorders>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4C107C8C" w14:textId="77777777" w:rsidR="00AC6FC9" w:rsidRPr="0054726E" w:rsidRDefault="00AC6FC9" w:rsidP="00AC6FC9">
            <w:pPr>
              <w:pStyle w:val="TableContents"/>
              <w:rPr>
                <w:b/>
                <w:bCs/>
              </w:rPr>
            </w:pPr>
            <w:r w:rsidRPr="0054726E">
              <w:rPr>
                <w:b/>
                <w:bCs/>
              </w:rPr>
              <w:t>Analyses laboratoires</w:t>
            </w:r>
          </w:p>
        </w:tc>
      </w:tr>
      <w:tr w:rsidR="00AC6FC9" w:rsidRPr="0054726E" w14:paraId="565C2FDF"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78BE07C" w14:textId="77777777" w:rsidR="00AC6FC9" w:rsidRPr="0054726E" w:rsidRDefault="00AC6FC9" w:rsidP="00AC6FC9">
            <w:pPr>
              <w:pStyle w:val="TableContents"/>
            </w:pPr>
            <w:r w:rsidRPr="0054726E">
              <w:t>Efficacité de la protection à la pluie</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7C2FF1CD" w14:textId="77777777" w:rsidR="00AC6FC9" w:rsidRPr="0054726E" w:rsidRDefault="00AC6FC9" w:rsidP="00AC6FC9">
            <w:pPr>
              <w:pStyle w:val="TableContents"/>
            </w:pPr>
            <w:r w:rsidRPr="0054726E">
              <w:t>Résultats test d’un laboratoire agréé</w:t>
            </w:r>
          </w:p>
        </w:tc>
      </w:tr>
      <w:tr w:rsidR="00AC6FC9" w:rsidRPr="0054726E" w14:paraId="664194F9"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9A55528"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Respirabilité</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46C09C86" w14:textId="77777777" w:rsidR="00AC6FC9" w:rsidRPr="0054726E" w:rsidRDefault="00AC6FC9" w:rsidP="00AC6FC9">
            <w:pPr>
              <w:pStyle w:val="TableContents"/>
            </w:pPr>
            <w:r w:rsidRPr="0054726E">
              <w:t>Résultats test d’un laboratoire agréé</w:t>
            </w:r>
          </w:p>
        </w:tc>
      </w:tr>
      <w:tr w:rsidR="00AC6FC9" w:rsidRPr="0054726E" w14:paraId="39BCF945"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7CFCFB8E"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sz w:val="20"/>
                <w:szCs w:val="20"/>
                <w:lang w:eastAsia="en-US"/>
              </w:rPr>
              <w:t>Performance coupe-vent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104B7465" w14:textId="77777777" w:rsidR="00AC6FC9" w:rsidRPr="0054726E" w:rsidRDefault="00AC6FC9" w:rsidP="00AC6FC9">
            <w:pPr>
              <w:pStyle w:val="TableContents"/>
            </w:pPr>
            <w:r w:rsidRPr="0054726E">
              <w:t>Résultats test d’un laboratoire agréé</w:t>
            </w:r>
          </w:p>
        </w:tc>
      </w:tr>
      <w:tr w:rsidR="00AC6FC9" w:rsidRPr="0054726E" w14:paraId="282CF402" w14:textId="77777777" w:rsidTr="00B52833">
        <w:trPr>
          <w:trHeight w:val="399"/>
        </w:trPr>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1B396D9"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01AEC0F4"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555ADCE3" w14:textId="77777777" w:rsidTr="00B52833">
        <w:trPr>
          <w:trHeight w:val="399"/>
        </w:trPr>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F99C060" w14:textId="77777777"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tissu à la déchirure</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87616F1"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4B9BB440" w14:textId="77777777" w:rsidTr="00B52833">
        <w:trPr>
          <w:trHeight w:val="399"/>
        </w:trPr>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19D8D94B" w14:textId="77777777" w:rsidR="00AC6FC9" w:rsidRPr="0054726E" w:rsidRDefault="00AC6FC9" w:rsidP="00AC6FC9">
            <w:pPr>
              <w:pStyle w:val="TableContents"/>
            </w:pPr>
            <w:r w:rsidRPr="0054726E">
              <w:t>Solidité des teintures</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F14CA25" w14:textId="77777777" w:rsidR="00AC6FC9" w:rsidRPr="0054726E" w:rsidRDefault="00AC6FC9" w:rsidP="00AC6FC9">
            <w:pPr>
              <w:pStyle w:val="TableContents"/>
              <w:rPr>
                <w:i/>
                <w:iCs/>
              </w:rPr>
            </w:pPr>
            <w:r w:rsidRPr="0054726E">
              <w:rPr>
                <w:i/>
                <w:iCs/>
              </w:rPr>
              <w:t>Résultats test d’un laboratoire agréé</w:t>
            </w:r>
          </w:p>
        </w:tc>
      </w:tr>
    </w:tbl>
    <w:p w14:paraId="65686E2E" w14:textId="77777777" w:rsidR="00814E21" w:rsidRPr="0054726E" w:rsidRDefault="00814E21" w:rsidP="00E879C2"/>
    <w:p w14:paraId="52A92BD8" w14:textId="77777777" w:rsidR="00E879C2" w:rsidRPr="0054726E" w:rsidRDefault="00E879C2" w:rsidP="00E879C2"/>
    <w:tbl>
      <w:tblPr>
        <w:tblStyle w:val="Grilledutableau"/>
        <w:tblW w:w="9638" w:type="dxa"/>
        <w:tblLayout w:type="fixed"/>
        <w:tblLook w:val="04A0" w:firstRow="1" w:lastRow="0" w:firstColumn="1" w:lastColumn="0" w:noHBand="0" w:noVBand="1"/>
      </w:tblPr>
      <w:tblGrid>
        <w:gridCol w:w="3114"/>
        <w:gridCol w:w="3260"/>
        <w:gridCol w:w="3264"/>
      </w:tblGrid>
      <w:tr w:rsidR="00E879C2" w:rsidRPr="0054726E" w14:paraId="11848215" w14:textId="77777777" w:rsidTr="00B52833">
        <w:tc>
          <w:tcPr>
            <w:tcW w:w="9638" w:type="dxa"/>
            <w:gridSpan w:val="3"/>
            <w:shd w:val="clear" w:color="auto" w:fill="767171" w:themeFill="background2" w:themeFillShade="80"/>
          </w:tcPr>
          <w:p w14:paraId="3F03D80F" w14:textId="77777777" w:rsidR="00E879C2" w:rsidRPr="0054726E" w:rsidRDefault="00E879C2" w:rsidP="00B52833">
            <w:pPr>
              <w:pStyle w:val="TableContents"/>
              <w:jc w:val="center"/>
            </w:pPr>
            <w:bookmarkStart w:id="726" w:name="_Hlk216451901"/>
            <w:r w:rsidRPr="0054726E">
              <w:t>Quantité et qualité des échantillons demandés</w:t>
            </w:r>
          </w:p>
        </w:tc>
      </w:tr>
      <w:tr w:rsidR="00E879C2" w:rsidRPr="0054726E" w14:paraId="40B8EA35" w14:textId="77777777" w:rsidTr="00B52833">
        <w:tc>
          <w:tcPr>
            <w:tcW w:w="3114" w:type="dxa"/>
            <w:shd w:val="clear" w:color="auto" w:fill="AEAAAA" w:themeFill="background2" w:themeFillShade="BF"/>
          </w:tcPr>
          <w:p w14:paraId="237F0FCF" w14:textId="77777777" w:rsidR="00E879C2" w:rsidRPr="0054726E" w:rsidRDefault="00E879C2" w:rsidP="00B52833">
            <w:pPr>
              <w:pStyle w:val="TableContents"/>
              <w:jc w:val="center"/>
            </w:pPr>
            <w:r w:rsidRPr="0054726E">
              <w:t>Modèle</w:t>
            </w:r>
          </w:p>
        </w:tc>
        <w:tc>
          <w:tcPr>
            <w:tcW w:w="3260" w:type="dxa"/>
            <w:shd w:val="clear" w:color="auto" w:fill="AEAAAA" w:themeFill="background2" w:themeFillShade="BF"/>
          </w:tcPr>
          <w:p w14:paraId="5C8E4A2B" w14:textId="77777777" w:rsidR="00E879C2" w:rsidRPr="0054726E" w:rsidRDefault="00E879C2" w:rsidP="00B52833">
            <w:pPr>
              <w:pStyle w:val="TableContents"/>
              <w:jc w:val="center"/>
            </w:pPr>
            <w:r w:rsidRPr="0054726E">
              <w:t>Tailles</w:t>
            </w:r>
          </w:p>
        </w:tc>
        <w:tc>
          <w:tcPr>
            <w:tcW w:w="3264" w:type="dxa"/>
            <w:shd w:val="clear" w:color="auto" w:fill="AEAAAA" w:themeFill="background2" w:themeFillShade="BF"/>
          </w:tcPr>
          <w:p w14:paraId="59C048E2" w14:textId="77777777" w:rsidR="00E879C2" w:rsidRPr="0054726E" w:rsidRDefault="00E879C2" w:rsidP="00B52833">
            <w:pPr>
              <w:pStyle w:val="TableContents"/>
              <w:jc w:val="center"/>
            </w:pPr>
            <w:r w:rsidRPr="0054726E">
              <w:t>Nombres  d’échantillons</w:t>
            </w:r>
          </w:p>
        </w:tc>
      </w:tr>
      <w:tr w:rsidR="00E879C2" w:rsidRPr="0054726E" w14:paraId="74105B14" w14:textId="77777777" w:rsidTr="00B52833">
        <w:tc>
          <w:tcPr>
            <w:tcW w:w="3114" w:type="dxa"/>
          </w:tcPr>
          <w:p w14:paraId="10FDC082" w14:textId="77777777" w:rsidR="00E879C2" w:rsidRPr="0054726E" w:rsidRDefault="00E879C2" w:rsidP="00B52833">
            <w:pPr>
              <w:pStyle w:val="TableContents"/>
            </w:pPr>
            <w:r w:rsidRPr="0054726E">
              <w:t>Femme</w:t>
            </w:r>
          </w:p>
        </w:tc>
        <w:tc>
          <w:tcPr>
            <w:tcW w:w="3260" w:type="dxa"/>
          </w:tcPr>
          <w:p w14:paraId="71CEF91D" w14:textId="77777777" w:rsidR="00E879C2" w:rsidRPr="0054726E" w:rsidRDefault="00E879C2" w:rsidP="00B52833">
            <w:pPr>
              <w:pStyle w:val="TableContents"/>
            </w:pPr>
            <w:r w:rsidRPr="0054726E">
              <w:t>38 M</w:t>
            </w:r>
          </w:p>
        </w:tc>
        <w:tc>
          <w:tcPr>
            <w:tcW w:w="3264" w:type="dxa"/>
          </w:tcPr>
          <w:p w14:paraId="2C37CF16" w14:textId="77777777" w:rsidR="00E879C2" w:rsidRPr="0054726E" w:rsidRDefault="00E879C2" w:rsidP="00B52833">
            <w:pPr>
              <w:pStyle w:val="TableContents"/>
            </w:pPr>
            <w:r w:rsidRPr="0054726E">
              <w:t>3</w:t>
            </w:r>
          </w:p>
        </w:tc>
      </w:tr>
      <w:tr w:rsidR="00E879C2" w:rsidRPr="0054726E" w14:paraId="3963C4AA" w14:textId="77777777" w:rsidTr="00B52833">
        <w:tc>
          <w:tcPr>
            <w:tcW w:w="3114" w:type="dxa"/>
          </w:tcPr>
          <w:p w14:paraId="3282F12C" w14:textId="77777777" w:rsidR="00E879C2" w:rsidRPr="0054726E" w:rsidRDefault="00E879C2" w:rsidP="00B52833">
            <w:pPr>
              <w:pStyle w:val="TableContents"/>
            </w:pPr>
            <w:r w:rsidRPr="0054726E">
              <w:t>Femme</w:t>
            </w:r>
          </w:p>
        </w:tc>
        <w:tc>
          <w:tcPr>
            <w:tcW w:w="3260" w:type="dxa"/>
          </w:tcPr>
          <w:p w14:paraId="646AF5D5" w14:textId="77777777" w:rsidR="00E879C2" w:rsidRPr="0054726E" w:rsidRDefault="00E879C2" w:rsidP="00B52833">
            <w:pPr>
              <w:pStyle w:val="TableContents"/>
            </w:pPr>
            <w:r w:rsidRPr="0054726E">
              <w:t>42 L</w:t>
            </w:r>
          </w:p>
        </w:tc>
        <w:tc>
          <w:tcPr>
            <w:tcW w:w="3264" w:type="dxa"/>
          </w:tcPr>
          <w:p w14:paraId="7665C5D7" w14:textId="77777777" w:rsidR="00E879C2" w:rsidRPr="0054726E" w:rsidRDefault="00E879C2" w:rsidP="00B52833">
            <w:pPr>
              <w:pStyle w:val="TableContents"/>
            </w:pPr>
            <w:r w:rsidRPr="0054726E">
              <w:t>3</w:t>
            </w:r>
          </w:p>
        </w:tc>
      </w:tr>
      <w:tr w:rsidR="00E879C2" w:rsidRPr="0054726E" w14:paraId="42829885" w14:textId="77777777" w:rsidTr="00B52833">
        <w:tc>
          <w:tcPr>
            <w:tcW w:w="3114" w:type="dxa"/>
          </w:tcPr>
          <w:p w14:paraId="437C757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18B3298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38 M</w:t>
            </w:r>
          </w:p>
        </w:tc>
        <w:tc>
          <w:tcPr>
            <w:tcW w:w="3264" w:type="dxa"/>
          </w:tcPr>
          <w:p w14:paraId="2C4DDF7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r w:rsidR="00E879C2" w:rsidRPr="0054726E" w14:paraId="29AE0C91" w14:textId="77777777" w:rsidTr="00B52833">
        <w:tc>
          <w:tcPr>
            <w:tcW w:w="3114" w:type="dxa"/>
          </w:tcPr>
          <w:p w14:paraId="2721FA5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5D8C9A4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42 L</w:t>
            </w:r>
          </w:p>
        </w:tc>
        <w:tc>
          <w:tcPr>
            <w:tcW w:w="3264" w:type="dxa"/>
          </w:tcPr>
          <w:p w14:paraId="7607F0C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bookmarkEnd w:id="726"/>
    </w:tbl>
    <w:p w14:paraId="1524E8BA" w14:textId="77777777" w:rsidR="00E879C2" w:rsidRPr="0054726E" w:rsidRDefault="00E879C2" w:rsidP="00E879C2"/>
    <w:p w14:paraId="4400D713" w14:textId="77777777" w:rsidR="00E879C2" w:rsidRPr="0054726E" w:rsidRDefault="00E879C2" w:rsidP="00E879C2">
      <w:pPr>
        <w:pStyle w:val="Titre3"/>
        <w:numPr>
          <w:ilvl w:val="0"/>
          <w:numId w:val="0"/>
        </w:numPr>
        <w:rPr>
          <w:color w:val="002060"/>
          <w:sz w:val="20"/>
          <w:szCs w:val="20"/>
        </w:rPr>
      </w:pPr>
      <w:bookmarkStart w:id="727" w:name="_Toc207276916"/>
      <w:bookmarkStart w:id="728" w:name="__RefHeading___Toc37973_2787168394"/>
      <w:bookmarkStart w:id="729" w:name="_Toc214868135"/>
      <w:bookmarkStart w:id="730" w:name="_Toc215842660"/>
      <w:bookmarkStart w:id="731" w:name="_Toc216101373"/>
      <w:bookmarkStart w:id="732" w:name="_Toc216360486"/>
      <w:bookmarkStart w:id="733" w:name="_Toc216883374"/>
      <w:r w:rsidRPr="0054726E">
        <w:rPr>
          <w:color w:val="002060"/>
          <w:sz w:val="20"/>
          <w:szCs w:val="20"/>
        </w:rPr>
        <w:t xml:space="preserve">6-15. Pantalon de service léger </w:t>
      </w:r>
      <w:bookmarkEnd w:id="727"/>
      <w:bookmarkEnd w:id="728"/>
      <w:bookmarkEnd w:id="729"/>
      <w:r w:rsidRPr="0054726E">
        <w:rPr>
          <w:color w:val="002060"/>
          <w:sz w:val="20"/>
          <w:szCs w:val="20"/>
        </w:rPr>
        <w:t>terrestre – saison été – homme et femme</w:t>
      </w:r>
      <w:bookmarkEnd w:id="730"/>
      <w:bookmarkEnd w:id="731"/>
      <w:bookmarkEnd w:id="732"/>
      <w:bookmarkEnd w:id="733"/>
    </w:p>
    <w:p w14:paraId="6F47D3E2" w14:textId="77777777" w:rsidR="00E879C2" w:rsidRPr="0054726E" w:rsidRDefault="00E879C2" w:rsidP="00E879C2">
      <w:pPr>
        <w:pStyle w:val="Standard"/>
        <w:rPr>
          <w:rFonts w:ascii="Marianne" w:hAnsi="Marianne"/>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16A4817"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198791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3D2643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5C60F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FFB51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668198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5C0C7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B5713A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polo et des chaussures de service (type rangers)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9B1456" w14:textId="77777777" w:rsidR="00E879C2" w:rsidRPr="0054726E" w:rsidRDefault="00E879C2" w:rsidP="00B52833">
            <w:pPr>
              <w:pStyle w:val="Sansinterligne"/>
              <w:rPr>
                <w:rFonts w:ascii="Marianne" w:hAnsi="Marianne"/>
                <w:sz w:val="20"/>
                <w:szCs w:val="20"/>
              </w:rPr>
            </w:pPr>
          </w:p>
        </w:tc>
      </w:tr>
      <w:tr w:rsidR="00E879C2" w:rsidRPr="0054726E" w14:paraId="1A8ACB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A76A24"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9FBFB8" w14:textId="77777777" w:rsidR="00E879C2" w:rsidRPr="0054726E" w:rsidRDefault="00E879C2" w:rsidP="00B52833">
            <w:pPr>
              <w:pStyle w:val="Sansinterligne"/>
              <w:rPr>
                <w:rFonts w:ascii="Marianne" w:hAnsi="Marianne"/>
                <w:sz w:val="20"/>
                <w:szCs w:val="20"/>
              </w:rPr>
            </w:pPr>
          </w:p>
        </w:tc>
      </w:tr>
      <w:tr w:rsidR="00E879C2" w:rsidRPr="0054726E" w14:paraId="6531E5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9EE62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EF94F2" w14:textId="77777777" w:rsidR="00E879C2" w:rsidRPr="0054726E" w:rsidRDefault="00E879C2" w:rsidP="00B52833">
            <w:pPr>
              <w:pStyle w:val="Sansinterligne"/>
              <w:rPr>
                <w:rFonts w:ascii="Marianne" w:hAnsi="Marianne"/>
                <w:i/>
                <w:iCs/>
                <w:sz w:val="20"/>
                <w:szCs w:val="20"/>
              </w:rPr>
            </w:pPr>
          </w:p>
        </w:tc>
      </w:tr>
      <w:tr w:rsidR="00EF3C1F" w:rsidRPr="0054726E" w14:paraId="54E466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1EF8BD" w14:textId="76E511B4"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3914EC" w14:textId="77777777" w:rsidR="00EF3C1F" w:rsidRPr="0054726E" w:rsidRDefault="00EF3C1F" w:rsidP="00EF3C1F">
            <w:pPr>
              <w:pStyle w:val="Sansinterligne"/>
              <w:rPr>
                <w:rFonts w:ascii="Marianne" w:hAnsi="Marianne"/>
                <w:i/>
                <w:iCs/>
                <w:sz w:val="20"/>
                <w:szCs w:val="20"/>
              </w:rPr>
            </w:pPr>
          </w:p>
        </w:tc>
      </w:tr>
      <w:tr w:rsidR="00EF3C1F" w:rsidRPr="0054726E" w14:paraId="37F6CCB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643F40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54747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18B6E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2E0373" w14:textId="77777777" w:rsidR="00EF3C1F" w:rsidRPr="0054726E" w:rsidRDefault="00EF3C1F" w:rsidP="00EF3C1F">
            <w:pPr>
              <w:pStyle w:val="Sansinterligne"/>
              <w:rPr>
                <w:rFonts w:ascii="Marianne" w:hAnsi="Marianne"/>
                <w:i/>
                <w:iCs/>
                <w:sz w:val="20"/>
                <w:szCs w:val="20"/>
              </w:rPr>
            </w:pPr>
          </w:p>
        </w:tc>
      </w:tr>
      <w:tr w:rsidR="00EF3C1F" w:rsidRPr="0054726E" w14:paraId="76DC44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9AEC2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61613E" w14:textId="77777777" w:rsidR="00EF3C1F" w:rsidRPr="0054726E" w:rsidRDefault="00EF3C1F" w:rsidP="00EF3C1F">
            <w:pPr>
              <w:pStyle w:val="Sansinterligne"/>
              <w:rPr>
                <w:rFonts w:ascii="Marianne" w:hAnsi="Marianne"/>
                <w:i/>
                <w:iCs/>
                <w:sz w:val="20"/>
                <w:szCs w:val="20"/>
              </w:rPr>
            </w:pPr>
          </w:p>
        </w:tc>
      </w:tr>
      <w:tr w:rsidR="00EF3C1F" w:rsidRPr="0054726E" w14:paraId="708EFB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34B0A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692A78" w14:textId="77777777" w:rsidR="00EF3C1F" w:rsidRPr="0054726E" w:rsidRDefault="00EF3C1F" w:rsidP="00EF3C1F">
            <w:pPr>
              <w:pStyle w:val="Sansinterligne"/>
              <w:rPr>
                <w:rFonts w:ascii="Marianne" w:hAnsi="Marianne"/>
                <w:i/>
                <w:iCs/>
                <w:sz w:val="20"/>
                <w:szCs w:val="20"/>
              </w:rPr>
            </w:pPr>
          </w:p>
        </w:tc>
      </w:tr>
      <w:tr w:rsidR="00EF3C1F" w:rsidRPr="0054726E" w14:paraId="0CE59D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557F1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FA06D9" w14:textId="77777777" w:rsidR="00EF3C1F" w:rsidRPr="0054726E" w:rsidRDefault="00EF3C1F" w:rsidP="00EF3C1F">
            <w:pPr>
              <w:pStyle w:val="Sansinterligne"/>
              <w:rPr>
                <w:rFonts w:ascii="Marianne" w:hAnsi="Marianne"/>
                <w:i/>
                <w:iCs/>
                <w:sz w:val="20"/>
                <w:szCs w:val="20"/>
              </w:rPr>
            </w:pPr>
          </w:p>
        </w:tc>
      </w:tr>
      <w:tr w:rsidR="00EF3C1F" w:rsidRPr="0054726E" w14:paraId="409BF7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C7F7D5"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7B91FB" w14:textId="77777777" w:rsidR="00EF3C1F" w:rsidRPr="0054726E" w:rsidRDefault="00EF3C1F" w:rsidP="00EF3C1F">
            <w:pPr>
              <w:pStyle w:val="Sansinterligne"/>
              <w:rPr>
                <w:rFonts w:ascii="Marianne" w:hAnsi="Marianne"/>
                <w:i/>
                <w:iCs/>
                <w:sz w:val="20"/>
                <w:szCs w:val="20"/>
              </w:rPr>
            </w:pPr>
          </w:p>
        </w:tc>
      </w:tr>
      <w:tr w:rsidR="00EF3C1F" w:rsidRPr="0054726E" w14:paraId="60A5E6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6D98E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90BCC1" w14:textId="77777777" w:rsidR="00EF3C1F" w:rsidRPr="0054726E" w:rsidRDefault="00EF3C1F" w:rsidP="00EF3C1F">
            <w:pPr>
              <w:pStyle w:val="Sansinterligne"/>
              <w:rPr>
                <w:rFonts w:ascii="Marianne" w:hAnsi="Marianne"/>
                <w:i/>
                <w:iCs/>
                <w:sz w:val="20"/>
                <w:szCs w:val="20"/>
              </w:rPr>
            </w:pPr>
          </w:p>
        </w:tc>
      </w:tr>
      <w:tr w:rsidR="00EF3C1F" w:rsidRPr="0054726E" w14:paraId="4B2610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96B9A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5DF252" w14:textId="77777777" w:rsidR="00EF3C1F" w:rsidRPr="0054726E" w:rsidRDefault="00EF3C1F" w:rsidP="00EF3C1F">
            <w:pPr>
              <w:pStyle w:val="Sansinterligne"/>
              <w:rPr>
                <w:rFonts w:ascii="Marianne" w:hAnsi="Marianne"/>
                <w:sz w:val="20"/>
                <w:szCs w:val="20"/>
              </w:rPr>
            </w:pPr>
          </w:p>
        </w:tc>
      </w:tr>
      <w:tr w:rsidR="00EF3C1F" w:rsidRPr="0054726E" w14:paraId="5AC970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5E65B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717CB1" w14:textId="77777777" w:rsidR="00EF3C1F" w:rsidRPr="0054726E" w:rsidRDefault="00EF3C1F" w:rsidP="00EF3C1F">
            <w:pPr>
              <w:pStyle w:val="Sansinterligne"/>
              <w:rPr>
                <w:rFonts w:ascii="Marianne" w:hAnsi="Marianne"/>
                <w:sz w:val="20"/>
                <w:szCs w:val="20"/>
              </w:rPr>
            </w:pPr>
          </w:p>
        </w:tc>
      </w:tr>
      <w:tr w:rsidR="00EF3C1F" w:rsidRPr="0054726E" w14:paraId="7FA9B3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E48BA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CDC920" w14:textId="77777777" w:rsidR="00EF3C1F" w:rsidRPr="0054726E" w:rsidRDefault="00EF3C1F" w:rsidP="00EF3C1F">
            <w:pPr>
              <w:pStyle w:val="Sansinterligne"/>
              <w:rPr>
                <w:rFonts w:ascii="Marianne" w:hAnsi="Marianne"/>
                <w:sz w:val="20"/>
                <w:szCs w:val="20"/>
              </w:rPr>
            </w:pPr>
          </w:p>
        </w:tc>
      </w:tr>
      <w:tr w:rsidR="00EF3C1F" w:rsidRPr="0054726E" w14:paraId="018AE0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56596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AFE257" w14:textId="77777777" w:rsidR="00EF3C1F" w:rsidRPr="0054726E" w:rsidRDefault="00EF3C1F" w:rsidP="00EF3C1F">
            <w:pPr>
              <w:pStyle w:val="Sansinterligne"/>
              <w:rPr>
                <w:rFonts w:ascii="Marianne" w:hAnsi="Marianne"/>
                <w:sz w:val="20"/>
                <w:szCs w:val="20"/>
              </w:rPr>
            </w:pPr>
          </w:p>
        </w:tc>
      </w:tr>
      <w:tr w:rsidR="00EF3C1F" w:rsidRPr="0054726E" w14:paraId="20B42A9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C022E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(tissu, marquage DOUANE et bandes rétro-réfléchissantes)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08265A" w14:textId="77777777" w:rsidR="00EF3C1F" w:rsidRPr="0054726E" w:rsidRDefault="00EF3C1F" w:rsidP="00EF3C1F">
            <w:pPr>
              <w:pStyle w:val="Sansinterligne"/>
              <w:rPr>
                <w:rFonts w:ascii="Marianne" w:hAnsi="Marianne"/>
                <w:i/>
                <w:iCs/>
                <w:sz w:val="20"/>
                <w:szCs w:val="20"/>
              </w:rPr>
            </w:pPr>
          </w:p>
        </w:tc>
      </w:tr>
      <w:tr w:rsidR="00EF3C1F" w:rsidRPr="0054726E" w14:paraId="4A4D5A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D342F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BCE295" w14:textId="77777777" w:rsidR="00EF3C1F" w:rsidRPr="0054726E" w:rsidRDefault="00EF3C1F" w:rsidP="00EF3C1F">
            <w:pPr>
              <w:pStyle w:val="Sansinterligne"/>
              <w:rPr>
                <w:rFonts w:ascii="Marianne" w:hAnsi="Marianne"/>
                <w:sz w:val="20"/>
                <w:szCs w:val="20"/>
              </w:rPr>
            </w:pPr>
          </w:p>
        </w:tc>
      </w:tr>
      <w:tr w:rsidR="00EF3C1F" w:rsidRPr="0054726E" w14:paraId="53D7B6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9D667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6F8F41" w14:textId="77777777" w:rsidR="00EF3C1F" w:rsidRPr="0054726E" w:rsidRDefault="00EF3C1F" w:rsidP="00EF3C1F">
            <w:pPr>
              <w:pStyle w:val="Sansinterligne"/>
              <w:rPr>
                <w:rFonts w:ascii="Marianne" w:hAnsi="Marianne"/>
                <w:sz w:val="20"/>
                <w:szCs w:val="20"/>
              </w:rPr>
            </w:pPr>
          </w:p>
        </w:tc>
      </w:tr>
      <w:tr w:rsidR="00EF3C1F" w:rsidRPr="0054726E" w14:paraId="4A8109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732A9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34CBF2" w14:textId="77777777" w:rsidR="00EF3C1F" w:rsidRPr="0054726E" w:rsidRDefault="00EF3C1F" w:rsidP="00EF3C1F">
            <w:pPr>
              <w:pStyle w:val="Sansinterligne"/>
              <w:rPr>
                <w:rFonts w:ascii="Marianne" w:hAnsi="Marianne"/>
                <w:sz w:val="20"/>
                <w:szCs w:val="20"/>
              </w:rPr>
            </w:pPr>
          </w:p>
        </w:tc>
      </w:tr>
      <w:tr w:rsidR="00EF3C1F" w:rsidRPr="0054726E" w14:paraId="25F657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641C0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933F76" w14:textId="77777777" w:rsidR="00EF3C1F" w:rsidRPr="0054726E" w:rsidRDefault="00EF3C1F" w:rsidP="00EF3C1F">
            <w:pPr>
              <w:pStyle w:val="Sansinterligne"/>
              <w:rPr>
                <w:rFonts w:ascii="Marianne" w:hAnsi="Marianne"/>
                <w:sz w:val="20"/>
                <w:szCs w:val="20"/>
              </w:rPr>
            </w:pPr>
          </w:p>
        </w:tc>
      </w:tr>
      <w:tr w:rsidR="00AC6FC9" w:rsidRPr="0054726E" w14:paraId="75CFAF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9401E1" w14:textId="3757225C"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190488" w14:textId="77777777" w:rsidR="00AC6FC9" w:rsidRPr="0054726E" w:rsidRDefault="00AC6FC9" w:rsidP="00AC6FC9">
            <w:pPr>
              <w:pStyle w:val="Sansinterligne"/>
              <w:rPr>
                <w:rFonts w:ascii="Marianne" w:hAnsi="Marianne"/>
                <w:sz w:val="20"/>
                <w:szCs w:val="20"/>
              </w:rPr>
            </w:pPr>
          </w:p>
        </w:tc>
      </w:tr>
      <w:tr w:rsidR="00AC6FC9" w:rsidRPr="0054726E" w14:paraId="4C0E3CB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680F399"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53BEA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3C870E"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161BFA" w14:textId="77777777" w:rsidR="00AC6FC9" w:rsidRPr="0054726E" w:rsidRDefault="00AC6FC9" w:rsidP="00AC6FC9">
            <w:pPr>
              <w:pStyle w:val="Sansinterligne"/>
              <w:rPr>
                <w:rFonts w:ascii="Marianne" w:hAnsi="Marianne"/>
                <w:sz w:val="20"/>
                <w:szCs w:val="20"/>
              </w:rPr>
            </w:pPr>
          </w:p>
        </w:tc>
      </w:tr>
      <w:tr w:rsidR="00AC6FC9" w:rsidRPr="0054726E" w14:paraId="7EF6CB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AFC31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D118B" w14:textId="77777777" w:rsidR="00AC6FC9" w:rsidRPr="0054726E" w:rsidRDefault="00AC6FC9" w:rsidP="00AC6FC9">
            <w:pPr>
              <w:pStyle w:val="Sansinterligne"/>
              <w:rPr>
                <w:rFonts w:ascii="Marianne" w:hAnsi="Marianne"/>
                <w:sz w:val="20"/>
                <w:szCs w:val="20"/>
              </w:rPr>
            </w:pPr>
          </w:p>
        </w:tc>
      </w:tr>
      <w:tr w:rsidR="00AC6FC9" w:rsidRPr="0054726E" w14:paraId="411009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E7DF5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6F90BA" w14:textId="77777777" w:rsidR="00AC6FC9" w:rsidRPr="0054726E" w:rsidRDefault="00AC6FC9" w:rsidP="00AC6FC9">
            <w:pPr>
              <w:pStyle w:val="Sansinterligne"/>
              <w:rPr>
                <w:rFonts w:ascii="Marianne" w:hAnsi="Marianne"/>
                <w:sz w:val="20"/>
                <w:szCs w:val="20"/>
              </w:rPr>
            </w:pPr>
          </w:p>
        </w:tc>
      </w:tr>
      <w:tr w:rsidR="00AC6FC9" w:rsidRPr="0054726E" w14:paraId="3FE4E1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37737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5563DD" w14:textId="77777777" w:rsidR="00AC6FC9" w:rsidRPr="0054726E" w:rsidRDefault="00AC6FC9" w:rsidP="00AC6FC9">
            <w:pPr>
              <w:pStyle w:val="Sansinterligne"/>
              <w:rPr>
                <w:rFonts w:ascii="Marianne" w:hAnsi="Marianne"/>
                <w:sz w:val="20"/>
                <w:szCs w:val="20"/>
              </w:rPr>
            </w:pPr>
          </w:p>
        </w:tc>
      </w:tr>
      <w:tr w:rsidR="00AC6FC9" w:rsidRPr="0054726E" w14:paraId="362E82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B1079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7C78AF" w14:textId="77777777" w:rsidR="00AC6FC9" w:rsidRPr="0054726E" w:rsidRDefault="00AC6FC9" w:rsidP="00AC6FC9">
            <w:pPr>
              <w:pStyle w:val="Sansinterligne"/>
              <w:rPr>
                <w:rFonts w:ascii="Marianne" w:hAnsi="Marianne"/>
                <w:sz w:val="20"/>
                <w:szCs w:val="20"/>
              </w:rPr>
            </w:pPr>
          </w:p>
        </w:tc>
      </w:tr>
      <w:tr w:rsidR="00AC6FC9" w:rsidRPr="0054726E" w14:paraId="1C8146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59F96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C1CA78" w14:textId="77777777" w:rsidR="00AC6FC9" w:rsidRPr="0054726E" w:rsidRDefault="00AC6FC9" w:rsidP="00AC6FC9">
            <w:pPr>
              <w:pStyle w:val="Sansinterligne"/>
              <w:rPr>
                <w:rFonts w:ascii="Marianne" w:hAnsi="Marianne"/>
                <w:sz w:val="20"/>
                <w:szCs w:val="20"/>
              </w:rPr>
            </w:pPr>
          </w:p>
        </w:tc>
      </w:tr>
      <w:tr w:rsidR="00AC6FC9" w:rsidRPr="0054726E" w14:paraId="56B651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7D14E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9693F1" w14:textId="77777777" w:rsidR="00AC6FC9" w:rsidRPr="0054726E" w:rsidRDefault="00AC6FC9" w:rsidP="00AC6FC9">
            <w:pPr>
              <w:pStyle w:val="Sansinterligne"/>
              <w:rPr>
                <w:rFonts w:ascii="Marianne" w:hAnsi="Marianne"/>
                <w:sz w:val="20"/>
                <w:szCs w:val="20"/>
              </w:rPr>
            </w:pPr>
          </w:p>
        </w:tc>
      </w:tr>
    </w:tbl>
    <w:p w14:paraId="2B6A29DC"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133"/>
        <w:gridCol w:w="5505"/>
      </w:tblGrid>
      <w:tr w:rsidR="00E879C2" w:rsidRPr="0054726E" w14:paraId="5086414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2D495DF" w14:textId="77777777" w:rsidR="00E879C2" w:rsidRPr="0054726E" w:rsidRDefault="00E879C2" w:rsidP="00B52833">
            <w:pPr>
              <w:pStyle w:val="TableContents"/>
              <w:jc w:val="center"/>
              <w:rPr>
                <w:b/>
                <w:bCs/>
              </w:rPr>
            </w:pPr>
            <w:r w:rsidRPr="0054726E">
              <w:rPr>
                <w:b/>
                <w:bCs/>
              </w:rPr>
              <w:t>Fiche technique-Pantalon de service terrestre été sans bandes rétro-réfléchissantes-Echantillon demandé</w:t>
            </w:r>
          </w:p>
        </w:tc>
      </w:tr>
      <w:tr w:rsidR="00E879C2" w:rsidRPr="0054726E" w14:paraId="4994A5E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9836CFA" w14:textId="77777777" w:rsidR="00E879C2" w:rsidRPr="0054726E" w:rsidRDefault="00E879C2" w:rsidP="00B52833">
            <w:pPr>
              <w:pStyle w:val="TableContents"/>
              <w:jc w:val="center"/>
              <w:rPr>
                <w:b/>
                <w:bCs/>
              </w:rPr>
            </w:pPr>
            <w:r w:rsidRPr="0054726E">
              <w:rPr>
                <w:b/>
                <w:bCs/>
              </w:rPr>
              <w:t>Exigences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F89C65" w14:textId="77777777" w:rsidR="00E879C2" w:rsidRPr="0054726E" w:rsidRDefault="00E879C2" w:rsidP="00B52833">
            <w:pPr>
              <w:pStyle w:val="TableContents"/>
              <w:jc w:val="center"/>
              <w:rPr>
                <w:b/>
                <w:bCs/>
              </w:rPr>
            </w:pPr>
            <w:r w:rsidRPr="0054726E">
              <w:rPr>
                <w:b/>
                <w:bCs/>
              </w:rPr>
              <w:t>Réponse du candidat</w:t>
            </w:r>
          </w:p>
        </w:tc>
      </w:tr>
      <w:tr w:rsidR="00E879C2" w:rsidRPr="0054726E" w14:paraId="3E67CF2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6AD9F9A" w14:textId="77777777" w:rsidR="00E879C2" w:rsidRPr="0054726E" w:rsidRDefault="00E879C2" w:rsidP="00B52833">
            <w:pPr>
              <w:pStyle w:val="Sansinterligne"/>
              <w:tabs>
                <w:tab w:val="right" w:leader="dot" w:pos="9411"/>
              </w:tabs>
              <w:ind w:left="-57"/>
              <w:jc w:val="both"/>
              <w:rPr>
                <w:rFonts w:ascii="Marianne" w:hAnsi="Marianne"/>
                <w:sz w:val="20"/>
                <w:szCs w:val="20"/>
              </w:rPr>
            </w:pPr>
            <w:r w:rsidRPr="0054726E">
              <w:rPr>
                <w:rFonts w:ascii="Marianne" w:hAnsi="Marianne" w:cs="Arial"/>
                <w:sz w:val="20"/>
                <w:szCs w:val="20"/>
              </w:rPr>
              <w:t>Photographie(s) (joindre les photos au format .jpeg ou .pdf)</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D0CD7C" w14:textId="77777777" w:rsidR="00E879C2" w:rsidRPr="0054726E" w:rsidRDefault="00E879C2" w:rsidP="00B52833">
            <w:pPr>
              <w:pStyle w:val="TableContents"/>
            </w:pPr>
          </w:p>
        </w:tc>
      </w:tr>
      <w:tr w:rsidR="00E879C2" w:rsidRPr="0054726E" w14:paraId="3F17B81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F832BD1"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34B52F" w14:textId="77777777" w:rsidR="00E879C2" w:rsidRPr="0054726E" w:rsidRDefault="00E879C2" w:rsidP="00B52833">
            <w:pPr>
              <w:pStyle w:val="TableContents"/>
            </w:pPr>
          </w:p>
        </w:tc>
      </w:tr>
      <w:tr w:rsidR="00EF3C1F" w:rsidRPr="0054726E" w14:paraId="3B146D7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A6864E8" w14:textId="59BC9ABF" w:rsidR="00EF3C1F" w:rsidRPr="0054726E" w:rsidRDefault="00EF3C1F" w:rsidP="00EF3C1F">
            <w:pPr>
              <w:pStyle w:val="Default"/>
              <w:rPr>
                <w:rFonts w:ascii="Marianne" w:hAnsi="Marianne"/>
                <w:sz w:val="20"/>
                <w:szCs w:val="20"/>
              </w:rPr>
            </w:pPr>
            <w:r w:rsidRPr="00A021DD">
              <w:rPr>
                <w:rFonts w:ascii="Marianne" w:hAnsi="Marianne"/>
                <w:sz w:val="20"/>
                <w:szCs w:val="20"/>
              </w:rPr>
              <w:t>Normes/exigences mises en œuvre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F40FF0" w14:textId="77777777" w:rsidR="00EF3C1F" w:rsidRPr="0054726E" w:rsidRDefault="00EF3C1F" w:rsidP="00EF3C1F">
            <w:pPr>
              <w:pStyle w:val="TableContents"/>
            </w:pPr>
          </w:p>
        </w:tc>
      </w:tr>
      <w:tr w:rsidR="00EF3C1F" w:rsidRPr="0054726E" w14:paraId="5D50170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BFF5442" w14:textId="77777777" w:rsidR="00EF3C1F" w:rsidRPr="0054726E" w:rsidRDefault="00EF3C1F" w:rsidP="00EF3C1F">
            <w:pPr>
              <w:pStyle w:val="TableContents"/>
            </w:pPr>
            <w:r w:rsidRPr="0054726E">
              <w:t>Exigences minimales requises</w:t>
            </w:r>
          </w:p>
        </w:tc>
      </w:tr>
      <w:tr w:rsidR="00EF3C1F" w:rsidRPr="0054726E" w14:paraId="0C35E8E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4906A71" w14:textId="77777777" w:rsidR="00EF3C1F" w:rsidRPr="0054726E" w:rsidRDefault="00EF3C1F" w:rsidP="00EF3C1F">
            <w:pPr>
              <w:pStyle w:val="Paragraphedeliste"/>
              <w:widowControl w:val="0"/>
              <w:ind w:left="0"/>
              <w:rPr>
                <w:rFonts w:ascii="Marianne" w:hAnsi="Marianne"/>
                <w:sz w:val="20"/>
                <w:szCs w:val="20"/>
              </w:rPr>
            </w:pPr>
            <w:r w:rsidRPr="0054726E">
              <w:rPr>
                <w:rFonts w:ascii="Marianne" w:hAnsi="Marianne"/>
                <w:sz w:val="20"/>
                <w:szCs w:val="20"/>
              </w:rPr>
              <w:t>renforts aux genoux confortable et résistant avec rip stop  (</w:t>
            </w:r>
            <w:r w:rsidRPr="0054726E">
              <w:rPr>
                <w:rFonts w:ascii="Marianne" w:hAnsi="Marianne"/>
                <w:kern w:val="0"/>
                <w:sz w:val="20"/>
                <w:szCs w:val="20"/>
              </w:rPr>
              <w:t>Norme ISO 7211-1)</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505768" w14:textId="77777777" w:rsidR="00EF3C1F" w:rsidRPr="0054726E" w:rsidRDefault="00EF3C1F" w:rsidP="00EF3C1F">
            <w:pPr>
              <w:pStyle w:val="TableContents"/>
              <w:rPr>
                <w:i/>
                <w:iCs/>
              </w:rPr>
            </w:pPr>
          </w:p>
        </w:tc>
      </w:tr>
      <w:tr w:rsidR="00EF3C1F" w:rsidRPr="0054726E" w14:paraId="346FAD7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B34C1A2"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coutures renforcées à l’entre-jambes et une olivette</w:t>
            </w:r>
            <w:r w:rsidRPr="0054726E">
              <w:rPr>
                <w:rFonts w:ascii="Calibri" w:hAnsi="Calibri" w:cs="Calibri"/>
                <w:sz w:val="20"/>
                <w:szCs w:val="20"/>
              </w:rPr>
              <w:t> </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F523EB" w14:textId="77777777" w:rsidR="00EF3C1F" w:rsidRPr="0054726E" w:rsidRDefault="00EF3C1F" w:rsidP="00EF3C1F">
            <w:pPr>
              <w:pStyle w:val="TableContents"/>
              <w:rPr>
                <w:i/>
                <w:iCs/>
              </w:rPr>
            </w:pPr>
          </w:p>
        </w:tc>
      </w:tr>
      <w:tr w:rsidR="00EF3C1F" w:rsidRPr="0054726E" w14:paraId="274EF491"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B5E5F76"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2 poches de cuisse à soufflet (accessibilité, dimension, système de fermeture, harmonie avec le reste du vêtement)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81094F" w14:textId="77777777" w:rsidR="00EF3C1F" w:rsidRPr="0054726E" w:rsidRDefault="00EF3C1F" w:rsidP="00EF3C1F">
            <w:pPr>
              <w:pStyle w:val="TableContents"/>
            </w:pPr>
          </w:p>
        </w:tc>
      </w:tr>
      <w:tr w:rsidR="00EF3C1F" w:rsidRPr="0054726E" w14:paraId="7869C4A8"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B09227D"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Bas du pantalon droit avec possibilité de resserrage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7CD7A6" w14:textId="77777777" w:rsidR="00EF3C1F" w:rsidRPr="0054726E" w:rsidRDefault="00EF3C1F" w:rsidP="00EF3C1F">
            <w:pPr>
              <w:pStyle w:val="TableContents"/>
            </w:pPr>
          </w:p>
        </w:tc>
      </w:tr>
      <w:tr w:rsidR="00EF3C1F" w:rsidRPr="0054726E" w14:paraId="72B3207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CAA5A92"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2 poches zippées à l’arrière (accessibilité, dimension, système de fermeture, harmonie avec le reste du vêtement)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613820" w14:textId="77777777" w:rsidR="00EF3C1F" w:rsidRPr="0054726E" w:rsidRDefault="00EF3C1F" w:rsidP="00EF3C1F">
            <w:pPr>
              <w:pStyle w:val="TableContents"/>
            </w:pPr>
          </w:p>
        </w:tc>
      </w:tr>
      <w:tr w:rsidR="00EF3C1F" w:rsidRPr="0054726E" w14:paraId="478C2945"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CF0F3A8"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ceinture ajustable, comportant cinq doubles passants permettant le port d’une ceinture et du ceinturon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C05511" w14:textId="77777777" w:rsidR="00EF3C1F" w:rsidRPr="0054726E" w:rsidRDefault="00EF3C1F" w:rsidP="00EF3C1F">
            <w:pPr>
              <w:pStyle w:val="TableContents"/>
            </w:pPr>
          </w:p>
        </w:tc>
      </w:tr>
      <w:tr w:rsidR="00EF3C1F" w:rsidRPr="0054726E" w14:paraId="6E595E2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7180977" w14:textId="77777777" w:rsidR="00EF3C1F" w:rsidRPr="0054726E" w:rsidRDefault="00EF3C1F" w:rsidP="00EF3C1F">
            <w:pPr>
              <w:pStyle w:val="Paragraphedeliste"/>
              <w:widowControl w:val="0"/>
              <w:spacing w:before="57"/>
              <w:ind w:left="0"/>
              <w:textAlignment w:val="center"/>
              <w:rPr>
                <w:rFonts w:ascii="Marianne" w:hAnsi="Marianne"/>
                <w:sz w:val="20"/>
                <w:szCs w:val="20"/>
              </w:rPr>
            </w:pPr>
            <w:r w:rsidRPr="0054726E">
              <w:rPr>
                <w:rFonts w:ascii="Marianne" w:hAnsi="Marianne"/>
                <w:sz w:val="20"/>
                <w:szCs w:val="20"/>
              </w:rPr>
              <w:t>Matière molletonnée au niveau de la ceinture pour améliorer le confort avec le port du ceinturon (type de matière utilisée)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300C6C" w14:textId="77777777" w:rsidR="00EF3C1F" w:rsidRPr="0054726E" w:rsidRDefault="00EF3C1F" w:rsidP="00EF3C1F">
            <w:pPr>
              <w:pStyle w:val="TableContents"/>
            </w:pPr>
          </w:p>
        </w:tc>
      </w:tr>
      <w:tr w:rsidR="00EF3C1F" w:rsidRPr="0054726E" w14:paraId="5824FA2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57EE778" w14:textId="77777777" w:rsidR="00EF3C1F" w:rsidRPr="0054726E" w:rsidRDefault="00EF3C1F" w:rsidP="00EF3C1F">
            <w:pPr>
              <w:pStyle w:val="Textbody"/>
              <w:tabs>
                <w:tab w:val="left" w:pos="568"/>
                <w:tab w:val="left" w:pos="1418"/>
                <w:tab w:val="left" w:pos="2268"/>
              </w:tabs>
              <w:spacing w:before="120"/>
              <w:rPr>
                <w:rFonts w:ascii="Marianne" w:hAnsi="Marianne"/>
                <w:sz w:val="20"/>
                <w:szCs w:val="20"/>
              </w:rPr>
            </w:pPr>
            <w:r w:rsidRPr="0054726E">
              <w:rPr>
                <w:rFonts w:ascii="Marianne" w:hAnsi="Marianne"/>
                <w:sz w:val="20"/>
                <w:szCs w:val="20"/>
              </w:rPr>
              <w:t>Qualité du «</w:t>
            </w:r>
            <w:r w:rsidRPr="0054726E">
              <w:rPr>
                <w:rFonts w:ascii="Calibri" w:hAnsi="Calibri" w:cs="Calibri"/>
                <w:sz w:val="20"/>
                <w:szCs w:val="20"/>
              </w:rPr>
              <w:t> </w:t>
            </w:r>
            <w:r w:rsidRPr="0054726E">
              <w:rPr>
                <w:rFonts w:ascii="Marianne" w:hAnsi="Marianne"/>
                <w:sz w:val="20"/>
                <w:szCs w:val="20"/>
              </w:rPr>
              <w:t>DOUANE</w:t>
            </w:r>
            <w:r w:rsidRPr="0054726E">
              <w:rPr>
                <w:rFonts w:ascii="Calibri" w:hAnsi="Calibri" w:cs="Calibri"/>
                <w:sz w:val="20"/>
                <w:szCs w:val="20"/>
              </w:rPr>
              <w:t> </w:t>
            </w:r>
            <w:r w:rsidRPr="0054726E">
              <w:rPr>
                <w:rFonts w:ascii="Marianne" w:hAnsi="Marianne" w:cs="Marianne"/>
                <w:sz w:val="20"/>
                <w:szCs w:val="20"/>
              </w:rPr>
              <w:t>»</w:t>
            </w:r>
            <w:r w:rsidRPr="0054726E">
              <w:rPr>
                <w:rFonts w:ascii="Marianne" w:hAnsi="Marianne"/>
                <w:sz w:val="20"/>
                <w:szCs w:val="20"/>
              </w:rPr>
              <w:t xml:space="preserve"> sur les poches conformes aux exigences du CCTP</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82E201" w14:textId="77777777" w:rsidR="00EF3C1F" w:rsidRPr="0054726E" w:rsidRDefault="00EF3C1F" w:rsidP="00EF3C1F">
            <w:pPr>
              <w:pStyle w:val="TableContents"/>
              <w:rPr>
                <w:i/>
                <w:iCs/>
              </w:rPr>
            </w:pPr>
          </w:p>
        </w:tc>
      </w:tr>
      <w:tr w:rsidR="00EF3C1F" w:rsidRPr="0054726E" w14:paraId="2F538B31" w14:textId="77777777" w:rsidTr="00B52833">
        <w:trPr>
          <w:trHeight w:val="819"/>
        </w:trPr>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1D9CC5EB"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Tailles en 4 longueurs : XC, C, M et L (cf CCTP)</w:t>
            </w:r>
          </w:p>
          <w:p w14:paraId="22617A80"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xml:space="preserve">    • du 36 au 56 pour les hommes a minima </w:t>
            </w:r>
            <w:r w:rsidRPr="0054726E">
              <w:rPr>
                <w:rFonts w:ascii="Calibri" w:hAnsi="Calibri" w:cs="Calibri"/>
                <w:sz w:val="20"/>
                <w:szCs w:val="20"/>
              </w:rPr>
              <w:t> </w:t>
            </w:r>
            <w:r w:rsidRPr="0054726E">
              <w:rPr>
                <w:rFonts w:ascii="Marianne" w:hAnsi="Marianne"/>
                <w:sz w:val="20"/>
                <w:szCs w:val="20"/>
              </w:rPr>
              <w:t>;</w:t>
            </w:r>
          </w:p>
          <w:p w14:paraId="10A547D6" w14:textId="77777777" w:rsidR="00EF3C1F" w:rsidRPr="0054726E" w:rsidRDefault="00EF3C1F" w:rsidP="00EF3C1F">
            <w:pPr>
              <w:pStyle w:val="Paragraphedeliste"/>
              <w:ind w:left="0"/>
              <w:rPr>
                <w:rFonts w:ascii="Marianne" w:hAnsi="Marianne"/>
                <w:sz w:val="20"/>
                <w:szCs w:val="20"/>
              </w:rPr>
            </w:pPr>
            <w:r w:rsidRPr="0054726E">
              <w:rPr>
                <w:rFonts w:ascii="Marianne" w:hAnsi="Marianne"/>
                <w:sz w:val="20"/>
                <w:szCs w:val="20"/>
              </w:rPr>
              <w:t xml:space="preserve">    • du 34 au 50 pour les femmes</w:t>
            </w:r>
            <w:r w:rsidRPr="0054726E">
              <w:rPr>
                <w:rFonts w:ascii="Calibri" w:hAnsi="Calibri" w:cs="Calibri"/>
                <w:sz w:val="20"/>
                <w:szCs w:val="20"/>
              </w:rPr>
              <w:t> </w:t>
            </w:r>
            <w:r w:rsidRPr="0054726E">
              <w:rPr>
                <w:rFonts w:ascii="Marianne" w:hAnsi="Marianne"/>
                <w:sz w:val="20"/>
                <w:szCs w:val="20"/>
              </w:rPr>
              <w:t>a minima</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C18D39" w14:textId="77777777" w:rsidR="00EF3C1F" w:rsidRPr="0054726E" w:rsidRDefault="00EF3C1F" w:rsidP="00EF3C1F">
            <w:pPr>
              <w:pStyle w:val="TableContents"/>
            </w:pPr>
          </w:p>
        </w:tc>
      </w:tr>
      <w:tr w:rsidR="00EF3C1F" w:rsidRPr="0054726E" w14:paraId="77DC449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30F9538" w14:textId="77777777" w:rsidR="00EF3C1F" w:rsidRPr="0054726E" w:rsidRDefault="00EF3C1F" w:rsidP="00EF3C1F">
            <w:pPr>
              <w:pStyle w:val="TableContents"/>
            </w:pPr>
            <w:r w:rsidRPr="0054726E">
              <w:t>Qualité des matières premières et de la réalisation</w:t>
            </w:r>
          </w:p>
        </w:tc>
      </w:tr>
      <w:tr w:rsidR="00EF3C1F" w:rsidRPr="0054726E" w14:paraId="6CC4776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83FEDA8" w14:textId="77777777" w:rsidR="00EF3C1F" w:rsidRPr="0054726E" w:rsidRDefault="00EF3C1F" w:rsidP="00EF3C1F">
            <w:pPr>
              <w:pStyle w:val="TableContents"/>
            </w:pPr>
            <w:r w:rsidRPr="0054726E">
              <w:t>Stabilité dimensionnelle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8D24AB" w14:textId="77777777" w:rsidR="00EF3C1F" w:rsidRPr="0054726E" w:rsidRDefault="00EF3C1F" w:rsidP="00EF3C1F">
            <w:pPr>
              <w:pStyle w:val="TableContents"/>
            </w:pPr>
          </w:p>
        </w:tc>
      </w:tr>
      <w:tr w:rsidR="00EF3C1F" w:rsidRPr="0054726E" w14:paraId="2DF6C43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825AEF7" w14:textId="77777777" w:rsidR="00EF3C1F" w:rsidRPr="0054726E" w:rsidRDefault="00EF3C1F" w:rsidP="00EF3C1F">
            <w:pPr>
              <w:pStyle w:val="TableContents"/>
            </w:pPr>
            <w:r w:rsidRPr="0054726E">
              <w:t>Qualité des produits semi-finis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B62001" w14:textId="77777777" w:rsidR="00EF3C1F" w:rsidRPr="0054726E" w:rsidRDefault="00EF3C1F" w:rsidP="00EF3C1F">
            <w:pPr>
              <w:pStyle w:val="TableContents"/>
            </w:pPr>
          </w:p>
        </w:tc>
      </w:tr>
      <w:tr w:rsidR="00EF3C1F" w:rsidRPr="0054726E" w14:paraId="1665AE4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ED35E5B" w14:textId="77777777" w:rsidR="00EF3C1F" w:rsidRPr="0054726E" w:rsidRDefault="00EF3C1F" w:rsidP="00EF3C1F">
            <w:pPr>
              <w:pStyle w:val="TableContents"/>
            </w:pPr>
            <w:r w:rsidRPr="0054726E">
              <w:t>Qualité des montages et des coutures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D7AF1D" w14:textId="77777777" w:rsidR="00EF3C1F" w:rsidRPr="0054726E" w:rsidRDefault="00EF3C1F" w:rsidP="00EF3C1F">
            <w:pPr>
              <w:pStyle w:val="TableContents"/>
            </w:pPr>
          </w:p>
        </w:tc>
      </w:tr>
      <w:tr w:rsidR="00EF3C1F" w:rsidRPr="0054726E" w14:paraId="7EAC9805"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5DC6D6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5CFEEE" w14:textId="77777777" w:rsidR="00EF3C1F" w:rsidRPr="0054726E" w:rsidRDefault="00EF3C1F" w:rsidP="00EF3C1F">
            <w:pPr>
              <w:pStyle w:val="TableContents"/>
            </w:pPr>
          </w:p>
        </w:tc>
      </w:tr>
      <w:tr w:rsidR="00EF3C1F" w:rsidRPr="0054726E" w14:paraId="020CFEEC"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E50F46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BDAFC5" w14:textId="77777777" w:rsidR="00EF3C1F" w:rsidRPr="0054726E" w:rsidRDefault="00EF3C1F" w:rsidP="00EF3C1F">
            <w:pPr>
              <w:pStyle w:val="TableContents"/>
            </w:pPr>
          </w:p>
        </w:tc>
      </w:tr>
      <w:tr w:rsidR="00EF3C1F" w:rsidRPr="0054726E" w14:paraId="504FA07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79C5BD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de l’inscription au lavage domestique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7CBC46" w14:textId="77777777" w:rsidR="00EF3C1F" w:rsidRPr="0054726E" w:rsidRDefault="00EF3C1F" w:rsidP="00EF3C1F">
            <w:pPr>
              <w:pStyle w:val="TableContents"/>
            </w:pPr>
          </w:p>
        </w:tc>
      </w:tr>
      <w:tr w:rsidR="00AC6FC9" w:rsidRPr="0054726E" w14:paraId="361A284C" w14:textId="77777777" w:rsidTr="009C0EDC">
        <w:tc>
          <w:tcPr>
            <w:tcW w:w="4133"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093A8C" w14:textId="360FA5EF"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17DA30" w14:textId="77777777" w:rsidR="00AC6FC9" w:rsidRPr="0054726E" w:rsidRDefault="00AC6FC9" w:rsidP="00AC6FC9">
            <w:pPr>
              <w:pStyle w:val="TableContents"/>
            </w:pPr>
          </w:p>
        </w:tc>
      </w:tr>
      <w:tr w:rsidR="00AC6FC9" w:rsidRPr="0054726E" w14:paraId="6933611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9CD0487" w14:textId="77777777" w:rsidR="00AC6FC9" w:rsidRPr="0054726E" w:rsidRDefault="00AC6FC9" w:rsidP="00AC6FC9">
            <w:pPr>
              <w:pStyle w:val="TableContents"/>
            </w:pPr>
            <w:r w:rsidRPr="0054726E">
              <w:t>Confort et adaptation aux conditions d'utilisation</w:t>
            </w:r>
          </w:p>
        </w:tc>
      </w:tr>
      <w:tr w:rsidR="00AC6FC9" w:rsidRPr="0054726E" w14:paraId="3A1B1C7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320BC71"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l’agent</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EA3C60" w14:textId="77777777" w:rsidR="00AC6FC9" w:rsidRPr="0054726E" w:rsidRDefault="00AC6FC9" w:rsidP="00AC6FC9">
            <w:pPr>
              <w:pStyle w:val="TableContents"/>
            </w:pPr>
          </w:p>
        </w:tc>
      </w:tr>
      <w:tr w:rsidR="00AC6FC9" w:rsidRPr="0054726E" w14:paraId="410B14B4"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3D210403"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Aisance dans les mouvements</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A3B2B2" w14:textId="77777777" w:rsidR="00AC6FC9" w:rsidRPr="0054726E" w:rsidRDefault="00AC6FC9" w:rsidP="00AC6FC9">
            <w:pPr>
              <w:pStyle w:val="TableContents"/>
            </w:pPr>
          </w:p>
        </w:tc>
      </w:tr>
      <w:tr w:rsidR="00AC6FC9" w:rsidRPr="0054726E" w14:paraId="1804BAE5"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1262683" w14:textId="77777777" w:rsidR="00AC6FC9" w:rsidRPr="0054726E" w:rsidRDefault="00AC6FC9" w:rsidP="00AC6FC9">
            <w:pPr>
              <w:pStyle w:val="TableContents"/>
            </w:pPr>
            <w:r w:rsidRPr="0054726E">
              <w:t>Confort en position à genoux</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A069BA" w14:textId="77777777" w:rsidR="00AC6FC9" w:rsidRPr="0054726E" w:rsidRDefault="00AC6FC9" w:rsidP="00AC6FC9">
            <w:pPr>
              <w:pStyle w:val="TableContents"/>
            </w:pPr>
          </w:p>
        </w:tc>
      </w:tr>
      <w:tr w:rsidR="00AC6FC9" w:rsidRPr="0054726E" w14:paraId="3D461B8A"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0882B11F"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Souplesse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D1A225" w14:textId="77777777" w:rsidR="00AC6FC9" w:rsidRPr="0054726E" w:rsidRDefault="00AC6FC9" w:rsidP="00AC6FC9">
            <w:pPr>
              <w:pStyle w:val="TableContents"/>
            </w:pPr>
          </w:p>
        </w:tc>
      </w:tr>
      <w:tr w:rsidR="00AC6FC9" w:rsidRPr="0054726E" w14:paraId="4D234749"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59B5C84" w14:textId="77777777" w:rsidR="00AC6FC9" w:rsidRPr="0054726E" w:rsidRDefault="00AC6FC9" w:rsidP="00AC6FC9">
            <w:pPr>
              <w:pStyle w:val="TableContents"/>
              <w:tabs>
                <w:tab w:val="right" w:leader="dot" w:pos="9468"/>
              </w:tabs>
              <w:jc w:val="both"/>
              <w:rPr>
                <w:rFonts w:eastAsia="Arial" w:cs="Arial"/>
                <w:color w:val="00000A"/>
                <w:lang w:eastAsia="en-US"/>
              </w:rPr>
            </w:pPr>
            <w:r w:rsidRPr="0054726E">
              <w:rPr>
                <w:rFonts w:eastAsia="Arial" w:cs="Arial"/>
                <w:color w:val="00000A"/>
                <w:lang w:eastAsia="en-US"/>
              </w:rPr>
              <w:t>Légèreté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39168E" w14:textId="77777777" w:rsidR="00AC6FC9" w:rsidRPr="0054726E" w:rsidRDefault="00AC6FC9" w:rsidP="00AC6FC9">
            <w:pPr>
              <w:pStyle w:val="TableContents"/>
            </w:pPr>
          </w:p>
        </w:tc>
      </w:tr>
      <w:tr w:rsidR="00AC6FC9" w:rsidRPr="0054726E" w14:paraId="141E167F"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D72A58B" w14:textId="77777777" w:rsidR="00AC6FC9" w:rsidRPr="0054726E" w:rsidRDefault="00AC6FC9" w:rsidP="00AC6FC9">
            <w:pPr>
              <w:pStyle w:val="TableContents"/>
            </w:pPr>
            <w:r w:rsidRPr="0054726E">
              <w:t>Absence de gêne au porté</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45A02A" w14:textId="77777777" w:rsidR="00AC6FC9" w:rsidRPr="0054726E" w:rsidRDefault="00AC6FC9" w:rsidP="00AC6FC9">
            <w:pPr>
              <w:pStyle w:val="TableContents"/>
            </w:pPr>
          </w:p>
        </w:tc>
      </w:tr>
      <w:tr w:rsidR="00AC6FC9" w:rsidRPr="0054726E" w14:paraId="7CF03EF7"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6151B231" w14:textId="77777777" w:rsidR="00AC6FC9" w:rsidRPr="0054726E" w:rsidRDefault="00AC6FC9" w:rsidP="00AC6FC9">
            <w:pPr>
              <w:pStyle w:val="TableContents"/>
            </w:pPr>
            <w:r w:rsidRPr="0054726E">
              <w:t>Compatibilité avec les accessoires de la tenue, en particulier le ceinturon et les chaussures de service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2DFA83" w14:textId="77777777" w:rsidR="00AC6FC9" w:rsidRPr="0054726E" w:rsidRDefault="00AC6FC9" w:rsidP="00AC6FC9">
            <w:pPr>
              <w:pStyle w:val="TableContents"/>
            </w:pPr>
          </w:p>
        </w:tc>
      </w:tr>
      <w:tr w:rsidR="00AC6FC9" w:rsidRPr="0054726E" w14:paraId="0081177D"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27AC7F98" w14:textId="77777777" w:rsidR="00AC6FC9" w:rsidRPr="0054726E" w:rsidRDefault="00AC6FC9" w:rsidP="00AC6FC9">
            <w:pPr>
              <w:pStyle w:val="TableContents"/>
            </w:pPr>
            <w:r w:rsidRPr="0054726E">
              <w:t>Aération</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A7B96C" w14:textId="77777777" w:rsidR="00AC6FC9" w:rsidRPr="0054726E" w:rsidRDefault="00AC6FC9" w:rsidP="00AC6FC9">
            <w:pPr>
              <w:pStyle w:val="TableContents"/>
            </w:pPr>
          </w:p>
        </w:tc>
      </w:tr>
      <w:tr w:rsidR="00AC6FC9" w:rsidRPr="0054726E" w14:paraId="3C55FD16"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736ED32D" w14:textId="77777777" w:rsidR="00AC6FC9" w:rsidRPr="0054726E" w:rsidRDefault="00AC6FC9" w:rsidP="00AC6FC9">
            <w:pPr>
              <w:pStyle w:val="TableContents"/>
            </w:pPr>
            <w:r w:rsidRPr="0054726E">
              <w:t>Séchage rapide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A84B19" w14:textId="77777777" w:rsidR="00AC6FC9" w:rsidRPr="0054726E" w:rsidRDefault="00AC6FC9" w:rsidP="00AC6FC9">
            <w:pPr>
              <w:pStyle w:val="TableContents"/>
            </w:pPr>
          </w:p>
        </w:tc>
      </w:tr>
      <w:tr w:rsidR="00AC6FC9" w:rsidRPr="0054726E" w14:paraId="6E30A1AB"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49DB0A56" w14:textId="77777777" w:rsidR="00AC6FC9" w:rsidRPr="0054726E" w:rsidRDefault="00AC6FC9" w:rsidP="00AC6FC9">
            <w:pPr>
              <w:pStyle w:val="TableContents"/>
            </w:pPr>
            <w:r w:rsidRPr="0054726E">
              <w:t>Absence de boulochage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285ACF" w14:textId="77777777" w:rsidR="00AC6FC9" w:rsidRPr="0054726E" w:rsidRDefault="00AC6FC9" w:rsidP="00AC6FC9">
            <w:pPr>
              <w:pStyle w:val="TableContents"/>
            </w:pPr>
          </w:p>
        </w:tc>
      </w:tr>
      <w:tr w:rsidR="00AC6FC9" w:rsidRPr="0054726E" w14:paraId="3C24B792" w14:textId="77777777" w:rsidTr="00B52833">
        <w:tc>
          <w:tcPr>
            <w:tcW w:w="4133" w:type="dxa"/>
            <w:tcBorders>
              <w:left w:val="single" w:sz="2" w:space="0" w:color="000000"/>
              <w:bottom w:val="single" w:sz="2" w:space="0" w:color="000000"/>
            </w:tcBorders>
            <w:shd w:val="clear" w:color="auto" w:fill="auto"/>
            <w:tcMar>
              <w:top w:w="55" w:type="dxa"/>
              <w:left w:w="55" w:type="dxa"/>
              <w:bottom w:w="55" w:type="dxa"/>
              <w:right w:w="55" w:type="dxa"/>
            </w:tcMar>
          </w:tcPr>
          <w:p w14:paraId="5AB721AB" w14:textId="77777777" w:rsidR="00AC6FC9" w:rsidRPr="0054726E" w:rsidRDefault="00AC6FC9" w:rsidP="00AC6FC9">
            <w:pPr>
              <w:pStyle w:val="Standard"/>
              <w:tabs>
                <w:tab w:val="right" w:leader="dot" w:pos="9468"/>
              </w:tabs>
              <w:textAlignment w:val="center"/>
              <w:rPr>
                <w:rFonts w:ascii="Marianne" w:hAnsi="Marianne"/>
                <w:sz w:val="20"/>
                <w:szCs w:val="20"/>
              </w:rPr>
            </w:pPr>
            <w:r w:rsidRPr="0054726E">
              <w:rPr>
                <w:rFonts w:ascii="Marianne" w:eastAsia="Calibri" w:hAnsi="Marianne"/>
                <w:color w:val="00000A"/>
                <w:sz w:val="20"/>
                <w:szCs w:val="20"/>
                <w:lang w:eastAsia="en-US"/>
              </w:rPr>
              <w:t xml:space="preserve">Coupe </w:t>
            </w:r>
            <w:r w:rsidRPr="0054726E">
              <w:rPr>
                <w:rFonts w:ascii="Marianne" w:hAnsi="Marianne"/>
                <w:sz w:val="20"/>
                <w:szCs w:val="20"/>
                <w:lang w:eastAsia="en-US"/>
              </w:rPr>
              <w:t>droite</w:t>
            </w:r>
          </w:p>
        </w:tc>
        <w:tc>
          <w:tcPr>
            <w:tcW w:w="550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938366" w14:textId="77777777" w:rsidR="00AC6FC9" w:rsidRPr="0054726E" w:rsidRDefault="00AC6FC9" w:rsidP="00AC6FC9">
            <w:pPr>
              <w:pStyle w:val="TableContents"/>
            </w:pPr>
          </w:p>
        </w:tc>
      </w:tr>
      <w:tr w:rsidR="00AC6FC9" w:rsidRPr="0054726E" w14:paraId="41A10ECA" w14:textId="77777777" w:rsidTr="00B52833">
        <w:tc>
          <w:tcPr>
            <w:tcW w:w="4133" w:type="dxa"/>
            <w:tcBorders>
              <w:left w:val="single" w:sz="2" w:space="0" w:color="000000"/>
              <w:bottom w:val="single" w:sz="2" w:space="0" w:color="000000"/>
            </w:tcBorders>
            <w:shd w:val="clear" w:color="auto" w:fill="B2B2B2"/>
            <w:tcMar>
              <w:top w:w="55" w:type="dxa"/>
              <w:left w:w="55" w:type="dxa"/>
              <w:bottom w:w="55" w:type="dxa"/>
              <w:right w:w="55" w:type="dxa"/>
            </w:tcMar>
          </w:tcPr>
          <w:p w14:paraId="67A33BDF" w14:textId="77777777" w:rsidR="00AC6FC9" w:rsidRPr="0054726E" w:rsidRDefault="00AC6FC9" w:rsidP="00AC6FC9">
            <w:pPr>
              <w:pStyle w:val="TableContents"/>
              <w:rPr>
                <w:b/>
                <w:bCs/>
              </w:rPr>
            </w:pPr>
            <w:r w:rsidRPr="0054726E">
              <w:rPr>
                <w:b/>
                <w:bCs/>
              </w:rPr>
              <w:t>Analyses laboratoires</w:t>
            </w:r>
          </w:p>
        </w:tc>
        <w:tc>
          <w:tcPr>
            <w:tcW w:w="5505" w:type="dxa"/>
            <w:tcBorders>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7C3CC010" w14:textId="77777777" w:rsidR="00AC6FC9" w:rsidRPr="0054726E" w:rsidRDefault="00AC6FC9" w:rsidP="00AC6FC9">
            <w:pPr>
              <w:pStyle w:val="TableContents"/>
            </w:pPr>
          </w:p>
        </w:tc>
      </w:tr>
      <w:tr w:rsidR="00AC6FC9" w:rsidRPr="0054726E" w14:paraId="792F64B5"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AC1214A" w14:textId="77777777" w:rsidR="00AC6FC9" w:rsidRPr="0054726E" w:rsidRDefault="00AC6FC9" w:rsidP="00AC6FC9">
            <w:pPr>
              <w:pStyle w:val="TableContents"/>
            </w:pPr>
            <w:r w:rsidRPr="0054726E">
              <w:t>Solidité des teintures</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3E26FFC8"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30D25167"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2A3777C7" w14:textId="77777777" w:rsidR="00AC6FC9" w:rsidRPr="0054726E" w:rsidRDefault="00AC6FC9" w:rsidP="00AC6FC9">
            <w:pPr>
              <w:pStyle w:val="TableContents"/>
            </w:pPr>
            <w:r w:rsidRPr="0054726E">
              <w:t>Résistance à l’abrasion</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CFAE93B"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2B013DCA"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0F89B583" w14:textId="77777777" w:rsidR="00AC6FC9" w:rsidRPr="0054726E" w:rsidRDefault="00AC6FC9" w:rsidP="00AC6FC9">
            <w:pPr>
              <w:pStyle w:val="TableContents"/>
            </w:pPr>
            <w:r w:rsidRPr="0054726E">
              <w:t>Efficacité de la protection à la pluie</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310514F1"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308F8B0B"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69AC38DC" w14:textId="77777777" w:rsidR="00AC6FC9" w:rsidRPr="0054726E" w:rsidRDefault="00AC6FC9" w:rsidP="00AC6FC9">
            <w:pPr>
              <w:pStyle w:val="Standard"/>
              <w:tabs>
                <w:tab w:val="right" w:leader="dot" w:pos="9468"/>
              </w:tabs>
              <w:rPr>
                <w:rFonts w:ascii="Marianne" w:hAnsi="Marianne"/>
                <w:sz w:val="20"/>
                <w:szCs w:val="20"/>
              </w:rPr>
            </w:pPr>
            <w:r w:rsidRPr="0054726E">
              <w:rPr>
                <w:rFonts w:ascii="Marianne" w:hAnsi="Marianne"/>
                <w:color w:val="00000A"/>
                <w:sz w:val="20"/>
                <w:szCs w:val="20"/>
                <w:lang w:eastAsia="en-US"/>
              </w:rPr>
              <w:t xml:space="preserve">Respirabilité (résistance évaporative </w:t>
            </w:r>
            <w:r w:rsidRPr="0054726E">
              <w:rPr>
                <w:rFonts w:ascii="Marianne" w:eastAsia="Marianne" w:hAnsi="Marianne" w:cs="Marianne"/>
                <w:color w:val="00000A"/>
                <w:sz w:val="20"/>
                <w:szCs w:val="20"/>
                <w:lang w:eastAsia="en-US"/>
              </w:rPr>
              <w:t>≤</w:t>
            </w:r>
            <w:r w:rsidRPr="0054726E">
              <w:rPr>
                <w:rFonts w:ascii="Marianne" w:hAnsi="Marianne"/>
                <w:color w:val="00000A"/>
                <w:sz w:val="20"/>
                <w:szCs w:val="20"/>
                <w:lang w:eastAsia="en-US"/>
              </w:rPr>
              <w:t xml:space="preserve"> 10 m²Pa/W)</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0F0E3EE5" w14:textId="77777777" w:rsidR="00AC6FC9" w:rsidRPr="0054726E" w:rsidRDefault="00AC6FC9" w:rsidP="00AC6FC9">
            <w:pPr>
              <w:pStyle w:val="TableContents"/>
            </w:pPr>
            <w:r w:rsidRPr="0054726E">
              <w:t>Résultats test d’un laboratoire agréé</w:t>
            </w:r>
          </w:p>
        </w:tc>
      </w:tr>
      <w:tr w:rsidR="00AC6FC9" w:rsidRPr="0054726E" w14:paraId="4CBF19F4"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0DD5F326"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l’arrachement</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63DDBD96" w14:textId="77777777" w:rsidR="00AC6FC9" w:rsidRPr="0054726E" w:rsidRDefault="00AC6FC9" w:rsidP="00AC6FC9">
            <w:pPr>
              <w:pStyle w:val="TableContents"/>
              <w:rPr>
                <w:i/>
                <w:iCs/>
              </w:rPr>
            </w:pPr>
            <w:r w:rsidRPr="0054726E">
              <w:rPr>
                <w:i/>
                <w:iCs/>
              </w:rPr>
              <w:t>Résultats test d’un laboratoire agréé</w:t>
            </w:r>
          </w:p>
        </w:tc>
      </w:tr>
      <w:tr w:rsidR="00AC6FC9" w:rsidRPr="0054726E" w14:paraId="40C143B8" w14:textId="77777777" w:rsidTr="00B52833">
        <w:tc>
          <w:tcPr>
            <w:tcW w:w="4133" w:type="dxa"/>
            <w:tcBorders>
              <w:left w:val="single" w:sz="2" w:space="0" w:color="000000"/>
              <w:bottom w:val="single" w:sz="2" w:space="0" w:color="000000"/>
            </w:tcBorders>
            <w:shd w:val="clear" w:color="auto" w:fill="EEEEEE"/>
            <w:tcMar>
              <w:top w:w="55" w:type="dxa"/>
              <w:left w:w="55" w:type="dxa"/>
              <w:bottom w:w="55" w:type="dxa"/>
              <w:right w:w="55" w:type="dxa"/>
            </w:tcMar>
          </w:tcPr>
          <w:p w14:paraId="5A538626"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l’abrasion</w:t>
            </w:r>
          </w:p>
        </w:tc>
        <w:tc>
          <w:tcPr>
            <w:tcW w:w="550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14E37D8" w14:textId="77777777" w:rsidR="00AC6FC9" w:rsidRPr="0054726E" w:rsidRDefault="00AC6FC9" w:rsidP="00AC6FC9">
            <w:pPr>
              <w:pStyle w:val="TableContents"/>
            </w:pPr>
            <w:r w:rsidRPr="0054726E">
              <w:rPr>
                <w:i/>
                <w:iCs/>
              </w:rPr>
              <w:t>Résultats test d’un laboratoire agréé</w:t>
            </w:r>
          </w:p>
        </w:tc>
      </w:tr>
    </w:tbl>
    <w:p w14:paraId="73261853" w14:textId="77777777" w:rsidR="00814E21" w:rsidRPr="0054726E" w:rsidRDefault="00814E21" w:rsidP="00E879C2">
      <w:pPr>
        <w:pStyle w:val="Standard"/>
        <w:rPr>
          <w:rFonts w:ascii="Marianne" w:hAnsi="Marianne"/>
          <w:sz w:val="20"/>
          <w:szCs w:val="20"/>
        </w:rPr>
      </w:pPr>
    </w:p>
    <w:p w14:paraId="7994BEF4" w14:textId="77777777" w:rsidR="00E879C2" w:rsidRPr="0054726E" w:rsidRDefault="00E879C2" w:rsidP="00E879C2">
      <w:pPr>
        <w:pStyle w:val="Standard"/>
        <w:rPr>
          <w:rFonts w:ascii="Marianne" w:hAnsi="Marianne"/>
          <w:sz w:val="20"/>
          <w:szCs w:val="20"/>
          <w:u w:val="single"/>
        </w:rPr>
      </w:pPr>
    </w:p>
    <w:tbl>
      <w:tblPr>
        <w:tblStyle w:val="Grilledutableau"/>
        <w:tblW w:w="9638" w:type="dxa"/>
        <w:tblLayout w:type="fixed"/>
        <w:tblLook w:val="04A0" w:firstRow="1" w:lastRow="0" w:firstColumn="1" w:lastColumn="0" w:noHBand="0" w:noVBand="1"/>
      </w:tblPr>
      <w:tblGrid>
        <w:gridCol w:w="3114"/>
        <w:gridCol w:w="3260"/>
        <w:gridCol w:w="3264"/>
      </w:tblGrid>
      <w:tr w:rsidR="00E879C2" w:rsidRPr="0054726E" w14:paraId="5EAC3914" w14:textId="77777777" w:rsidTr="00B52833">
        <w:tc>
          <w:tcPr>
            <w:tcW w:w="9638" w:type="dxa"/>
            <w:gridSpan w:val="3"/>
            <w:shd w:val="clear" w:color="auto" w:fill="767171" w:themeFill="background2" w:themeFillShade="80"/>
          </w:tcPr>
          <w:p w14:paraId="5A6E908C" w14:textId="77777777" w:rsidR="00E879C2" w:rsidRPr="0054726E" w:rsidRDefault="00E879C2" w:rsidP="00B52833">
            <w:pPr>
              <w:pStyle w:val="TableContents"/>
              <w:jc w:val="center"/>
            </w:pPr>
            <w:r w:rsidRPr="0054726E">
              <w:t>Quantité et qualité des échantillons demandés</w:t>
            </w:r>
          </w:p>
        </w:tc>
      </w:tr>
      <w:tr w:rsidR="00E879C2" w:rsidRPr="0054726E" w14:paraId="70671E33" w14:textId="77777777" w:rsidTr="00B52833">
        <w:tc>
          <w:tcPr>
            <w:tcW w:w="3114" w:type="dxa"/>
            <w:shd w:val="clear" w:color="auto" w:fill="AEAAAA" w:themeFill="background2" w:themeFillShade="BF"/>
          </w:tcPr>
          <w:p w14:paraId="10169587" w14:textId="77777777" w:rsidR="00E879C2" w:rsidRPr="0054726E" w:rsidRDefault="00E879C2" w:rsidP="00B52833">
            <w:pPr>
              <w:pStyle w:val="TableContents"/>
              <w:jc w:val="center"/>
            </w:pPr>
            <w:r w:rsidRPr="0054726E">
              <w:t>Modèle</w:t>
            </w:r>
          </w:p>
        </w:tc>
        <w:tc>
          <w:tcPr>
            <w:tcW w:w="3260" w:type="dxa"/>
            <w:shd w:val="clear" w:color="auto" w:fill="AEAAAA" w:themeFill="background2" w:themeFillShade="BF"/>
          </w:tcPr>
          <w:p w14:paraId="4D7306AD" w14:textId="77777777" w:rsidR="00E879C2" w:rsidRPr="0054726E" w:rsidRDefault="00E879C2" w:rsidP="00B52833">
            <w:pPr>
              <w:pStyle w:val="TableContents"/>
              <w:jc w:val="center"/>
            </w:pPr>
            <w:r w:rsidRPr="0054726E">
              <w:t>Tailles</w:t>
            </w:r>
          </w:p>
        </w:tc>
        <w:tc>
          <w:tcPr>
            <w:tcW w:w="3264" w:type="dxa"/>
            <w:shd w:val="clear" w:color="auto" w:fill="AEAAAA" w:themeFill="background2" w:themeFillShade="BF"/>
          </w:tcPr>
          <w:p w14:paraId="50D4023F" w14:textId="77777777" w:rsidR="00E879C2" w:rsidRPr="0054726E" w:rsidRDefault="00E879C2" w:rsidP="00B52833">
            <w:pPr>
              <w:pStyle w:val="TableContents"/>
              <w:jc w:val="center"/>
            </w:pPr>
            <w:r w:rsidRPr="0054726E">
              <w:t>Nombres  d’échantillons</w:t>
            </w:r>
          </w:p>
        </w:tc>
      </w:tr>
      <w:tr w:rsidR="00E879C2" w:rsidRPr="0054726E" w14:paraId="65C0DDCA" w14:textId="77777777" w:rsidTr="00B52833">
        <w:tc>
          <w:tcPr>
            <w:tcW w:w="3114" w:type="dxa"/>
          </w:tcPr>
          <w:p w14:paraId="3EFE7946" w14:textId="77777777" w:rsidR="00E879C2" w:rsidRPr="0054726E" w:rsidRDefault="00E879C2" w:rsidP="00B52833">
            <w:pPr>
              <w:pStyle w:val="TableContents"/>
            </w:pPr>
            <w:r w:rsidRPr="0054726E">
              <w:t>Femme</w:t>
            </w:r>
          </w:p>
        </w:tc>
        <w:tc>
          <w:tcPr>
            <w:tcW w:w="3260" w:type="dxa"/>
          </w:tcPr>
          <w:p w14:paraId="437F37E3" w14:textId="77777777" w:rsidR="00E879C2" w:rsidRPr="0054726E" w:rsidRDefault="00E879C2" w:rsidP="00B52833">
            <w:pPr>
              <w:pStyle w:val="TableContents"/>
            </w:pPr>
            <w:r w:rsidRPr="0054726E">
              <w:t>38 M</w:t>
            </w:r>
          </w:p>
        </w:tc>
        <w:tc>
          <w:tcPr>
            <w:tcW w:w="3264" w:type="dxa"/>
          </w:tcPr>
          <w:p w14:paraId="028FE7EB" w14:textId="77777777" w:rsidR="00E879C2" w:rsidRPr="0054726E" w:rsidRDefault="00E879C2" w:rsidP="00B52833">
            <w:pPr>
              <w:pStyle w:val="TableContents"/>
            </w:pPr>
            <w:r w:rsidRPr="0054726E">
              <w:t>3</w:t>
            </w:r>
          </w:p>
        </w:tc>
      </w:tr>
      <w:tr w:rsidR="00E879C2" w:rsidRPr="0054726E" w14:paraId="45775D68" w14:textId="77777777" w:rsidTr="00B52833">
        <w:tc>
          <w:tcPr>
            <w:tcW w:w="3114" w:type="dxa"/>
          </w:tcPr>
          <w:p w14:paraId="330969CC" w14:textId="77777777" w:rsidR="00E879C2" w:rsidRPr="0054726E" w:rsidRDefault="00E879C2" w:rsidP="00B52833">
            <w:pPr>
              <w:pStyle w:val="TableContents"/>
            </w:pPr>
            <w:r w:rsidRPr="0054726E">
              <w:t>Femme</w:t>
            </w:r>
          </w:p>
        </w:tc>
        <w:tc>
          <w:tcPr>
            <w:tcW w:w="3260" w:type="dxa"/>
          </w:tcPr>
          <w:p w14:paraId="0B2C98AB" w14:textId="77777777" w:rsidR="00E879C2" w:rsidRPr="0054726E" w:rsidRDefault="00E879C2" w:rsidP="00B52833">
            <w:pPr>
              <w:pStyle w:val="TableContents"/>
            </w:pPr>
            <w:r w:rsidRPr="0054726E">
              <w:t>42 L</w:t>
            </w:r>
          </w:p>
        </w:tc>
        <w:tc>
          <w:tcPr>
            <w:tcW w:w="3264" w:type="dxa"/>
          </w:tcPr>
          <w:p w14:paraId="48E99EA1" w14:textId="77777777" w:rsidR="00E879C2" w:rsidRPr="0054726E" w:rsidRDefault="00E879C2" w:rsidP="00B52833">
            <w:pPr>
              <w:pStyle w:val="TableContents"/>
            </w:pPr>
            <w:r w:rsidRPr="0054726E">
              <w:t>3</w:t>
            </w:r>
          </w:p>
        </w:tc>
      </w:tr>
      <w:tr w:rsidR="00E879C2" w:rsidRPr="0054726E" w14:paraId="708AEFE2" w14:textId="77777777" w:rsidTr="00B52833">
        <w:tc>
          <w:tcPr>
            <w:tcW w:w="3114" w:type="dxa"/>
          </w:tcPr>
          <w:p w14:paraId="0F472D3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389F111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38 M</w:t>
            </w:r>
          </w:p>
        </w:tc>
        <w:tc>
          <w:tcPr>
            <w:tcW w:w="3264" w:type="dxa"/>
          </w:tcPr>
          <w:p w14:paraId="495F855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r w:rsidR="00E879C2" w:rsidRPr="0054726E" w14:paraId="38B8A107" w14:textId="77777777" w:rsidTr="00B52833">
        <w:tc>
          <w:tcPr>
            <w:tcW w:w="3114" w:type="dxa"/>
          </w:tcPr>
          <w:p w14:paraId="1D21A16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Homme</w:t>
            </w:r>
          </w:p>
        </w:tc>
        <w:tc>
          <w:tcPr>
            <w:tcW w:w="3260" w:type="dxa"/>
          </w:tcPr>
          <w:p w14:paraId="2E3A6A8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42 L</w:t>
            </w:r>
          </w:p>
        </w:tc>
        <w:tc>
          <w:tcPr>
            <w:tcW w:w="3264" w:type="dxa"/>
          </w:tcPr>
          <w:p w14:paraId="1214882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3</w:t>
            </w:r>
          </w:p>
        </w:tc>
      </w:tr>
    </w:tbl>
    <w:p w14:paraId="1E06675B" w14:textId="77777777" w:rsidR="00E879C2" w:rsidRPr="0054726E" w:rsidRDefault="00E879C2" w:rsidP="00E879C2">
      <w:pPr>
        <w:pStyle w:val="Standard"/>
        <w:rPr>
          <w:rFonts w:ascii="Marianne" w:hAnsi="Marianne"/>
          <w:sz w:val="20"/>
          <w:szCs w:val="20"/>
          <w:u w:val="single"/>
        </w:rPr>
      </w:pPr>
    </w:p>
    <w:p w14:paraId="76B7D16B" w14:textId="77777777" w:rsidR="00E879C2" w:rsidRPr="0054726E" w:rsidRDefault="00E879C2" w:rsidP="00E879C2"/>
    <w:p w14:paraId="04E9DB07" w14:textId="77777777" w:rsidR="00E879C2" w:rsidRPr="0054726E" w:rsidRDefault="00E879C2" w:rsidP="00E879C2">
      <w:pPr>
        <w:pStyle w:val="Titre3"/>
        <w:numPr>
          <w:ilvl w:val="0"/>
          <w:numId w:val="0"/>
        </w:numPr>
        <w:rPr>
          <w:color w:val="002060"/>
          <w:sz w:val="20"/>
          <w:szCs w:val="20"/>
        </w:rPr>
      </w:pPr>
      <w:bookmarkStart w:id="734" w:name="_Toc207276917"/>
      <w:bookmarkStart w:id="735" w:name="__RefHeading___Toc34647_1669366336"/>
      <w:bookmarkStart w:id="736" w:name="_Toc214868136"/>
      <w:bookmarkStart w:id="737" w:name="_Toc215842661"/>
      <w:bookmarkStart w:id="738" w:name="_Toc216101374"/>
      <w:bookmarkStart w:id="739" w:name="_Toc216360487"/>
      <w:bookmarkStart w:id="740" w:name="_Toc216883375"/>
      <w:r w:rsidRPr="0054726E">
        <w:rPr>
          <w:color w:val="002060"/>
          <w:sz w:val="20"/>
          <w:szCs w:val="20"/>
        </w:rPr>
        <w:t xml:space="preserve">6-16. Pantalon de service </w:t>
      </w:r>
      <w:bookmarkEnd w:id="734"/>
      <w:bookmarkEnd w:id="735"/>
      <w:bookmarkEnd w:id="736"/>
      <w:r w:rsidRPr="0054726E">
        <w:rPr>
          <w:color w:val="002060"/>
          <w:sz w:val="20"/>
          <w:szCs w:val="20"/>
        </w:rPr>
        <w:t>terrestre et opérations commerciales – mi-saison – homme et femme</w:t>
      </w:r>
      <w:bookmarkEnd w:id="737"/>
      <w:bookmarkEnd w:id="738"/>
      <w:bookmarkEnd w:id="739"/>
      <w:bookmarkEnd w:id="740"/>
    </w:p>
    <w:p w14:paraId="1A84576A"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2969C8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21A360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B040E2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00C56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A20E1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5C4575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9FE10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188DB3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une veste soft-shell et des chaussures de service (type rangers)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4E37EC" w14:textId="77777777" w:rsidR="00E879C2" w:rsidRPr="0054726E" w:rsidRDefault="00E879C2" w:rsidP="00B52833">
            <w:pPr>
              <w:pStyle w:val="Sansinterligne"/>
              <w:rPr>
                <w:rFonts w:ascii="Marianne" w:hAnsi="Marianne"/>
                <w:sz w:val="20"/>
                <w:szCs w:val="20"/>
              </w:rPr>
            </w:pPr>
          </w:p>
        </w:tc>
      </w:tr>
      <w:tr w:rsidR="00E879C2" w:rsidRPr="0054726E" w14:paraId="176797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586F1C"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AB8DB0" w14:textId="77777777" w:rsidR="00E879C2" w:rsidRPr="0054726E" w:rsidRDefault="00E879C2" w:rsidP="00B52833">
            <w:pPr>
              <w:pStyle w:val="Sansinterligne"/>
              <w:rPr>
                <w:rFonts w:ascii="Marianne" w:hAnsi="Marianne"/>
                <w:sz w:val="20"/>
                <w:szCs w:val="20"/>
              </w:rPr>
            </w:pPr>
          </w:p>
        </w:tc>
      </w:tr>
      <w:tr w:rsidR="00E879C2" w:rsidRPr="0054726E" w14:paraId="42A23E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25CEE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8050A2" w14:textId="77777777" w:rsidR="00E879C2" w:rsidRPr="0054726E" w:rsidRDefault="00E879C2" w:rsidP="00B52833">
            <w:pPr>
              <w:pStyle w:val="Sansinterligne"/>
              <w:rPr>
                <w:rFonts w:ascii="Marianne" w:hAnsi="Marianne"/>
                <w:i/>
                <w:iCs/>
                <w:sz w:val="20"/>
                <w:szCs w:val="20"/>
              </w:rPr>
            </w:pPr>
          </w:p>
        </w:tc>
      </w:tr>
      <w:tr w:rsidR="00EF3C1F" w:rsidRPr="0054726E" w14:paraId="60350A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02A73D" w14:textId="22240361"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D6B044" w14:textId="77777777" w:rsidR="00EF3C1F" w:rsidRPr="0054726E" w:rsidRDefault="00EF3C1F" w:rsidP="00EF3C1F">
            <w:pPr>
              <w:pStyle w:val="Sansinterligne"/>
              <w:rPr>
                <w:rFonts w:ascii="Marianne" w:hAnsi="Marianne"/>
                <w:i/>
                <w:iCs/>
                <w:sz w:val="20"/>
                <w:szCs w:val="20"/>
              </w:rPr>
            </w:pPr>
          </w:p>
        </w:tc>
      </w:tr>
      <w:tr w:rsidR="00EF3C1F" w:rsidRPr="0054726E" w14:paraId="70CA90B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543B02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3C131B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1F1C5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90121A" w14:textId="77777777" w:rsidR="00EF3C1F" w:rsidRPr="0054726E" w:rsidRDefault="00EF3C1F" w:rsidP="00EF3C1F">
            <w:pPr>
              <w:pStyle w:val="Sansinterligne"/>
              <w:rPr>
                <w:rFonts w:ascii="Marianne" w:hAnsi="Marianne"/>
                <w:i/>
                <w:iCs/>
                <w:sz w:val="20"/>
                <w:szCs w:val="20"/>
              </w:rPr>
            </w:pPr>
          </w:p>
        </w:tc>
      </w:tr>
      <w:tr w:rsidR="00EF3C1F" w:rsidRPr="0054726E" w14:paraId="0E6EE6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18B5F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Grammage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0914C8" w14:textId="77777777" w:rsidR="00EF3C1F" w:rsidRPr="0054726E" w:rsidRDefault="00EF3C1F" w:rsidP="00EF3C1F">
            <w:pPr>
              <w:pStyle w:val="Sansinterligne"/>
              <w:rPr>
                <w:rFonts w:ascii="Marianne" w:hAnsi="Marianne"/>
                <w:i/>
                <w:iCs/>
                <w:sz w:val="20"/>
                <w:szCs w:val="20"/>
              </w:rPr>
            </w:pPr>
          </w:p>
        </w:tc>
      </w:tr>
      <w:tr w:rsidR="00EF3C1F" w:rsidRPr="0054726E" w14:paraId="2B42DA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8F2A9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615691" w14:textId="77777777" w:rsidR="00EF3C1F" w:rsidRPr="0054726E" w:rsidRDefault="00EF3C1F" w:rsidP="00EF3C1F">
            <w:pPr>
              <w:pStyle w:val="Sansinterligne"/>
              <w:rPr>
                <w:rFonts w:ascii="Marianne" w:hAnsi="Marianne"/>
                <w:i/>
                <w:iCs/>
                <w:sz w:val="20"/>
                <w:szCs w:val="20"/>
              </w:rPr>
            </w:pPr>
          </w:p>
        </w:tc>
      </w:tr>
      <w:tr w:rsidR="00EF3C1F" w:rsidRPr="0054726E" w14:paraId="79F04E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C955A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E7F6B5" w14:textId="77777777" w:rsidR="00EF3C1F" w:rsidRPr="0054726E" w:rsidRDefault="00EF3C1F" w:rsidP="00EF3C1F">
            <w:pPr>
              <w:pStyle w:val="Sansinterligne"/>
              <w:rPr>
                <w:rFonts w:ascii="Marianne" w:hAnsi="Marianne"/>
                <w:i/>
                <w:iCs/>
                <w:sz w:val="20"/>
                <w:szCs w:val="20"/>
              </w:rPr>
            </w:pPr>
          </w:p>
        </w:tc>
      </w:tr>
      <w:tr w:rsidR="00EF3C1F" w:rsidRPr="0054726E" w14:paraId="2BBCC7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F0245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AE032E" w14:textId="77777777" w:rsidR="00EF3C1F" w:rsidRPr="0054726E" w:rsidRDefault="00EF3C1F" w:rsidP="00EF3C1F">
            <w:pPr>
              <w:pStyle w:val="Sansinterligne"/>
              <w:rPr>
                <w:rFonts w:ascii="Marianne" w:hAnsi="Marianne"/>
                <w:i/>
                <w:iCs/>
                <w:sz w:val="20"/>
                <w:szCs w:val="20"/>
              </w:rPr>
            </w:pPr>
          </w:p>
        </w:tc>
      </w:tr>
      <w:tr w:rsidR="00EF3C1F" w:rsidRPr="0054726E" w14:paraId="74C499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458BD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11CBCE" w14:textId="77777777" w:rsidR="00EF3C1F" w:rsidRPr="0054726E" w:rsidRDefault="00EF3C1F" w:rsidP="00EF3C1F">
            <w:pPr>
              <w:pStyle w:val="Sansinterligne"/>
              <w:rPr>
                <w:rFonts w:ascii="Marianne" w:hAnsi="Marianne"/>
                <w:i/>
                <w:iCs/>
                <w:sz w:val="20"/>
                <w:szCs w:val="20"/>
              </w:rPr>
            </w:pPr>
          </w:p>
        </w:tc>
      </w:tr>
      <w:tr w:rsidR="00EF3C1F" w:rsidRPr="0054726E" w14:paraId="2951E0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4EBE9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F3BACC" w14:textId="77777777" w:rsidR="00EF3C1F" w:rsidRPr="0054726E" w:rsidRDefault="00EF3C1F" w:rsidP="00EF3C1F">
            <w:pPr>
              <w:pStyle w:val="Sansinterligne"/>
              <w:rPr>
                <w:rFonts w:ascii="Marianne" w:hAnsi="Marianne"/>
                <w:sz w:val="20"/>
                <w:szCs w:val="20"/>
              </w:rPr>
            </w:pPr>
          </w:p>
        </w:tc>
      </w:tr>
      <w:tr w:rsidR="00EF3C1F" w:rsidRPr="0054726E" w14:paraId="491DA8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12F84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CC2114" w14:textId="77777777" w:rsidR="00EF3C1F" w:rsidRPr="0054726E" w:rsidRDefault="00EF3C1F" w:rsidP="00EF3C1F">
            <w:pPr>
              <w:pStyle w:val="Sansinterligne"/>
              <w:rPr>
                <w:rFonts w:ascii="Marianne" w:hAnsi="Marianne"/>
                <w:sz w:val="20"/>
                <w:szCs w:val="20"/>
              </w:rPr>
            </w:pPr>
          </w:p>
        </w:tc>
      </w:tr>
      <w:tr w:rsidR="00EF3C1F" w:rsidRPr="0054726E" w14:paraId="073B47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E3699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56C11C" w14:textId="77777777" w:rsidR="00EF3C1F" w:rsidRPr="0054726E" w:rsidRDefault="00EF3C1F" w:rsidP="00EF3C1F">
            <w:pPr>
              <w:pStyle w:val="Sansinterligne"/>
              <w:rPr>
                <w:rFonts w:ascii="Marianne" w:hAnsi="Marianne"/>
                <w:sz w:val="20"/>
                <w:szCs w:val="20"/>
              </w:rPr>
            </w:pPr>
          </w:p>
        </w:tc>
      </w:tr>
      <w:tr w:rsidR="00EF3C1F" w:rsidRPr="0054726E" w14:paraId="68C483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38D4D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4B2484" w14:textId="77777777" w:rsidR="00EF3C1F" w:rsidRPr="0054726E" w:rsidRDefault="00EF3C1F" w:rsidP="00EF3C1F">
            <w:pPr>
              <w:pStyle w:val="Sansinterligne"/>
              <w:rPr>
                <w:rFonts w:ascii="Marianne" w:hAnsi="Marianne"/>
                <w:sz w:val="20"/>
                <w:szCs w:val="20"/>
              </w:rPr>
            </w:pPr>
          </w:p>
        </w:tc>
      </w:tr>
      <w:tr w:rsidR="00EF3C1F" w:rsidRPr="0054726E" w14:paraId="48A278B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F9151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 (tissu, marquage DOUANE et bandes rétro-réfléchissantes)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AA0584" w14:textId="77777777" w:rsidR="00EF3C1F" w:rsidRPr="0054726E" w:rsidRDefault="00EF3C1F" w:rsidP="00EF3C1F">
            <w:pPr>
              <w:pStyle w:val="Sansinterligne"/>
              <w:rPr>
                <w:rFonts w:ascii="Marianne" w:hAnsi="Marianne"/>
                <w:i/>
                <w:iCs/>
                <w:sz w:val="20"/>
                <w:szCs w:val="20"/>
              </w:rPr>
            </w:pPr>
          </w:p>
        </w:tc>
      </w:tr>
      <w:tr w:rsidR="00EF3C1F" w:rsidRPr="0054726E" w14:paraId="50E5D1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FDBD3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503A9F" w14:textId="77777777" w:rsidR="00EF3C1F" w:rsidRPr="0054726E" w:rsidRDefault="00EF3C1F" w:rsidP="00EF3C1F">
            <w:pPr>
              <w:pStyle w:val="Sansinterligne"/>
              <w:rPr>
                <w:rFonts w:ascii="Marianne" w:hAnsi="Marianne"/>
                <w:sz w:val="20"/>
                <w:szCs w:val="20"/>
              </w:rPr>
            </w:pPr>
          </w:p>
        </w:tc>
      </w:tr>
      <w:tr w:rsidR="00EF3C1F" w:rsidRPr="0054726E" w14:paraId="1219E4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A629A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98D46B" w14:textId="77777777" w:rsidR="00EF3C1F" w:rsidRPr="0054726E" w:rsidRDefault="00EF3C1F" w:rsidP="00EF3C1F">
            <w:pPr>
              <w:pStyle w:val="Sansinterligne"/>
              <w:rPr>
                <w:rFonts w:ascii="Marianne" w:hAnsi="Marianne"/>
                <w:sz w:val="20"/>
                <w:szCs w:val="20"/>
              </w:rPr>
            </w:pPr>
          </w:p>
        </w:tc>
      </w:tr>
      <w:tr w:rsidR="00EF3C1F" w:rsidRPr="0054726E" w14:paraId="2CCC46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52EA3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EEFF7E" w14:textId="77777777" w:rsidR="00EF3C1F" w:rsidRPr="0054726E" w:rsidRDefault="00EF3C1F" w:rsidP="00EF3C1F">
            <w:pPr>
              <w:pStyle w:val="Sansinterligne"/>
              <w:rPr>
                <w:rFonts w:ascii="Marianne" w:hAnsi="Marianne"/>
                <w:sz w:val="20"/>
                <w:szCs w:val="20"/>
              </w:rPr>
            </w:pPr>
          </w:p>
        </w:tc>
      </w:tr>
      <w:tr w:rsidR="00AC6FC9" w:rsidRPr="0054726E" w14:paraId="388F78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52DEAF" w14:textId="70AF01DE"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35C33A" w14:textId="77777777" w:rsidR="00AC6FC9" w:rsidRPr="0054726E" w:rsidRDefault="00AC6FC9" w:rsidP="00AC6FC9">
            <w:pPr>
              <w:pStyle w:val="Sansinterligne"/>
              <w:rPr>
                <w:rFonts w:ascii="Marianne" w:hAnsi="Marianne"/>
                <w:sz w:val="20"/>
                <w:szCs w:val="20"/>
              </w:rPr>
            </w:pPr>
          </w:p>
        </w:tc>
      </w:tr>
      <w:tr w:rsidR="00AC6FC9" w:rsidRPr="0054726E" w14:paraId="0CE350A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3B048BD"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2DEDE7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9AEAC5"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2D4CF3" w14:textId="77777777" w:rsidR="00AC6FC9" w:rsidRPr="0054726E" w:rsidRDefault="00AC6FC9" w:rsidP="00AC6FC9">
            <w:pPr>
              <w:pStyle w:val="Sansinterligne"/>
              <w:rPr>
                <w:rFonts w:ascii="Marianne" w:hAnsi="Marianne"/>
                <w:sz w:val="20"/>
                <w:szCs w:val="20"/>
              </w:rPr>
            </w:pPr>
          </w:p>
        </w:tc>
      </w:tr>
      <w:tr w:rsidR="00AC6FC9" w:rsidRPr="0054726E" w14:paraId="040C00D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E0E36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y compris en position à genoux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7FDB47" w14:textId="77777777" w:rsidR="00AC6FC9" w:rsidRPr="0054726E" w:rsidRDefault="00AC6FC9" w:rsidP="00AC6FC9">
            <w:pPr>
              <w:pStyle w:val="Sansinterligne"/>
              <w:rPr>
                <w:rFonts w:ascii="Marianne" w:hAnsi="Marianne"/>
                <w:sz w:val="20"/>
                <w:szCs w:val="20"/>
              </w:rPr>
            </w:pPr>
          </w:p>
        </w:tc>
      </w:tr>
      <w:tr w:rsidR="00AC6FC9" w:rsidRPr="0054726E" w14:paraId="5000DA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8A28D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4D213C" w14:textId="77777777" w:rsidR="00AC6FC9" w:rsidRPr="0054726E" w:rsidRDefault="00AC6FC9" w:rsidP="00AC6FC9">
            <w:pPr>
              <w:pStyle w:val="Sansinterligne"/>
              <w:rPr>
                <w:rFonts w:ascii="Marianne" w:hAnsi="Marianne"/>
                <w:sz w:val="20"/>
                <w:szCs w:val="20"/>
              </w:rPr>
            </w:pPr>
          </w:p>
        </w:tc>
      </w:tr>
      <w:tr w:rsidR="00AC6FC9" w:rsidRPr="0054726E" w14:paraId="07B40B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BDBB80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2F96AB" w14:textId="77777777" w:rsidR="00AC6FC9" w:rsidRPr="0054726E" w:rsidRDefault="00AC6FC9" w:rsidP="00AC6FC9">
            <w:pPr>
              <w:pStyle w:val="Sansinterligne"/>
              <w:rPr>
                <w:rFonts w:ascii="Marianne" w:hAnsi="Marianne"/>
                <w:sz w:val="20"/>
                <w:szCs w:val="20"/>
              </w:rPr>
            </w:pPr>
          </w:p>
        </w:tc>
      </w:tr>
      <w:tr w:rsidR="00AC6FC9" w:rsidRPr="0054726E" w14:paraId="682A49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3627C5"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Descriptif des renforts aux genoux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A0780D" w14:textId="77777777" w:rsidR="00AC6FC9" w:rsidRPr="0054726E" w:rsidRDefault="00AC6FC9" w:rsidP="00AC6FC9">
            <w:pPr>
              <w:pStyle w:val="Sansinterligne"/>
              <w:rPr>
                <w:rFonts w:ascii="Marianne" w:hAnsi="Marianne"/>
                <w:sz w:val="20"/>
                <w:szCs w:val="20"/>
              </w:rPr>
            </w:pPr>
          </w:p>
        </w:tc>
      </w:tr>
      <w:tr w:rsidR="00AC6FC9" w:rsidRPr="0054726E" w14:paraId="6927083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44A95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206DF5" w14:textId="77777777" w:rsidR="00AC6FC9" w:rsidRPr="0054726E" w:rsidRDefault="00AC6FC9" w:rsidP="00AC6FC9">
            <w:pPr>
              <w:pStyle w:val="Sansinterligne"/>
              <w:rPr>
                <w:rFonts w:ascii="Marianne" w:hAnsi="Marianne"/>
                <w:sz w:val="20"/>
                <w:szCs w:val="20"/>
              </w:rPr>
            </w:pPr>
          </w:p>
        </w:tc>
      </w:tr>
      <w:tr w:rsidR="00AC6FC9" w:rsidRPr="0054726E" w14:paraId="50D121C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726F3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21268F" w14:textId="77777777" w:rsidR="00AC6FC9" w:rsidRPr="0054726E" w:rsidRDefault="00AC6FC9" w:rsidP="00AC6FC9">
            <w:pPr>
              <w:pStyle w:val="Sansinterligne"/>
              <w:rPr>
                <w:rFonts w:ascii="Marianne" w:hAnsi="Marianne"/>
                <w:sz w:val="20"/>
                <w:szCs w:val="20"/>
              </w:rPr>
            </w:pPr>
          </w:p>
        </w:tc>
      </w:tr>
    </w:tbl>
    <w:p w14:paraId="0209A35E" w14:textId="77777777" w:rsidR="00E879C2" w:rsidRPr="0054726E" w:rsidRDefault="00E879C2" w:rsidP="00E879C2"/>
    <w:p w14:paraId="46CCF8FB" w14:textId="77777777" w:rsidR="00E879C2" w:rsidRPr="0054726E" w:rsidRDefault="00E879C2" w:rsidP="00E879C2">
      <w:pPr>
        <w:pStyle w:val="Titre3"/>
        <w:numPr>
          <w:ilvl w:val="0"/>
          <w:numId w:val="0"/>
        </w:numPr>
        <w:rPr>
          <w:color w:val="002060"/>
          <w:sz w:val="20"/>
          <w:szCs w:val="20"/>
        </w:rPr>
      </w:pPr>
      <w:bookmarkStart w:id="741" w:name="__RefHeading___Toc34649_1669366336"/>
      <w:bookmarkStart w:id="742" w:name="_Toc215842662"/>
      <w:bookmarkStart w:id="743" w:name="_Toc216101375"/>
      <w:bookmarkStart w:id="744" w:name="_Toc216360488"/>
      <w:bookmarkStart w:id="745" w:name="_Toc216883376"/>
      <w:r w:rsidRPr="0054726E">
        <w:rPr>
          <w:color w:val="002060"/>
          <w:sz w:val="20"/>
          <w:szCs w:val="20"/>
        </w:rPr>
        <w:t xml:space="preserve">6-17. Pantalon de sortie </w:t>
      </w:r>
      <w:bookmarkEnd w:id="741"/>
      <w:r w:rsidRPr="0054726E">
        <w:rPr>
          <w:color w:val="002060"/>
          <w:sz w:val="20"/>
          <w:szCs w:val="20"/>
        </w:rPr>
        <w:t>terrestre – homme et femme</w:t>
      </w:r>
      <w:bookmarkEnd w:id="742"/>
      <w:bookmarkEnd w:id="743"/>
      <w:bookmarkEnd w:id="744"/>
      <w:bookmarkEnd w:id="745"/>
    </w:p>
    <w:p w14:paraId="407898F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795C25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D9210A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05E384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4D5E3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236EC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15749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A240D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09EE07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des chaussures basses noires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15CC9C" w14:textId="77777777" w:rsidR="00E879C2" w:rsidRPr="0054726E" w:rsidRDefault="00E879C2" w:rsidP="00B52833">
            <w:pPr>
              <w:pStyle w:val="Sansinterligne"/>
              <w:rPr>
                <w:rFonts w:ascii="Marianne" w:hAnsi="Marianne"/>
                <w:sz w:val="20"/>
                <w:szCs w:val="20"/>
              </w:rPr>
            </w:pPr>
          </w:p>
        </w:tc>
      </w:tr>
      <w:tr w:rsidR="00E879C2" w:rsidRPr="0054726E" w14:paraId="705CA2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BBC6FE"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CDB318" w14:textId="77777777" w:rsidR="00E879C2" w:rsidRPr="0054726E" w:rsidRDefault="00E879C2" w:rsidP="00B52833">
            <w:pPr>
              <w:pStyle w:val="Sansinterligne"/>
              <w:rPr>
                <w:rFonts w:ascii="Marianne" w:hAnsi="Marianne"/>
                <w:sz w:val="20"/>
                <w:szCs w:val="20"/>
              </w:rPr>
            </w:pPr>
          </w:p>
        </w:tc>
      </w:tr>
      <w:tr w:rsidR="00E879C2" w:rsidRPr="0054726E" w14:paraId="2418B0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C34EA8" w14:textId="77777777" w:rsidR="00E879C2" w:rsidRPr="0054726E" w:rsidRDefault="00E879C2" w:rsidP="00814E21">
            <w:pPr>
              <w:pStyle w:val="TableHeading"/>
              <w:jc w:val="left"/>
            </w:pPr>
            <w:r w:rsidRPr="0054726E">
              <w:t>Tailles exceptionnelles pouvant être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AD5813" w14:textId="77777777" w:rsidR="00E879C2" w:rsidRPr="0054726E" w:rsidRDefault="00E879C2" w:rsidP="00B52833">
            <w:pPr>
              <w:pStyle w:val="Sansinterligne"/>
              <w:rPr>
                <w:rFonts w:ascii="Marianne" w:hAnsi="Marianne"/>
                <w:sz w:val="20"/>
                <w:szCs w:val="20"/>
              </w:rPr>
            </w:pPr>
          </w:p>
        </w:tc>
      </w:tr>
      <w:tr w:rsidR="00E879C2" w:rsidRPr="0054726E" w14:paraId="046502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249A1F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D736FB" w14:textId="77777777" w:rsidR="00E879C2" w:rsidRPr="0054726E" w:rsidRDefault="00E879C2" w:rsidP="00B52833">
            <w:pPr>
              <w:pStyle w:val="Sansinterligne"/>
              <w:rPr>
                <w:rFonts w:ascii="Marianne" w:hAnsi="Marianne"/>
                <w:i/>
                <w:iCs/>
                <w:sz w:val="20"/>
                <w:szCs w:val="20"/>
              </w:rPr>
            </w:pPr>
          </w:p>
        </w:tc>
      </w:tr>
      <w:tr w:rsidR="00EF3C1F" w:rsidRPr="0054726E" w14:paraId="40D0C2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24C2B7" w14:textId="6BE5C19B"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4EA9B2" w14:textId="77777777" w:rsidR="00EF3C1F" w:rsidRPr="0054726E" w:rsidRDefault="00EF3C1F" w:rsidP="00EF3C1F">
            <w:pPr>
              <w:pStyle w:val="Sansinterligne"/>
              <w:rPr>
                <w:rFonts w:ascii="Marianne" w:hAnsi="Marianne"/>
                <w:i/>
                <w:iCs/>
                <w:sz w:val="20"/>
                <w:szCs w:val="20"/>
              </w:rPr>
            </w:pPr>
          </w:p>
        </w:tc>
      </w:tr>
      <w:tr w:rsidR="00EF3C1F" w:rsidRPr="0054726E" w14:paraId="29E1402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20FF97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35CAF7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66619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BBE19D" w14:textId="77777777" w:rsidR="00EF3C1F" w:rsidRPr="0054726E" w:rsidRDefault="00EF3C1F" w:rsidP="00EF3C1F">
            <w:pPr>
              <w:pStyle w:val="Sansinterligne"/>
              <w:rPr>
                <w:rFonts w:ascii="Marianne" w:hAnsi="Marianne"/>
                <w:i/>
                <w:iCs/>
                <w:sz w:val="20"/>
                <w:szCs w:val="20"/>
              </w:rPr>
            </w:pPr>
          </w:p>
        </w:tc>
      </w:tr>
      <w:tr w:rsidR="00EF3C1F" w:rsidRPr="0054726E" w14:paraId="08FDD8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77CEE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498846" w14:textId="77777777" w:rsidR="00EF3C1F" w:rsidRPr="0054726E" w:rsidRDefault="00EF3C1F" w:rsidP="00EF3C1F">
            <w:pPr>
              <w:pStyle w:val="Sansinterligne"/>
              <w:rPr>
                <w:rFonts w:ascii="Marianne" w:hAnsi="Marianne"/>
                <w:i/>
                <w:iCs/>
                <w:sz w:val="20"/>
                <w:szCs w:val="20"/>
              </w:rPr>
            </w:pPr>
          </w:p>
        </w:tc>
      </w:tr>
      <w:tr w:rsidR="00EF3C1F" w:rsidRPr="0054726E" w14:paraId="57AD4D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59E0E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14DE9F" w14:textId="77777777" w:rsidR="00EF3C1F" w:rsidRPr="0054726E" w:rsidRDefault="00EF3C1F" w:rsidP="00EF3C1F">
            <w:pPr>
              <w:pStyle w:val="Sansinterligne"/>
              <w:rPr>
                <w:rFonts w:ascii="Marianne" w:hAnsi="Marianne"/>
                <w:i/>
                <w:iCs/>
                <w:sz w:val="20"/>
                <w:szCs w:val="20"/>
              </w:rPr>
            </w:pPr>
          </w:p>
        </w:tc>
      </w:tr>
      <w:tr w:rsidR="00EF3C1F" w:rsidRPr="0054726E" w14:paraId="7A2B3C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75D7B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E25030" w14:textId="77777777" w:rsidR="00EF3C1F" w:rsidRPr="0054726E" w:rsidRDefault="00EF3C1F" w:rsidP="00EF3C1F">
            <w:pPr>
              <w:pStyle w:val="Sansinterligne"/>
              <w:rPr>
                <w:rFonts w:ascii="Marianne" w:hAnsi="Marianne"/>
                <w:i/>
                <w:iCs/>
                <w:sz w:val="20"/>
                <w:szCs w:val="20"/>
              </w:rPr>
            </w:pPr>
          </w:p>
        </w:tc>
      </w:tr>
      <w:tr w:rsidR="00EF3C1F" w:rsidRPr="0054726E" w14:paraId="3A4678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B02BD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8EB86F" w14:textId="77777777" w:rsidR="00EF3C1F" w:rsidRPr="0054726E" w:rsidRDefault="00EF3C1F" w:rsidP="00EF3C1F">
            <w:pPr>
              <w:pStyle w:val="Sansinterligne"/>
              <w:rPr>
                <w:rFonts w:ascii="Marianne" w:hAnsi="Marianne"/>
                <w:sz w:val="20"/>
                <w:szCs w:val="20"/>
              </w:rPr>
            </w:pPr>
          </w:p>
        </w:tc>
      </w:tr>
      <w:tr w:rsidR="00EF3C1F" w:rsidRPr="0054726E" w14:paraId="64A516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8F8219"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7ED458" w14:textId="77777777" w:rsidR="00EF3C1F" w:rsidRPr="0054726E" w:rsidRDefault="00EF3C1F" w:rsidP="00EF3C1F">
            <w:pPr>
              <w:pStyle w:val="Sansinterligne"/>
              <w:rPr>
                <w:rFonts w:ascii="Marianne" w:hAnsi="Marianne"/>
                <w:sz w:val="20"/>
                <w:szCs w:val="20"/>
              </w:rPr>
            </w:pPr>
          </w:p>
        </w:tc>
      </w:tr>
      <w:tr w:rsidR="00EF3C1F" w:rsidRPr="0054726E" w14:paraId="682B71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6E401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9DAE11" w14:textId="77777777" w:rsidR="00EF3C1F" w:rsidRPr="0054726E" w:rsidRDefault="00EF3C1F" w:rsidP="00EF3C1F">
            <w:pPr>
              <w:pStyle w:val="Sansinterligne"/>
              <w:rPr>
                <w:rFonts w:ascii="Marianne" w:hAnsi="Marianne"/>
                <w:sz w:val="20"/>
                <w:szCs w:val="20"/>
              </w:rPr>
            </w:pPr>
          </w:p>
        </w:tc>
      </w:tr>
      <w:tr w:rsidR="00EF3C1F" w:rsidRPr="0054726E" w14:paraId="6398244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A980B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BBA43A" w14:textId="77777777" w:rsidR="00EF3C1F" w:rsidRPr="0054726E" w:rsidRDefault="00EF3C1F" w:rsidP="00EF3C1F">
            <w:pPr>
              <w:pStyle w:val="Sansinterligne"/>
              <w:rPr>
                <w:rFonts w:ascii="Marianne" w:hAnsi="Marianne"/>
                <w:i/>
                <w:iCs/>
                <w:sz w:val="20"/>
                <w:szCs w:val="20"/>
              </w:rPr>
            </w:pPr>
          </w:p>
        </w:tc>
      </w:tr>
      <w:tr w:rsidR="00EF3C1F" w:rsidRPr="0054726E" w14:paraId="73CD6C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B5990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BB9EF1" w14:textId="77777777" w:rsidR="00EF3C1F" w:rsidRPr="0054726E" w:rsidRDefault="00EF3C1F" w:rsidP="00EF3C1F">
            <w:pPr>
              <w:pStyle w:val="Sansinterligne"/>
              <w:rPr>
                <w:rFonts w:ascii="Marianne" w:hAnsi="Marianne"/>
                <w:sz w:val="20"/>
                <w:szCs w:val="20"/>
              </w:rPr>
            </w:pPr>
          </w:p>
        </w:tc>
      </w:tr>
      <w:tr w:rsidR="00AC6FC9" w:rsidRPr="0054726E" w14:paraId="5EF50D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FD12C3" w14:textId="3EAF59A5"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C5C3CB" w14:textId="77777777" w:rsidR="00AC6FC9" w:rsidRPr="0054726E" w:rsidRDefault="00AC6FC9" w:rsidP="00AC6FC9">
            <w:pPr>
              <w:pStyle w:val="Sansinterligne"/>
              <w:rPr>
                <w:rFonts w:ascii="Marianne" w:hAnsi="Marianne"/>
                <w:sz w:val="20"/>
                <w:szCs w:val="20"/>
              </w:rPr>
            </w:pPr>
          </w:p>
        </w:tc>
      </w:tr>
      <w:tr w:rsidR="00AC6FC9" w:rsidRPr="0054726E" w14:paraId="5004800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AD1DC7D"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3E38BE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B147FD"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23A9E0" w14:textId="77777777" w:rsidR="00AC6FC9" w:rsidRPr="0054726E" w:rsidRDefault="00AC6FC9" w:rsidP="00AC6FC9">
            <w:pPr>
              <w:pStyle w:val="Sansinterligne"/>
              <w:rPr>
                <w:rFonts w:ascii="Marianne" w:hAnsi="Marianne"/>
                <w:sz w:val="20"/>
                <w:szCs w:val="20"/>
              </w:rPr>
            </w:pPr>
          </w:p>
        </w:tc>
      </w:tr>
      <w:tr w:rsidR="00AC6FC9" w:rsidRPr="0054726E" w14:paraId="1A3BA5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F51E0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8E6EC0" w14:textId="77777777" w:rsidR="00AC6FC9" w:rsidRPr="0054726E" w:rsidRDefault="00AC6FC9" w:rsidP="00AC6FC9">
            <w:pPr>
              <w:pStyle w:val="Sansinterligne"/>
              <w:rPr>
                <w:rFonts w:ascii="Marianne" w:hAnsi="Marianne"/>
                <w:sz w:val="20"/>
                <w:szCs w:val="20"/>
              </w:rPr>
            </w:pPr>
          </w:p>
        </w:tc>
      </w:tr>
      <w:tr w:rsidR="00AC6FC9" w:rsidRPr="0054726E" w14:paraId="6D12A9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36B8E2"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5FB0E9" w14:textId="77777777" w:rsidR="00AC6FC9" w:rsidRPr="0054726E" w:rsidRDefault="00AC6FC9" w:rsidP="00AC6FC9">
            <w:pPr>
              <w:pStyle w:val="Sansinterligne"/>
              <w:rPr>
                <w:rFonts w:ascii="Marianne" w:hAnsi="Marianne"/>
                <w:sz w:val="20"/>
                <w:szCs w:val="20"/>
              </w:rPr>
            </w:pPr>
          </w:p>
        </w:tc>
      </w:tr>
      <w:tr w:rsidR="00AC6FC9" w:rsidRPr="0054726E" w14:paraId="3EA703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F95DDB"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929691" w14:textId="77777777" w:rsidR="00AC6FC9" w:rsidRPr="0054726E" w:rsidRDefault="00AC6FC9" w:rsidP="00AC6FC9">
            <w:pPr>
              <w:pStyle w:val="Sansinterligne"/>
              <w:rPr>
                <w:rFonts w:ascii="Marianne" w:hAnsi="Marianne"/>
                <w:sz w:val="20"/>
                <w:szCs w:val="20"/>
              </w:rPr>
            </w:pPr>
          </w:p>
        </w:tc>
      </w:tr>
    </w:tbl>
    <w:p w14:paraId="284ABCF9" w14:textId="77777777" w:rsidR="00E879C2" w:rsidRPr="0054726E" w:rsidRDefault="00E879C2" w:rsidP="00E879C2"/>
    <w:p w14:paraId="564077F2" w14:textId="77777777" w:rsidR="00E879C2" w:rsidRPr="0054726E" w:rsidRDefault="00E879C2" w:rsidP="00E879C2">
      <w:pPr>
        <w:pStyle w:val="Titre3"/>
        <w:numPr>
          <w:ilvl w:val="0"/>
          <w:numId w:val="0"/>
        </w:numPr>
        <w:rPr>
          <w:color w:val="002060"/>
          <w:sz w:val="20"/>
          <w:szCs w:val="20"/>
        </w:rPr>
      </w:pPr>
      <w:bookmarkStart w:id="746" w:name="_Toc214868138"/>
      <w:bookmarkStart w:id="747" w:name="__RefHeading___Toc34651_1669366336"/>
      <w:bookmarkStart w:id="748" w:name="_Toc207276919"/>
      <w:bookmarkStart w:id="749" w:name="_Toc215842663"/>
      <w:bookmarkStart w:id="750" w:name="_Toc216101376"/>
      <w:bookmarkStart w:id="751" w:name="_Toc216360489"/>
      <w:bookmarkStart w:id="752" w:name="_Toc216883377"/>
      <w:r w:rsidRPr="0054726E">
        <w:rPr>
          <w:color w:val="002060"/>
          <w:sz w:val="20"/>
          <w:szCs w:val="20"/>
        </w:rPr>
        <w:t>6-18. Surpantalon</w:t>
      </w:r>
      <w:bookmarkEnd w:id="746"/>
      <w:bookmarkEnd w:id="747"/>
      <w:bookmarkEnd w:id="748"/>
      <w:r w:rsidRPr="0054726E">
        <w:rPr>
          <w:color w:val="002060"/>
          <w:sz w:val="20"/>
          <w:szCs w:val="20"/>
        </w:rPr>
        <w:t xml:space="preserve"> terrestre et opérations commerciales – homme et femme</w:t>
      </w:r>
      <w:bookmarkEnd w:id="749"/>
      <w:bookmarkEnd w:id="750"/>
      <w:bookmarkEnd w:id="751"/>
      <w:bookmarkEnd w:id="752"/>
    </w:p>
    <w:p w14:paraId="0246507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B0DCF8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E88A42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FF1D58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E00FD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CD819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D62AA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98605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FB50FC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avec un focus sur la ré-hausse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2BDA4E" w14:textId="77777777" w:rsidR="00E879C2" w:rsidRPr="0054726E" w:rsidRDefault="00E879C2" w:rsidP="00B52833">
            <w:pPr>
              <w:pStyle w:val="Sansinterligne"/>
              <w:rPr>
                <w:rFonts w:ascii="Marianne" w:hAnsi="Marianne"/>
                <w:sz w:val="20"/>
                <w:szCs w:val="20"/>
              </w:rPr>
            </w:pPr>
          </w:p>
        </w:tc>
      </w:tr>
      <w:tr w:rsidR="00E879C2" w:rsidRPr="0054726E" w14:paraId="03113F6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223B51"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4A6BAB" w14:textId="77777777" w:rsidR="00E879C2" w:rsidRPr="0054726E" w:rsidRDefault="00E879C2" w:rsidP="00B52833">
            <w:pPr>
              <w:pStyle w:val="Sansinterligne"/>
              <w:rPr>
                <w:rFonts w:ascii="Marianne" w:hAnsi="Marianne"/>
                <w:sz w:val="20"/>
                <w:szCs w:val="20"/>
              </w:rPr>
            </w:pPr>
          </w:p>
        </w:tc>
      </w:tr>
      <w:tr w:rsidR="00E879C2" w:rsidRPr="0054726E" w14:paraId="691F6A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BA732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DFF74F" w14:textId="77777777" w:rsidR="00E879C2" w:rsidRPr="0054726E" w:rsidRDefault="00E879C2" w:rsidP="00B52833">
            <w:pPr>
              <w:pStyle w:val="Sansinterligne"/>
              <w:rPr>
                <w:rFonts w:ascii="Marianne" w:hAnsi="Marianne"/>
                <w:i/>
                <w:iCs/>
                <w:sz w:val="20"/>
                <w:szCs w:val="20"/>
              </w:rPr>
            </w:pPr>
          </w:p>
        </w:tc>
      </w:tr>
      <w:tr w:rsidR="00EF3C1F" w:rsidRPr="0054726E" w14:paraId="1158C7C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8374E1" w14:textId="74A0C759"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27D666" w14:textId="77777777" w:rsidR="00EF3C1F" w:rsidRPr="0054726E" w:rsidRDefault="00EF3C1F" w:rsidP="00EF3C1F">
            <w:pPr>
              <w:pStyle w:val="Sansinterligne"/>
              <w:rPr>
                <w:rFonts w:ascii="Marianne" w:hAnsi="Marianne"/>
                <w:i/>
                <w:iCs/>
                <w:sz w:val="20"/>
                <w:szCs w:val="20"/>
              </w:rPr>
            </w:pPr>
          </w:p>
        </w:tc>
      </w:tr>
      <w:tr w:rsidR="00EF3C1F" w:rsidRPr="0054726E" w14:paraId="2D2DD61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53C810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156D6A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7AD1D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D15317" w14:textId="77777777" w:rsidR="00EF3C1F" w:rsidRPr="0054726E" w:rsidRDefault="00EF3C1F" w:rsidP="00EF3C1F">
            <w:pPr>
              <w:pStyle w:val="Sansinterligne"/>
              <w:rPr>
                <w:rFonts w:ascii="Marianne" w:hAnsi="Marianne"/>
                <w:i/>
                <w:iCs/>
                <w:sz w:val="20"/>
                <w:szCs w:val="20"/>
              </w:rPr>
            </w:pPr>
          </w:p>
        </w:tc>
      </w:tr>
      <w:tr w:rsidR="00EF3C1F" w:rsidRPr="0054726E" w14:paraId="085893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95E619"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A91A09" w14:textId="77777777" w:rsidR="00EF3C1F" w:rsidRPr="0054726E" w:rsidRDefault="00EF3C1F" w:rsidP="00EF3C1F">
            <w:pPr>
              <w:pStyle w:val="Sansinterligne"/>
              <w:rPr>
                <w:rFonts w:ascii="Marianne" w:hAnsi="Marianne"/>
                <w:i/>
                <w:iCs/>
                <w:sz w:val="20"/>
                <w:szCs w:val="20"/>
              </w:rPr>
            </w:pPr>
          </w:p>
        </w:tc>
      </w:tr>
      <w:tr w:rsidR="00EF3C1F" w:rsidRPr="0054726E" w14:paraId="268555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2532FA"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217B56" w14:textId="77777777" w:rsidR="00EF3C1F" w:rsidRPr="0054726E" w:rsidRDefault="00EF3C1F" w:rsidP="00EF3C1F">
            <w:pPr>
              <w:pStyle w:val="Sansinterligne"/>
              <w:rPr>
                <w:rFonts w:ascii="Marianne" w:hAnsi="Marianne"/>
                <w:i/>
                <w:iCs/>
                <w:sz w:val="20"/>
                <w:szCs w:val="20"/>
              </w:rPr>
            </w:pPr>
          </w:p>
        </w:tc>
      </w:tr>
      <w:tr w:rsidR="00EF3C1F" w:rsidRPr="0054726E" w14:paraId="144B03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3D599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A27ABA" w14:textId="77777777" w:rsidR="00EF3C1F" w:rsidRPr="0054726E" w:rsidRDefault="00EF3C1F" w:rsidP="00EF3C1F">
            <w:pPr>
              <w:pStyle w:val="Sansinterligne"/>
              <w:rPr>
                <w:rFonts w:ascii="Marianne" w:hAnsi="Marianne"/>
                <w:i/>
                <w:iCs/>
                <w:sz w:val="20"/>
                <w:szCs w:val="20"/>
              </w:rPr>
            </w:pPr>
          </w:p>
        </w:tc>
      </w:tr>
      <w:tr w:rsidR="00EF3C1F" w:rsidRPr="0054726E" w14:paraId="6996789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E4F99F"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491424" w14:textId="77777777" w:rsidR="00EF3C1F" w:rsidRPr="0054726E" w:rsidRDefault="00EF3C1F" w:rsidP="00EF3C1F">
            <w:pPr>
              <w:pStyle w:val="Sansinterligne"/>
              <w:rPr>
                <w:rFonts w:ascii="Marianne" w:hAnsi="Marianne"/>
                <w:i/>
                <w:iCs/>
                <w:sz w:val="20"/>
                <w:szCs w:val="20"/>
              </w:rPr>
            </w:pPr>
          </w:p>
        </w:tc>
      </w:tr>
      <w:tr w:rsidR="00EF3C1F" w:rsidRPr="0054726E" w14:paraId="20F326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9C94E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08C17A" w14:textId="77777777" w:rsidR="00EF3C1F" w:rsidRPr="0054726E" w:rsidRDefault="00EF3C1F" w:rsidP="00EF3C1F">
            <w:pPr>
              <w:pStyle w:val="Sansinterligne"/>
              <w:rPr>
                <w:rFonts w:ascii="Marianne" w:hAnsi="Marianne"/>
                <w:sz w:val="20"/>
                <w:szCs w:val="20"/>
              </w:rPr>
            </w:pPr>
          </w:p>
        </w:tc>
      </w:tr>
      <w:tr w:rsidR="00EF3C1F" w:rsidRPr="0054726E" w14:paraId="34CC2BE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0DA4A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71AB79" w14:textId="77777777" w:rsidR="00EF3C1F" w:rsidRPr="0054726E" w:rsidRDefault="00EF3C1F" w:rsidP="00EF3C1F">
            <w:pPr>
              <w:pStyle w:val="Sansinterligne"/>
              <w:rPr>
                <w:rFonts w:ascii="Marianne" w:hAnsi="Marianne"/>
                <w:sz w:val="20"/>
                <w:szCs w:val="20"/>
              </w:rPr>
            </w:pPr>
          </w:p>
        </w:tc>
      </w:tr>
      <w:tr w:rsidR="00EF3C1F" w:rsidRPr="0054726E" w14:paraId="69348F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BC384C"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C8821E" w14:textId="77777777" w:rsidR="00EF3C1F" w:rsidRPr="0054726E" w:rsidRDefault="00EF3C1F" w:rsidP="00EF3C1F">
            <w:pPr>
              <w:pStyle w:val="Sansinterligne"/>
              <w:rPr>
                <w:rFonts w:ascii="Marianne" w:hAnsi="Marianne"/>
                <w:sz w:val="20"/>
                <w:szCs w:val="20"/>
              </w:rPr>
            </w:pPr>
          </w:p>
        </w:tc>
      </w:tr>
      <w:tr w:rsidR="00EF3C1F" w:rsidRPr="0054726E" w14:paraId="43FE896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7E136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BA2A89" w14:textId="77777777" w:rsidR="00EF3C1F" w:rsidRPr="0054726E" w:rsidRDefault="00EF3C1F" w:rsidP="00EF3C1F">
            <w:pPr>
              <w:pStyle w:val="Sansinterligne"/>
              <w:rPr>
                <w:rFonts w:ascii="Marianne" w:hAnsi="Marianne"/>
                <w:i/>
                <w:iCs/>
                <w:sz w:val="20"/>
                <w:szCs w:val="20"/>
              </w:rPr>
            </w:pPr>
          </w:p>
        </w:tc>
      </w:tr>
      <w:tr w:rsidR="00EF3C1F" w:rsidRPr="0054726E" w14:paraId="4136A6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E9569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AC68A1" w14:textId="77777777" w:rsidR="00EF3C1F" w:rsidRPr="0054726E" w:rsidRDefault="00EF3C1F" w:rsidP="00EF3C1F">
            <w:pPr>
              <w:pStyle w:val="Sansinterligne"/>
              <w:rPr>
                <w:rFonts w:ascii="Marianne" w:hAnsi="Marianne"/>
                <w:sz w:val="20"/>
                <w:szCs w:val="20"/>
              </w:rPr>
            </w:pPr>
          </w:p>
        </w:tc>
      </w:tr>
      <w:tr w:rsidR="00EF3C1F" w:rsidRPr="0054726E" w14:paraId="3E4D0C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A531E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78832D" w14:textId="77777777" w:rsidR="00EF3C1F" w:rsidRPr="0054726E" w:rsidRDefault="00EF3C1F" w:rsidP="00EF3C1F">
            <w:pPr>
              <w:pStyle w:val="Sansinterligne"/>
              <w:rPr>
                <w:rFonts w:ascii="Marianne" w:hAnsi="Marianne"/>
                <w:sz w:val="20"/>
                <w:szCs w:val="20"/>
              </w:rPr>
            </w:pPr>
          </w:p>
        </w:tc>
      </w:tr>
      <w:tr w:rsidR="00EF3C1F" w:rsidRPr="0054726E" w14:paraId="04CB49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E2521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751C4C" w14:textId="77777777" w:rsidR="00EF3C1F" w:rsidRPr="0054726E" w:rsidRDefault="00EF3C1F" w:rsidP="00EF3C1F">
            <w:pPr>
              <w:pStyle w:val="Sansinterligne"/>
              <w:rPr>
                <w:rFonts w:ascii="Marianne" w:hAnsi="Marianne"/>
                <w:sz w:val="20"/>
                <w:szCs w:val="20"/>
              </w:rPr>
            </w:pPr>
          </w:p>
        </w:tc>
      </w:tr>
      <w:tr w:rsidR="00EF3C1F" w:rsidRPr="0054726E" w14:paraId="27C06A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CDC9A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Perméabilité à l’air (coupe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BEAB5A" w14:textId="77777777" w:rsidR="00EF3C1F" w:rsidRPr="0054726E" w:rsidRDefault="00EF3C1F" w:rsidP="00EF3C1F">
            <w:pPr>
              <w:pStyle w:val="Sansinterligne"/>
              <w:rPr>
                <w:rFonts w:ascii="Marianne" w:hAnsi="Marianne"/>
                <w:sz w:val="20"/>
                <w:szCs w:val="20"/>
              </w:rPr>
            </w:pPr>
          </w:p>
        </w:tc>
      </w:tr>
      <w:tr w:rsidR="00AC6FC9" w:rsidRPr="0054726E" w14:paraId="336703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DF0581" w14:textId="78FE8DA4"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E305EC" w14:textId="77777777" w:rsidR="00AC6FC9" w:rsidRPr="0054726E" w:rsidRDefault="00AC6FC9" w:rsidP="00AC6FC9">
            <w:pPr>
              <w:pStyle w:val="Sansinterligne"/>
              <w:rPr>
                <w:rFonts w:ascii="Marianne" w:hAnsi="Marianne"/>
                <w:sz w:val="20"/>
                <w:szCs w:val="20"/>
              </w:rPr>
            </w:pPr>
          </w:p>
        </w:tc>
      </w:tr>
      <w:tr w:rsidR="00AC6FC9" w:rsidRPr="0054726E" w14:paraId="1DC2EF8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BBF87A1"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BA2CB3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6BBED2"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8461A4" w14:textId="77777777" w:rsidR="00AC6FC9" w:rsidRPr="0054726E" w:rsidRDefault="00AC6FC9" w:rsidP="00AC6FC9">
            <w:pPr>
              <w:pStyle w:val="Sansinterligne"/>
              <w:rPr>
                <w:rFonts w:ascii="Marianne" w:hAnsi="Marianne"/>
                <w:sz w:val="20"/>
                <w:szCs w:val="20"/>
              </w:rPr>
            </w:pPr>
          </w:p>
        </w:tc>
      </w:tr>
      <w:tr w:rsidR="00AC6FC9" w:rsidRPr="0054726E" w14:paraId="4286CA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5BA3FA"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Étanchéité des coutures et fermetures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AE65DE" w14:textId="77777777" w:rsidR="00AC6FC9" w:rsidRPr="0054726E" w:rsidRDefault="00AC6FC9" w:rsidP="00AC6FC9">
            <w:pPr>
              <w:pStyle w:val="Sansinterligne"/>
              <w:rPr>
                <w:rFonts w:ascii="Marianne" w:hAnsi="Marianne"/>
                <w:sz w:val="20"/>
                <w:szCs w:val="20"/>
              </w:rPr>
            </w:pPr>
          </w:p>
        </w:tc>
      </w:tr>
      <w:tr w:rsidR="00AC6FC9" w:rsidRPr="0054726E" w14:paraId="74AAA3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0F48E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6B9E75" w14:textId="77777777" w:rsidR="00AC6FC9" w:rsidRPr="0054726E" w:rsidRDefault="00AC6FC9" w:rsidP="00AC6FC9">
            <w:pPr>
              <w:pStyle w:val="Sansinterligne"/>
              <w:rPr>
                <w:rFonts w:ascii="Marianne" w:hAnsi="Marianne"/>
                <w:sz w:val="20"/>
                <w:szCs w:val="20"/>
              </w:rPr>
            </w:pPr>
          </w:p>
        </w:tc>
      </w:tr>
      <w:tr w:rsidR="00AC6FC9" w:rsidRPr="0054726E" w14:paraId="6A03B0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45C9A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561229" w14:textId="77777777" w:rsidR="00AC6FC9" w:rsidRPr="0054726E" w:rsidRDefault="00AC6FC9" w:rsidP="00AC6FC9">
            <w:pPr>
              <w:pStyle w:val="Sansinterligne"/>
              <w:rPr>
                <w:rFonts w:ascii="Marianne" w:hAnsi="Marianne"/>
                <w:sz w:val="20"/>
                <w:szCs w:val="20"/>
              </w:rPr>
            </w:pPr>
          </w:p>
        </w:tc>
      </w:tr>
      <w:tr w:rsidR="00AC6FC9" w:rsidRPr="0054726E" w14:paraId="6F0E37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A340E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Tissu silencieux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FEBFBA" w14:textId="77777777" w:rsidR="00AC6FC9" w:rsidRPr="0054726E" w:rsidRDefault="00AC6FC9" w:rsidP="00AC6FC9">
            <w:pPr>
              <w:pStyle w:val="Sansinterligne"/>
              <w:rPr>
                <w:rFonts w:ascii="Marianne" w:hAnsi="Marianne"/>
                <w:sz w:val="20"/>
                <w:szCs w:val="20"/>
              </w:rPr>
            </w:pPr>
          </w:p>
        </w:tc>
      </w:tr>
      <w:tr w:rsidR="00AC6FC9" w:rsidRPr="0054726E" w14:paraId="081A3B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754B01"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Positionnement des fermetures à glissières pour faciliter l’enfilage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CB1CBD" w14:textId="77777777" w:rsidR="00AC6FC9" w:rsidRPr="0054726E" w:rsidRDefault="00AC6FC9" w:rsidP="00AC6FC9">
            <w:pPr>
              <w:pStyle w:val="Sansinterligne"/>
              <w:rPr>
                <w:rFonts w:ascii="Marianne" w:hAnsi="Marianne"/>
                <w:sz w:val="20"/>
                <w:szCs w:val="20"/>
              </w:rPr>
            </w:pPr>
          </w:p>
        </w:tc>
      </w:tr>
      <w:tr w:rsidR="00AC6FC9" w:rsidRPr="0054726E" w14:paraId="752DD6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584AF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Confection de la ré-hausse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41FA57" w14:textId="77777777" w:rsidR="00AC6FC9" w:rsidRPr="0054726E" w:rsidRDefault="00AC6FC9" w:rsidP="00AC6FC9">
            <w:pPr>
              <w:pStyle w:val="Sansinterligne"/>
              <w:rPr>
                <w:rFonts w:ascii="Marianne" w:hAnsi="Marianne"/>
                <w:sz w:val="20"/>
                <w:szCs w:val="20"/>
              </w:rPr>
            </w:pPr>
          </w:p>
        </w:tc>
      </w:tr>
      <w:tr w:rsidR="00AC6FC9" w:rsidRPr="0054726E" w14:paraId="65F86F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876F2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ou absence de bretelles amovibles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C12D6D" w14:textId="77777777" w:rsidR="00AC6FC9" w:rsidRPr="0054726E" w:rsidRDefault="00AC6FC9" w:rsidP="00AC6FC9">
            <w:pPr>
              <w:pStyle w:val="Sansinterligne"/>
              <w:rPr>
                <w:rFonts w:ascii="Marianne" w:hAnsi="Marianne"/>
                <w:sz w:val="20"/>
                <w:szCs w:val="20"/>
              </w:rPr>
            </w:pPr>
          </w:p>
        </w:tc>
      </w:tr>
      <w:tr w:rsidR="00AC6FC9" w:rsidRPr="0054726E" w14:paraId="7928A3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E82CC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0AB0AD" w14:textId="77777777" w:rsidR="00AC6FC9" w:rsidRPr="0054726E" w:rsidRDefault="00AC6FC9" w:rsidP="00AC6FC9">
            <w:pPr>
              <w:pStyle w:val="Sansinterligne"/>
              <w:rPr>
                <w:rFonts w:ascii="Marianne" w:hAnsi="Marianne"/>
                <w:sz w:val="20"/>
                <w:szCs w:val="20"/>
              </w:rPr>
            </w:pPr>
          </w:p>
        </w:tc>
      </w:tr>
    </w:tbl>
    <w:p w14:paraId="270CD11B" w14:textId="77777777" w:rsidR="00E879C2" w:rsidRPr="0054726E" w:rsidRDefault="00E879C2" w:rsidP="00E879C2"/>
    <w:p w14:paraId="31BECB75" w14:textId="77777777" w:rsidR="00E879C2" w:rsidRPr="0054726E" w:rsidRDefault="00E879C2" w:rsidP="00E879C2">
      <w:pPr>
        <w:pStyle w:val="Titre3"/>
        <w:numPr>
          <w:ilvl w:val="0"/>
          <w:numId w:val="0"/>
        </w:numPr>
        <w:rPr>
          <w:color w:val="002060"/>
          <w:sz w:val="20"/>
          <w:szCs w:val="20"/>
        </w:rPr>
      </w:pPr>
      <w:bookmarkStart w:id="753" w:name="_Toc207276920"/>
      <w:bookmarkStart w:id="754" w:name="__RefHeading___Toc34653_1669366336"/>
      <w:bookmarkStart w:id="755" w:name="_Toc214868139"/>
      <w:bookmarkStart w:id="756" w:name="_Toc215842664"/>
      <w:bookmarkStart w:id="757" w:name="_Toc216101377"/>
      <w:bookmarkStart w:id="758" w:name="_Toc216360490"/>
      <w:bookmarkStart w:id="759" w:name="_Toc216883378"/>
      <w:r w:rsidRPr="0054726E">
        <w:rPr>
          <w:color w:val="002060"/>
          <w:sz w:val="20"/>
          <w:szCs w:val="20"/>
        </w:rPr>
        <w:t xml:space="preserve">6-19. Fuseau </w:t>
      </w:r>
      <w:bookmarkEnd w:id="753"/>
      <w:bookmarkEnd w:id="754"/>
      <w:bookmarkEnd w:id="755"/>
      <w:r w:rsidRPr="0054726E">
        <w:rPr>
          <w:color w:val="002060"/>
          <w:sz w:val="20"/>
          <w:szCs w:val="20"/>
        </w:rPr>
        <w:t>motocycliste - unisexe</w:t>
      </w:r>
      <w:bookmarkEnd w:id="756"/>
      <w:bookmarkEnd w:id="757"/>
      <w:bookmarkEnd w:id="758"/>
      <w:bookmarkEnd w:id="759"/>
    </w:p>
    <w:p w14:paraId="7F900863"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DACF574"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39EC9B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65EBBD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512EA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78338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A398F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58ADC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40F652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les bottes cavalières et la chemise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A7D23F" w14:textId="77777777" w:rsidR="00E879C2" w:rsidRPr="0054726E" w:rsidRDefault="00E879C2" w:rsidP="00B52833">
            <w:pPr>
              <w:pStyle w:val="Sansinterligne"/>
              <w:rPr>
                <w:rFonts w:ascii="Marianne" w:hAnsi="Marianne"/>
                <w:sz w:val="20"/>
                <w:szCs w:val="20"/>
              </w:rPr>
            </w:pPr>
          </w:p>
        </w:tc>
      </w:tr>
      <w:tr w:rsidR="00E879C2" w:rsidRPr="0054726E" w14:paraId="520994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399EAF"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8972E5" w14:textId="77777777" w:rsidR="00E879C2" w:rsidRPr="0054726E" w:rsidRDefault="00E879C2" w:rsidP="00B52833">
            <w:pPr>
              <w:pStyle w:val="Sansinterligne"/>
              <w:rPr>
                <w:rFonts w:ascii="Marianne" w:hAnsi="Marianne"/>
                <w:sz w:val="20"/>
                <w:szCs w:val="20"/>
              </w:rPr>
            </w:pPr>
          </w:p>
        </w:tc>
      </w:tr>
      <w:tr w:rsidR="00E879C2" w:rsidRPr="0054726E" w14:paraId="0800E3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90269D" w14:textId="77777777" w:rsidR="00E879C2" w:rsidRPr="0054726E" w:rsidRDefault="00E879C2" w:rsidP="00814E2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262908" w14:textId="77777777" w:rsidR="00E879C2" w:rsidRPr="0054726E" w:rsidRDefault="00E879C2" w:rsidP="00B52833">
            <w:pPr>
              <w:pStyle w:val="Sansinterligne"/>
              <w:rPr>
                <w:rFonts w:ascii="Marianne" w:hAnsi="Marianne"/>
                <w:sz w:val="20"/>
                <w:szCs w:val="20"/>
              </w:rPr>
            </w:pPr>
          </w:p>
        </w:tc>
      </w:tr>
      <w:tr w:rsidR="00E879C2" w:rsidRPr="0054726E" w14:paraId="6C5B14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16774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EAB628" w14:textId="77777777" w:rsidR="00E879C2" w:rsidRPr="0054726E" w:rsidRDefault="00E879C2" w:rsidP="00B52833">
            <w:pPr>
              <w:pStyle w:val="Sansinterligne"/>
              <w:rPr>
                <w:rFonts w:ascii="Marianne" w:hAnsi="Marianne"/>
                <w:i/>
                <w:iCs/>
                <w:sz w:val="20"/>
                <w:szCs w:val="20"/>
              </w:rPr>
            </w:pPr>
          </w:p>
        </w:tc>
      </w:tr>
      <w:tr w:rsidR="00EF3C1F" w:rsidRPr="0054726E" w14:paraId="4CF00F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C375E9" w14:textId="012541DC"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8F5D03" w14:textId="77777777" w:rsidR="00EF3C1F" w:rsidRPr="0054726E" w:rsidRDefault="00EF3C1F" w:rsidP="00EF3C1F">
            <w:pPr>
              <w:pStyle w:val="Sansinterligne"/>
              <w:rPr>
                <w:rFonts w:ascii="Marianne" w:hAnsi="Marianne"/>
                <w:i/>
                <w:iCs/>
                <w:sz w:val="20"/>
                <w:szCs w:val="20"/>
              </w:rPr>
            </w:pPr>
          </w:p>
        </w:tc>
      </w:tr>
      <w:tr w:rsidR="00EF3C1F" w:rsidRPr="0054726E" w14:paraId="20B1101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D3977A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4E8654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C275D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301AF1" w14:textId="77777777" w:rsidR="00EF3C1F" w:rsidRPr="0054726E" w:rsidRDefault="00EF3C1F" w:rsidP="00EF3C1F">
            <w:pPr>
              <w:pStyle w:val="Sansinterligne"/>
              <w:rPr>
                <w:rFonts w:ascii="Marianne" w:hAnsi="Marianne"/>
                <w:i/>
                <w:iCs/>
                <w:sz w:val="20"/>
                <w:szCs w:val="20"/>
              </w:rPr>
            </w:pPr>
          </w:p>
        </w:tc>
      </w:tr>
      <w:tr w:rsidR="00EF3C1F" w:rsidRPr="0054726E" w14:paraId="66E192F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72567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6ACA59" w14:textId="77777777" w:rsidR="00EF3C1F" w:rsidRPr="0054726E" w:rsidRDefault="00EF3C1F" w:rsidP="00EF3C1F">
            <w:pPr>
              <w:pStyle w:val="Sansinterligne"/>
              <w:rPr>
                <w:rFonts w:ascii="Marianne" w:hAnsi="Marianne"/>
                <w:i/>
                <w:iCs/>
                <w:sz w:val="20"/>
                <w:szCs w:val="20"/>
              </w:rPr>
            </w:pPr>
          </w:p>
        </w:tc>
      </w:tr>
      <w:tr w:rsidR="00EF3C1F" w:rsidRPr="0054726E" w14:paraId="4152E8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D1123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B55A38" w14:textId="77777777" w:rsidR="00EF3C1F" w:rsidRPr="0054726E" w:rsidRDefault="00EF3C1F" w:rsidP="00EF3C1F">
            <w:pPr>
              <w:pStyle w:val="Sansinterligne"/>
              <w:rPr>
                <w:rFonts w:ascii="Marianne" w:hAnsi="Marianne"/>
                <w:i/>
                <w:iCs/>
                <w:sz w:val="20"/>
                <w:szCs w:val="20"/>
              </w:rPr>
            </w:pPr>
          </w:p>
        </w:tc>
      </w:tr>
      <w:tr w:rsidR="00EF3C1F" w:rsidRPr="0054726E" w14:paraId="495E50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B599A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D577B5" w14:textId="77777777" w:rsidR="00EF3C1F" w:rsidRPr="0054726E" w:rsidRDefault="00EF3C1F" w:rsidP="00EF3C1F">
            <w:pPr>
              <w:pStyle w:val="Sansinterligne"/>
              <w:rPr>
                <w:rFonts w:ascii="Marianne" w:hAnsi="Marianne"/>
                <w:i/>
                <w:iCs/>
                <w:sz w:val="20"/>
                <w:szCs w:val="20"/>
              </w:rPr>
            </w:pPr>
          </w:p>
        </w:tc>
      </w:tr>
      <w:tr w:rsidR="00EF3C1F" w:rsidRPr="0054726E" w14:paraId="18629D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392D2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86B1E0" w14:textId="77777777" w:rsidR="00EF3C1F" w:rsidRPr="0054726E" w:rsidRDefault="00EF3C1F" w:rsidP="00EF3C1F">
            <w:pPr>
              <w:pStyle w:val="Sansinterligne"/>
              <w:rPr>
                <w:rFonts w:ascii="Marianne" w:hAnsi="Marianne"/>
                <w:sz w:val="20"/>
                <w:szCs w:val="20"/>
              </w:rPr>
            </w:pPr>
          </w:p>
        </w:tc>
      </w:tr>
      <w:tr w:rsidR="00EF3C1F" w:rsidRPr="0054726E" w14:paraId="3CA2A4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3CD5F4"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E8B634" w14:textId="77777777" w:rsidR="00EF3C1F" w:rsidRPr="0054726E" w:rsidRDefault="00EF3C1F" w:rsidP="00EF3C1F">
            <w:pPr>
              <w:pStyle w:val="Sansinterligne"/>
              <w:rPr>
                <w:rFonts w:ascii="Marianne" w:hAnsi="Marianne"/>
                <w:sz w:val="20"/>
                <w:szCs w:val="20"/>
              </w:rPr>
            </w:pPr>
          </w:p>
        </w:tc>
      </w:tr>
      <w:tr w:rsidR="00EF3C1F" w:rsidRPr="0054726E" w14:paraId="2CB1FE5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7DA68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69536A" w14:textId="77777777" w:rsidR="00EF3C1F" w:rsidRPr="0054726E" w:rsidRDefault="00EF3C1F" w:rsidP="00EF3C1F">
            <w:pPr>
              <w:pStyle w:val="Sansinterligne"/>
              <w:rPr>
                <w:rFonts w:ascii="Marianne" w:hAnsi="Marianne"/>
                <w:i/>
                <w:iCs/>
                <w:sz w:val="20"/>
                <w:szCs w:val="20"/>
              </w:rPr>
            </w:pPr>
          </w:p>
        </w:tc>
      </w:tr>
      <w:tr w:rsidR="00EF3C1F" w:rsidRPr="0054726E" w14:paraId="60EFFD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76707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C4AB65" w14:textId="77777777" w:rsidR="00EF3C1F" w:rsidRPr="0054726E" w:rsidRDefault="00EF3C1F" w:rsidP="00EF3C1F">
            <w:pPr>
              <w:pStyle w:val="Sansinterligne"/>
              <w:rPr>
                <w:rFonts w:ascii="Marianne" w:hAnsi="Marianne"/>
                <w:sz w:val="20"/>
                <w:szCs w:val="20"/>
              </w:rPr>
            </w:pPr>
          </w:p>
        </w:tc>
      </w:tr>
      <w:tr w:rsidR="00AC6FC9" w:rsidRPr="0054726E" w14:paraId="369351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CA3AE5" w14:textId="38621F15"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424D11" w14:textId="77777777" w:rsidR="00AC6FC9" w:rsidRPr="0054726E" w:rsidRDefault="00AC6FC9" w:rsidP="00AC6FC9">
            <w:pPr>
              <w:pStyle w:val="Sansinterligne"/>
              <w:rPr>
                <w:rFonts w:ascii="Marianne" w:hAnsi="Marianne"/>
                <w:sz w:val="20"/>
                <w:szCs w:val="20"/>
              </w:rPr>
            </w:pPr>
          </w:p>
        </w:tc>
      </w:tr>
      <w:tr w:rsidR="00AC6FC9" w:rsidRPr="0054726E" w14:paraId="504CE0B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1D69632"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11DED2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55C3B1"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4136C3" w14:textId="77777777" w:rsidR="00AC6FC9" w:rsidRPr="0054726E" w:rsidRDefault="00AC6FC9" w:rsidP="00AC6FC9">
            <w:pPr>
              <w:pStyle w:val="Sansinterligne"/>
              <w:rPr>
                <w:rFonts w:ascii="Marianne" w:hAnsi="Marianne"/>
                <w:sz w:val="20"/>
                <w:szCs w:val="20"/>
              </w:rPr>
            </w:pPr>
          </w:p>
        </w:tc>
      </w:tr>
      <w:tr w:rsidR="00AC6FC9" w:rsidRPr="0054726E" w14:paraId="3D1D9A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3A5AB0"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B5DE4A" w14:textId="77777777" w:rsidR="00AC6FC9" w:rsidRPr="0054726E" w:rsidRDefault="00AC6FC9" w:rsidP="00AC6FC9">
            <w:pPr>
              <w:pStyle w:val="Sansinterligne"/>
              <w:rPr>
                <w:rFonts w:ascii="Marianne" w:hAnsi="Marianne"/>
                <w:sz w:val="20"/>
                <w:szCs w:val="20"/>
              </w:rPr>
            </w:pPr>
          </w:p>
        </w:tc>
      </w:tr>
      <w:tr w:rsidR="00AC6FC9" w:rsidRPr="0054726E" w14:paraId="26FF6E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B322C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4AE9FC" w14:textId="77777777" w:rsidR="00AC6FC9" w:rsidRPr="0054726E" w:rsidRDefault="00AC6FC9" w:rsidP="00AC6FC9">
            <w:pPr>
              <w:pStyle w:val="Sansinterligne"/>
              <w:rPr>
                <w:rFonts w:ascii="Marianne" w:hAnsi="Marianne"/>
                <w:sz w:val="20"/>
                <w:szCs w:val="20"/>
              </w:rPr>
            </w:pPr>
          </w:p>
        </w:tc>
      </w:tr>
    </w:tbl>
    <w:p w14:paraId="61F782BF" w14:textId="77777777" w:rsidR="00E879C2" w:rsidRPr="0054726E" w:rsidRDefault="00E879C2" w:rsidP="00E879C2">
      <w:pPr>
        <w:pStyle w:val="Contents1"/>
        <w:rPr>
          <w:rFonts w:ascii="Marianne" w:hAnsi="Marianne"/>
          <w:sz w:val="20"/>
          <w:szCs w:val="20"/>
          <w:shd w:val="clear" w:color="auto" w:fill="FFFF00"/>
        </w:rPr>
      </w:pPr>
    </w:p>
    <w:p w14:paraId="6F5FC176" w14:textId="77777777" w:rsidR="00E879C2" w:rsidRPr="0054726E" w:rsidRDefault="00E879C2" w:rsidP="00E879C2">
      <w:pPr>
        <w:pStyle w:val="Contents1"/>
        <w:rPr>
          <w:rFonts w:ascii="Marianne" w:hAnsi="Marianne"/>
          <w:sz w:val="20"/>
          <w:szCs w:val="20"/>
          <w:shd w:val="clear" w:color="auto" w:fill="FFFF00"/>
        </w:rPr>
      </w:pPr>
    </w:p>
    <w:p w14:paraId="478DB12C" w14:textId="77777777" w:rsidR="00E879C2" w:rsidRPr="0054726E" w:rsidRDefault="00E879C2" w:rsidP="00E879C2">
      <w:pPr>
        <w:pStyle w:val="Titre3"/>
        <w:numPr>
          <w:ilvl w:val="0"/>
          <w:numId w:val="0"/>
        </w:numPr>
        <w:rPr>
          <w:color w:val="002060"/>
          <w:sz w:val="20"/>
          <w:szCs w:val="20"/>
        </w:rPr>
      </w:pPr>
      <w:bookmarkStart w:id="760" w:name="_Toc214868140"/>
      <w:bookmarkStart w:id="761" w:name="__RefHeading___Toc34655_1669366336"/>
      <w:bookmarkStart w:id="762" w:name="_Toc215842665"/>
      <w:bookmarkStart w:id="763" w:name="_Toc216101378"/>
      <w:bookmarkStart w:id="764" w:name="_Toc216360491"/>
      <w:bookmarkStart w:id="765" w:name="_Toc216883379"/>
      <w:r w:rsidRPr="0054726E">
        <w:rPr>
          <w:color w:val="002060"/>
          <w:sz w:val="20"/>
          <w:szCs w:val="20"/>
        </w:rPr>
        <w:t>6-20. Pantalon ATEX</w:t>
      </w:r>
      <w:bookmarkEnd w:id="760"/>
      <w:bookmarkEnd w:id="761"/>
      <w:r w:rsidRPr="0054726E">
        <w:rPr>
          <w:color w:val="002060"/>
          <w:sz w:val="20"/>
          <w:szCs w:val="20"/>
        </w:rPr>
        <w:t xml:space="preserve"> opérations commerciales - unisexe</w:t>
      </w:r>
      <w:bookmarkEnd w:id="762"/>
      <w:bookmarkEnd w:id="763"/>
      <w:bookmarkEnd w:id="764"/>
      <w:bookmarkEnd w:id="765"/>
    </w:p>
    <w:p w14:paraId="21D2AEA4" w14:textId="77777777" w:rsidR="00E879C2" w:rsidRPr="0054726E" w:rsidRDefault="00E879C2" w:rsidP="00E879C2">
      <w:pPr>
        <w:pStyle w:val="Standard"/>
        <w:rPr>
          <w:rFonts w:ascii="Marianne" w:hAnsi="Marianne"/>
          <w:sz w:val="20"/>
          <w:szCs w:val="2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E31CF2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A82924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1BB1E8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E521E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53464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4C7E36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8FF9A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868CA1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1CBE93" w14:textId="77777777" w:rsidR="00E879C2" w:rsidRPr="0054726E" w:rsidRDefault="00E879C2" w:rsidP="00B52833">
            <w:pPr>
              <w:pStyle w:val="Sansinterligne"/>
              <w:rPr>
                <w:rFonts w:ascii="Marianne" w:hAnsi="Marianne"/>
                <w:sz w:val="20"/>
                <w:szCs w:val="20"/>
              </w:rPr>
            </w:pPr>
          </w:p>
        </w:tc>
      </w:tr>
      <w:tr w:rsidR="00E879C2" w:rsidRPr="0054726E" w14:paraId="52A335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6C6DCA"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BCCA21" w14:textId="77777777" w:rsidR="00E879C2" w:rsidRPr="0054726E" w:rsidRDefault="00E879C2" w:rsidP="00B52833">
            <w:pPr>
              <w:pStyle w:val="Sansinterligne"/>
              <w:rPr>
                <w:rFonts w:ascii="Marianne" w:hAnsi="Marianne"/>
                <w:sz w:val="20"/>
                <w:szCs w:val="20"/>
              </w:rPr>
            </w:pPr>
          </w:p>
        </w:tc>
      </w:tr>
      <w:tr w:rsidR="00E879C2" w:rsidRPr="0054726E" w14:paraId="754EB5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47227F" w14:textId="77777777" w:rsidR="00E879C2" w:rsidRPr="0054726E" w:rsidRDefault="00E879C2" w:rsidP="00814E2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33D2C" w14:textId="77777777" w:rsidR="00E879C2" w:rsidRPr="0054726E" w:rsidRDefault="00E879C2" w:rsidP="00B52833">
            <w:pPr>
              <w:pStyle w:val="Sansinterligne"/>
              <w:rPr>
                <w:rFonts w:ascii="Marianne" w:hAnsi="Marianne"/>
                <w:sz w:val="20"/>
                <w:szCs w:val="20"/>
              </w:rPr>
            </w:pPr>
          </w:p>
        </w:tc>
      </w:tr>
      <w:tr w:rsidR="00E879C2" w:rsidRPr="0054726E" w14:paraId="78F705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92D490" w14:textId="77777777" w:rsidR="00E879C2" w:rsidRPr="0054726E" w:rsidRDefault="00E879C2" w:rsidP="00814E2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F17A8C" w14:textId="77777777" w:rsidR="00E879C2" w:rsidRPr="0054726E" w:rsidRDefault="00E879C2" w:rsidP="00B52833">
            <w:pPr>
              <w:pStyle w:val="Sansinterligne"/>
              <w:rPr>
                <w:rFonts w:ascii="Marianne" w:hAnsi="Marianne"/>
                <w:sz w:val="20"/>
                <w:szCs w:val="20"/>
              </w:rPr>
            </w:pPr>
          </w:p>
        </w:tc>
      </w:tr>
      <w:tr w:rsidR="00E879C2" w:rsidRPr="0054726E" w14:paraId="57214AB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954C4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9B0525" w14:textId="77777777" w:rsidR="00E879C2" w:rsidRPr="0054726E" w:rsidRDefault="00E879C2" w:rsidP="00B52833">
            <w:pPr>
              <w:pStyle w:val="Sansinterligne"/>
              <w:rPr>
                <w:rFonts w:ascii="Marianne" w:hAnsi="Marianne"/>
                <w:i/>
                <w:iCs/>
                <w:sz w:val="20"/>
                <w:szCs w:val="20"/>
              </w:rPr>
            </w:pPr>
          </w:p>
        </w:tc>
      </w:tr>
      <w:tr w:rsidR="00E879C2" w:rsidRPr="0054726E" w14:paraId="1DF512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3CF68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CA3F8E" w14:textId="77777777" w:rsidR="00E879C2" w:rsidRPr="0054726E" w:rsidRDefault="00E879C2" w:rsidP="00B52833">
            <w:pPr>
              <w:pStyle w:val="Sansinterligne"/>
              <w:rPr>
                <w:rFonts w:ascii="Marianne" w:hAnsi="Marianne"/>
                <w:i/>
                <w:iCs/>
                <w:sz w:val="20"/>
                <w:szCs w:val="20"/>
              </w:rPr>
            </w:pPr>
          </w:p>
        </w:tc>
      </w:tr>
      <w:tr w:rsidR="00EF3C1F" w:rsidRPr="0054726E" w14:paraId="27350E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41BB01" w14:textId="42119EA2"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AFE6C5" w14:textId="77777777" w:rsidR="00EF3C1F" w:rsidRPr="0054726E" w:rsidRDefault="00EF3C1F" w:rsidP="00EF3C1F">
            <w:pPr>
              <w:pStyle w:val="Sansinterligne"/>
              <w:rPr>
                <w:rFonts w:ascii="Marianne" w:hAnsi="Marianne"/>
                <w:i/>
                <w:iCs/>
                <w:sz w:val="20"/>
                <w:szCs w:val="20"/>
              </w:rPr>
            </w:pPr>
          </w:p>
        </w:tc>
      </w:tr>
      <w:tr w:rsidR="00EF3C1F" w:rsidRPr="0054726E" w14:paraId="4CF56F1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DCE433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51D3B696" w14:textId="77777777" w:rsidTr="00B52833">
        <w:trPr>
          <w:trHeight w:val="458"/>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B4BF7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214151" w14:textId="77777777" w:rsidR="00EF3C1F" w:rsidRPr="0054726E" w:rsidRDefault="00EF3C1F" w:rsidP="00EF3C1F">
            <w:pPr>
              <w:pStyle w:val="Sansinterligne"/>
              <w:rPr>
                <w:rFonts w:ascii="Marianne" w:hAnsi="Marianne"/>
                <w:sz w:val="20"/>
                <w:szCs w:val="20"/>
              </w:rPr>
            </w:pPr>
          </w:p>
        </w:tc>
      </w:tr>
      <w:tr w:rsidR="00EF3C1F" w:rsidRPr="0054726E" w14:paraId="62D535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10839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941ACF" w14:textId="77777777" w:rsidR="00EF3C1F" w:rsidRPr="0054726E" w:rsidRDefault="00EF3C1F" w:rsidP="00EF3C1F">
            <w:pPr>
              <w:pStyle w:val="Sansinterligne"/>
              <w:rPr>
                <w:rFonts w:ascii="Marianne" w:hAnsi="Marianne"/>
                <w:sz w:val="20"/>
                <w:szCs w:val="20"/>
              </w:rPr>
            </w:pPr>
          </w:p>
        </w:tc>
      </w:tr>
      <w:tr w:rsidR="00EF3C1F" w:rsidRPr="0054726E" w14:paraId="713256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70EDE6"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6357F7" w14:textId="77777777" w:rsidR="00EF3C1F" w:rsidRPr="0054726E" w:rsidRDefault="00EF3C1F" w:rsidP="00EF3C1F">
            <w:pPr>
              <w:pStyle w:val="Sansinterligne"/>
              <w:rPr>
                <w:rFonts w:ascii="Marianne" w:hAnsi="Marianne"/>
                <w:sz w:val="20"/>
                <w:szCs w:val="20"/>
              </w:rPr>
            </w:pPr>
          </w:p>
        </w:tc>
      </w:tr>
      <w:tr w:rsidR="00EF3C1F" w:rsidRPr="0054726E" w14:paraId="48E0B9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20E61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2725C5" w14:textId="77777777" w:rsidR="00EF3C1F" w:rsidRPr="0054726E" w:rsidRDefault="00EF3C1F" w:rsidP="00EF3C1F">
            <w:pPr>
              <w:pStyle w:val="Sansinterligne"/>
              <w:rPr>
                <w:rFonts w:ascii="Marianne" w:hAnsi="Marianne"/>
                <w:sz w:val="20"/>
                <w:szCs w:val="20"/>
              </w:rPr>
            </w:pPr>
          </w:p>
        </w:tc>
      </w:tr>
      <w:tr w:rsidR="00EF3C1F" w:rsidRPr="0054726E" w14:paraId="0FFDBE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2FBF6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CF2650" w14:textId="77777777" w:rsidR="00EF3C1F" w:rsidRPr="0054726E" w:rsidRDefault="00EF3C1F" w:rsidP="00EF3C1F">
            <w:pPr>
              <w:pStyle w:val="Sansinterligne"/>
              <w:rPr>
                <w:rFonts w:ascii="Marianne" w:hAnsi="Marianne"/>
                <w:sz w:val="20"/>
                <w:szCs w:val="20"/>
              </w:rPr>
            </w:pPr>
          </w:p>
        </w:tc>
      </w:tr>
      <w:tr w:rsidR="00EF3C1F" w:rsidRPr="0054726E" w14:paraId="775E5C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9456A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CD6312" w14:textId="77777777" w:rsidR="00EF3C1F" w:rsidRPr="0054726E" w:rsidRDefault="00EF3C1F" w:rsidP="00EF3C1F">
            <w:pPr>
              <w:pStyle w:val="Sansinterligne"/>
              <w:rPr>
                <w:rFonts w:ascii="Marianne" w:hAnsi="Marianne"/>
                <w:sz w:val="20"/>
                <w:szCs w:val="20"/>
              </w:rPr>
            </w:pPr>
          </w:p>
        </w:tc>
      </w:tr>
      <w:tr w:rsidR="00EF3C1F" w:rsidRPr="0054726E" w14:paraId="2A324B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11F4E6"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ED0DAC" w14:textId="77777777" w:rsidR="00EF3C1F" w:rsidRPr="0054726E" w:rsidRDefault="00EF3C1F" w:rsidP="00EF3C1F">
            <w:pPr>
              <w:pStyle w:val="Sansinterligne"/>
              <w:rPr>
                <w:rFonts w:ascii="Marianne" w:hAnsi="Marianne"/>
                <w:sz w:val="20"/>
                <w:szCs w:val="20"/>
              </w:rPr>
            </w:pPr>
          </w:p>
        </w:tc>
      </w:tr>
      <w:tr w:rsidR="00EF3C1F" w:rsidRPr="0054726E" w14:paraId="23812C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88AE9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9FDA29" w14:textId="77777777" w:rsidR="00EF3C1F" w:rsidRPr="0054726E" w:rsidRDefault="00EF3C1F" w:rsidP="00EF3C1F">
            <w:pPr>
              <w:pStyle w:val="Sansinterligne"/>
              <w:rPr>
                <w:rFonts w:ascii="Marianne" w:hAnsi="Marianne"/>
                <w:sz w:val="20"/>
                <w:szCs w:val="20"/>
              </w:rPr>
            </w:pPr>
          </w:p>
        </w:tc>
      </w:tr>
      <w:tr w:rsidR="00EF3C1F" w:rsidRPr="0054726E" w14:paraId="488614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A4D491"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7B8410" w14:textId="77777777" w:rsidR="00EF3C1F" w:rsidRPr="0054726E" w:rsidRDefault="00EF3C1F" w:rsidP="00EF3C1F">
            <w:pPr>
              <w:pStyle w:val="Sansinterligne"/>
              <w:rPr>
                <w:rFonts w:ascii="Marianne" w:hAnsi="Marianne"/>
                <w:sz w:val="20"/>
                <w:szCs w:val="20"/>
              </w:rPr>
            </w:pPr>
          </w:p>
        </w:tc>
      </w:tr>
      <w:tr w:rsidR="00EF3C1F" w:rsidRPr="0054726E" w14:paraId="379342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DDD45D"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du marquage «</w:t>
            </w:r>
            <w:r w:rsidRPr="0054726E">
              <w:rPr>
                <w:rFonts w:cs="Calibri"/>
                <w:sz w:val="20"/>
                <w:szCs w:val="20"/>
              </w:rPr>
              <w:t> </w:t>
            </w:r>
            <w:r w:rsidRPr="0054726E">
              <w:rPr>
                <w:rFonts w:ascii="Marianne" w:hAnsi="Marianne"/>
                <w:sz w:val="20"/>
                <w:szCs w:val="20"/>
              </w:rPr>
              <w:t>DOUANE</w:t>
            </w:r>
            <w:r w:rsidRPr="0054726E">
              <w:rPr>
                <w:rFonts w:cs="Calibri"/>
                <w:sz w:val="20"/>
                <w:szCs w:val="20"/>
              </w:rPr>
              <w:t> </w:t>
            </w:r>
            <w:r w:rsidRPr="0054726E">
              <w:rPr>
                <w:rFonts w:ascii="Marianne" w:hAnsi="Marianne" w:cs="Marianne"/>
                <w:sz w:val="20"/>
                <w:szCs w:val="20"/>
              </w:rPr>
              <w: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28CED4" w14:textId="77777777" w:rsidR="00EF3C1F" w:rsidRPr="0054726E" w:rsidRDefault="00EF3C1F" w:rsidP="00EF3C1F">
            <w:pPr>
              <w:pStyle w:val="Sansinterligne"/>
              <w:rPr>
                <w:rFonts w:ascii="Marianne" w:hAnsi="Marianne"/>
                <w:sz w:val="20"/>
                <w:szCs w:val="20"/>
              </w:rPr>
            </w:pPr>
          </w:p>
        </w:tc>
      </w:tr>
      <w:tr w:rsidR="00AC6FC9" w:rsidRPr="0054726E" w14:paraId="1C8C37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C7CF51" w14:textId="3B00883A"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69526F" w14:textId="77777777" w:rsidR="00AC6FC9" w:rsidRPr="0054726E" w:rsidRDefault="00AC6FC9" w:rsidP="00AC6FC9">
            <w:pPr>
              <w:pStyle w:val="Sansinterligne"/>
              <w:rPr>
                <w:rFonts w:ascii="Marianne" w:hAnsi="Marianne"/>
                <w:sz w:val="20"/>
                <w:szCs w:val="20"/>
              </w:rPr>
            </w:pPr>
          </w:p>
        </w:tc>
      </w:tr>
      <w:tr w:rsidR="00AC6FC9" w:rsidRPr="0054726E" w14:paraId="1E4342F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773BDC0"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6F4D1F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6D043B"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4800A3" w14:textId="77777777" w:rsidR="00AC6FC9" w:rsidRPr="0054726E" w:rsidRDefault="00AC6FC9" w:rsidP="00AC6FC9">
            <w:pPr>
              <w:pStyle w:val="Sansinterligne"/>
              <w:rPr>
                <w:rFonts w:ascii="Marianne" w:hAnsi="Marianne"/>
                <w:i/>
                <w:iCs/>
                <w:sz w:val="20"/>
                <w:szCs w:val="20"/>
              </w:rPr>
            </w:pPr>
          </w:p>
        </w:tc>
      </w:tr>
      <w:tr w:rsidR="00AC6FC9" w:rsidRPr="0054726E" w14:paraId="46BE83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B83A4C"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A172D1" w14:textId="77777777" w:rsidR="00AC6FC9" w:rsidRPr="0054726E" w:rsidRDefault="00AC6FC9" w:rsidP="00AC6FC9">
            <w:pPr>
              <w:pStyle w:val="Sansinterligne"/>
              <w:rPr>
                <w:rFonts w:ascii="Marianne" w:hAnsi="Marianne"/>
                <w:i/>
                <w:iCs/>
                <w:sz w:val="20"/>
                <w:szCs w:val="20"/>
              </w:rPr>
            </w:pPr>
          </w:p>
        </w:tc>
      </w:tr>
      <w:tr w:rsidR="00AC6FC9" w:rsidRPr="0054726E" w14:paraId="18B6D6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C6F16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28EA72" w14:textId="77777777" w:rsidR="00AC6FC9" w:rsidRPr="0054726E" w:rsidRDefault="00AC6FC9" w:rsidP="00AC6FC9">
            <w:pPr>
              <w:pStyle w:val="Sansinterligne"/>
              <w:rPr>
                <w:rFonts w:ascii="Marianne" w:hAnsi="Marianne"/>
                <w:i/>
                <w:iCs/>
                <w:sz w:val="20"/>
                <w:szCs w:val="20"/>
              </w:rPr>
            </w:pPr>
          </w:p>
        </w:tc>
      </w:tr>
      <w:tr w:rsidR="00AC6FC9" w:rsidRPr="0054726E" w14:paraId="1D2BC2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6129AE"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17353 de 2020 type B2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88C649" w14:textId="06408534" w:rsidR="00AC6FC9" w:rsidRPr="0054726E" w:rsidRDefault="00AC6FC9" w:rsidP="00AC6FC9">
            <w:pPr>
              <w:pStyle w:val="Sansinterligne"/>
              <w:rPr>
                <w:rFonts w:ascii="Marianne" w:hAnsi="Marianne"/>
                <w:sz w:val="20"/>
                <w:szCs w:val="20"/>
              </w:rPr>
            </w:pPr>
          </w:p>
        </w:tc>
      </w:tr>
      <w:tr w:rsidR="00AC6FC9" w:rsidRPr="0054726E" w14:paraId="1B06F1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D9213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1149-5 de 2018</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DD4E05" w14:textId="7442C3C0" w:rsidR="00AC6FC9" w:rsidRPr="0054726E" w:rsidRDefault="00AC6FC9" w:rsidP="00AC6FC9">
            <w:pPr>
              <w:pStyle w:val="Sansinterligne"/>
              <w:rPr>
                <w:rFonts w:ascii="Marianne" w:hAnsi="Marianne"/>
                <w:sz w:val="20"/>
                <w:szCs w:val="20"/>
              </w:rPr>
            </w:pPr>
          </w:p>
        </w:tc>
      </w:tr>
      <w:tr w:rsidR="00AC6FC9" w:rsidRPr="0054726E" w14:paraId="7BDE5E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66EEBA"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ISO 11611 A1 classe 1 et EN ISO 11612 A1 B1 C1 E2 F1 de 2015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E14344" w14:textId="405C8EDE" w:rsidR="00AC6FC9" w:rsidRPr="0054726E" w:rsidRDefault="00AC6FC9" w:rsidP="00AC6FC9">
            <w:pPr>
              <w:pStyle w:val="Sansinterligne"/>
              <w:rPr>
                <w:rFonts w:ascii="Marianne" w:hAnsi="Marianne"/>
                <w:sz w:val="20"/>
                <w:szCs w:val="20"/>
              </w:rPr>
            </w:pPr>
          </w:p>
        </w:tc>
      </w:tr>
      <w:tr w:rsidR="00AC6FC9" w:rsidRPr="0054726E" w14:paraId="6363F2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DDE858"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13034 de 2005 + A1 2009 type pb(6)</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27368A" w14:textId="39E1A6B4" w:rsidR="00AC6FC9" w:rsidRPr="0054726E" w:rsidRDefault="00AC6FC9" w:rsidP="00AC6FC9">
            <w:pPr>
              <w:pStyle w:val="Sansinterligne"/>
              <w:rPr>
                <w:rFonts w:ascii="Marianne" w:hAnsi="Marianne"/>
                <w:sz w:val="20"/>
                <w:szCs w:val="20"/>
              </w:rPr>
            </w:pPr>
          </w:p>
        </w:tc>
      </w:tr>
      <w:tr w:rsidR="00AC6FC9" w:rsidRPr="0054726E" w14:paraId="370627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6C0B3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IEC 6148-2 de 2018 APC1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F682D7" w14:textId="20C508E1" w:rsidR="00AC6FC9" w:rsidRPr="0054726E" w:rsidRDefault="00AC6FC9" w:rsidP="00AC6FC9">
            <w:pPr>
              <w:pStyle w:val="Sansinterligne"/>
              <w:rPr>
                <w:rFonts w:ascii="Marianne" w:hAnsi="Marianne"/>
                <w:sz w:val="20"/>
                <w:szCs w:val="20"/>
              </w:rPr>
            </w:pPr>
          </w:p>
        </w:tc>
      </w:tr>
      <w:tr w:rsidR="00AC6FC9" w:rsidRPr="0054726E" w14:paraId="7B9EE4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2193B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14404 + A1:2010 Niveau 1/type 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2BFD3D" w14:textId="41F27023" w:rsidR="00AC6FC9" w:rsidRPr="0054726E" w:rsidRDefault="00AC6FC9" w:rsidP="00AC6FC9">
            <w:pPr>
              <w:pStyle w:val="Sansinterligne"/>
              <w:rPr>
                <w:rFonts w:ascii="Marianne" w:hAnsi="Marianne"/>
                <w:sz w:val="20"/>
                <w:szCs w:val="20"/>
              </w:rPr>
            </w:pPr>
          </w:p>
        </w:tc>
      </w:tr>
    </w:tbl>
    <w:p w14:paraId="19AC3834" w14:textId="77777777" w:rsidR="00E879C2" w:rsidRPr="0054726E" w:rsidRDefault="00E879C2" w:rsidP="00E879C2">
      <w:pPr>
        <w:pStyle w:val="Titre2"/>
        <w:numPr>
          <w:ilvl w:val="0"/>
          <w:numId w:val="0"/>
        </w:numPr>
        <w:rPr>
          <w:i/>
          <w:iCs/>
          <w:sz w:val="20"/>
          <w:szCs w:val="20"/>
        </w:rPr>
      </w:pPr>
      <w:bookmarkStart w:id="766" w:name="_Toc207276921"/>
      <w:bookmarkStart w:id="767" w:name="__RefHeading___Toc34612_1669366336"/>
      <w:bookmarkStart w:id="768" w:name="_Toc214868141"/>
      <w:bookmarkStart w:id="769" w:name="_Toc215842666"/>
      <w:bookmarkStart w:id="770" w:name="_Toc216101379"/>
      <w:bookmarkStart w:id="771" w:name="_Toc216360492"/>
      <w:bookmarkStart w:id="772" w:name="_Toc216883380"/>
      <w:r w:rsidRPr="0054726E">
        <w:rPr>
          <w:sz w:val="20"/>
          <w:szCs w:val="20"/>
        </w:rPr>
        <w:t>Groupe 7 : Effets chaussants</w:t>
      </w:r>
      <w:bookmarkEnd w:id="766"/>
      <w:bookmarkEnd w:id="767"/>
      <w:bookmarkEnd w:id="768"/>
      <w:bookmarkEnd w:id="769"/>
      <w:bookmarkEnd w:id="770"/>
      <w:bookmarkEnd w:id="771"/>
      <w:bookmarkEnd w:id="772"/>
    </w:p>
    <w:p w14:paraId="7EF4EA25" w14:textId="77777777" w:rsidR="00E879C2" w:rsidRPr="0054726E" w:rsidRDefault="00E879C2" w:rsidP="00E879C2"/>
    <w:p w14:paraId="14C783AE" w14:textId="77777777" w:rsidR="00E879C2" w:rsidRPr="0054726E" w:rsidRDefault="00E879C2" w:rsidP="00E879C2">
      <w:pPr>
        <w:pStyle w:val="Titre3"/>
        <w:numPr>
          <w:ilvl w:val="0"/>
          <w:numId w:val="0"/>
        </w:numPr>
        <w:rPr>
          <w:sz w:val="20"/>
          <w:szCs w:val="20"/>
        </w:rPr>
      </w:pPr>
      <w:bookmarkStart w:id="773" w:name="_Toc207276923"/>
      <w:bookmarkStart w:id="774" w:name="_Toc214868143"/>
      <w:bookmarkStart w:id="775" w:name="__RefHeading___Toc34614_1669366336"/>
      <w:bookmarkStart w:id="776" w:name="_Toc215842667"/>
      <w:bookmarkStart w:id="777" w:name="_Toc216101380"/>
      <w:bookmarkStart w:id="778" w:name="_Toc216360493"/>
      <w:bookmarkStart w:id="779" w:name="_Toc216883381"/>
      <w:r w:rsidRPr="0054726E">
        <w:rPr>
          <w:color w:val="002060"/>
          <w:sz w:val="20"/>
          <w:szCs w:val="20"/>
        </w:rPr>
        <w:t>7-01. Chaussures basses</w:t>
      </w:r>
      <w:bookmarkEnd w:id="773"/>
      <w:bookmarkEnd w:id="774"/>
      <w:bookmarkEnd w:id="775"/>
      <w:r w:rsidRPr="0054726E">
        <w:rPr>
          <w:color w:val="002060"/>
          <w:sz w:val="20"/>
          <w:szCs w:val="20"/>
        </w:rPr>
        <w:t xml:space="preserve"> de cérémonie – homme et femme</w:t>
      </w:r>
      <w:bookmarkEnd w:id="776"/>
      <w:bookmarkEnd w:id="777"/>
      <w:bookmarkEnd w:id="778"/>
      <w:bookmarkEnd w:id="779"/>
    </w:p>
    <w:p w14:paraId="451375F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5A210A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6A150B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8239EB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6511B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662EF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B9335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8C405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48D71D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sous différents angles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5456CF" w14:textId="77777777" w:rsidR="00E879C2" w:rsidRPr="0054726E" w:rsidRDefault="00E879C2" w:rsidP="00B52833">
            <w:pPr>
              <w:pStyle w:val="Sansinterligne"/>
              <w:rPr>
                <w:rFonts w:ascii="Marianne" w:hAnsi="Marianne"/>
                <w:sz w:val="20"/>
                <w:szCs w:val="20"/>
              </w:rPr>
            </w:pPr>
          </w:p>
        </w:tc>
      </w:tr>
      <w:tr w:rsidR="00E879C2" w:rsidRPr="0054726E" w14:paraId="33A5479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65B0F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43F89B" w14:textId="77777777" w:rsidR="00E879C2" w:rsidRPr="0054726E" w:rsidRDefault="00E879C2" w:rsidP="00B52833">
            <w:pPr>
              <w:pStyle w:val="Sansinterligne"/>
              <w:rPr>
                <w:rFonts w:ascii="Marianne" w:hAnsi="Marianne"/>
                <w:i/>
                <w:iCs/>
                <w:sz w:val="20"/>
                <w:szCs w:val="20"/>
              </w:rPr>
            </w:pPr>
          </w:p>
        </w:tc>
      </w:tr>
      <w:tr w:rsidR="00EF3C1F" w:rsidRPr="0054726E" w14:paraId="256D8B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FB97C0B" w14:textId="566BFECD"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D898E0" w14:textId="77777777" w:rsidR="00EF3C1F" w:rsidRPr="0054726E" w:rsidRDefault="00EF3C1F" w:rsidP="00EF3C1F">
            <w:pPr>
              <w:pStyle w:val="Sansinterligne"/>
              <w:rPr>
                <w:rFonts w:ascii="Marianne" w:hAnsi="Marianne"/>
                <w:i/>
                <w:iCs/>
                <w:sz w:val="20"/>
                <w:szCs w:val="20"/>
              </w:rPr>
            </w:pPr>
          </w:p>
        </w:tc>
      </w:tr>
      <w:tr w:rsidR="00EF3C1F" w:rsidRPr="0054726E" w14:paraId="2B24889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6B7903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2A5A3B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97DC7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de l’ensemble des éléments constituant la botte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F0DCF9" w14:textId="77777777" w:rsidR="00EF3C1F" w:rsidRPr="0054726E" w:rsidRDefault="00EF3C1F" w:rsidP="00EF3C1F">
            <w:pPr>
              <w:pStyle w:val="Sansinterligne"/>
              <w:rPr>
                <w:rFonts w:ascii="Marianne" w:hAnsi="Marianne"/>
                <w:i/>
                <w:iCs/>
                <w:sz w:val="20"/>
                <w:szCs w:val="20"/>
              </w:rPr>
            </w:pPr>
          </w:p>
        </w:tc>
      </w:tr>
      <w:tr w:rsidR="00EF3C1F" w:rsidRPr="0054726E" w14:paraId="5941CF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A2336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9A808A" w14:textId="77777777" w:rsidR="00EF3C1F" w:rsidRPr="0054726E" w:rsidRDefault="00EF3C1F" w:rsidP="00EF3C1F">
            <w:pPr>
              <w:pStyle w:val="Sansinterligne"/>
              <w:rPr>
                <w:rFonts w:ascii="Marianne" w:hAnsi="Marianne"/>
                <w:i/>
                <w:iCs/>
                <w:sz w:val="20"/>
                <w:szCs w:val="20"/>
              </w:rPr>
            </w:pPr>
          </w:p>
        </w:tc>
      </w:tr>
      <w:tr w:rsidR="00EF3C1F" w:rsidRPr="0054726E" w14:paraId="2843C1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B8AF07"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1F8525" w14:textId="77777777" w:rsidR="00EF3C1F" w:rsidRPr="0054726E" w:rsidRDefault="00EF3C1F" w:rsidP="00EF3C1F">
            <w:pPr>
              <w:pStyle w:val="Sansinterligne"/>
              <w:rPr>
                <w:rFonts w:ascii="Marianne" w:hAnsi="Marianne"/>
                <w:i/>
                <w:iCs/>
                <w:sz w:val="20"/>
                <w:szCs w:val="20"/>
              </w:rPr>
            </w:pPr>
          </w:p>
        </w:tc>
      </w:tr>
      <w:tr w:rsidR="00EF3C1F" w:rsidRPr="0054726E" w14:paraId="25C0EA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7525A7"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325A5A" w14:textId="77777777" w:rsidR="00EF3C1F" w:rsidRPr="0054726E" w:rsidRDefault="00EF3C1F" w:rsidP="00EF3C1F">
            <w:pPr>
              <w:pStyle w:val="Sansinterligne"/>
              <w:rPr>
                <w:rFonts w:ascii="Marianne" w:hAnsi="Marianne"/>
                <w:sz w:val="20"/>
                <w:szCs w:val="20"/>
              </w:rPr>
            </w:pPr>
          </w:p>
        </w:tc>
      </w:tr>
      <w:tr w:rsidR="00EF3C1F" w:rsidRPr="0054726E" w14:paraId="32976D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F6550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295B11" w14:textId="77777777" w:rsidR="00EF3C1F" w:rsidRPr="0054726E" w:rsidRDefault="00EF3C1F" w:rsidP="00EF3C1F">
            <w:pPr>
              <w:pStyle w:val="Sansinterligne"/>
              <w:rPr>
                <w:rFonts w:ascii="Marianne" w:hAnsi="Marianne"/>
                <w:sz w:val="20"/>
                <w:szCs w:val="20"/>
              </w:rPr>
            </w:pPr>
          </w:p>
        </w:tc>
      </w:tr>
      <w:tr w:rsidR="00EF3C1F" w:rsidRPr="0054726E" w14:paraId="7F0A507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51790E"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glissement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9E03F3" w14:textId="77777777" w:rsidR="00EF3C1F" w:rsidRPr="0054726E" w:rsidRDefault="00EF3C1F" w:rsidP="00EF3C1F">
            <w:pPr>
              <w:pStyle w:val="Sansinterligne"/>
              <w:rPr>
                <w:rFonts w:ascii="Marianne" w:hAnsi="Marianne"/>
                <w:sz w:val="20"/>
                <w:szCs w:val="20"/>
              </w:rPr>
            </w:pPr>
          </w:p>
        </w:tc>
      </w:tr>
      <w:tr w:rsidR="00EF3C1F" w:rsidRPr="0054726E" w14:paraId="15F5F66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BE31E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flexion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8E80F5" w14:textId="77777777" w:rsidR="00EF3C1F" w:rsidRPr="0054726E" w:rsidRDefault="00EF3C1F" w:rsidP="00EF3C1F">
            <w:pPr>
              <w:pStyle w:val="Sansinterligne"/>
              <w:rPr>
                <w:rFonts w:ascii="Marianne" w:hAnsi="Marianne"/>
                <w:sz w:val="20"/>
                <w:szCs w:val="20"/>
              </w:rPr>
            </w:pPr>
          </w:p>
        </w:tc>
      </w:tr>
      <w:tr w:rsidR="00AC6FC9" w:rsidRPr="0054726E" w14:paraId="6465CA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F06478" w14:textId="78D3D98D"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4AFA00" w14:textId="77777777" w:rsidR="00AC6FC9" w:rsidRPr="0054726E" w:rsidRDefault="00AC6FC9" w:rsidP="00AC6FC9">
            <w:pPr>
              <w:pStyle w:val="Sansinterligne"/>
              <w:rPr>
                <w:rFonts w:ascii="Marianne" w:hAnsi="Marianne"/>
                <w:sz w:val="20"/>
                <w:szCs w:val="20"/>
              </w:rPr>
            </w:pPr>
          </w:p>
        </w:tc>
      </w:tr>
      <w:tr w:rsidR="00AC6FC9" w:rsidRPr="0054726E" w14:paraId="78873B0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7FA4DCC"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C58CAF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F1B83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et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35FDDD" w14:textId="77777777" w:rsidR="00AC6FC9" w:rsidRPr="0054726E" w:rsidRDefault="00AC6FC9" w:rsidP="00AC6FC9">
            <w:pPr>
              <w:pStyle w:val="Sansinterligne"/>
              <w:rPr>
                <w:rFonts w:ascii="Marianne" w:hAnsi="Marianne"/>
                <w:sz w:val="20"/>
                <w:szCs w:val="20"/>
              </w:rPr>
            </w:pPr>
          </w:p>
        </w:tc>
      </w:tr>
      <w:tr w:rsidR="00AC6FC9" w:rsidRPr="0054726E" w14:paraId="50EDE5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6E809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Dimension du talon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477F5E" w14:textId="77777777" w:rsidR="00AC6FC9" w:rsidRPr="0054726E" w:rsidRDefault="00AC6FC9" w:rsidP="00AC6FC9">
            <w:pPr>
              <w:pStyle w:val="Sansinterligne"/>
              <w:rPr>
                <w:rFonts w:ascii="Marianne" w:hAnsi="Marianne"/>
                <w:sz w:val="20"/>
                <w:szCs w:val="20"/>
              </w:rPr>
            </w:pPr>
          </w:p>
        </w:tc>
      </w:tr>
      <w:tr w:rsidR="00AC6FC9" w:rsidRPr="0054726E" w14:paraId="0D0CD6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7EF49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Modalités d’entretien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7A8354" w14:textId="77777777" w:rsidR="00AC6FC9" w:rsidRPr="0054726E" w:rsidRDefault="00AC6FC9" w:rsidP="00AC6FC9">
            <w:pPr>
              <w:pStyle w:val="Sansinterligne"/>
              <w:rPr>
                <w:rFonts w:ascii="Marianne" w:hAnsi="Marianne"/>
                <w:sz w:val="20"/>
                <w:szCs w:val="20"/>
              </w:rPr>
            </w:pPr>
          </w:p>
        </w:tc>
      </w:tr>
    </w:tbl>
    <w:p w14:paraId="409393CB" w14:textId="77777777" w:rsidR="00E879C2" w:rsidRPr="0054726E" w:rsidRDefault="00E879C2" w:rsidP="00E879C2"/>
    <w:p w14:paraId="7899A564" w14:textId="77777777" w:rsidR="00E879C2" w:rsidRPr="0054726E" w:rsidRDefault="00E879C2" w:rsidP="00E879C2">
      <w:pPr>
        <w:pStyle w:val="Titre3"/>
        <w:numPr>
          <w:ilvl w:val="0"/>
          <w:numId w:val="0"/>
        </w:numPr>
        <w:rPr>
          <w:color w:val="002060"/>
          <w:sz w:val="20"/>
          <w:szCs w:val="20"/>
        </w:rPr>
      </w:pPr>
      <w:bookmarkStart w:id="780" w:name="_Toc207276924"/>
      <w:bookmarkStart w:id="781" w:name="__RefHeading___Toc34616_1669366336"/>
      <w:bookmarkStart w:id="782" w:name="_Toc214868144"/>
      <w:bookmarkStart w:id="783" w:name="_Toc215842668"/>
      <w:bookmarkStart w:id="784" w:name="_Toc216101381"/>
      <w:bookmarkStart w:id="785" w:name="_Toc216360494"/>
      <w:bookmarkStart w:id="786" w:name="_Toc216883382"/>
      <w:r w:rsidRPr="0054726E">
        <w:rPr>
          <w:color w:val="002060"/>
          <w:sz w:val="20"/>
          <w:szCs w:val="20"/>
        </w:rPr>
        <w:t>7-02. Escarpins</w:t>
      </w:r>
      <w:bookmarkEnd w:id="780"/>
      <w:bookmarkEnd w:id="781"/>
      <w:bookmarkEnd w:id="782"/>
      <w:r w:rsidRPr="0054726E">
        <w:rPr>
          <w:color w:val="002060"/>
          <w:sz w:val="20"/>
          <w:szCs w:val="20"/>
        </w:rPr>
        <w:t xml:space="preserve"> de cérémonie - femme</w:t>
      </w:r>
      <w:bookmarkEnd w:id="783"/>
      <w:bookmarkEnd w:id="784"/>
      <w:bookmarkEnd w:id="785"/>
      <w:bookmarkEnd w:id="786"/>
    </w:p>
    <w:p w14:paraId="396AD49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B0C76C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26A174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67662C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369F8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926D4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305E1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B94CE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DC8327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sous différents angles et porté avec une jupe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455620" w14:textId="77777777" w:rsidR="00E879C2" w:rsidRPr="0054726E" w:rsidRDefault="00E879C2" w:rsidP="00B52833">
            <w:pPr>
              <w:pStyle w:val="Sansinterligne"/>
              <w:rPr>
                <w:rFonts w:ascii="Marianne" w:hAnsi="Marianne"/>
                <w:sz w:val="20"/>
                <w:szCs w:val="20"/>
              </w:rPr>
            </w:pPr>
          </w:p>
        </w:tc>
      </w:tr>
      <w:tr w:rsidR="00E879C2" w:rsidRPr="0054726E" w14:paraId="11BBDF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A3A18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786B5E" w14:textId="77777777" w:rsidR="00E879C2" w:rsidRPr="0054726E" w:rsidRDefault="00E879C2" w:rsidP="00B52833">
            <w:pPr>
              <w:pStyle w:val="Sansinterligne"/>
              <w:rPr>
                <w:rFonts w:ascii="Marianne" w:hAnsi="Marianne"/>
                <w:i/>
                <w:iCs/>
                <w:sz w:val="20"/>
                <w:szCs w:val="20"/>
              </w:rPr>
            </w:pPr>
          </w:p>
        </w:tc>
      </w:tr>
      <w:tr w:rsidR="00EF3C1F" w:rsidRPr="0054726E" w14:paraId="3B7DE9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EEAA54" w14:textId="56563D0B"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095139" w14:textId="77777777" w:rsidR="00EF3C1F" w:rsidRPr="0054726E" w:rsidRDefault="00EF3C1F" w:rsidP="00EF3C1F">
            <w:pPr>
              <w:pStyle w:val="Sansinterligne"/>
              <w:rPr>
                <w:rFonts w:ascii="Marianne" w:hAnsi="Marianne"/>
                <w:i/>
                <w:iCs/>
                <w:sz w:val="20"/>
                <w:szCs w:val="20"/>
              </w:rPr>
            </w:pPr>
          </w:p>
        </w:tc>
      </w:tr>
      <w:tr w:rsidR="00EF3C1F" w:rsidRPr="0054726E" w14:paraId="31D406A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F73356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368DC4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113AD2"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de l’ensemble des éléments constituant la botte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0A5C8F" w14:textId="77777777" w:rsidR="00EF3C1F" w:rsidRPr="0054726E" w:rsidRDefault="00EF3C1F" w:rsidP="00EF3C1F">
            <w:pPr>
              <w:pStyle w:val="Sansinterligne"/>
              <w:rPr>
                <w:rFonts w:ascii="Marianne" w:hAnsi="Marianne"/>
                <w:i/>
                <w:iCs/>
                <w:sz w:val="20"/>
                <w:szCs w:val="20"/>
              </w:rPr>
            </w:pPr>
          </w:p>
        </w:tc>
      </w:tr>
      <w:tr w:rsidR="00EF3C1F" w:rsidRPr="0054726E" w14:paraId="2C445C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C0C0D3"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B253C4" w14:textId="77777777" w:rsidR="00EF3C1F" w:rsidRPr="0054726E" w:rsidRDefault="00EF3C1F" w:rsidP="00EF3C1F">
            <w:pPr>
              <w:pStyle w:val="Sansinterligne"/>
              <w:rPr>
                <w:rFonts w:ascii="Marianne" w:hAnsi="Marianne"/>
                <w:i/>
                <w:iCs/>
                <w:sz w:val="20"/>
                <w:szCs w:val="20"/>
              </w:rPr>
            </w:pPr>
          </w:p>
        </w:tc>
      </w:tr>
      <w:tr w:rsidR="00EF3C1F" w:rsidRPr="0054726E" w14:paraId="2D4DAA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9B5DE0"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6D39C2" w14:textId="77777777" w:rsidR="00EF3C1F" w:rsidRPr="0054726E" w:rsidRDefault="00EF3C1F" w:rsidP="00EF3C1F">
            <w:pPr>
              <w:pStyle w:val="Sansinterligne"/>
              <w:rPr>
                <w:rFonts w:ascii="Marianne" w:hAnsi="Marianne"/>
                <w:i/>
                <w:iCs/>
                <w:sz w:val="20"/>
                <w:szCs w:val="20"/>
              </w:rPr>
            </w:pPr>
          </w:p>
        </w:tc>
      </w:tr>
      <w:tr w:rsidR="00EF3C1F" w:rsidRPr="0054726E" w14:paraId="225C51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82C2F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7E67AF" w14:textId="77777777" w:rsidR="00EF3C1F" w:rsidRPr="0054726E" w:rsidRDefault="00EF3C1F" w:rsidP="00EF3C1F">
            <w:pPr>
              <w:pStyle w:val="Sansinterligne"/>
              <w:rPr>
                <w:rFonts w:ascii="Marianne" w:hAnsi="Marianne"/>
                <w:sz w:val="20"/>
                <w:szCs w:val="20"/>
              </w:rPr>
            </w:pPr>
          </w:p>
        </w:tc>
      </w:tr>
      <w:tr w:rsidR="00EF3C1F" w:rsidRPr="0054726E" w14:paraId="470A6B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BF070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7C5D0D" w14:textId="77777777" w:rsidR="00EF3C1F" w:rsidRPr="0054726E" w:rsidRDefault="00EF3C1F" w:rsidP="00EF3C1F">
            <w:pPr>
              <w:pStyle w:val="Sansinterligne"/>
              <w:rPr>
                <w:rFonts w:ascii="Marianne" w:hAnsi="Marianne"/>
                <w:sz w:val="20"/>
                <w:szCs w:val="20"/>
              </w:rPr>
            </w:pPr>
          </w:p>
        </w:tc>
      </w:tr>
      <w:tr w:rsidR="00EF3C1F" w:rsidRPr="0054726E" w14:paraId="3C7DA4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C0700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glissement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9796B5" w14:textId="77777777" w:rsidR="00EF3C1F" w:rsidRPr="0054726E" w:rsidRDefault="00EF3C1F" w:rsidP="00EF3C1F">
            <w:pPr>
              <w:pStyle w:val="Sansinterligne"/>
              <w:rPr>
                <w:rFonts w:ascii="Marianne" w:hAnsi="Marianne"/>
                <w:sz w:val="20"/>
                <w:szCs w:val="20"/>
              </w:rPr>
            </w:pPr>
          </w:p>
        </w:tc>
      </w:tr>
      <w:tr w:rsidR="00EF3C1F" w:rsidRPr="0054726E" w14:paraId="72AAF5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2A05D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flexion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2F610C" w14:textId="77777777" w:rsidR="00EF3C1F" w:rsidRPr="0054726E" w:rsidRDefault="00EF3C1F" w:rsidP="00EF3C1F">
            <w:pPr>
              <w:pStyle w:val="Sansinterligne"/>
              <w:rPr>
                <w:rFonts w:ascii="Marianne" w:hAnsi="Marianne"/>
                <w:sz w:val="20"/>
                <w:szCs w:val="20"/>
              </w:rPr>
            </w:pPr>
          </w:p>
        </w:tc>
      </w:tr>
      <w:tr w:rsidR="00AC6FC9" w:rsidRPr="0054726E" w14:paraId="4B1A3B2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A91249" w14:textId="0410828D"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2F5D48" w14:textId="77777777" w:rsidR="00AC6FC9" w:rsidRPr="0054726E" w:rsidRDefault="00AC6FC9" w:rsidP="00AC6FC9">
            <w:pPr>
              <w:pStyle w:val="Sansinterligne"/>
              <w:rPr>
                <w:rFonts w:ascii="Marianne" w:hAnsi="Marianne"/>
                <w:sz w:val="20"/>
                <w:szCs w:val="20"/>
              </w:rPr>
            </w:pPr>
          </w:p>
        </w:tc>
      </w:tr>
      <w:tr w:rsidR="00AC6FC9" w:rsidRPr="0054726E" w14:paraId="3A8DFF9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3A98CDF"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17F115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92D649"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et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33A295" w14:textId="77777777" w:rsidR="00AC6FC9" w:rsidRPr="0054726E" w:rsidRDefault="00AC6FC9" w:rsidP="00AC6FC9">
            <w:pPr>
              <w:pStyle w:val="Sansinterligne"/>
              <w:rPr>
                <w:rFonts w:ascii="Marianne" w:hAnsi="Marianne"/>
                <w:sz w:val="20"/>
                <w:szCs w:val="20"/>
              </w:rPr>
            </w:pPr>
          </w:p>
        </w:tc>
      </w:tr>
      <w:tr w:rsidR="00AC6FC9" w:rsidRPr="0054726E" w14:paraId="32F669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E22EB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Dimension du talon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26D641" w14:textId="77777777" w:rsidR="00AC6FC9" w:rsidRPr="0054726E" w:rsidRDefault="00AC6FC9" w:rsidP="00AC6FC9">
            <w:pPr>
              <w:pStyle w:val="Sansinterligne"/>
              <w:rPr>
                <w:rFonts w:ascii="Marianne" w:hAnsi="Marianne"/>
                <w:sz w:val="20"/>
                <w:szCs w:val="20"/>
              </w:rPr>
            </w:pPr>
          </w:p>
        </w:tc>
      </w:tr>
      <w:tr w:rsidR="00AC6FC9" w:rsidRPr="0054726E" w14:paraId="664EBF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2D12F3"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Modalités d’entretien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3CD1F1" w14:textId="77777777" w:rsidR="00AC6FC9" w:rsidRPr="0054726E" w:rsidRDefault="00AC6FC9" w:rsidP="00AC6FC9">
            <w:pPr>
              <w:pStyle w:val="Sansinterligne"/>
              <w:rPr>
                <w:rFonts w:ascii="Marianne" w:hAnsi="Marianne"/>
                <w:sz w:val="20"/>
                <w:szCs w:val="20"/>
              </w:rPr>
            </w:pPr>
          </w:p>
        </w:tc>
      </w:tr>
    </w:tbl>
    <w:p w14:paraId="7627A0D9" w14:textId="77777777" w:rsidR="00E879C2" w:rsidRPr="0054726E" w:rsidRDefault="00E879C2" w:rsidP="00E879C2"/>
    <w:p w14:paraId="6952AC86" w14:textId="77777777" w:rsidR="00E879C2" w:rsidRPr="0054726E" w:rsidRDefault="00E879C2" w:rsidP="00E879C2">
      <w:pPr>
        <w:pStyle w:val="Titre3"/>
        <w:numPr>
          <w:ilvl w:val="0"/>
          <w:numId w:val="0"/>
        </w:numPr>
        <w:rPr>
          <w:color w:val="002060"/>
          <w:sz w:val="20"/>
          <w:szCs w:val="20"/>
        </w:rPr>
      </w:pPr>
      <w:bookmarkStart w:id="787" w:name="_Toc214868145"/>
      <w:bookmarkStart w:id="788" w:name="__RefHeading___Toc34618_1669366336"/>
      <w:bookmarkStart w:id="789" w:name="_Toc215842669"/>
      <w:bookmarkStart w:id="790" w:name="_Toc216101382"/>
      <w:bookmarkStart w:id="791" w:name="_Toc216360495"/>
      <w:bookmarkStart w:id="792" w:name="_Toc216883383"/>
      <w:r w:rsidRPr="0054726E">
        <w:rPr>
          <w:color w:val="002060"/>
          <w:sz w:val="20"/>
          <w:szCs w:val="20"/>
        </w:rPr>
        <w:t>7-03. Chaussures de pont</w:t>
      </w:r>
      <w:bookmarkEnd w:id="787"/>
      <w:bookmarkEnd w:id="788"/>
      <w:r w:rsidRPr="0054726E">
        <w:rPr>
          <w:color w:val="002060"/>
          <w:sz w:val="20"/>
          <w:szCs w:val="20"/>
        </w:rPr>
        <w:t xml:space="preserve"> maritimes - unisexe</w:t>
      </w:r>
      <w:bookmarkEnd w:id="789"/>
      <w:bookmarkEnd w:id="790"/>
      <w:bookmarkEnd w:id="791"/>
      <w:bookmarkEnd w:id="792"/>
    </w:p>
    <w:p w14:paraId="23B18F16"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03A3AF2"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DCB02E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F71325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F41B3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5343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D87D7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A61AD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35F6F2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384A50" w14:textId="77777777" w:rsidR="00E879C2" w:rsidRPr="0054726E" w:rsidRDefault="00E879C2" w:rsidP="00B52833">
            <w:pPr>
              <w:pStyle w:val="Sansinterligne"/>
              <w:rPr>
                <w:rFonts w:ascii="Marianne" w:hAnsi="Marianne"/>
                <w:sz w:val="20"/>
                <w:szCs w:val="20"/>
              </w:rPr>
            </w:pPr>
          </w:p>
        </w:tc>
      </w:tr>
      <w:tr w:rsidR="00E879C2" w:rsidRPr="0054726E" w14:paraId="29C4CD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6D9262" w14:textId="77777777" w:rsidR="00E879C2" w:rsidRPr="0054726E" w:rsidRDefault="00E879C2" w:rsidP="00814E2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959011" w14:textId="77777777" w:rsidR="00E879C2" w:rsidRPr="0054726E" w:rsidRDefault="00E879C2" w:rsidP="00B52833">
            <w:pPr>
              <w:pStyle w:val="Sansinterligne"/>
              <w:rPr>
                <w:rFonts w:ascii="Marianne" w:hAnsi="Marianne"/>
                <w:sz w:val="20"/>
                <w:szCs w:val="20"/>
              </w:rPr>
            </w:pPr>
          </w:p>
        </w:tc>
      </w:tr>
      <w:tr w:rsidR="00E879C2" w:rsidRPr="0054726E" w14:paraId="161E49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0E2083" w14:textId="77777777" w:rsidR="00E879C2" w:rsidRPr="0054726E" w:rsidRDefault="00E879C2" w:rsidP="00814E2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024BAE" w14:textId="77777777" w:rsidR="00E879C2" w:rsidRPr="0054726E" w:rsidRDefault="00E879C2" w:rsidP="00B52833">
            <w:pPr>
              <w:pStyle w:val="Sansinterligne"/>
              <w:rPr>
                <w:rFonts w:ascii="Marianne" w:hAnsi="Marianne"/>
                <w:sz w:val="20"/>
                <w:szCs w:val="20"/>
              </w:rPr>
            </w:pPr>
          </w:p>
        </w:tc>
      </w:tr>
      <w:tr w:rsidR="00E879C2" w:rsidRPr="0054726E" w14:paraId="3D0679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F38DC7" w14:textId="77777777" w:rsidR="00E879C2" w:rsidRPr="0054726E" w:rsidRDefault="00E879C2" w:rsidP="00814E21">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92C117" w14:textId="77777777" w:rsidR="00E879C2" w:rsidRPr="0054726E" w:rsidRDefault="00E879C2" w:rsidP="00B52833">
            <w:pPr>
              <w:pStyle w:val="Sansinterligne"/>
              <w:rPr>
                <w:rFonts w:ascii="Marianne" w:hAnsi="Marianne"/>
                <w:i/>
                <w:iCs/>
                <w:sz w:val="20"/>
                <w:szCs w:val="20"/>
              </w:rPr>
            </w:pPr>
          </w:p>
        </w:tc>
      </w:tr>
      <w:tr w:rsidR="00EF3C1F" w:rsidRPr="0054726E" w14:paraId="54512F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D499B4" w14:textId="7A69DB3F"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1943F7" w14:textId="77777777" w:rsidR="00EF3C1F" w:rsidRPr="0054726E" w:rsidRDefault="00EF3C1F" w:rsidP="00EF3C1F">
            <w:pPr>
              <w:pStyle w:val="Sansinterligne"/>
              <w:rPr>
                <w:rFonts w:ascii="Marianne" w:hAnsi="Marianne"/>
                <w:i/>
                <w:iCs/>
                <w:sz w:val="20"/>
                <w:szCs w:val="20"/>
              </w:rPr>
            </w:pPr>
          </w:p>
        </w:tc>
      </w:tr>
      <w:tr w:rsidR="00EF3C1F" w:rsidRPr="0054726E" w14:paraId="20B4739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C65993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4FA4D5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C3CED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des différents éléments composant la chaussure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E3A7B1" w14:textId="77777777" w:rsidR="00EF3C1F" w:rsidRPr="0054726E" w:rsidRDefault="00EF3C1F" w:rsidP="00EF3C1F">
            <w:pPr>
              <w:pStyle w:val="Sansinterligne"/>
              <w:rPr>
                <w:rFonts w:ascii="Marianne" w:hAnsi="Marianne"/>
                <w:i/>
                <w:iCs/>
                <w:sz w:val="20"/>
                <w:szCs w:val="20"/>
              </w:rPr>
            </w:pPr>
          </w:p>
        </w:tc>
      </w:tr>
      <w:tr w:rsidR="00EF3C1F" w:rsidRPr="0054726E" w14:paraId="00EEE2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A4D218"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 à la sueur)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1C8A35" w14:textId="77777777" w:rsidR="00EF3C1F" w:rsidRPr="0054726E" w:rsidRDefault="00EF3C1F" w:rsidP="00EF3C1F">
            <w:pPr>
              <w:pStyle w:val="Sansinterligne"/>
              <w:rPr>
                <w:rFonts w:ascii="Marianne" w:hAnsi="Marianne"/>
                <w:i/>
                <w:iCs/>
                <w:sz w:val="20"/>
                <w:szCs w:val="20"/>
              </w:rPr>
            </w:pPr>
          </w:p>
        </w:tc>
      </w:tr>
      <w:tr w:rsidR="00EF3C1F" w:rsidRPr="0054726E" w14:paraId="5D0AFA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75412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505649" w14:textId="77777777" w:rsidR="00EF3C1F" w:rsidRPr="0054726E" w:rsidRDefault="00EF3C1F" w:rsidP="00EF3C1F">
            <w:pPr>
              <w:pStyle w:val="Sansinterligne"/>
              <w:rPr>
                <w:rFonts w:ascii="Marianne" w:hAnsi="Marianne"/>
                <w:sz w:val="20"/>
                <w:szCs w:val="20"/>
              </w:rPr>
            </w:pPr>
          </w:p>
        </w:tc>
      </w:tr>
      <w:tr w:rsidR="00EF3C1F" w:rsidRPr="0054726E" w14:paraId="0A690F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2D3B8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51DBC6" w14:textId="77777777" w:rsidR="00EF3C1F" w:rsidRPr="0054726E" w:rsidRDefault="00EF3C1F" w:rsidP="00EF3C1F">
            <w:pPr>
              <w:pStyle w:val="Sansinterligne"/>
              <w:rPr>
                <w:rFonts w:ascii="Marianne" w:hAnsi="Marianne"/>
                <w:sz w:val="20"/>
                <w:szCs w:val="20"/>
              </w:rPr>
            </w:pPr>
          </w:p>
        </w:tc>
      </w:tr>
      <w:tr w:rsidR="00EF3C1F" w:rsidRPr="0054726E" w14:paraId="022BBC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742510"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BEDCDC" w14:textId="77777777" w:rsidR="00EF3C1F" w:rsidRPr="0054726E" w:rsidRDefault="00EF3C1F" w:rsidP="00EF3C1F">
            <w:pPr>
              <w:pStyle w:val="Sansinterligne"/>
              <w:rPr>
                <w:rFonts w:ascii="Marianne" w:hAnsi="Marianne"/>
                <w:sz w:val="20"/>
                <w:szCs w:val="20"/>
              </w:rPr>
            </w:pPr>
          </w:p>
        </w:tc>
      </w:tr>
      <w:tr w:rsidR="00EF3C1F" w:rsidRPr="0054726E" w14:paraId="50727A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DC765B"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B56863" w14:textId="77777777" w:rsidR="00EF3C1F" w:rsidRPr="0054726E" w:rsidRDefault="00EF3C1F" w:rsidP="00EF3C1F">
            <w:pPr>
              <w:pStyle w:val="Sansinterligne"/>
              <w:rPr>
                <w:rFonts w:ascii="Marianne" w:hAnsi="Marianne"/>
                <w:sz w:val="20"/>
                <w:szCs w:val="20"/>
              </w:rPr>
            </w:pPr>
          </w:p>
        </w:tc>
      </w:tr>
      <w:tr w:rsidR="00EF3C1F" w:rsidRPr="0054726E" w14:paraId="4751AB2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E3A613"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flexion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671307" w14:textId="77777777" w:rsidR="00EF3C1F" w:rsidRPr="0054726E" w:rsidRDefault="00EF3C1F" w:rsidP="00EF3C1F">
            <w:pPr>
              <w:pStyle w:val="Sansinterligne"/>
              <w:rPr>
                <w:rFonts w:ascii="Marianne" w:hAnsi="Marianne"/>
                <w:sz w:val="20"/>
                <w:szCs w:val="20"/>
              </w:rPr>
            </w:pPr>
          </w:p>
        </w:tc>
      </w:tr>
      <w:tr w:rsidR="00EF3C1F" w:rsidRPr="0054726E" w14:paraId="23381A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1F5561"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glissement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1B37CB" w14:textId="77777777" w:rsidR="00EF3C1F" w:rsidRPr="0054726E" w:rsidRDefault="00EF3C1F" w:rsidP="00EF3C1F">
            <w:pPr>
              <w:pStyle w:val="Sansinterligne"/>
              <w:rPr>
                <w:rFonts w:ascii="Marianne" w:hAnsi="Marianne"/>
                <w:sz w:val="20"/>
                <w:szCs w:val="20"/>
              </w:rPr>
            </w:pPr>
          </w:p>
        </w:tc>
      </w:tr>
      <w:tr w:rsidR="00EF3C1F" w:rsidRPr="0054726E" w14:paraId="2070F68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4FEE82"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7DCEBD" w14:textId="77777777" w:rsidR="00EF3C1F" w:rsidRPr="0054726E" w:rsidRDefault="00EF3C1F" w:rsidP="00EF3C1F">
            <w:pPr>
              <w:pStyle w:val="Sansinterligne"/>
              <w:rPr>
                <w:rFonts w:ascii="Marianne" w:hAnsi="Marianne"/>
                <w:i/>
                <w:iCs/>
                <w:sz w:val="20"/>
                <w:szCs w:val="20"/>
              </w:rPr>
            </w:pPr>
          </w:p>
        </w:tc>
      </w:tr>
      <w:tr w:rsidR="00EF3C1F" w:rsidRPr="0054726E" w14:paraId="422427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ADCED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E5D4DE" w14:textId="77777777" w:rsidR="00EF3C1F" w:rsidRPr="0054726E" w:rsidRDefault="00EF3C1F" w:rsidP="00EF3C1F">
            <w:pPr>
              <w:pStyle w:val="Sansinterligne"/>
              <w:rPr>
                <w:rFonts w:ascii="Marianne" w:hAnsi="Marianne"/>
                <w:sz w:val="20"/>
                <w:szCs w:val="20"/>
              </w:rPr>
            </w:pPr>
          </w:p>
        </w:tc>
      </w:tr>
      <w:tr w:rsidR="00AC6FC9" w:rsidRPr="0054726E" w14:paraId="235D6B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D8F8A9" w14:textId="70FA17FA"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C82C6F" w14:textId="77777777" w:rsidR="00AC6FC9" w:rsidRPr="0054726E" w:rsidRDefault="00AC6FC9" w:rsidP="00AC6FC9">
            <w:pPr>
              <w:pStyle w:val="Sansinterligne"/>
              <w:rPr>
                <w:rFonts w:ascii="Marianne" w:hAnsi="Marianne"/>
                <w:sz w:val="20"/>
                <w:szCs w:val="20"/>
              </w:rPr>
            </w:pPr>
          </w:p>
        </w:tc>
      </w:tr>
      <w:tr w:rsidR="00AC6FC9" w:rsidRPr="0054726E" w14:paraId="56E7747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0123E2A"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55B4DFB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6C2E0A" w14:textId="77777777" w:rsidR="00AC6FC9" w:rsidRPr="0054726E" w:rsidRDefault="00AC6FC9" w:rsidP="00AC6FC9">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Système de serrage (descriptif)</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2EDBD9" w14:textId="77777777" w:rsidR="00AC6FC9" w:rsidRPr="0054726E" w:rsidRDefault="00AC6FC9" w:rsidP="00AC6FC9">
            <w:pPr>
              <w:pStyle w:val="Sansinterligne"/>
              <w:rPr>
                <w:rFonts w:ascii="Marianne" w:hAnsi="Marianne"/>
                <w:sz w:val="20"/>
                <w:szCs w:val="20"/>
              </w:rPr>
            </w:pPr>
          </w:p>
        </w:tc>
      </w:tr>
      <w:tr w:rsidR="00AC6FC9" w:rsidRPr="0054726E" w14:paraId="6BB5FA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F8093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863542" w14:textId="77777777" w:rsidR="00AC6FC9" w:rsidRPr="0054726E" w:rsidRDefault="00AC6FC9" w:rsidP="00AC6FC9">
            <w:pPr>
              <w:pStyle w:val="Sansinterligne"/>
              <w:rPr>
                <w:rFonts w:ascii="Marianne" w:hAnsi="Marianne"/>
                <w:sz w:val="20"/>
                <w:szCs w:val="20"/>
              </w:rPr>
            </w:pPr>
          </w:p>
        </w:tc>
      </w:tr>
      <w:tr w:rsidR="00AC6FC9" w:rsidRPr="0054726E" w14:paraId="28E541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4E117D"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Semelle anti-dérapante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01B0B8" w14:textId="77777777" w:rsidR="00AC6FC9" w:rsidRPr="0054726E" w:rsidRDefault="00AC6FC9" w:rsidP="00AC6FC9">
            <w:pPr>
              <w:pStyle w:val="Sansinterligne"/>
              <w:rPr>
                <w:rFonts w:ascii="Marianne" w:hAnsi="Marianne"/>
                <w:sz w:val="20"/>
                <w:szCs w:val="20"/>
              </w:rPr>
            </w:pPr>
          </w:p>
        </w:tc>
      </w:tr>
      <w:tr w:rsidR="00AC6FC9" w:rsidRPr="0054726E" w14:paraId="30E6C8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0286B5"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Résistance à l’eau de mer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F6B767" w14:textId="77777777" w:rsidR="00AC6FC9" w:rsidRPr="0054726E" w:rsidRDefault="00AC6FC9" w:rsidP="00AC6FC9">
            <w:pPr>
              <w:pStyle w:val="Sansinterligne"/>
              <w:rPr>
                <w:rFonts w:ascii="Marianne" w:hAnsi="Marianne"/>
                <w:sz w:val="20"/>
                <w:szCs w:val="20"/>
              </w:rPr>
            </w:pPr>
          </w:p>
        </w:tc>
      </w:tr>
      <w:tr w:rsidR="00AC6FC9" w:rsidRPr="0054726E" w14:paraId="344B6D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B061E4"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Présence d’éléments de confort particuliers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A83023" w14:textId="77777777" w:rsidR="00AC6FC9" w:rsidRPr="0054726E" w:rsidRDefault="00AC6FC9" w:rsidP="00AC6FC9">
            <w:pPr>
              <w:pStyle w:val="Sansinterligne"/>
              <w:rPr>
                <w:rFonts w:ascii="Marianne" w:hAnsi="Marianne"/>
                <w:sz w:val="20"/>
                <w:szCs w:val="20"/>
              </w:rPr>
            </w:pPr>
          </w:p>
        </w:tc>
      </w:tr>
    </w:tbl>
    <w:p w14:paraId="4CA390B8" w14:textId="77777777" w:rsidR="00E879C2" w:rsidRPr="0054726E" w:rsidRDefault="00E879C2" w:rsidP="00E879C2"/>
    <w:p w14:paraId="39F3CC7E" w14:textId="77777777" w:rsidR="00E879C2" w:rsidRPr="0054726E" w:rsidRDefault="00E879C2" w:rsidP="00E879C2">
      <w:pPr>
        <w:pStyle w:val="Titre3"/>
        <w:numPr>
          <w:ilvl w:val="0"/>
          <w:numId w:val="0"/>
        </w:numPr>
        <w:rPr>
          <w:sz w:val="20"/>
          <w:szCs w:val="20"/>
        </w:rPr>
      </w:pPr>
      <w:bookmarkStart w:id="793" w:name="_Toc214868146"/>
      <w:bookmarkStart w:id="794" w:name="__RefHeading___Toc34620_1669366336"/>
      <w:bookmarkStart w:id="795" w:name="_Toc215842670"/>
      <w:bookmarkStart w:id="796" w:name="_Toc216101383"/>
      <w:bookmarkStart w:id="797" w:name="_Toc216360496"/>
      <w:bookmarkStart w:id="798" w:name="_Toc216883384"/>
      <w:r w:rsidRPr="0054726E">
        <w:rPr>
          <w:color w:val="002060"/>
          <w:sz w:val="20"/>
          <w:szCs w:val="20"/>
        </w:rPr>
        <w:t>7-04. Bottes cavalières de la tenue de cérémonie</w:t>
      </w:r>
      <w:bookmarkEnd w:id="793"/>
      <w:bookmarkEnd w:id="794"/>
      <w:r w:rsidRPr="0054726E">
        <w:rPr>
          <w:color w:val="002060"/>
          <w:sz w:val="20"/>
          <w:szCs w:val="20"/>
        </w:rPr>
        <w:t xml:space="preserve"> motocycliste - unisexe</w:t>
      </w:r>
      <w:bookmarkEnd w:id="795"/>
      <w:bookmarkEnd w:id="796"/>
      <w:bookmarkEnd w:id="797"/>
      <w:bookmarkEnd w:id="798"/>
    </w:p>
    <w:p w14:paraId="58F8DBF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37BBDC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E1B2C3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AF405E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2D456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CD4C4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DF027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942F8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5F07DD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sous différents angles et porté avec un fuseau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17E670" w14:textId="77777777" w:rsidR="00E879C2" w:rsidRPr="0054726E" w:rsidRDefault="00E879C2" w:rsidP="00B52833">
            <w:pPr>
              <w:pStyle w:val="Sansinterligne"/>
              <w:rPr>
                <w:rFonts w:ascii="Marianne" w:hAnsi="Marianne"/>
                <w:sz w:val="20"/>
                <w:szCs w:val="20"/>
              </w:rPr>
            </w:pPr>
          </w:p>
        </w:tc>
      </w:tr>
      <w:tr w:rsidR="00E879C2" w:rsidRPr="0054726E" w14:paraId="79C77E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137EB97"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55C085" w14:textId="77777777" w:rsidR="00E879C2" w:rsidRPr="0054726E" w:rsidRDefault="00E879C2" w:rsidP="00B52833">
            <w:pPr>
              <w:pStyle w:val="Sansinterligne"/>
              <w:rPr>
                <w:rFonts w:ascii="Marianne" w:hAnsi="Marianne"/>
                <w:i/>
                <w:iCs/>
                <w:sz w:val="20"/>
                <w:szCs w:val="20"/>
              </w:rPr>
            </w:pPr>
          </w:p>
        </w:tc>
      </w:tr>
      <w:tr w:rsidR="00EF3C1F" w:rsidRPr="0054726E" w14:paraId="316BFE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ECF526" w14:textId="2F45CF90" w:rsidR="00EF3C1F" w:rsidRPr="0054726E" w:rsidRDefault="00EF3C1F" w:rsidP="00EF3C1F">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857F29" w14:textId="77777777" w:rsidR="00EF3C1F" w:rsidRPr="0054726E" w:rsidRDefault="00EF3C1F" w:rsidP="00EF3C1F">
            <w:pPr>
              <w:pStyle w:val="Sansinterligne"/>
              <w:rPr>
                <w:rFonts w:ascii="Marianne" w:hAnsi="Marianne"/>
                <w:i/>
                <w:iCs/>
                <w:sz w:val="20"/>
                <w:szCs w:val="20"/>
              </w:rPr>
            </w:pPr>
          </w:p>
        </w:tc>
      </w:tr>
      <w:tr w:rsidR="00EF3C1F" w:rsidRPr="0054726E" w14:paraId="487A480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557E85E"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EF3C1F" w:rsidRPr="0054726E" w14:paraId="6DE670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29DAFC"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Composition de l’ensemble des éléments constituant la botte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2AFFD" w14:textId="77777777" w:rsidR="00EF3C1F" w:rsidRPr="0054726E" w:rsidRDefault="00EF3C1F" w:rsidP="00EF3C1F">
            <w:pPr>
              <w:pStyle w:val="Sansinterligne"/>
              <w:rPr>
                <w:rFonts w:ascii="Marianne" w:hAnsi="Marianne"/>
                <w:i/>
                <w:iCs/>
                <w:sz w:val="20"/>
                <w:szCs w:val="20"/>
              </w:rPr>
            </w:pPr>
          </w:p>
        </w:tc>
      </w:tr>
      <w:tr w:rsidR="00EF3C1F" w:rsidRPr="0054726E" w14:paraId="6B75B3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83286B"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Solidité des teintures (aux frottements, à la lumière)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B25BBA" w14:textId="77777777" w:rsidR="00EF3C1F" w:rsidRPr="0054726E" w:rsidRDefault="00EF3C1F" w:rsidP="00EF3C1F">
            <w:pPr>
              <w:pStyle w:val="Sansinterligne"/>
              <w:rPr>
                <w:rFonts w:ascii="Marianne" w:hAnsi="Marianne"/>
                <w:i/>
                <w:iCs/>
                <w:sz w:val="20"/>
                <w:szCs w:val="20"/>
              </w:rPr>
            </w:pPr>
          </w:p>
        </w:tc>
      </w:tr>
      <w:tr w:rsidR="00EF3C1F" w:rsidRPr="0054726E" w14:paraId="7D0745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79F9A4" w14:textId="77777777" w:rsidR="00EF3C1F" w:rsidRPr="0054726E" w:rsidRDefault="00EF3C1F" w:rsidP="00EF3C1F">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6AD8AD" w14:textId="77777777" w:rsidR="00EF3C1F" w:rsidRPr="0054726E" w:rsidRDefault="00EF3C1F" w:rsidP="00EF3C1F">
            <w:pPr>
              <w:pStyle w:val="Sansinterligne"/>
              <w:rPr>
                <w:rFonts w:ascii="Marianne" w:hAnsi="Marianne"/>
                <w:i/>
                <w:iCs/>
                <w:sz w:val="20"/>
                <w:szCs w:val="20"/>
              </w:rPr>
            </w:pPr>
          </w:p>
        </w:tc>
      </w:tr>
      <w:tr w:rsidR="00EF3C1F" w:rsidRPr="0054726E" w14:paraId="00E5B6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FC8C1A"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978567" w14:textId="77777777" w:rsidR="00EF3C1F" w:rsidRPr="0054726E" w:rsidRDefault="00EF3C1F" w:rsidP="00EF3C1F">
            <w:pPr>
              <w:pStyle w:val="Sansinterligne"/>
              <w:rPr>
                <w:rFonts w:ascii="Marianne" w:hAnsi="Marianne"/>
                <w:sz w:val="20"/>
                <w:szCs w:val="20"/>
              </w:rPr>
            </w:pPr>
          </w:p>
        </w:tc>
      </w:tr>
      <w:tr w:rsidR="00EF3C1F" w:rsidRPr="0054726E" w14:paraId="66BED8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A8961F"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93D0D1" w14:textId="77777777" w:rsidR="00EF3C1F" w:rsidRPr="0054726E" w:rsidRDefault="00EF3C1F" w:rsidP="00EF3C1F">
            <w:pPr>
              <w:pStyle w:val="Sansinterligne"/>
              <w:rPr>
                <w:rFonts w:ascii="Marianne" w:hAnsi="Marianne"/>
                <w:sz w:val="20"/>
                <w:szCs w:val="20"/>
              </w:rPr>
            </w:pPr>
          </w:p>
        </w:tc>
      </w:tr>
      <w:tr w:rsidR="00EF3C1F" w:rsidRPr="0054726E" w14:paraId="214F7F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733F18"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flexion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48436D" w14:textId="77777777" w:rsidR="00EF3C1F" w:rsidRPr="0054726E" w:rsidRDefault="00EF3C1F" w:rsidP="00EF3C1F">
            <w:pPr>
              <w:pStyle w:val="Sansinterligne"/>
              <w:rPr>
                <w:rFonts w:ascii="Marianne" w:hAnsi="Marianne"/>
                <w:sz w:val="20"/>
                <w:szCs w:val="20"/>
              </w:rPr>
            </w:pPr>
          </w:p>
        </w:tc>
      </w:tr>
      <w:tr w:rsidR="00EF3C1F" w:rsidRPr="0054726E" w14:paraId="0D231A2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EB339D" w14:textId="77777777" w:rsidR="00EF3C1F" w:rsidRPr="0054726E" w:rsidRDefault="00EF3C1F" w:rsidP="00EF3C1F">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glissement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27CE53" w14:textId="77777777" w:rsidR="00EF3C1F" w:rsidRPr="0054726E" w:rsidRDefault="00EF3C1F" w:rsidP="00EF3C1F">
            <w:pPr>
              <w:pStyle w:val="Sansinterligne"/>
              <w:rPr>
                <w:rFonts w:ascii="Marianne" w:hAnsi="Marianne"/>
                <w:sz w:val="20"/>
                <w:szCs w:val="20"/>
              </w:rPr>
            </w:pPr>
          </w:p>
        </w:tc>
      </w:tr>
      <w:tr w:rsidR="00AC6FC9" w:rsidRPr="0054726E" w14:paraId="22C5F5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69417C" w14:textId="43C529D9" w:rsidR="00AC6FC9" w:rsidRPr="0054726E" w:rsidRDefault="00AC6FC9" w:rsidP="00AC6FC9">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01F94D" w14:textId="77777777" w:rsidR="00AC6FC9" w:rsidRPr="0054726E" w:rsidRDefault="00AC6FC9" w:rsidP="00AC6FC9">
            <w:pPr>
              <w:pStyle w:val="Sansinterligne"/>
              <w:rPr>
                <w:rFonts w:ascii="Marianne" w:hAnsi="Marianne"/>
                <w:sz w:val="20"/>
                <w:szCs w:val="20"/>
              </w:rPr>
            </w:pPr>
          </w:p>
        </w:tc>
      </w:tr>
      <w:tr w:rsidR="00AC6FC9" w:rsidRPr="0054726E" w14:paraId="5387662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6AF060A" w14:textId="77777777" w:rsidR="00AC6FC9" w:rsidRPr="0054726E" w:rsidRDefault="00AC6FC9" w:rsidP="00AC6FC9">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AC6FC9" w:rsidRPr="0054726E" w14:paraId="72BCFE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65D82F"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et souplesse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232E89" w14:textId="77777777" w:rsidR="00AC6FC9" w:rsidRPr="0054726E" w:rsidRDefault="00AC6FC9" w:rsidP="00AC6FC9">
            <w:pPr>
              <w:pStyle w:val="Sansinterligne"/>
              <w:rPr>
                <w:rFonts w:ascii="Marianne" w:hAnsi="Marianne"/>
                <w:sz w:val="20"/>
                <w:szCs w:val="20"/>
              </w:rPr>
            </w:pPr>
          </w:p>
        </w:tc>
      </w:tr>
      <w:tr w:rsidR="00AC6FC9" w:rsidRPr="0054726E" w14:paraId="4CF24E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853847"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Semelle anti-dérapante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CCEECF" w14:textId="77777777" w:rsidR="00AC6FC9" w:rsidRPr="0054726E" w:rsidRDefault="00AC6FC9" w:rsidP="00AC6FC9">
            <w:pPr>
              <w:pStyle w:val="Sansinterligne"/>
              <w:rPr>
                <w:rFonts w:ascii="Marianne" w:hAnsi="Marianne"/>
                <w:sz w:val="20"/>
                <w:szCs w:val="20"/>
              </w:rPr>
            </w:pPr>
          </w:p>
        </w:tc>
      </w:tr>
      <w:tr w:rsidR="00AC6FC9" w:rsidRPr="0054726E" w14:paraId="05DD91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A9DE56" w14:textId="77777777" w:rsidR="00AC6FC9" w:rsidRPr="0054726E" w:rsidRDefault="00AC6FC9" w:rsidP="00AC6FC9">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Modalités d’entretien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C33BE5" w14:textId="77777777" w:rsidR="00AC6FC9" w:rsidRPr="0054726E" w:rsidRDefault="00AC6FC9" w:rsidP="00AC6FC9">
            <w:pPr>
              <w:pStyle w:val="Sansinterligne"/>
              <w:rPr>
                <w:rFonts w:ascii="Marianne" w:hAnsi="Marianne"/>
                <w:sz w:val="20"/>
                <w:szCs w:val="20"/>
              </w:rPr>
            </w:pPr>
          </w:p>
        </w:tc>
      </w:tr>
    </w:tbl>
    <w:p w14:paraId="2034848C" w14:textId="77777777" w:rsidR="00E879C2" w:rsidRPr="0054726E" w:rsidRDefault="00E879C2" w:rsidP="00E879C2">
      <w:pPr>
        <w:pStyle w:val="Standard"/>
        <w:rPr>
          <w:rFonts w:ascii="Marianne" w:hAnsi="Marianne"/>
          <w:sz w:val="20"/>
          <w:szCs w:val="20"/>
        </w:rPr>
      </w:pPr>
    </w:p>
    <w:p w14:paraId="19CDB8F7" w14:textId="77777777" w:rsidR="00E879C2" w:rsidRPr="0054726E" w:rsidRDefault="00E879C2" w:rsidP="00E879C2">
      <w:pPr>
        <w:pStyle w:val="Titre2"/>
        <w:numPr>
          <w:ilvl w:val="0"/>
          <w:numId w:val="0"/>
        </w:numPr>
        <w:rPr>
          <w:i/>
          <w:iCs/>
          <w:sz w:val="20"/>
          <w:szCs w:val="20"/>
        </w:rPr>
      </w:pPr>
      <w:bookmarkStart w:id="799" w:name="_Toc207276925"/>
      <w:bookmarkStart w:id="800" w:name="__RefHeading___Toc34622_1669366336"/>
      <w:bookmarkStart w:id="801" w:name="_Toc214868147"/>
      <w:bookmarkStart w:id="802" w:name="_Toc215842671"/>
      <w:bookmarkStart w:id="803" w:name="_Toc216101384"/>
      <w:bookmarkStart w:id="804" w:name="_Toc216360497"/>
      <w:bookmarkStart w:id="805" w:name="_Toc216883385"/>
      <w:r w:rsidRPr="0054726E">
        <w:rPr>
          <w:sz w:val="20"/>
          <w:szCs w:val="20"/>
        </w:rPr>
        <w:t>Groupe 8 : Insignes</w:t>
      </w:r>
      <w:bookmarkEnd w:id="799"/>
      <w:bookmarkEnd w:id="800"/>
      <w:bookmarkEnd w:id="801"/>
      <w:bookmarkEnd w:id="802"/>
      <w:bookmarkEnd w:id="803"/>
      <w:bookmarkEnd w:id="804"/>
      <w:bookmarkEnd w:id="805"/>
    </w:p>
    <w:p w14:paraId="043DA7DD" w14:textId="77777777" w:rsidR="00E879C2" w:rsidRPr="0054726E" w:rsidRDefault="00E879C2" w:rsidP="00E879C2"/>
    <w:p w14:paraId="4C5D6B61" w14:textId="77777777" w:rsidR="00E879C2" w:rsidRPr="007F20D7" w:rsidRDefault="00E879C2" w:rsidP="00E879C2">
      <w:pPr>
        <w:pStyle w:val="Titre3"/>
        <w:numPr>
          <w:ilvl w:val="0"/>
          <w:numId w:val="0"/>
        </w:numPr>
        <w:rPr>
          <w:sz w:val="20"/>
          <w:szCs w:val="20"/>
        </w:rPr>
      </w:pPr>
      <w:bookmarkStart w:id="806" w:name="_Toc207276927"/>
      <w:bookmarkStart w:id="807" w:name="__RefHeading___Toc34624_1669366336"/>
      <w:bookmarkStart w:id="808" w:name="_Toc214868149"/>
      <w:bookmarkStart w:id="809" w:name="_Toc215842672"/>
      <w:bookmarkStart w:id="810" w:name="_Toc216101385"/>
      <w:bookmarkStart w:id="811" w:name="_Toc216360498"/>
      <w:bookmarkStart w:id="812" w:name="_Toc216883386"/>
      <w:r w:rsidRPr="007F20D7">
        <w:rPr>
          <w:sz w:val="20"/>
          <w:szCs w:val="20"/>
        </w:rPr>
        <w:t xml:space="preserve">8-01. Galon sur support auto-agrippant </w:t>
      </w:r>
      <w:bookmarkEnd w:id="806"/>
      <w:bookmarkEnd w:id="807"/>
      <w:bookmarkEnd w:id="808"/>
      <w:r w:rsidRPr="007F20D7">
        <w:rPr>
          <w:sz w:val="20"/>
          <w:szCs w:val="20"/>
        </w:rPr>
        <w:t>aéromaritime</w:t>
      </w:r>
      <w:bookmarkEnd w:id="809"/>
      <w:bookmarkEnd w:id="810"/>
      <w:bookmarkEnd w:id="811"/>
      <w:bookmarkEnd w:id="812"/>
    </w:p>
    <w:p w14:paraId="36ED348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909545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504825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0D38374"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F6714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65073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EA7E6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66E03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EB581F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 polo</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47B998" w14:textId="77777777" w:rsidR="00E879C2" w:rsidRPr="0054726E" w:rsidRDefault="00E879C2" w:rsidP="00B52833">
            <w:pPr>
              <w:pStyle w:val="Sansinterligne"/>
              <w:rPr>
                <w:rFonts w:ascii="Marianne" w:hAnsi="Marianne"/>
                <w:sz w:val="20"/>
                <w:szCs w:val="20"/>
              </w:rPr>
            </w:pPr>
          </w:p>
        </w:tc>
      </w:tr>
      <w:tr w:rsidR="00E879C2" w:rsidRPr="0054726E" w14:paraId="40096E1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3E72E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CBDDD0" w14:textId="77777777" w:rsidR="00E879C2" w:rsidRPr="0054726E" w:rsidRDefault="00E879C2" w:rsidP="00B52833">
            <w:pPr>
              <w:pStyle w:val="Sansinterligne"/>
              <w:rPr>
                <w:rFonts w:ascii="Marianne" w:hAnsi="Marianne"/>
                <w:i/>
                <w:iCs/>
                <w:sz w:val="20"/>
                <w:szCs w:val="20"/>
              </w:rPr>
            </w:pPr>
          </w:p>
        </w:tc>
      </w:tr>
      <w:tr w:rsidR="00A470A9" w:rsidRPr="0054726E" w14:paraId="53B00C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1D18FE" w14:textId="73207266"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54C255" w14:textId="77777777" w:rsidR="00A470A9" w:rsidRPr="0054726E" w:rsidRDefault="00A470A9" w:rsidP="00A470A9">
            <w:pPr>
              <w:pStyle w:val="Sansinterligne"/>
              <w:rPr>
                <w:rFonts w:ascii="Marianne" w:hAnsi="Marianne"/>
                <w:i/>
                <w:iCs/>
                <w:sz w:val="20"/>
                <w:szCs w:val="20"/>
              </w:rPr>
            </w:pPr>
          </w:p>
        </w:tc>
      </w:tr>
      <w:tr w:rsidR="00A470A9" w:rsidRPr="0054726E" w14:paraId="343CDE3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4D1808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1AC96A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26952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matériau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353F47" w14:textId="77777777" w:rsidR="00A470A9" w:rsidRPr="0054726E" w:rsidRDefault="00A470A9" w:rsidP="00A470A9">
            <w:pPr>
              <w:pStyle w:val="Sansinterligne"/>
              <w:rPr>
                <w:rFonts w:ascii="Marianne" w:hAnsi="Marianne"/>
                <w:i/>
                <w:iCs/>
                <w:sz w:val="20"/>
                <w:szCs w:val="20"/>
              </w:rPr>
            </w:pPr>
          </w:p>
        </w:tc>
      </w:tr>
      <w:tr w:rsidR="00A470A9" w:rsidRPr="0054726E" w14:paraId="207A09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08677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aux chocs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759FA3" w14:textId="77777777" w:rsidR="00A470A9" w:rsidRPr="0054726E" w:rsidRDefault="00A470A9" w:rsidP="00A470A9">
            <w:pPr>
              <w:pStyle w:val="Sansinterligne"/>
              <w:rPr>
                <w:rFonts w:ascii="Marianne" w:hAnsi="Marianne"/>
                <w:i/>
                <w:iCs/>
                <w:sz w:val="20"/>
                <w:szCs w:val="20"/>
              </w:rPr>
            </w:pPr>
          </w:p>
        </w:tc>
      </w:tr>
      <w:tr w:rsidR="00A470A9" w:rsidRPr="0054726E" w14:paraId="2ADE2C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CC6DA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 décollement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7E2A2" w14:textId="77777777" w:rsidR="00A470A9" w:rsidRPr="0054726E" w:rsidRDefault="00A470A9" w:rsidP="00A470A9">
            <w:pPr>
              <w:pStyle w:val="Sansinterligne"/>
              <w:rPr>
                <w:rFonts w:ascii="Marianne" w:hAnsi="Marianne"/>
                <w:sz w:val="20"/>
                <w:szCs w:val="20"/>
              </w:rPr>
            </w:pPr>
          </w:p>
        </w:tc>
      </w:tr>
      <w:tr w:rsidR="00A470A9" w:rsidRPr="0054726E" w14:paraId="039E22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5C428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71B79E" w14:textId="77777777" w:rsidR="00A470A9" w:rsidRPr="0054726E" w:rsidRDefault="00A470A9" w:rsidP="00A470A9">
            <w:pPr>
              <w:pStyle w:val="Sansinterligne"/>
              <w:rPr>
                <w:rFonts w:ascii="Marianne" w:hAnsi="Marianne"/>
                <w:i/>
                <w:iCs/>
                <w:sz w:val="20"/>
                <w:szCs w:val="20"/>
              </w:rPr>
            </w:pPr>
          </w:p>
        </w:tc>
      </w:tr>
      <w:tr w:rsidR="00A470A9" w:rsidRPr="0054726E" w14:paraId="7851C9F6"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649F983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à l’eau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59A05E62" w14:textId="77777777" w:rsidR="00A470A9" w:rsidRPr="0054726E" w:rsidRDefault="00A470A9" w:rsidP="00A470A9">
            <w:pPr>
              <w:pStyle w:val="Sansinterligne"/>
              <w:rPr>
                <w:rFonts w:ascii="Marianne" w:hAnsi="Marianne"/>
                <w:i/>
                <w:iCs/>
                <w:sz w:val="20"/>
                <w:szCs w:val="20"/>
              </w:rPr>
            </w:pPr>
          </w:p>
        </w:tc>
      </w:tr>
      <w:tr w:rsidR="00A470A9" w:rsidRPr="0054726E" w14:paraId="767FD8A9"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4BDE5F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42B26E4" w14:textId="77777777" w:rsidR="00A470A9" w:rsidRPr="0054726E" w:rsidRDefault="00A470A9" w:rsidP="00A470A9">
            <w:pPr>
              <w:pStyle w:val="Sansinterligne"/>
              <w:rPr>
                <w:rFonts w:ascii="Marianne" w:hAnsi="Marianne"/>
                <w:i/>
                <w:iCs/>
                <w:sz w:val="20"/>
                <w:szCs w:val="20"/>
              </w:rPr>
            </w:pPr>
          </w:p>
        </w:tc>
      </w:tr>
      <w:tr w:rsidR="00AC6FC9" w:rsidRPr="0054726E" w14:paraId="1ECAF5FB"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D7F4C54" w14:textId="6FADEEEA"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9FF6C7" w14:textId="77777777" w:rsidR="00AC6FC9" w:rsidRPr="0054726E" w:rsidRDefault="00AC6FC9" w:rsidP="00AC6FC9">
            <w:pPr>
              <w:pStyle w:val="Sansinterligne"/>
              <w:rPr>
                <w:rFonts w:ascii="Marianne" w:hAnsi="Marianne"/>
                <w:i/>
                <w:iCs/>
                <w:sz w:val="20"/>
                <w:szCs w:val="20"/>
              </w:rPr>
            </w:pPr>
          </w:p>
        </w:tc>
      </w:tr>
    </w:tbl>
    <w:p w14:paraId="21A7B173" w14:textId="77777777" w:rsidR="00E879C2" w:rsidRPr="0054726E" w:rsidRDefault="00E879C2" w:rsidP="00E879C2"/>
    <w:p w14:paraId="394F4B8A" w14:textId="77777777" w:rsidR="00E879C2" w:rsidRPr="0054726E" w:rsidRDefault="00E879C2" w:rsidP="00E879C2">
      <w:pPr>
        <w:pStyle w:val="Titre3"/>
        <w:numPr>
          <w:ilvl w:val="0"/>
          <w:numId w:val="0"/>
        </w:numPr>
        <w:rPr>
          <w:color w:val="002060"/>
          <w:sz w:val="20"/>
          <w:szCs w:val="20"/>
        </w:rPr>
      </w:pPr>
      <w:bookmarkStart w:id="813" w:name="_Toc207276928"/>
      <w:bookmarkStart w:id="814" w:name="__RefHeading___Toc34626_1669366336"/>
      <w:bookmarkStart w:id="815" w:name="_Toc214868150"/>
      <w:bookmarkStart w:id="816" w:name="_Toc215842673"/>
      <w:bookmarkStart w:id="817" w:name="_Toc216101386"/>
      <w:bookmarkStart w:id="818" w:name="_Toc216360499"/>
      <w:bookmarkStart w:id="819" w:name="_Toc216883387"/>
      <w:r w:rsidRPr="0054726E">
        <w:rPr>
          <w:color w:val="002060"/>
          <w:sz w:val="20"/>
          <w:szCs w:val="20"/>
        </w:rPr>
        <w:t xml:space="preserve">8-02. Galon brodé sur support auto-agrippant </w:t>
      </w:r>
      <w:bookmarkEnd w:id="813"/>
      <w:bookmarkEnd w:id="814"/>
      <w:bookmarkEnd w:id="815"/>
      <w:r w:rsidRPr="0054726E">
        <w:rPr>
          <w:color w:val="002060"/>
          <w:sz w:val="20"/>
          <w:szCs w:val="20"/>
        </w:rPr>
        <w:t>terrestre</w:t>
      </w:r>
      <w:bookmarkEnd w:id="816"/>
      <w:bookmarkEnd w:id="817"/>
      <w:bookmarkEnd w:id="818"/>
      <w:bookmarkEnd w:id="819"/>
    </w:p>
    <w:p w14:paraId="3211C0E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22F1A3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E223A9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3D2DA1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0E460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A1CA1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ED7A1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B05FA0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F56A01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 polo</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474967" w14:textId="77777777" w:rsidR="00E879C2" w:rsidRPr="0054726E" w:rsidRDefault="00E879C2" w:rsidP="00B52833">
            <w:pPr>
              <w:pStyle w:val="Sansinterligne"/>
              <w:rPr>
                <w:rFonts w:ascii="Marianne" w:hAnsi="Marianne"/>
                <w:sz w:val="20"/>
                <w:szCs w:val="20"/>
              </w:rPr>
            </w:pPr>
          </w:p>
        </w:tc>
      </w:tr>
      <w:tr w:rsidR="00E879C2" w:rsidRPr="0054726E" w14:paraId="2ADBBA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65187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6885A5" w14:textId="77777777" w:rsidR="00E879C2" w:rsidRPr="0054726E" w:rsidRDefault="00E879C2" w:rsidP="00B52833">
            <w:pPr>
              <w:pStyle w:val="Sansinterligne"/>
              <w:rPr>
                <w:rFonts w:ascii="Marianne" w:hAnsi="Marianne"/>
                <w:i/>
                <w:iCs/>
                <w:sz w:val="20"/>
                <w:szCs w:val="20"/>
              </w:rPr>
            </w:pPr>
          </w:p>
        </w:tc>
      </w:tr>
      <w:tr w:rsidR="00A470A9" w:rsidRPr="0054726E" w14:paraId="037058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42EEEF" w14:textId="4D73A368"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D506BD" w14:textId="77777777" w:rsidR="00A470A9" w:rsidRPr="0054726E" w:rsidRDefault="00A470A9" w:rsidP="00A470A9">
            <w:pPr>
              <w:pStyle w:val="Sansinterligne"/>
              <w:rPr>
                <w:rFonts w:ascii="Marianne" w:hAnsi="Marianne"/>
                <w:i/>
                <w:iCs/>
                <w:sz w:val="20"/>
                <w:szCs w:val="20"/>
              </w:rPr>
            </w:pPr>
          </w:p>
        </w:tc>
      </w:tr>
      <w:tr w:rsidR="00A470A9" w:rsidRPr="0054726E" w14:paraId="0DEC5DD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A8C92E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77DE6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D86F1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2BE1AF" w14:textId="77777777" w:rsidR="00A470A9" w:rsidRPr="0054726E" w:rsidRDefault="00A470A9" w:rsidP="00A470A9">
            <w:pPr>
              <w:pStyle w:val="Sansinterligne"/>
              <w:rPr>
                <w:rFonts w:ascii="Marianne" w:hAnsi="Marianne"/>
                <w:i/>
                <w:iCs/>
                <w:sz w:val="20"/>
                <w:szCs w:val="20"/>
              </w:rPr>
            </w:pPr>
          </w:p>
        </w:tc>
      </w:tr>
      <w:tr w:rsidR="00A470A9" w:rsidRPr="0054726E" w14:paraId="621F1C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F5BEB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A19006" w14:textId="77777777" w:rsidR="00A470A9" w:rsidRPr="0054726E" w:rsidRDefault="00A470A9" w:rsidP="00A470A9">
            <w:pPr>
              <w:pStyle w:val="Sansinterligne"/>
              <w:rPr>
                <w:rFonts w:ascii="Marianne" w:hAnsi="Marianne"/>
                <w:i/>
                <w:iCs/>
                <w:sz w:val="20"/>
                <w:szCs w:val="20"/>
              </w:rPr>
            </w:pPr>
          </w:p>
        </w:tc>
      </w:tr>
      <w:tr w:rsidR="00A470A9" w:rsidRPr="0054726E" w14:paraId="18E7755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938C0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6F7BA6" w14:textId="77777777" w:rsidR="00A470A9" w:rsidRPr="0054726E" w:rsidRDefault="00A470A9" w:rsidP="00A470A9">
            <w:pPr>
              <w:pStyle w:val="Sansinterligne"/>
              <w:rPr>
                <w:rFonts w:ascii="Marianne" w:hAnsi="Marianne"/>
                <w:i/>
                <w:iCs/>
                <w:sz w:val="20"/>
                <w:szCs w:val="20"/>
              </w:rPr>
            </w:pPr>
          </w:p>
        </w:tc>
      </w:tr>
      <w:tr w:rsidR="00A470A9" w:rsidRPr="0054726E" w14:paraId="1BED42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8E0D0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96D81B" w14:textId="77777777" w:rsidR="00A470A9" w:rsidRPr="0054726E" w:rsidRDefault="00A470A9" w:rsidP="00A470A9">
            <w:pPr>
              <w:pStyle w:val="Sansinterligne"/>
              <w:rPr>
                <w:rFonts w:ascii="Marianne" w:hAnsi="Marianne"/>
                <w:sz w:val="20"/>
                <w:szCs w:val="20"/>
              </w:rPr>
            </w:pPr>
          </w:p>
        </w:tc>
      </w:tr>
      <w:tr w:rsidR="00A470A9" w:rsidRPr="0054726E" w14:paraId="58BAB2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18410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848A4E" w14:textId="77777777" w:rsidR="00A470A9" w:rsidRPr="0054726E" w:rsidRDefault="00A470A9" w:rsidP="00A470A9">
            <w:pPr>
              <w:pStyle w:val="Sansinterligne"/>
              <w:rPr>
                <w:rFonts w:ascii="Marianne" w:hAnsi="Marianne"/>
                <w:sz w:val="20"/>
                <w:szCs w:val="20"/>
              </w:rPr>
            </w:pPr>
          </w:p>
        </w:tc>
      </w:tr>
      <w:tr w:rsidR="00A470A9" w:rsidRPr="0054726E" w14:paraId="027711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5D812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30B405" w14:textId="77777777" w:rsidR="00A470A9" w:rsidRPr="0054726E" w:rsidRDefault="00A470A9" w:rsidP="00A470A9">
            <w:pPr>
              <w:pStyle w:val="Sansinterligne"/>
              <w:rPr>
                <w:rFonts w:ascii="Marianne" w:hAnsi="Marianne"/>
                <w:i/>
                <w:iCs/>
                <w:sz w:val="20"/>
                <w:szCs w:val="20"/>
              </w:rPr>
            </w:pPr>
          </w:p>
        </w:tc>
      </w:tr>
      <w:tr w:rsidR="00A470A9" w:rsidRPr="0054726E" w14:paraId="34228C9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E7A56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C25ACF" w14:textId="77777777" w:rsidR="00A470A9" w:rsidRPr="0054726E" w:rsidRDefault="00A470A9" w:rsidP="00A470A9">
            <w:pPr>
              <w:pStyle w:val="Sansinterligne"/>
              <w:rPr>
                <w:rFonts w:ascii="Marianne" w:hAnsi="Marianne"/>
                <w:i/>
                <w:iCs/>
                <w:sz w:val="20"/>
                <w:szCs w:val="20"/>
              </w:rPr>
            </w:pPr>
          </w:p>
        </w:tc>
      </w:tr>
      <w:tr w:rsidR="00A470A9" w:rsidRPr="0054726E" w14:paraId="1CD164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7965F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 des administrateurs</w:t>
            </w:r>
            <w:r w:rsidRPr="0054726E">
              <w:rPr>
                <w:rFonts w:cs="Calibri"/>
                <w:sz w:val="20"/>
                <w:szCs w:val="20"/>
              </w:rPr>
              <w:t> </w:t>
            </w:r>
            <w:r w:rsidRPr="0054726E">
              <w:rPr>
                <w:rFonts w:ascii="Marianne" w:hAnsi="Marianne"/>
                <w:sz w:val="20"/>
                <w:szCs w:val="20"/>
              </w:rPr>
              <w:t xml:space="preserve">: type de confection des </w:t>
            </w:r>
            <w:r w:rsidRPr="0054726E">
              <w:rPr>
                <w:rFonts w:ascii="Marianne" w:hAnsi="Marianne" w:cs="Marianne"/>
                <w:sz w:val="20"/>
                <w:szCs w:val="20"/>
              </w:rPr>
              <w:t>é</w:t>
            </w:r>
            <w:r w:rsidRPr="0054726E">
              <w:rPr>
                <w:rFonts w:ascii="Marianne" w:hAnsi="Marianne"/>
                <w:sz w:val="20"/>
                <w:szCs w:val="20"/>
              </w:rPr>
              <w:t xml:space="preserve">toiles </w:t>
            </w:r>
            <w:r w:rsidRPr="0054726E">
              <w:rPr>
                <w:rFonts w:ascii="Marianne" w:hAnsi="Marianne" w:cs="Marianne"/>
                <w:sz w:val="20"/>
                <w:szCs w:val="20"/>
              </w:rPr>
              <w:t>à</w:t>
            </w:r>
            <w:r w:rsidRPr="0054726E">
              <w:rPr>
                <w:rFonts w:ascii="Marianne" w:hAnsi="Marianne"/>
                <w:sz w:val="20"/>
                <w:szCs w:val="20"/>
              </w:rPr>
              <w:t xml:space="preserve"> 8 branches (soleil/rose des vents)</w:t>
            </w:r>
            <w:r w:rsidRPr="0054726E">
              <w:rPr>
                <w:rFonts w:cs="Calibri"/>
                <w:sz w:val="20"/>
                <w:szCs w:val="20"/>
              </w:rPr>
              <w:t> </w:t>
            </w:r>
            <w:r w:rsidRPr="0054726E">
              <w:rPr>
                <w:rFonts w:ascii="Marianne" w:hAnsi="Marianne"/>
                <w:sz w:val="20"/>
                <w:szCs w:val="20"/>
              </w:rPr>
              <w:t>: broderie, m</w:t>
            </w:r>
            <w:r w:rsidRPr="0054726E">
              <w:rPr>
                <w:rFonts w:ascii="Marianne" w:hAnsi="Marianne" w:cs="Marianne"/>
                <w:sz w:val="20"/>
                <w:szCs w:val="20"/>
              </w:rPr>
              <w:t>é</w:t>
            </w:r>
            <w:r w:rsidRPr="0054726E">
              <w:rPr>
                <w:rFonts w:ascii="Marianne" w:hAnsi="Marianne"/>
                <w:sz w:val="20"/>
                <w:szCs w:val="20"/>
              </w:rPr>
              <w:t>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48682D" w14:textId="77777777" w:rsidR="00A470A9" w:rsidRPr="0054726E" w:rsidRDefault="00A470A9" w:rsidP="00A470A9">
            <w:pPr>
              <w:pStyle w:val="Sansinterligne"/>
              <w:rPr>
                <w:rFonts w:ascii="Marianne" w:hAnsi="Marianne"/>
                <w:i/>
                <w:iCs/>
                <w:sz w:val="20"/>
                <w:szCs w:val="20"/>
              </w:rPr>
            </w:pPr>
          </w:p>
        </w:tc>
      </w:tr>
      <w:tr w:rsidR="00A470A9" w:rsidRPr="0054726E" w14:paraId="4D75091C"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28161B1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à l’eau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731A27C8" w14:textId="77777777" w:rsidR="00A470A9" w:rsidRPr="0054726E" w:rsidRDefault="00A470A9" w:rsidP="00A470A9">
            <w:pPr>
              <w:pStyle w:val="Sansinterligne"/>
              <w:rPr>
                <w:rFonts w:ascii="Marianne" w:hAnsi="Marianne"/>
                <w:i/>
                <w:iCs/>
                <w:sz w:val="20"/>
                <w:szCs w:val="20"/>
              </w:rPr>
            </w:pPr>
          </w:p>
        </w:tc>
      </w:tr>
      <w:tr w:rsidR="00A470A9" w:rsidRPr="0054726E" w14:paraId="7EEFCA4A"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DEB4EE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73F3561" w14:textId="77777777" w:rsidR="00A470A9" w:rsidRPr="0054726E" w:rsidRDefault="00A470A9" w:rsidP="00A470A9">
            <w:pPr>
              <w:pStyle w:val="Sansinterligne"/>
              <w:rPr>
                <w:rFonts w:ascii="Marianne" w:hAnsi="Marianne"/>
                <w:i/>
                <w:iCs/>
                <w:sz w:val="20"/>
                <w:szCs w:val="20"/>
              </w:rPr>
            </w:pPr>
          </w:p>
        </w:tc>
      </w:tr>
      <w:tr w:rsidR="00AC6FC9" w:rsidRPr="0054726E" w14:paraId="4E36ADAE"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26E3E10" w14:textId="48311A27"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4FB099" w14:textId="77777777" w:rsidR="00AC6FC9" w:rsidRPr="0054726E" w:rsidRDefault="00AC6FC9" w:rsidP="00AC6FC9">
            <w:pPr>
              <w:pStyle w:val="Sansinterligne"/>
              <w:rPr>
                <w:rFonts w:ascii="Marianne" w:hAnsi="Marianne"/>
                <w:i/>
                <w:iCs/>
                <w:sz w:val="20"/>
                <w:szCs w:val="20"/>
              </w:rPr>
            </w:pPr>
          </w:p>
        </w:tc>
      </w:tr>
    </w:tbl>
    <w:p w14:paraId="503062FB" w14:textId="77777777" w:rsidR="00E879C2" w:rsidRPr="0054726E" w:rsidRDefault="00E879C2" w:rsidP="00E879C2"/>
    <w:p w14:paraId="6B5218D0" w14:textId="77777777" w:rsidR="00E879C2" w:rsidRPr="0054726E" w:rsidRDefault="00E879C2" w:rsidP="00E879C2">
      <w:pPr>
        <w:pStyle w:val="Titre3"/>
        <w:numPr>
          <w:ilvl w:val="0"/>
          <w:numId w:val="0"/>
        </w:numPr>
        <w:rPr>
          <w:color w:val="002060"/>
          <w:sz w:val="20"/>
          <w:szCs w:val="20"/>
        </w:rPr>
      </w:pPr>
      <w:bookmarkStart w:id="820" w:name="_Toc207276929"/>
      <w:bookmarkStart w:id="821" w:name="__RefHeading___Toc34533_1669366336"/>
      <w:bookmarkStart w:id="822" w:name="_Toc214868151"/>
      <w:bookmarkStart w:id="823" w:name="_Toc215842674"/>
      <w:bookmarkStart w:id="824" w:name="_Toc216101387"/>
      <w:bookmarkStart w:id="825" w:name="_Toc216360500"/>
      <w:bookmarkStart w:id="826" w:name="_Toc216883388"/>
      <w:r w:rsidRPr="0054726E">
        <w:rPr>
          <w:color w:val="002060"/>
          <w:sz w:val="20"/>
          <w:szCs w:val="20"/>
        </w:rPr>
        <w:t>8-03. Insigne de bras terrestre</w:t>
      </w:r>
      <w:bookmarkEnd w:id="820"/>
      <w:bookmarkEnd w:id="821"/>
      <w:bookmarkEnd w:id="822"/>
      <w:r w:rsidRPr="0054726E">
        <w:rPr>
          <w:color w:val="002060"/>
          <w:sz w:val="20"/>
          <w:szCs w:val="20"/>
        </w:rPr>
        <w:t xml:space="preserve"> et aéromaritime</w:t>
      </w:r>
      <w:bookmarkEnd w:id="823"/>
      <w:bookmarkEnd w:id="824"/>
      <w:bookmarkEnd w:id="825"/>
      <w:bookmarkEnd w:id="826"/>
    </w:p>
    <w:p w14:paraId="478ED76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30C958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DEA5D5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27950A3"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D1F0C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0DEE3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E0D36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1732B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C01647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78B6E4" w14:textId="77777777" w:rsidR="00E879C2" w:rsidRPr="0054726E" w:rsidRDefault="00E879C2" w:rsidP="00B52833">
            <w:pPr>
              <w:pStyle w:val="Sansinterligne"/>
              <w:rPr>
                <w:rFonts w:ascii="Marianne" w:hAnsi="Marianne"/>
                <w:sz w:val="20"/>
                <w:szCs w:val="20"/>
              </w:rPr>
            </w:pPr>
          </w:p>
        </w:tc>
      </w:tr>
      <w:tr w:rsidR="00E879C2" w:rsidRPr="0054726E" w14:paraId="2DA5C7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FD090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4F48B9" w14:textId="77777777" w:rsidR="00E879C2" w:rsidRPr="0054726E" w:rsidRDefault="00E879C2" w:rsidP="00B52833">
            <w:pPr>
              <w:pStyle w:val="Sansinterligne"/>
              <w:rPr>
                <w:rFonts w:ascii="Marianne" w:hAnsi="Marianne"/>
                <w:i/>
                <w:iCs/>
                <w:sz w:val="20"/>
                <w:szCs w:val="20"/>
              </w:rPr>
            </w:pPr>
          </w:p>
        </w:tc>
      </w:tr>
      <w:tr w:rsidR="00A470A9" w:rsidRPr="0054726E" w14:paraId="686822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4FDB31" w14:textId="45379E7D"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98C26F" w14:textId="77777777" w:rsidR="00A470A9" w:rsidRPr="0054726E" w:rsidRDefault="00A470A9" w:rsidP="00A470A9">
            <w:pPr>
              <w:pStyle w:val="Sansinterligne"/>
              <w:rPr>
                <w:rFonts w:ascii="Marianne" w:hAnsi="Marianne"/>
                <w:i/>
                <w:iCs/>
                <w:sz w:val="20"/>
                <w:szCs w:val="20"/>
              </w:rPr>
            </w:pPr>
          </w:p>
        </w:tc>
      </w:tr>
      <w:tr w:rsidR="00A470A9" w:rsidRPr="0054726E" w14:paraId="3035C2E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BE8774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66AD7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83E4E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F12D7C" w14:textId="77777777" w:rsidR="00A470A9" w:rsidRPr="0054726E" w:rsidRDefault="00A470A9" w:rsidP="00A470A9">
            <w:pPr>
              <w:pStyle w:val="Sansinterligne"/>
              <w:rPr>
                <w:rFonts w:ascii="Marianne" w:hAnsi="Marianne"/>
                <w:i/>
                <w:iCs/>
                <w:sz w:val="20"/>
                <w:szCs w:val="20"/>
              </w:rPr>
            </w:pPr>
          </w:p>
        </w:tc>
      </w:tr>
      <w:tr w:rsidR="00A470A9" w:rsidRPr="0054726E" w14:paraId="4DC728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D6268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907436" w14:textId="77777777" w:rsidR="00A470A9" w:rsidRPr="0054726E" w:rsidRDefault="00A470A9" w:rsidP="00A470A9">
            <w:pPr>
              <w:pStyle w:val="Sansinterligne"/>
              <w:rPr>
                <w:rFonts w:ascii="Marianne" w:hAnsi="Marianne"/>
                <w:i/>
                <w:iCs/>
                <w:sz w:val="20"/>
                <w:szCs w:val="20"/>
              </w:rPr>
            </w:pPr>
          </w:p>
        </w:tc>
      </w:tr>
      <w:tr w:rsidR="00A470A9" w:rsidRPr="0054726E" w14:paraId="50724D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7499E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405E66" w14:textId="77777777" w:rsidR="00A470A9" w:rsidRPr="0054726E" w:rsidRDefault="00A470A9" w:rsidP="00A470A9">
            <w:pPr>
              <w:pStyle w:val="Sansinterligne"/>
              <w:rPr>
                <w:rFonts w:ascii="Marianne" w:hAnsi="Marianne"/>
                <w:sz w:val="20"/>
                <w:szCs w:val="20"/>
              </w:rPr>
            </w:pPr>
          </w:p>
        </w:tc>
      </w:tr>
      <w:tr w:rsidR="00A470A9" w:rsidRPr="0054726E" w14:paraId="3ACC1B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04439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A3038D" w14:textId="77777777" w:rsidR="00A470A9" w:rsidRPr="0054726E" w:rsidRDefault="00A470A9" w:rsidP="00A470A9">
            <w:pPr>
              <w:pStyle w:val="Sansinterligne"/>
              <w:rPr>
                <w:rFonts w:ascii="Marianne" w:hAnsi="Marianne"/>
                <w:sz w:val="20"/>
                <w:szCs w:val="20"/>
              </w:rPr>
            </w:pPr>
          </w:p>
        </w:tc>
      </w:tr>
      <w:tr w:rsidR="00A470A9" w:rsidRPr="0054726E" w14:paraId="29B93F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45115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B63FC5" w14:textId="77777777" w:rsidR="00A470A9" w:rsidRPr="0054726E" w:rsidRDefault="00A470A9" w:rsidP="00A470A9">
            <w:pPr>
              <w:pStyle w:val="Sansinterligne"/>
              <w:rPr>
                <w:rFonts w:ascii="Marianne" w:hAnsi="Marianne"/>
                <w:i/>
                <w:iCs/>
                <w:sz w:val="20"/>
                <w:szCs w:val="20"/>
              </w:rPr>
            </w:pPr>
          </w:p>
        </w:tc>
      </w:tr>
      <w:tr w:rsidR="00A470A9" w:rsidRPr="0054726E" w14:paraId="73DF9F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BCA6E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5B191F" w14:textId="77777777" w:rsidR="00A470A9" w:rsidRPr="0054726E" w:rsidRDefault="00A470A9" w:rsidP="00A470A9">
            <w:pPr>
              <w:pStyle w:val="Sansinterligne"/>
              <w:rPr>
                <w:rFonts w:ascii="Marianne" w:hAnsi="Marianne"/>
                <w:i/>
                <w:iCs/>
                <w:sz w:val="20"/>
                <w:szCs w:val="20"/>
              </w:rPr>
            </w:pPr>
          </w:p>
        </w:tc>
      </w:tr>
      <w:tr w:rsidR="00A470A9" w:rsidRPr="0054726E" w14:paraId="73825DC8"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64E8081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48BD54B" w14:textId="77777777" w:rsidR="00A470A9" w:rsidRPr="0054726E" w:rsidRDefault="00A470A9" w:rsidP="00A470A9">
            <w:pPr>
              <w:pStyle w:val="Sansinterligne"/>
              <w:rPr>
                <w:rFonts w:ascii="Marianne" w:hAnsi="Marianne"/>
                <w:i/>
                <w:iCs/>
                <w:sz w:val="20"/>
                <w:szCs w:val="20"/>
              </w:rPr>
            </w:pPr>
          </w:p>
        </w:tc>
      </w:tr>
      <w:tr w:rsidR="00A470A9" w:rsidRPr="0054726E" w14:paraId="020DACCF"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B54C30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DCBE49A" w14:textId="77777777" w:rsidR="00A470A9" w:rsidRPr="0054726E" w:rsidRDefault="00A470A9" w:rsidP="00A470A9">
            <w:pPr>
              <w:pStyle w:val="Sansinterligne"/>
              <w:rPr>
                <w:rFonts w:ascii="Marianne" w:hAnsi="Marianne"/>
                <w:i/>
                <w:iCs/>
                <w:sz w:val="20"/>
                <w:szCs w:val="20"/>
              </w:rPr>
            </w:pPr>
          </w:p>
        </w:tc>
      </w:tr>
      <w:tr w:rsidR="00AC6FC9" w:rsidRPr="0054726E" w14:paraId="153CD757"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2968DA1" w14:textId="7D3901B7"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C42E9C" w14:textId="77777777" w:rsidR="00AC6FC9" w:rsidRPr="0054726E" w:rsidRDefault="00AC6FC9" w:rsidP="00AC6FC9">
            <w:pPr>
              <w:pStyle w:val="Sansinterligne"/>
              <w:rPr>
                <w:rFonts w:ascii="Marianne" w:hAnsi="Marianne"/>
                <w:i/>
                <w:iCs/>
                <w:sz w:val="20"/>
                <w:szCs w:val="20"/>
              </w:rPr>
            </w:pPr>
          </w:p>
        </w:tc>
      </w:tr>
    </w:tbl>
    <w:p w14:paraId="61AB31E7" w14:textId="77777777" w:rsidR="00E879C2" w:rsidRPr="0054726E" w:rsidRDefault="00E879C2" w:rsidP="00E879C2"/>
    <w:p w14:paraId="7FA6474E" w14:textId="77777777" w:rsidR="00E879C2" w:rsidRPr="0054726E" w:rsidRDefault="00E879C2" w:rsidP="00E879C2">
      <w:pPr>
        <w:pStyle w:val="Titre3"/>
        <w:numPr>
          <w:ilvl w:val="0"/>
          <w:numId w:val="0"/>
        </w:numPr>
        <w:rPr>
          <w:color w:val="002060"/>
          <w:sz w:val="20"/>
          <w:szCs w:val="20"/>
        </w:rPr>
      </w:pPr>
      <w:bookmarkStart w:id="827" w:name="_Toc207276930"/>
      <w:bookmarkStart w:id="828" w:name="__RefHeading___Toc34535_1669366336"/>
      <w:bookmarkStart w:id="829" w:name="_Toc214868152"/>
      <w:bookmarkStart w:id="830" w:name="_Toc215842675"/>
      <w:bookmarkStart w:id="831" w:name="_Toc216101388"/>
      <w:bookmarkStart w:id="832" w:name="_Toc216360501"/>
      <w:bookmarkStart w:id="833" w:name="_Toc216883389"/>
      <w:r w:rsidRPr="0054726E">
        <w:rPr>
          <w:color w:val="002060"/>
          <w:sz w:val="20"/>
          <w:szCs w:val="20"/>
        </w:rPr>
        <w:t xml:space="preserve">8-04. Insigne de corps </w:t>
      </w:r>
      <w:bookmarkEnd w:id="827"/>
      <w:bookmarkEnd w:id="828"/>
      <w:bookmarkEnd w:id="829"/>
      <w:r w:rsidRPr="0054726E">
        <w:rPr>
          <w:color w:val="002060"/>
          <w:sz w:val="20"/>
          <w:szCs w:val="20"/>
        </w:rPr>
        <w:t>aéromaritime</w:t>
      </w:r>
      <w:bookmarkEnd w:id="830"/>
      <w:bookmarkEnd w:id="831"/>
      <w:bookmarkEnd w:id="832"/>
      <w:bookmarkEnd w:id="833"/>
    </w:p>
    <w:p w14:paraId="290A6AC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CA0A697"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FAE4BD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DBBF81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23B1C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678DE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A11723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29590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049571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9F8080" w14:textId="77777777" w:rsidR="00E879C2" w:rsidRPr="0054726E" w:rsidRDefault="00E879C2" w:rsidP="00B52833">
            <w:pPr>
              <w:pStyle w:val="Sansinterligne"/>
              <w:rPr>
                <w:rFonts w:ascii="Marianne" w:hAnsi="Marianne"/>
                <w:sz w:val="20"/>
                <w:szCs w:val="20"/>
              </w:rPr>
            </w:pPr>
          </w:p>
        </w:tc>
      </w:tr>
      <w:tr w:rsidR="00E879C2" w:rsidRPr="0054726E" w14:paraId="71CD71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58496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05CE70" w14:textId="77777777" w:rsidR="00E879C2" w:rsidRPr="0054726E" w:rsidRDefault="00E879C2" w:rsidP="00B52833">
            <w:pPr>
              <w:pStyle w:val="Sansinterligne"/>
              <w:rPr>
                <w:rFonts w:ascii="Marianne" w:hAnsi="Marianne"/>
                <w:i/>
                <w:iCs/>
                <w:sz w:val="20"/>
                <w:szCs w:val="20"/>
              </w:rPr>
            </w:pPr>
          </w:p>
        </w:tc>
      </w:tr>
      <w:tr w:rsidR="00A470A9" w:rsidRPr="0054726E" w14:paraId="50EA81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A8CFD2" w14:textId="2630FE8A"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39B53B" w14:textId="77777777" w:rsidR="00A470A9" w:rsidRPr="0054726E" w:rsidRDefault="00A470A9" w:rsidP="00A470A9">
            <w:pPr>
              <w:pStyle w:val="Sansinterligne"/>
              <w:rPr>
                <w:rFonts w:ascii="Marianne" w:hAnsi="Marianne"/>
                <w:i/>
                <w:iCs/>
                <w:sz w:val="20"/>
                <w:szCs w:val="20"/>
              </w:rPr>
            </w:pPr>
          </w:p>
        </w:tc>
      </w:tr>
      <w:tr w:rsidR="00A470A9" w:rsidRPr="0054726E" w14:paraId="7401F82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18770D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89666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999B4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métal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E5D12C" w14:textId="77777777" w:rsidR="00A470A9" w:rsidRPr="0054726E" w:rsidRDefault="00A470A9" w:rsidP="00A470A9">
            <w:pPr>
              <w:pStyle w:val="Sansinterligne"/>
              <w:rPr>
                <w:rFonts w:ascii="Marianne" w:hAnsi="Marianne"/>
                <w:i/>
                <w:iCs/>
                <w:sz w:val="20"/>
                <w:szCs w:val="20"/>
              </w:rPr>
            </w:pPr>
          </w:p>
        </w:tc>
      </w:tr>
      <w:tr w:rsidR="00A470A9" w:rsidRPr="0054726E" w14:paraId="7ACF32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E8A90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cuir composant le support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A86247" w14:textId="77777777" w:rsidR="00A470A9" w:rsidRPr="0054726E" w:rsidRDefault="00A470A9" w:rsidP="00A470A9">
            <w:pPr>
              <w:pStyle w:val="Sansinterligne"/>
              <w:rPr>
                <w:rFonts w:ascii="Marianne" w:hAnsi="Marianne"/>
                <w:i/>
                <w:iCs/>
                <w:sz w:val="20"/>
                <w:szCs w:val="20"/>
              </w:rPr>
            </w:pPr>
          </w:p>
        </w:tc>
      </w:tr>
      <w:tr w:rsidR="00A470A9" w:rsidRPr="0054726E" w14:paraId="2ACF54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D5450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aux chocs et aux nettoyages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C67DA8" w14:textId="77777777" w:rsidR="00A470A9" w:rsidRPr="0054726E" w:rsidRDefault="00A470A9" w:rsidP="00A470A9">
            <w:pPr>
              <w:pStyle w:val="Sansinterligne"/>
              <w:rPr>
                <w:rFonts w:ascii="Marianne" w:hAnsi="Marianne"/>
                <w:sz w:val="20"/>
                <w:szCs w:val="20"/>
              </w:rPr>
            </w:pPr>
          </w:p>
        </w:tc>
      </w:tr>
      <w:tr w:rsidR="00A470A9" w:rsidRPr="0054726E" w14:paraId="33EB993A"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6EED3EC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dessin</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1E8D75C4" w14:textId="77777777" w:rsidR="00A470A9" w:rsidRPr="0054726E" w:rsidRDefault="00A470A9" w:rsidP="00A470A9">
            <w:pPr>
              <w:pStyle w:val="Sansinterligne"/>
              <w:rPr>
                <w:rFonts w:ascii="Marianne" w:hAnsi="Marianne"/>
                <w:sz w:val="20"/>
                <w:szCs w:val="20"/>
              </w:rPr>
            </w:pPr>
          </w:p>
        </w:tc>
      </w:tr>
      <w:tr w:rsidR="00A470A9" w:rsidRPr="0054726E" w14:paraId="39A03D14"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062024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Système d’attache (solidité, maintien, description...)</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AFF9266" w14:textId="77777777" w:rsidR="00A470A9" w:rsidRPr="0054726E" w:rsidRDefault="00A470A9" w:rsidP="00A470A9">
            <w:pPr>
              <w:pStyle w:val="Sansinterligne"/>
              <w:rPr>
                <w:rFonts w:ascii="Marianne" w:hAnsi="Marianne"/>
                <w:sz w:val="20"/>
                <w:szCs w:val="20"/>
              </w:rPr>
            </w:pPr>
          </w:p>
        </w:tc>
      </w:tr>
      <w:tr w:rsidR="00AC6FC9" w:rsidRPr="0054726E" w14:paraId="6D9DC7B4"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4ECD29D" w14:textId="588C4D68"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C5896CA" w14:textId="77777777" w:rsidR="00AC6FC9" w:rsidRPr="0054726E" w:rsidRDefault="00AC6FC9" w:rsidP="00AC6FC9">
            <w:pPr>
              <w:pStyle w:val="Sansinterligne"/>
              <w:rPr>
                <w:rFonts w:ascii="Marianne" w:hAnsi="Marianne"/>
                <w:sz w:val="20"/>
                <w:szCs w:val="20"/>
              </w:rPr>
            </w:pPr>
          </w:p>
        </w:tc>
      </w:tr>
    </w:tbl>
    <w:p w14:paraId="53540301" w14:textId="77777777" w:rsidR="00E879C2" w:rsidRPr="0054726E" w:rsidRDefault="00E879C2" w:rsidP="00E879C2"/>
    <w:p w14:paraId="590415ED" w14:textId="77777777" w:rsidR="00E879C2" w:rsidRPr="0054726E" w:rsidRDefault="00E879C2" w:rsidP="00E879C2">
      <w:pPr>
        <w:pStyle w:val="Titre3"/>
        <w:numPr>
          <w:ilvl w:val="0"/>
          <w:numId w:val="0"/>
        </w:numPr>
        <w:rPr>
          <w:color w:val="002060"/>
          <w:sz w:val="20"/>
          <w:szCs w:val="20"/>
        </w:rPr>
      </w:pPr>
      <w:bookmarkStart w:id="834" w:name="_Toc207276931"/>
      <w:bookmarkStart w:id="835" w:name="__RefHeading___Toc34537_1669366336"/>
      <w:bookmarkStart w:id="836" w:name="_Toc214868153"/>
      <w:bookmarkStart w:id="837" w:name="_Toc215842676"/>
      <w:bookmarkStart w:id="838" w:name="_Toc216101389"/>
      <w:bookmarkStart w:id="839" w:name="_Toc216360502"/>
      <w:bookmarkStart w:id="840" w:name="_Toc216883390"/>
      <w:r w:rsidRPr="0054726E">
        <w:rPr>
          <w:color w:val="002060"/>
          <w:sz w:val="20"/>
          <w:szCs w:val="20"/>
        </w:rPr>
        <w:t xml:space="preserve">8-05. Insigne de corps </w:t>
      </w:r>
      <w:bookmarkEnd w:id="834"/>
      <w:bookmarkEnd w:id="835"/>
      <w:bookmarkEnd w:id="836"/>
      <w:r w:rsidRPr="0054726E">
        <w:rPr>
          <w:color w:val="002060"/>
          <w:sz w:val="20"/>
          <w:szCs w:val="20"/>
        </w:rPr>
        <w:t>terrestre</w:t>
      </w:r>
      <w:bookmarkEnd w:id="837"/>
      <w:bookmarkEnd w:id="838"/>
      <w:bookmarkEnd w:id="839"/>
      <w:bookmarkEnd w:id="840"/>
    </w:p>
    <w:p w14:paraId="0CCA19C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D2CFC2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04B209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1B6C9B4"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D2DEE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BD2EB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D40BA5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64A4F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C19F99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880BFD" w14:textId="77777777" w:rsidR="00E879C2" w:rsidRPr="0054726E" w:rsidRDefault="00E879C2" w:rsidP="00B52833">
            <w:pPr>
              <w:pStyle w:val="Sansinterligne"/>
              <w:rPr>
                <w:rFonts w:ascii="Marianne" w:hAnsi="Marianne"/>
                <w:sz w:val="20"/>
                <w:szCs w:val="20"/>
              </w:rPr>
            </w:pPr>
          </w:p>
        </w:tc>
      </w:tr>
      <w:tr w:rsidR="00E879C2" w:rsidRPr="0054726E" w14:paraId="1373F2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3A1FE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E6E1DE" w14:textId="77777777" w:rsidR="00E879C2" w:rsidRPr="0054726E" w:rsidRDefault="00E879C2" w:rsidP="00B52833">
            <w:pPr>
              <w:pStyle w:val="Sansinterligne"/>
              <w:rPr>
                <w:rFonts w:ascii="Marianne" w:hAnsi="Marianne"/>
                <w:i/>
                <w:iCs/>
                <w:sz w:val="20"/>
                <w:szCs w:val="20"/>
              </w:rPr>
            </w:pPr>
          </w:p>
        </w:tc>
      </w:tr>
      <w:tr w:rsidR="00A470A9" w:rsidRPr="0054726E" w14:paraId="06263A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FE9CCC" w14:textId="425DAE2B"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D23ACA" w14:textId="77777777" w:rsidR="00A470A9" w:rsidRPr="0054726E" w:rsidRDefault="00A470A9" w:rsidP="00A470A9">
            <w:pPr>
              <w:pStyle w:val="Sansinterligne"/>
              <w:rPr>
                <w:rFonts w:ascii="Marianne" w:hAnsi="Marianne"/>
                <w:i/>
                <w:iCs/>
                <w:sz w:val="20"/>
                <w:szCs w:val="20"/>
              </w:rPr>
            </w:pPr>
          </w:p>
        </w:tc>
      </w:tr>
      <w:tr w:rsidR="00A470A9" w:rsidRPr="0054726E" w14:paraId="7317FB3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30541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43595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0DFBB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métal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7DBFD9" w14:textId="77777777" w:rsidR="00A470A9" w:rsidRPr="0054726E" w:rsidRDefault="00A470A9" w:rsidP="00A470A9">
            <w:pPr>
              <w:pStyle w:val="Sansinterligne"/>
              <w:rPr>
                <w:rFonts w:ascii="Marianne" w:hAnsi="Marianne"/>
                <w:i/>
                <w:iCs/>
                <w:sz w:val="20"/>
                <w:szCs w:val="20"/>
              </w:rPr>
            </w:pPr>
          </w:p>
        </w:tc>
      </w:tr>
      <w:tr w:rsidR="00A470A9" w:rsidRPr="0054726E" w14:paraId="4E9CCD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BF40F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cuir composant le support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2B34FF" w14:textId="77777777" w:rsidR="00A470A9" w:rsidRPr="0054726E" w:rsidRDefault="00A470A9" w:rsidP="00A470A9">
            <w:pPr>
              <w:pStyle w:val="Sansinterligne"/>
              <w:rPr>
                <w:rFonts w:ascii="Marianne" w:hAnsi="Marianne"/>
                <w:i/>
                <w:iCs/>
                <w:sz w:val="20"/>
                <w:szCs w:val="20"/>
              </w:rPr>
            </w:pPr>
          </w:p>
        </w:tc>
      </w:tr>
      <w:tr w:rsidR="00A470A9" w:rsidRPr="0054726E" w14:paraId="76BD4FE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76A1E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aux chocs et aux nettoyages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2D8112" w14:textId="77777777" w:rsidR="00A470A9" w:rsidRPr="0054726E" w:rsidRDefault="00A470A9" w:rsidP="00A470A9">
            <w:pPr>
              <w:pStyle w:val="Sansinterligne"/>
              <w:rPr>
                <w:rFonts w:ascii="Marianne" w:hAnsi="Marianne"/>
                <w:sz w:val="20"/>
                <w:szCs w:val="20"/>
              </w:rPr>
            </w:pPr>
          </w:p>
        </w:tc>
      </w:tr>
      <w:tr w:rsidR="00A470A9" w:rsidRPr="0054726E" w14:paraId="27D24D4C"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57AF2BE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dessin</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7633445B" w14:textId="77777777" w:rsidR="00A470A9" w:rsidRPr="0054726E" w:rsidRDefault="00A470A9" w:rsidP="00A470A9">
            <w:pPr>
              <w:pStyle w:val="Sansinterligne"/>
              <w:rPr>
                <w:rFonts w:ascii="Marianne" w:hAnsi="Marianne"/>
                <w:sz w:val="20"/>
                <w:szCs w:val="20"/>
              </w:rPr>
            </w:pPr>
          </w:p>
        </w:tc>
      </w:tr>
      <w:tr w:rsidR="00A470A9" w:rsidRPr="0054726E" w14:paraId="279570B9"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9EC285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Système d’attache (solidité, maintien, description...)</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3D543C4" w14:textId="77777777" w:rsidR="00A470A9" w:rsidRPr="0054726E" w:rsidRDefault="00A470A9" w:rsidP="00A470A9">
            <w:pPr>
              <w:pStyle w:val="Sansinterligne"/>
              <w:rPr>
                <w:rFonts w:ascii="Marianne" w:hAnsi="Marianne"/>
                <w:sz w:val="20"/>
                <w:szCs w:val="20"/>
              </w:rPr>
            </w:pPr>
          </w:p>
        </w:tc>
      </w:tr>
      <w:tr w:rsidR="00AC6FC9" w:rsidRPr="0054726E" w14:paraId="305603E8"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EDA7D60" w14:textId="71B770DE"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08D166" w14:textId="77777777" w:rsidR="00AC6FC9" w:rsidRPr="0054726E" w:rsidRDefault="00AC6FC9" w:rsidP="00AC6FC9">
            <w:pPr>
              <w:pStyle w:val="Sansinterligne"/>
              <w:rPr>
                <w:rFonts w:ascii="Marianne" w:hAnsi="Marianne"/>
                <w:sz w:val="20"/>
                <w:szCs w:val="20"/>
              </w:rPr>
            </w:pPr>
          </w:p>
        </w:tc>
      </w:tr>
    </w:tbl>
    <w:p w14:paraId="2B123DBA" w14:textId="77777777" w:rsidR="00E879C2" w:rsidRPr="0054726E" w:rsidRDefault="00E879C2" w:rsidP="00E879C2"/>
    <w:p w14:paraId="75D6DE36" w14:textId="77777777" w:rsidR="00E879C2" w:rsidRPr="0054726E" w:rsidRDefault="00E879C2" w:rsidP="00E879C2">
      <w:pPr>
        <w:pStyle w:val="Titre3"/>
        <w:numPr>
          <w:ilvl w:val="0"/>
          <w:numId w:val="0"/>
        </w:numPr>
        <w:rPr>
          <w:sz w:val="20"/>
          <w:szCs w:val="20"/>
        </w:rPr>
      </w:pPr>
      <w:bookmarkStart w:id="841" w:name="_Toc214868154"/>
      <w:bookmarkStart w:id="842" w:name="__RefHeading___Toc34539_1669366336"/>
      <w:bookmarkStart w:id="843" w:name="_Toc215842677"/>
      <w:bookmarkStart w:id="844" w:name="_Toc216101390"/>
      <w:bookmarkStart w:id="845" w:name="_Toc216360503"/>
      <w:bookmarkStart w:id="846" w:name="_Toc216883391"/>
      <w:r w:rsidRPr="0054726E">
        <w:rPr>
          <w:sz w:val="20"/>
          <w:szCs w:val="20"/>
        </w:rPr>
        <w:t>8-06. Insigne métallique motocycliste et maître de chien</w:t>
      </w:r>
      <w:bookmarkEnd w:id="841"/>
      <w:bookmarkEnd w:id="842"/>
      <w:bookmarkEnd w:id="843"/>
      <w:bookmarkEnd w:id="844"/>
      <w:bookmarkEnd w:id="845"/>
      <w:bookmarkEnd w:id="846"/>
    </w:p>
    <w:p w14:paraId="4F17AF0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420E40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AA3AC9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3091A9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D91C8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28A9D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A5871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4DD92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8900A7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EEC069" w14:textId="77777777" w:rsidR="00E879C2" w:rsidRPr="0054726E" w:rsidRDefault="00E879C2" w:rsidP="00B52833">
            <w:pPr>
              <w:pStyle w:val="Sansinterligne"/>
              <w:rPr>
                <w:rFonts w:ascii="Marianne" w:hAnsi="Marianne"/>
                <w:sz w:val="20"/>
                <w:szCs w:val="20"/>
              </w:rPr>
            </w:pPr>
          </w:p>
        </w:tc>
      </w:tr>
      <w:tr w:rsidR="00E879C2" w:rsidRPr="0054726E" w14:paraId="1267C2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F5278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FA6E57" w14:textId="77777777" w:rsidR="00E879C2" w:rsidRPr="0054726E" w:rsidRDefault="00E879C2" w:rsidP="00B52833">
            <w:pPr>
              <w:pStyle w:val="Sansinterligne"/>
              <w:rPr>
                <w:rFonts w:ascii="Marianne" w:hAnsi="Marianne"/>
                <w:i/>
                <w:iCs/>
                <w:sz w:val="20"/>
                <w:szCs w:val="20"/>
              </w:rPr>
            </w:pPr>
          </w:p>
        </w:tc>
      </w:tr>
      <w:tr w:rsidR="00A470A9" w:rsidRPr="0054726E" w14:paraId="6007BA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31CE35" w14:textId="23DB1293"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C0A85D" w14:textId="77777777" w:rsidR="00A470A9" w:rsidRPr="0054726E" w:rsidRDefault="00A470A9" w:rsidP="00A470A9">
            <w:pPr>
              <w:pStyle w:val="Sansinterligne"/>
              <w:rPr>
                <w:rFonts w:ascii="Marianne" w:hAnsi="Marianne"/>
                <w:i/>
                <w:iCs/>
                <w:sz w:val="20"/>
                <w:szCs w:val="20"/>
              </w:rPr>
            </w:pPr>
          </w:p>
        </w:tc>
      </w:tr>
      <w:tr w:rsidR="00A470A9" w:rsidRPr="0054726E" w14:paraId="091148B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1A1038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6D645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1FFCF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métal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391B3A" w14:textId="77777777" w:rsidR="00A470A9" w:rsidRPr="0054726E" w:rsidRDefault="00A470A9" w:rsidP="00A470A9">
            <w:pPr>
              <w:pStyle w:val="Sansinterligne"/>
              <w:rPr>
                <w:rFonts w:ascii="Marianne" w:hAnsi="Marianne"/>
                <w:i/>
                <w:iCs/>
                <w:sz w:val="20"/>
                <w:szCs w:val="20"/>
              </w:rPr>
            </w:pPr>
          </w:p>
        </w:tc>
      </w:tr>
      <w:tr w:rsidR="00A470A9" w:rsidRPr="0054726E" w14:paraId="075F8D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2AB50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cuir composant le support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6EFFFE" w14:textId="77777777" w:rsidR="00A470A9" w:rsidRPr="0054726E" w:rsidRDefault="00A470A9" w:rsidP="00A470A9">
            <w:pPr>
              <w:pStyle w:val="Sansinterligne"/>
              <w:rPr>
                <w:rFonts w:ascii="Marianne" w:hAnsi="Marianne"/>
                <w:i/>
                <w:iCs/>
                <w:sz w:val="20"/>
                <w:szCs w:val="20"/>
              </w:rPr>
            </w:pPr>
          </w:p>
        </w:tc>
      </w:tr>
      <w:tr w:rsidR="00A470A9" w:rsidRPr="0054726E" w14:paraId="4F7CF5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B8431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aux chocs et aux nettoyages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F22B88" w14:textId="77777777" w:rsidR="00A470A9" w:rsidRPr="0054726E" w:rsidRDefault="00A470A9" w:rsidP="00A470A9">
            <w:pPr>
              <w:pStyle w:val="Sansinterligne"/>
              <w:rPr>
                <w:rFonts w:ascii="Marianne" w:hAnsi="Marianne"/>
                <w:sz w:val="20"/>
                <w:szCs w:val="20"/>
              </w:rPr>
            </w:pPr>
          </w:p>
        </w:tc>
      </w:tr>
      <w:tr w:rsidR="00A470A9" w:rsidRPr="0054726E" w14:paraId="62D42A87"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07E3C59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dessin</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481EDB69" w14:textId="77777777" w:rsidR="00A470A9" w:rsidRPr="0054726E" w:rsidRDefault="00A470A9" w:rsidP="00A470A9">
            <w:pPr>
              <w:pStyle w:val="Sansinterligne"/>
              <w:rPr>
                <w:rFonts w:ascii="Marianne" w:hAnsi="Marianne"/>
                <w:sz w:val="20"/>
                <w:szCs w:val="20"/>
              </w:rPr>
            </w:pPr>
          </w:p>
        </w:tc>
      </w:tr>
      <w:tr w:rsidR="00A470A9" w:rsidRPr="0054726E" w14:paraId="40FA0387"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0705FA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Système d’attache (solidité, maintien, description...)</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2123EA4" w14:textId="77777777" w:rsidR="00A470A9" w:rsidRPr="0054726E" w:rsidRDefault="00A470A9" w:rsidP="00A470A9">
            <w:pPr>
              <w:pStyle w:val="Sansinterligne"/>
              <w:rPr>
                <w:rFonts w:ascii="Marianne" w:hAnsi="Marianne"/>
                <w:sz w:val="20"/>
                <w:szCs w:val="20"/>
              </w:rPr>
            </w:pPr>
          </w:p>
        </w:tc>
      </w:tr>
      <w:tr w:rsidR="00AC6FC9" w:rsidRPr="0054726E" w14:paraId="58E36246"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FD0E876" w14:textId="280ED2B1"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C72BDAC" w14:textId="77777777" w:rsidR="00AC6FC9" w:rsidRPr="0054726E" w:rsidRDefault="00AC6FC9" w:rsidP="00AC6FC9">
            <w:pPr>
              <w:pStyle w:val="Sansinterligne"/>
              <w:rPr>
                <w:rFonts w:ascii="Marianne" w:hAnsi="Marianne"/>
                <w:sz w:val="20"/>
                <w:szCs w:val="20"/>
              </w:rPr>
            </w:pPr>
          </w:p>
        </w:tc>
      </w:tr>
    </w:tbl>
    <w:p w14:paraId="357D4577" w14:textId="77777777" w:rsidR="00E879C2" w:rsidRPr="0054726E" w:rsidRDefault="00E879C2" w:rsidP="00E879C2">
      <w:pPr>
        <w:pStyle w:val="Contents1"/>
        <w:rPr>
          <w:rFonts w:ascii="Marianne" w:hAnsi="Marianne"/>
          <w:color w:val="002060"/>
          <w:sz w:val="20"/>
          <w:szCs w:val="20"/>
          <w:u w:val="single" w:color="FF0000"/>
        </w:rPr>
      </w:pPr>
    </w:p>
    <w:p w14:paraId="21DEA373" w14:textId="77777777" w:rsidR="00E879C2" w:rsidRPr="0054726E" w:rsidRDefault="00E879C2" w:rsidP="00E879C2"/>
    <w:p w14:paraId="7531359C" w14:textId="77777777" w:rsidR="00E879C2" w:rsidRPr="0054726E" w:rsidRDefault="00E879C2" w:rsidP="00E879C2">
      <w:pPr>
        <w:pStyle w:val="Titre3"/>
        <w:numPr>
          <w:ilvl w:val="0"/>
          <w:numId w:val="0"/>
        </w:numPr>
        <w:rPr>
          <w:color w:val="002060"/>
          <w:sz w:val="20"/>
          <w:szCs w:val="20"/>
        </w:rPr>
      </w:pPr>
      <w:bookmarkStart w:id="847" w:name="_Toc214868155"/>
      <w:bookmarkStart w:id="848" w:name="__RefHeading___Toc34541_1669366336"/>
      <w:bookmarkStart w:id="849" w:name="_Toc207276933"/>
      <w:bookmarkStart w:id="850" w:name="_Toc215842678"/>
      <w:bookmarkStart w:id="851" w:name="_Toc216101391"/>
      <w:bookmarkStart w:id="852" w:name="_Toc216360504"/>
      <w:bookmarkStart w:id="853" w:name="_Toc216883392"/>
      <w:r w:rsidRPr="0054726E">
        <w:rPr>
          <w:color w:val="002060"/>
          <w:sz w:val="20"/>
          <w:szCs w:val="20"/>
        </w:rPr>
        <w:t xml:space="preserve">8-07. Insigne de poitrine </w:t>
      </w:r>
      <w:bookmarkEnd w:id="847"/>
      <w:bookmarkEnd w:id="848"/>
      <w:bookmarkEnd w:id="849"/>
      <w:r w:rsidRPr="0054726E">
        <w:rPr>
          <w:color w:val="002060"/>
          <w:sz w:val="20"/>
          <w:szCs w:val="20"/>
        </w:rPr>
        <w:t>douane</w:t>
      </w:r>
      <w:bookmarkEnd w:id="850"/>
      <w:bookmarkEnd w:id="851"/>
      <w:bookmarkEnd w:id="852"/>
      <w:bookmarkEnd w:id="853"/>
    </w:p>
    <w:p w14:paraId="7BE2A2C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DB7DC62"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08B5E9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2049BD4"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8E712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98691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A3E87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DAF34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BB2B2E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86C4F3" w14:textId="77777777" w:rsidR="00E879C2" w:rsidRPr="0054726E" w:rsidRDefault="00E879C2" w:rsidP="00B52833">
            <w:pPr>
              <w:pStyle w:val="Sansinterligne"/>
              <w:rPr>
                <w:rFonts w:ascii="Marianne" w:hAnsi="Marianne"/>
                <w:sz w:val="20"/>
                <w:szCs w:val="20"/>
              </w:rPr>
            </w:pPr>
          </w:p>
        </w:tc>
      </w:tr>
      <w:tr w:rsidR="00E879C2" w:rsidRPr="0054726E" w14:paraId="64133D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E02E1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53CE05" w14:textId="77777777" w:rsidR="00E879C2" w:rsidRPr="0054726E" w:rsidRDefault="00E879C2" w:rsidP="00B52833">
            <w:pPr>
              <w:pStyle w:val="Sansinterligne"/>
              <w:rPr>
                <w:rFonts w:ascii="Marianne" w:hAnsi="Marianne"/>
                <w:i/>
                <w:iCs/>
                <w:sz w:val="20"/>
                <w:szCs w:val="20"/>
              </w:rPr>
            </w:pPr>
          </w:p>
        </w:tc>
      </w:tr>
      <w:tr w:rsidR="00A470A9" w:rsidRPr="0054726E" w14:paraId="75DC53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E23B783" w14:textId="186C485C"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43DF59" w14:textId="77777777" w:rsidR="00A470A9" w:rsidRPr="0054726E" w:rsidRDefault="00A470A9" w:rsidP="00A470A9">
            <w:pPr>
              <w:pStyle w:val="Sansinterligne"/>
              <w:rPr>
                <w:rFonts w:ascii="Marianne" w:hAnsi="Marianne"/>
                <w:i/>
                <w:iCs/>
                <w:sz w:val="20"/>
                <w:szCs w:val="20"/>
              </w:rPr>
            </w:pPr>
          </w:p>
        </w:tc>
      </w:tr>
      <w:tr w:rsidR="00A470A9" w:rsidRPr="0054726E" w14:paraId="75AEDB9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134E7D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006B1F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2B7B2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1FBF9D" w14:textId="77777777" w:rsidR="00A470A9" w:rsidRPr="0054726E" w:rsidRDefault="00A470A9" w:rsidP="00A470A9">
            <w:pPr>
              <w:pStyle w:val="Sansinterligne"/>
              <w:rPr>
                <w:rFonts w:ascii="Marianne" w:hAnsi="Marianne"/>
                <w:i/>
                <w:iCs/>
                <w:sz w:val="20"/>
                <w:szCs w:val="20"/>
              </w:rPr>
            </w:pPr>
          </w:p>
        </w:tc>
      </w:tr>
      <w:tr w:rsidR="00A470A9" w:rsidRPr="0054726E" w14:paraId="2CBA0E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E638F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23DBF4" w14:textId="77777777" w:rsidR="00A470A9" w:rsidRPr="0054726E" w:rsidRDefault="00A470A9" w:rsidP="00A470A9">
            <w:pPr>
              <w:pStyle w:val="Sansinterligne"/>
              <w:rPr>
                <w:rFonts w:ascii="Marianne" w:hAnsi="Marianne"/>
                <w:i/>
                <w:iCs/>
                <w:sz w:val="20"/>
                <w:szCs w:val="20"/>
              </w:rPr>
            </w:pPr>
          </w:p>
        </w:tc>
      </w:tr>
      <w:tr w:rsidR="00A470A9" w:rsidRPr="0054726E" w14:paraId="7D439B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C6B14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8BA4F1" w14:textId="77777777" w:rsidR="00A470A9" w:rsidRPr="0054726E" w:rsidRDefault="00A470A9" w:rsidP="00A470A9">
            <w:pPr>
              <w:pStyle w:val="Sansinterligne"/>
              <w:rPr>
                <w:rFonts w:ascii="Marianne" w:hAnsi="Marianne"/>
                <w:sz w:val="20"/>
                <w:szCs w:val="20"/>
              </w:rPr>
            </w:pPr>
          </w:p>
        </w:tc>
      </w:tr>
      <w:tr w:rsidR="00A470A9" w:rsidRPr="0054726E" w14:paraId="577E0A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B4312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CE0AB9" w14:textId="77777777" w:rsidR="00A470A9" w:rsidRPr="0054726E" w:rsidRDefault="00A470A9" w:rsidP="00A470A9">
            <w:pPr>
              <w:pStyle w:val="Sansinterligne"/>
              <w:rPr>
                <w:rFonts w:ascii="Marianne" w:hAnsi="Marianne"/>
                <w:sz w:val="20"/>
                <w:szCs w:val="20"/>
              </w:rPr>
            </w:pPr>
          </w:p>
        </w:tc>
      </w:tr>
      <w:tr w:rsidR="00A470A9" w:rsidRPr="0054726E" w14:paraId="0C2A20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56C92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6F0BF2" w14:textId="77777777" w:rsidR="00A470A9" w:rsidRPr="0054726E" w:rsidRDefault="00A470A9" w:rsidP="00A470A9">
            <w:pPr>
              <w:pStyle w:val="Sansinterligne"/>
              <w:rPr>
                <w:rFonts w:ascii="Marianne" w:hAnsi="Marianne"/>
                <w:i/>
                <w:iCs/>
                <w:sz w:val="20"/>
                <w:szCs w:val="20"/>
              </w:rPr>
            </w:pPr>
          </w:p>
        </w:tc>
      </w:tr>
      <w:tr w:rsidR="00A470A9" w:rsidRPr="0054726E" w14:paraId="6409DD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33630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6C1FBA" w14:textId="77777777" w:rsidR="00A470A9" w:rsidRPr="0054726E" w:rsidRDefault="00A470A9" w:rsidP="00A470A9">
            <w:pPr>
              <w:pStyle w:val="Sansinterligne"/>
              <w:rPr>
                <w:rFonts w:ascii="Marianne" w:hAnsi="Marianne"/>
                <w:i/>
                <w:iCs/>
                <w:sz w:val="20"/>
                <w:szCs w:val="20"/>
              </w:rPr>
            </w:pPr>
          </w:p>
        </w:tc>
      </w:tr>
      <w:tr w:rsidR="00A470A9" w:rsidRPr="0054726E" w14:paraId="4FC8AF20"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69932E7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4E69E6D1" w14:textId="77777777" w:rsidR="00A470A9" w:rsidRPr="0054726E" w:rsidRDefault="00A470A9" w:rsidP="00A470A9">
            <w:pPr>
              <w:pStyle w:val="Sansinterligne"/>
              <w:rPr>
                <w:rFonts w:ascii="Marianne" w:hAnsi="Marianne"/>
                <w:i/>
                <w:iCs/>
                <w:sz w:val="20"/>
                <w:szCs w:val="20"/>
              </w:rPr>
            </w:pPr>
          </w:p>
        </w:tc>
      </w:tr>
      <w:tr w:rsidR="00A470A9" w:rsidRPr="0054726E" w14:paraId="2E717FA3"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0F3383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DC15F4A" w14:textId="77777777" w:rsidR="00A470A9" w:rsidRPr="0054726E" w:rsidRDefault="00A470A9" w:rsidP="00A470A9">
            <w:pPr>
              <w:pStyle w:val="Sansinterligne"/>
              <w:rPr>
                <w:rFonts w:ascii="Marianne" w:hAnsi="Marianne"/>
                <w:i/>
                <w:iCs/>
                <w:sz w:val="20"/>
                <w:szCs w:val="20"/>
              </w:rPr>
            </w:pPr>
          </w:p>
        </w:tc>
      </w:tr>
      <w:tr w:rsidR="00AC6FC9" w:rsidRPr="0054726E" w14:paraId="6C88EDEC"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68BD44D" w14:textId="58FD74F7"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D5C6484" w14:textId="77777777" w:rsidR="00AC6FC9" w:rsidRPr="0054726E" w:rsidRDefault="00AC6FC9" w:rsidP="00AC6FC9">
            <w:pPr>
              <w:pStyle w:val="Sansinterligne"/>
              <w:rPr>
                <w:rFonts w:ascii="Marianne" w:hAnsi="Marianne"/>
                <w:i/>
                <w:iCs/>
                <w:sz w:val="20"/>
                <w:szCs w:val="20"/>
              </w:rPr>
            </w:pPr>
          </w:p>
        </w:tc>
      </w:tr>
    </w:tbl>
    <w:p w14:paraId="533A5D77" w14:textId="77777777" w:rsidR="00E879C2" w:rsidRPr="0054726E" w:rsidRDefault="00E879C2" w:rsidP="00E879C2"/>
    <w:p w14:paraId="0120827D" w14:textId="77777777" w:rsidR="00E879C2" w:rsidRPr="0054726E" w:rsidRDefault="00E879C2" w:rsidP="00E879C2">
      <w:pPr>
        <w:pStyle w:val="Titre3"/>
        <w:numPr>
          <w:ilvl w:val="0"/>
          <w:numId w:val="0"/>
        </w:numPr>
        <w:rPr>
          <w:color w:val="002060"/>
          <w:sz w:val="20"/>
          <w:szCs w:val="20"/>
        </w:rPr>
      </w:pPr>
      <w:bookmarkStart w:id="854" w:name="_Toc207276934"/>
      <w:bookmarkStart w:id="855" w:name="__RefHeading___Toc34543_1669366336"/>
      <w:bookmarkStart w:id="856" w:name="_Toc214868156"/>
      <w:bookmarkStart w:id="857" w:name="_Toc215842679"/>
      <w:bookmarkStart w:id="858" w:name="_Toc216101392"/>
      <w:bookmarkStart w:id="859" w:name="_Toc216360505"/>
      <w:bookmarkStart w:id="860" w:name="_Toc216883393"/>
      <w:r w:rsidRPr="0054726E">
        <w:rPr>
          <w:color w:val="002060"/>
          <w:sz w:val="20"/>
          <w:szCs w:val="20"/>
        </w:rPr>
        <w:t>8-08. Tissu de galonnage aéromaritime au mètre</w:t>
      </w:r>
      <w:bookmarkEnd w:id="854"/>
      <w:bookmarkEnd w:id="855"/>
      <w:bookmarkEnd w:id="856"/>
      <w:bookmarkEnd w:id="857"/>
      <w:bookmarkEnd w:id="858"/>
      <w:bookmarkEnd w:id="859"/>
      <w:bookmarkEnd w:id="860"/>
    </w:p>
    <w:p w14:paraId="573AAA3C"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2E33B9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0A19BD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17F72C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724FE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6FFE6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E9C2C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6359C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B78933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veste ou sur une casquette plate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B58AD7" w14:textId="77777777" w:rsidR="00E879C2" w:rsidRPr="0054726E" w:rsidRDefault="00E879C2" w:rsidP="00B52833">
            <w:pPr>
              <w:pStyle w:val="Sansinterligne"/>
              <w:rPr>
                <w:rFonts w:ascii="Marianne" w:hAnsi="Marianne"/>
                <w:sz w:val="20"/>
                <w:szCs w:val="20"/>
              </w:rPr>
            </w:pPr>
          </w:p>
        </w:tc>
      </w:tr>
      <w:tr w:rsidR="00E879C2" w:rsidRPr="0054726E" w14:paraId="06F38C1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7088E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3FB444" w14:textId="77777777" w:rsidR="00E879C2" w:rsidRPr="0054726E" w:rsidRDefault="00E879C2" w:rsidP="00B52833">
            <w:pPr>
              <w:pStyle w:val="Sansinterligne"/>
              <w:rPr>
                <w:rFonts w:ascii="Marianne" w:hAnsi="Marianne"/>
                <w:i/>
                <w:iCs/>
                <w:sz w:val="20"/>
                <w:szCs w:val="20"/>
              </w:rPr>
            </w:pPr>
          </w:p>
        </w:tc>
      </w:tr>
      <w:tr w:rsidR="00A470A9" w:rsidRPr="0054726E" w14:paraId="6E2E64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9B0FF7" w14:textId="736B9899"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02A95" w14:textId="77777777" w:rsidR="00A470A9" w:rsidRPr="0054726E" w:rsidRDefault="00A470A9" w:rsidP="00A470A9">
            <w:pPr>
              <w:pStyle w:val="Sansinterligne"/>
              <w:rPr>
                <w:rFonts w:ascii="Marianne" w:hAnsi="Marianne"/>
                <w:i/>
                <w:iCs/>
                <w:sz w:val="20"/>
                <w:szCs w:val="20"/>
              </w:rPr>
            </w:pPr>
          </w:p>
        </w:tc>
      </w:tr>
      <w:tr w:rsidR="00A470A9" w:rsidRPr="0054726E" w14:paraId="6CA6EFE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51293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CCA18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4F6C3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F6F2B7" w14:textId="77777777" w:rsidR="00A470A9" w:rsidRPr="0054726E" w:rsidRDefault="00A470A9" w:rsidP="00A470A9">
            <w:pPr>
              <w:pStyle w:val="Sansinterligne"/>
              <w:rPr>
                <w:rFonts w:ascii="Marianne" w:hAnsi="Marianne"/>
                <w:i/>
                <w:iCs/>
                <w:sz w:val="20"/>
                <w:szCs w:val="20"/>
              </w:rPr>
            </w:pPr>
          </w:p>
        </w:tc>
      </w:tr>
      <w:tr w:rsidR="00A470A9" w:rsidRPr="0054726E" w14:paraId="01F9CC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1D547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3DE7FE" w14:textId="77777777" w:rsidR="00A470A9" w:rsidRPr="0054726E" w:rsidRDefault="00A470A9" w:rsidP="00A470A9">
            <w:pPr>
              <w:pStyle w:val="Sansinterligne"/>
              <w:rPr>
                <w:rFonts w:ascii="Marianne" w:hAnsi="Marianne"/>
                <w:i/>
                <w:iCs/>
                <w:sz w:val="20"/>
                <w:szCs w:val="20"/>
              </w:rPr>
            </w:pPr>
          </w:p>
        </w:tc>
      </w:tr>
      <w:tr w:rsidR="00A470A9" w:rsidRPr="0054726E" w14:paraId="235D5D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32798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6E5FC9" w14:textId="77777777" w:rsidR="00A470A9" w:rsidRPr="0054726E" w:rsidRDefault="00A470A9" w:rsidP="00A470A9">
            <w:pPr>
              <w:pStyle w:val="Sansinterligne"/>
              <w:rPr>
                <w:rFonts w:ascii="Marianne" w:hAnsi="Marianne"/>
                <w:sz w:val="20"/>
                <w:szCs w:val="20"/>
              </w:rPr>
            </w:pPr>
          </w:p>
        </w:tc>
      </w:tr>
      <w:tr w:rsidR="00A470A9" w:rsidRPr="0054726E" w14:paraId="44F6452F"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4FDF0CB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 boulochage</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AF786AC" w14:textId="77777777" w:rsidR="00A470A9" w:rsidRPr="0054726E" w:rsidRDefault="00A470A9" w:rsidP="00A470A9">
            <w:pPr>
              <w:pStyle w:val="Sansinterligne"/>
              <w:rPr>
                <w:rFonts w:ascii="Marianne" w:hAnsi="Marianne"/>
                <w:sz w:val="20"/>
                <w:szCs w:val="20"/>
              </w:rPr>
            </w:pPr>
          </w:p>
        </w:tc>
      </w:tr>
      <w:tr w:rsidR="00A470A9" w:rsidRPr="0054726E" w14:paraId="7C38627B"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6C8E79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et aux frottements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69DC61" w14:textId="77777777" w:rsidR="00A470A9" w:rsidRPr="0054726E" w:rsidRDefault="00A470A9" w:rsidP="00A470A9">
            <w:pPr>
              <w:pStyle w:val="Sansinterligne"/>
              <w:rPr>
                <w:rFonts w:ascii="Marianne" w:hAnsi="Marianne"/>
                <w:i/>
                <w:iCs/>
                <w:sz w:val="20"/>
                <w:szCs w:val="20"/>
              </w:rPr>
            </w:pPr>
          </w:p>
        </w:tc>
      </w:tr>
      <w:tr w:rsidR="00AC6FC9" w:rsidRPr="0054726E" w14:paraId="73F8101E"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51E207A" w14:textId="33C978C4"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FD0AFE1" w14:textId="77777777" w:rsidR="00AC6FC9" w:rsidRPr="0054726E" w:rsidRDefault="00AC6FC9" w:rsidP="00AC6FC9">
            <w:pPr>
              <w:pStyle w:val="Sansinterligne"/>
              <w:rPr>
                <w:rFonts w:ascii="Marianne" w:hAnsi="Marianne"/>
                <w:i/>
                <w:iCs/>
                <w:sz w:val="20"/>
                <w:szCs w:val="20"/>
              </w:rPr>
            </w:pPr>
          </w:p>
        </w:tc>
      </w:tr>
    </w:tbl>
    <w:p w14:paraId="1A270272" w14:textId="77777777" w:rsidR="00E879C2" w:rsidRPr="0054726E" w:rsidRDefault="00E879C2" w:rsidP="00E879C2"/>
    <w:p w14:paraId="65958955" w14:textId="77777777" w:rsidR="00E879C2" w:rsidRPr="0054726E" w:rsidRDefault="00E879C2" w:rsidP="00E879C2">
      <w:pPr>
        <w:pStyle w:val="Titre3"/>
        <w:numPr>
          <w:ilvl w:val="0"/>
          <w:numId w:val="0"/>
        </w:numPr>
        <w:rPr>
          <w:color w:val="002060"/>
          <w:sz w:val="20"/>
          <w:szCs w:val="20"/>
        </w:rPr>
      </w:pPr>
      <w:bookmarkStart w:id="861" w:name="_Toc207276935"/>
      <w:bookmarkStart w:id="862" w:name="__RefHeading___Toc34545_1669366336"/>
      <w:bookmarkStart w:id="863" w:name="_Toc214868157"/>
      <w:bookmarkStart w:id="864" w:name="_Toc215842680"/>
      <w:bookmarkStart w:id="865" w:name="_Toc216101393"/>
      <w:bookmarkStart w:id="866" w:name="_Toc216360506"/>
      <w:bookmarkStart w:id="867" w:name="_Toc216883394"/>
      <w:r w:rsidRPr="0054726E">
        <w:rPr>
          <w:color w:val="002060"/>
          <w:sz w:val="20"/>
          <w:szCs w:val="20"/>
        </w:rPr>
        <w:t>8-09. Insigne de casquette plate et de tricorne aéromaritime (catégories A, B et C</w:t>
      </w:r>
      <w:bookmarkEnd w:id="861"/>
      <w:bookmarkEnd w:id="862"/>
      <w:bookmarkEnd w:id="863"/>
      <w:r w:rsidRPr="0054726E">
        <w:rPr>
          <w:color w:val="002060"/>
          <w:sz w:val="20"/>
          <w:szCs w:val="20"/>
        </w:rPr>
        <w:t>)</w:t>
      </w:r>
      <w:bookmarkEnd w:id="864"/>
      <w:bookmarkEnd w:id="865"/>
      <w:bookmarkEnd w:id="866"/>
      <w:bookmarkEnd w:id="867"/>
    </w:p>
    <w:p w14:paraId="34C26B6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DE9DB7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19E387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B329DCC"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96409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380C0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0D72C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DC5D7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3FBA86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casquette plate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794EF7" w14:textId="77777777" w:rsidR="00E879C2" w:rsidRPr="0054726E" w:rsidRDefault="00E879C2" w:rsidP="00B52833">
            <w:pPr>
              <w:pStyle w:val="Sansinterligne"/>
              <w:rPr>
                <w:rFonts w:ascii="Marianne" w:hAnsi="Marianne"/>
                <w:sz w:val="20"/>
                <w:szCs w:val="20"/>
              </w:rPr>
            </w:pPr>
          </w:p>
        </w:tc>
      </w:tr>
      <w:tr w:rsidR="00E879C2" w:rsidRPr="0054726E" w14:paraId="37E0CB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DCA57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C53075" w14:textId="77777777" w:rsidR="00E879C2" w:rsidRPr="0054726E" w:rsidRDefault="00E879C2" w:rsidP="00B52833">
            <w:pPr>
              <w:pStyle w:val="Sansinterligne"/>
              <w:rPr>
                <w:rFonts w:ascii="Marianne" w:hAnsi="Marianne"/>
                <w:i/>
                <w:iCs/>
                <w:sz w:val="20"/>
                <w:szCs w:val="20"/>
              </w:rPr>
            </w:pPr>
          </w:p>
        </w:tc>
      </w:tr>
      <w:tr w:rsidR="00A470A9" w:rsidRPr="0054726E" w14:paraId="3965F6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80C71C" w14:textId="3A940EC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638159" w14:textId="77777777" w:rsidR="00A470A9" w:rsidRPr="0054726E" w:rsidRDefault="00A470A9" w:rsidP="00A470A9">
            <w:pPr>
              <w:pStyle w:val="Sansinterligne"/>
              <w:rPr>
                <w:rFonts w:ascii="Marianne" w:hAnsi="Marianne"/>
                <w:i/>
                <w:iCs/>
                <w:sz w:val="20"/>
                <w:szCs w:val="20"/>
              </w:rPr>
            </w:pPr>
          </w:p>
        </w:tc>
      </w:tr>
      <w:tr w:rsidR="00A470A9" w:rsidRPr="0054726E" w14:paraId="215822A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5D8985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BA1B3A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37637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EEFE61" w14:textId="77777777" w:rsidR="00A470A9" w:rsidRPr="0054726E" w:rsidRDefault="00A470A9" w:rsidP="00A470A9">
            <w:pPr>
              <w:pStyle w:val="Sansinterligne"/>
              <w:rPr>
                <w:rFonts w:ascii="Marianne" w:hAnsi="Marianne"/>
                <w:i/>
                <w:iCs/>
                <w:sz w:val="20"/>
                <w:szCs w:val="20"/>
              </w:rPr>
            </w:pPr>
          </w:p>
        </w:tc>
      </w:tr>
      <w:tr w:rsidR="00A470A9" w:rsidRPr="0054726E" w14:paraId="38F155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7583B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4A6429" w14:textId="77777777" w:rsidR="00A470A9" w:rsidRPr="0054726E" w:rsidRDefault="00A470A9" w:rsidP="00A470A9">
            <w:pPr>
              <w:pStyle w:val="Sansinterligne"/>
              <w:rPr>
                <w:rFonts w:ascii="Marianne" w:hAnsi="Marianne"/>
                <w:i/>
                <w:iCs/>
                <w:sz w:val="20"/>
                <w:szCs w:val="20"/>
              </w:rPr>
            </w:pPr>
          </w:p>
        </w:tc>
      </w:tr>
      <w:tr w:rsidR="00A470A9" w:rsidRPr="0054726E" w14:paraId="79CEA0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6D030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l’abrasion du tissu de fond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1B0653" w14:textId="77777777" w:rsidR="00A470A9" w:rsidRPr="0054726E" w:rsidRDefault="00A470A9" w:rsidP="00A470A9">
            <w:pPr>
              <w:pStyle w:val="Sansinterligne"/>
              <w:rPr>
                <w:rFonts w:ascii="Marianne" w:hAnsi="Marianne"/>
                <w:i/>
                <w:iCs/>
                <w:sz w:val="20"/>
                <w:szCs w:val="20"/>
              </w:rPr>
            </w:pPr>
          </w:p>
        </w:tc>
      </w:tr>
      <w:tr w:rsidR="00A470A9" w:rsidRPr="0054726E" w14:paraId="3BED16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02765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 boulochage du tissu de fond</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834B51" w14:textId="77777777" w:rsidR="00A470A9" w:rsidRPr="0054726E" w:rsidRDefault="00A470A9" w:rsidP="00A470A9">
            <w:pPr>
              <w:pStyle w:val="Sansinterligne"/>
              <w:rPr>
                <w:rFonts w:ascii="Marianne" w:hAnsi="Marianne"/>
                <w:i/>
                <w:iCs/>
                <w:sz w:val="20"/>
                <w:szCs w:val="20"/>
              </w:rPr>
            </w:pPr>
          </w:p>
        </w:tc>
      </w:tr>
      <w:tr w:rsidR="00A470A9" w:rsidRPr="0054726E" w14:paraId="263511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76B03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5287EC" w14:textId="77777777" w:rsidR="00A470A9" w:rsidRPr="0054726E" w:rsidRDefault="00A470A9" w:rsidP="00A470A9">
            <w:pPr>
              <w:pStyle w:val="Sansinterligne"/>
              <w:rPr>
                <w:rFonts w:ascii="Marianne" w:hAnsi="Marianne"/>
                <w:i/>
                <w:iCs/>
                <w:sz w:val="20"/>
                <w:szCs w:val="20"/>
              </w:rPr>
            </w:pPr>
          </w:p>
        </w:tc>
      </w:tr>
      <w:tr w:rsidR="00A470A9" w:rsidRPr="0054726E" w14:paraId="0E071C45"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5CF5A76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5723A894" w14:textId="77777777" w:rsidR="00A470A9" w:rsidRPr="0054726E" w:rsidRDefault="00A470A9" w:rsidP="00A470A9">
            <w:pPr>
              <w:pStyle w:val="Sansinterligne"/>
              <w:rPr>
                <w:rFonts w:ascii="Marianne" w:hAnsi="Marianne"/>
                <w:i/>
                <w:iCs/>
                <w:sz w:val="20"/>
                <w:szCs w:val="20"/>
              </w:rPr>
            </w:pPr>
          </w:p>
        </w:tc>
      </w:tr>
      <w:tr w:rsidR="00A470A9" w:rsidRPr="0054726E" w14:paraId="6EA393E4"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1D4492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062419" w14:textId="77777777" w:rsidR="00A470A9" w:rsidRPr="0054726E" w:rsidRDefault="00A470A9" w:rsidP="00A470A9">
            <w:pPr>
              <w:pStyle w:val="Sansinterligne"/>
              <w:rPr>
                <w:rFonts w:ascii="Marianne" w:hAnsi="Marianne"/>
                <w:i/>
                <w:iCs/>
                <w:sz w:val="20"/>
                <w:szCs w:val="20"/>
              </w:rPr>
            </w:pPr>
          </w:p>
        </w:tc>
      </w:tr>
      <w:tr w:rsidR="00AC6FC9" w:rsidRPr="0054726E" w14:paraId="469DC2A9"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F6E56D9" w14:textId="561E7D0C"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706B014" w14:textId="77777777" w:rsidR="00AC6FC9" w:rsidRPr="0054726E" w:rsidRDefault="00AC6FC9" w:rsidP="00AC6FC9">
            <w:pPr>
              <w:pStyle w:val="Sansinterligne"/>
              <w:rPr>
                <w:rFonts w:ascii="Marianne" w:hAnsi="Marianne"/>
                <w:i/>
                <w:iCs/>
                <w:sz w:val="20"/>
                <w:szCs w:val="20"/>
              </w:rPr>
            </w:pPr>
          </w:p>
        </w:tc>
      </w:tr>
    </w:tbl>
    <w:p w14:paraId="146D969B" w14:textId="77777777" w:rsidR="00E879C2" w:rsidRPr="0054726E" w:rsidRDefault="00E879C2" w:rsidP="00E879C2"/>
    <w:p w14:paraId="4B3766B0" w14:textId="77777777" w:rsidR="00E879C2" w:rsidRPr="0054726E" w:rsidRDefault="00E879C2" w:rsidP="00E879C2">
      <w:pPr>
        <w:pStyle w:val="Titre3"/>
        <w:numPr>
          <w:ilvl w:val="0"/>
          <w:numId w:val="0"/>
        </w:numPr>
        <w:rPr>
          <w:color w:val="002060"/>
          <w:sz w:val="20"/>
          <w:szCs w:val="20"/>
        </w:rPr>
      </w:pPr>
      <w:bookmarkStart w:id="868" w:name="_Toc214868158"/>
      <w:bookmarkStart w:id="869" w:name="__RefHeading___Toc34547_1669366336"/>
      <w:bookmarkStart w:id="870" w:name="_Toc207276936"/>
      <w:bookmarkStart w:id="871" w:name="_Toc215842681"/>
      <w:bookmarkStart w:id="872" w:name="_Toc216101394"/>
      <w:bookmarkStart w:id="873" w:name="_Toc216360507"/>
      <w:bookmarkStart w:id="874" w:name="_Toc216883395"/>
      <w:r w:rsidRPr="0054726E">
        <w:rPr>
          <w:color w:val="002060"/>
          <w:sz w:val="20"/>
          <w:szCs w:val="20"/>
        </w:rPr>
        <w:t>8-10. Insigne métallique de grade pour tricorne et calot</w:t>
      </w:r>
      <w:bookmarkEnd w:id="868"/>
      <w:bookmarkEnd w:id="869"/>
      <w:bookmarkEnd w:id="870"/>
      <w:bookmarkEnd w:id="871"/>
      <w:bookmarkEnd w:id="872"/>
      <w:bookmarkEnd w:id="873"/>
      <w:bookmarkEnd w:id="874"/>
    </w:p>
    <w:p w14:paraId="276B587D"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CDD10B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C2E722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5BCB43F"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D7F7B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46948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EC8E9C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35B870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9576BC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 tricorne ou un calot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CED4DD" w14:textId="77777777" w:rsidR="00E879C2" w:rsidRPr="0054726E" w:rsidRDefault="00E879C2" w:rsidP="00B52833">
            <w:pPr>
              <w:pStyle w:val="Sansinterligne"/>
              <w:rPr>
                <w:rFonts w:ascii="Marianne" w:hAnsi="Marianne"/>
                <w:sz w:val="20"/>
                <w:szCs w:val="20"/>
              </w:rPr>
            </w:pPr>
          </w:p>
        </w:tc>
      </w:tr>
      <w:tr w:rsidR="00E879C2" w:rsidRPr="0054726E" w14:paraId="5B6A66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CBCE8F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42CAC9" w14:textId="77777777" w:rsidR="00E879C2" w:rsidRPr="0054726E" w:rsidRDefault="00E879C2" w:rsidP="00B52833">
            <w:pPr>
              <w:pStyle w:val="Sansinterligne"/>
              <w:rPr>
                <w:rFonts w:ascii="Marianne" w:hAnsi="Marianne"/>
                <w:i/>
                <w:iCs/>
                <w:sz w:val="20"/>
                <w:szCs w:val="20"/>
              </w:rPr>
            </w:pPr>
          </w:p>
        </w:tc>
      </w:tr>
      <w:tr w:rsidR="00A470A9" w:rsidRPr="0054726E" w14:paraId="1BF328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C4E1BE" w14:textId="305E573A"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15448A" w14:textId="77777777" w:rsidR="00A470A9" w:rsidRPr="0054726E" w:rsidRDefault="00A470A9" w:rsidP="00A470A9">
            <w:pPr>
              <w:pStyle w:val="Sansinterligne"/>
              <w:rPr>
                <w:rFonts w:ascii="Marianne" w:hAnsi="Marianne"/>
                <w:i/>
                <w:iCs/>
                <w:sz w:val="20"/>
                <w:szCs w:val="20"/>
              </w:rPr>
            </w:pPr>
          </w:p>
        </w:tc>
      </w:tr>
      <w:tr w:rsidR="00A470A9" w:rsidRPr="0054726E" w14:paraId="6A76D68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BECE76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556468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11C18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métal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3A3DE0" w14:textId="77777777" w:rsidR="00A470A9" w:rsidRPr="0054726E" w:rsidRDefault="00A470A9" w:rsidP="00A470A9">
            <w:pPr>
              <w:pStyle w:val="Sansinterligne"/>
              <w:rPr>
                <w:rFonts w:ascii="Marianne" w:hAnsi="Marianne"/>
                <w:i/>
                <w:iCs/>
                <w:sz w:val="20"/>
                <w:szCs w:val="20"/>
              </w:rPr>
            </w:pPr>
          </w:p>
        </w:tc>
      </w:tr>
      <w:tr w:rsidR="00A470A9" w:rsidRPr="0054726E" w14:paraId="4123C89E"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07FC9FB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aux chocs et aux nettoyages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01875DBD" w14:textId="77777777" w:rsidR="00A470A9" w:rsidRPr="0054726E" w:rsidRDefault="00A470A9" w:rsidP="00A470A9">
            <w:pPr>
              <w:pStyle w:val="Sansinterligne"/>
              <w:rPr>
                <w:rFonts w:ascii="Marianne" w:hAnsi="Marianne"/>
                <w:sz w:val="20"/>
                <w:szCs w:val="20"/>
              </w:rPr>
            </w:pPr>
          </w:p>
        </w:tc>
      </w:tr>
      <w:tr w:rsidR="00A470A9" w:rsidRPr="0054726E" w14:paraId="565529DB"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4D42EA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Système d’attache compatible avec le béret</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0E1555" w14:textId="77777777" w:rsidR="00A470A9" w:rsidRPr="0054726E" w:rsidRDefault="00A470A9" w:rsidP="00A470A9">
            <w:pPr>
              <w:pStyle w:val="Sansinterligne"/>
              <w:rPr>
                <w:rFonts w:ascii="Marianne" w:hAnsi="Marianne"/>
                <w:sz w:val="20"/>
                <w:szCs w:val="20"/>
              </w:rPr>
            </w:pPr>
          </w:p>
        </w:tc>
      </w:tr>
      <w:tr w:rsidR="00AC6FC9" w:rsidRPr="0054726E" w14:paraId="230A6155"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922D3CA" w14:textId="5C29A7D6"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823DE0D" w14:textId="77777777" w:rsidR="00AC6FC9" w:rsidRPr="0054726E" w:rsidRDefault="00AC6FC9" w:rsidP="00AC6FC9">
            <w:pPr>
              <w:pStyle w:val="Sansinterligne"/>
              <w:rPr>
                <w:rFonts w:ascii="Marianne" w:hAnsi="Marianne"/>
                <w:sz w:val="20"/>
                <w:szCs w:val="20"/>
              </w:rPr>
            </w:pPr>
          </w:p>
        </w:tc>
      </w:tr>
    </w:tbl>
    <w:p w14:paraId="1C339772" w14:textId="451894C8" w:rsidR="00E879C2" w:rsidRDefault="00E879C2" w:rsidP="00E879C2"/>
    <w:p w14:paraId="5B10A6E7" w14:textId="28DFDB7D" w:rsidR="00AC6FC9" w:rsidRDefault="00AC6FC9" w:rsidP="00E879C2"/>
    <w:p w14:paraId="2EF40FA5" w14:textId="5309C917" w:rsidR="00AC6FC9" w:rsidRDefault="00AC6FC9" w:rsidP="00E879C2"/>
    <w:p w14:paraId="39744C7A" w14:textId="495024CD" w:rsidR="00AC6FC9" w:rsidRDefault="00AC6FC9" w:rsidP="00E879C2"/>
    <w:p w14:paraId="22A0B646" w14:textId="77777777" w:rsidR="00AC6FC9" w:rsidRPr="0054726E" w:rsidRDefault="00AC6FC9" w:rsidP="00E879C2"/>
    <w:p w14:paraId="02459E93" w14:textId="77777777" w:rsidR="00E879C2" w:rsidRPr="0054726E" w:rsidRDefault="00E879C2" w:rsidP="00E879C2">
      <w:pPr>
        <w:pStyle w:val="Titre3"/>
        <w:numPr>
          <w:ilvl w:val="0"/>
          <w:numId w:val="0"/>
        </w:numPr>
        <w:rPr>
          <w:color w:val="002060"/>
          <w:sz w:val="20"/>
          <w:szCs w:val="20"/>
        </w:rPr>
      </w:pPr>
      <w:bookmarkStart w:id="875" w:name="_Toc207276937"/>
      <w:bookmarkStart w:id="876" w:name="__RefHeading___Toc34549_1669366336"/>
      <w:bookmarkStart w:id="877" w:name="_Toc214868159"/>
      <w:bookmarkStart w:id="878" w:name="_Toc215842682"/>
      <w:bookmarkStart w:id="879" w:name="_Toc216101395"/>
      <w:bookmarkStart w:id="880" w:name="_Toc216360508"/>
      <w:bookmarkStart w:id="881" w:name="_Toc216883396"/>
      <w:r w:rsidRPr="0054726E">
        <w:rPr>
          <w:color w:val="002060"/>
          <w:sz w:val="20"/>
          <w:szCs w:val="20"/>
        </w:rPr>
        <w:t>8-11. Manchons de grade terrestres</w:t>
      </w:r>
      <w:bookmarkEnd w:id="875"/>
      <w:bookmarkEnd w:id="876"/>
      <w:bookmarkEnd w:id="877"/>
      <w:bookmarkEnd w:id="878"/>
      <w:bookmarkEnd w:id="879"/>
      <w:bookmarkEnd w:id="880"/>
      <w:bookmarkEnd w:id="881"/>
    </w:p>
    <w:p w14:paraId="43E11CA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45567A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E1630A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1002CF2"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7694E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3C8D2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2F54E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C90B9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1CE8B3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chemise ou un chemisier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C01514" w14:textId="77777777" w:rsidR="00E879C2" w:rsidRPr="0054726E" w:rsidRDefault="00E879C2" w:rsidP="00B52833">
            <w:pPr>
              <w:pStyle w:val="Sansinterligne"/>
              <w:rPr>
                <w:rFonts w:ascii="Marianne" w:hAnsi="Marianne"/>
                <w:sz w:val="20"/>
                <w:szCs w:val="20"/>
              </w:rPr>
            </w:pPr>
          </w:p>
        </w:tc>
      </w:tr>
      <w:tr w:rsidR="00E879C2" w:rsidRPr="0054726E" w14:paraId="61567E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BFFB8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21235E" w14:textId="77777777" w:rsidR="00E879C2" w:rsidRPr="0054726E" w:rsidRDefault="00E879C2" w:rsidP="00B52833">
            <w:pPr>
              <w:pStyle w:val="Sansinterligne"/>
              <w:rPr>
                <w:rFonts w:ascii="Marianne" w:hAnsi="Marianne"/>
                <w:i/>
                <w:iCs/>
                <w:sz w:val="20"/>
                <w:szCs w:val="20"/>
              </w:rPr>
            </w:pPr>
          </w:p>
        </w:tc>
      </w:tr>
      <w:tr w:rsidR="00A470A9" w:rsidRPr="0054726E" w14:paraId="633875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619966" w14:textId="10580B5A"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4697C0" w14:textId="77777777" w:rsidR="00A470A9" w:rsidRPr="0054726E" w:rsidRDefault="00A470A9" w:rsidP="00A470A9">
            <w:pPr>
              <w:pStyle w:val="Sansinterligne"/>
              <w:rPr>
                <w:rFonts w:ascii="Marianne" w:hAnsi="Marianne"/>
                <w:i/>
                <w:iCs/>
                <w:sz w:val="20"/>
                <w:szCs w:val="20"/>
              </w:rPr>
            </w:pPr>
          </w:p>
        </w:tc>
      </w:tr>
      <w:tr w:rsidR="00A470A9" w:rsidRPr="0054726E" w14:paraId="3D0890E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E520EA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54DCC9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ABDA4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E12F35" w14:textId="77777777" w:rsidR="00A470A9" w:rsidRPr="0054726E" w:rsidRDefault="00A470A9" w:rsidP="00A470A9">
            <w:pPr>
              <w:pStyle w:val="Sansinterligne"/>
              <w:rPr>
                <w:rFonts w:ascii="Marianne" w:hAnsi="Marianne"/>
                <w:i/>
                <w:iCs/>
                <w:sz w:val="20"/>
                <w:szCs w:val="20"/>
              </w:rPr>
            </w:pPr>
          </w:p>
        </w:tc>
      </w:tr>
      <w:tr w:rsidR="00A470A9" w:rsidRPr="0054726E" w14:paraId="219CE9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1F147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613E3A" w14:textId="77777777" w:rsidR="00A470A9" w:rsidRPr="0054726E" w:rsidRDefault="00A470A9" w:rsidP="00A470A9">
            <w:pPr>
              <w:pStyle w:val="Sansinterligne"/>
              <w:rPr>
                <w:rFonts w:ascii="Marianne" w:hAnsi="Marianne"/>
                <w:i/>
                <w:iCs/>
                <w:sz w:val="20"/>
                <w:szCs w:val="20"/>
              </w:rPr>
            </w:pPr>
          </w:p>
        </w:tc>
      </w:tr>
      <w:tr w:rsidR="00A470A9" w:rsidRPr="0054726E" w14:paraId="48B2CD7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B6905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CC4654" w14:textId="77777777" w:rsidR="00A470A9" w:rsidRPr="0054726E" w:rsidRDefault="00A470A9" w:rsidP="00A470A9">
            <w:pPr>
              <w:pStyle w:val="Sansinterligne"/>
              <w:rPr>
                <w:rFonts w:ascii="Marianne" w:hAnsi="Marianne"/>
                <w:sz w:val="20"/>
                <w:szCs w:val="20"/>
              </w:rPr>
            </w:pPr>
          </w:p>
        </w:tc>
      </w:tr>
      <w:tr w:rsidR="00A470A9" w:rsidRPr="0054726E" w14:paraId="22512DC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8257D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703FED" w14:textId="77777777" w:rsidR="00A470A9" w:rsidRPr="0054726E" w:rsidRDefault="00A470A9" w:rsidP="00A470A9">
            <w:pPr>
              <w:pStyle w:val="Sansinterligne"/>
              <w:rPr>
                <w:rFonts w:ascii="Marianne" w:hAnsi="Marianne"/>
                <w:sz w:val="20"/>
                <w:szCs w:val="20"/>
              </w:rPr>
            </w:pPr>
          </w:p>
        </w:tc>
      </w:tr>
      <w:tr w:rsidR="00A470A9" w:rsidRPr="0054726E" w14:paraId="75FECC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5529F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37D54E" w14:textId="77777777" w:rsidR="00A470A9" w:rsidRPr="0054726E" w:rsidRDefault="00A470A9" w:rsidP="00A470A9">
            <w:pPr>
              <w:pStyle w:val="Sansinterligne"/>
              <w:rPr>
                <w:rFonts w:ascii="Marianne" w:hAnsi="Marianne"/>
                <w:i/>
                <w:iCs/>
                <w:sz w:val="20"/>
                <w:szCs w:val="20"/>
              </w:rPr>
            </w:pPr>
          </w:p>
        </w:tc>
      </w:tr>
      <w:tr w:rsidR="00A470A9" w:rsidRPr="0054726E" w14:paraId="727818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F3842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226B37" w14:textId="77777777" w:rsidR="00A470A9" w:rsidRPr="0054726E" w:rsidRDefault="00A470A9" w:rsidP="00A470A9">
            <w:pPr>
              <w:pStyle w:val="Sansinterligne"/>
              <w:rPr>
                <w:rFonts w:ascii="Marianne" w:hAnsi="Marianne"/>
                <w:i/>
                <w:iCs/>
                <w:sz w:val="20"/>
                <w:szCs w:val="20"/>
              </w:rPr>
            </w:pPr>
          </w:p>
        </w:tc>
      </w:tr>
      <w:tr w:rsidR="00A470A9" w:rsidRPr="0054726E" w14:paraId="240D9B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3E0ED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 des administrateurs</w:t>
            </w:r>
            <w:r w:rsidRPr="0054726E">
              <w:rPr>
                <w:rFonts w:cs="Calibri"/>
                <w:sz w:val="20"/>
                <w:szCs w:val="20"/>
              </w:rPr>
              <w:t> </w:t>
            </w:r>
            <w:r w:rsidRPr="0054726E">
              <w:rPr>
                <w:rFonts w:ascii="Marianne" w:hAnsi="Marianne"/>
                <w:sz w:val="20"/>
                <w:szCs w:val="20"/>
              </w:rPr>
              <w:t xml:space="preserve">: type de confection des </w:t>
            </w:r>
            <w:r w:rsidRPr="0054726E">
              <w:rPr>
                <w:rFonts w:ascii="Marianne" w:hAnsi="Marianne" w:cs="Marianne"/>
                <w:sz w:val="20"/>
                <w:szCs w:val="20"/>
              </w:rPr>
              <w:t>é</w:t>
            </w:r>
            <w:r w:rsidRPr="0054726E">
              <w:rPr>
                <w:rFonts w:ascii="Marianne" w:hAnsi="Marianne"/>
                <w:sz w:val="20"/>
                <w:szCs w:val="20"/>
              </w:rPr>
              <w:t xml:space="preserve">toiles </w:t>
            </w:r>
            <w:r w:rsidRPr="0054726E">
              <w:rPr>
                <w:rFonts w:ascii="Marianne" w:hAnsi="Marianne" w:cs="Marianne"/>
                <w:sz w:val="20"/>
                <w:szCs w:val="20"/>
              </w:rPr>
              <w:t>à</w:t>
            </w:r>
            <w:r w:rsidRPr="0054726E">
              <w:rPr>
                <w:rFonts w:ascii="Marianne" w:hAnsi="Marianne"/>
                <w:sz w:val="20"/>
                <w:szCs w:val="20"/>
              </w:rPr>
              <w:t xml:space="preserve"> 8 branches (soleil/rose des vents)</w:t>
            </w:r>
            <w:r w:rsidRPr="0054726E">
              <w:rPr>
                <w:rFonts w:cs="Calibri"/>
                <w:sz w:val="20"/>
                <w:szCs w:val="20"/>
              </w:rPr>
              <w:t> </w:t>
            </w:r>
            <w:r w:rsidRPr="0054726E">
              <w:rPr>
                <w:rFonts w:ascii="Marianne" w:hAnsi="Marianne"/>
                <w:sz w:val="20"/>
                <w:szCs w:val="20"/>
              </w:rPr>
              <w:t>: broderie, m</w:t>
            </w:r>
            <w:r w:rsidRPr="0054726E">
              <w:rPr>
                <w:rFonts w:ascii="Marianne" w:hAnsi="Marianne" w:cs="Marianne"/>
                <w:sz w:val="20"/>
                <w:szCs w:val="20"/>
              </w:rPr>
              <w:t>é</w:t>
            </w:r>
            <w:r w:rsidRPr="0054726E">
              <w:rPr>
                <w:rFonts w:ascii="Marianne" w:hAnsi="Marianne"/>
                <w:sz w:val="20"/>
                <w:szCs w:val="20"/>
              </w:rPr>
              <w:t>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CB5F23" w14:textId="77777777" w:rsidR="00A470A9" w:rsidRPr="0054726E" w:rsidRDefault="00A470A9" w:rsidP="00A470A9">
            <w:pPr>
              <w:pStyle w:val="Sansinterligne"/>
              <w:rPr>
                <w:rFonts w:ascii="Marianne" w:hAnsi="Marianne"/>
                <w:i/>
                <w:iCs/>
                <w:sz w:val="20"/>
                <w:szCs w:val="20"/>
              </w:rPr>
            </w:pPr>
          </w:p>
        </w:tc>
      </w:tr>
      <w:tr w:rsidR="00A470A9" w:rsidRPr="0054726E" w14:paraId="7984A45B" w14:textId="77777777" w:rsidTr="00AC6FC9">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390708E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à l’eau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5DED73E9" w14:textId="77777777" w:rsidR="00A470A9" w:rsidRPr="0054726E" w:rsidRDefault="00A470A9" w:rsidP="00A470A9">
            <w:pPr>
              <w:pStyle w:val="Sansinterligne"/>
              <w:rPr>
                <w:rFonts w:ascii="Marianne" w:hAnsi="Marianne"/>
                <w:i/>
                <w:iCs/>
                <w:sz w:val="20"/>
                <w:szCs w:val="20"/>
              </w:rPr>
            </w:pPr>
          </w:p>
        </w:tc>
      </w:tr>
      <w:tr w:rsidR="00A470A9" w:rsidRPr="0054726E" w14:paraId="50EE9828"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0A23AC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B5F116" w14:textId="77777777" w:rsidR="00A470A9" w:rsidRPr="0054726E" w:rsidRDefault="00A470A9" w:rsidP="00A470A9">
            <w:pPr>
              <w:pStyle w:val="Sansinterligne"/>
              <w:rPr>
                <w:rFonts w:ascii="Marianne" w:hAnsi="Marianne"/>
                <w:i/>
                <w:iCs/>
                <w:sz w:val="20"/>
                <w:szCs w:val="20"/>
              </w:rPr>
            </w:pPr>
          </w:p>
        </w:tc>
      </w:tr>
      <w:tr w:rsidR="00AC6FC9" w:rsidRPr="0054726E" w14:paraId="307E4289" w14:textId="77777777" w:rsidTr="00AC6FC9">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DAE5823" w14:textId="7DC6C11D" w:rsidR="00AC6FC9" w:rsidRPr="0054726E" w:rsidRDefault="00AC6FC9" w:rsidP="00AC6FC9">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782709" w14:textId="77777777" w:rsidR="00AC6FC9" w:rsidRPr="0054726E" w:rsidRDefault="00AC6FC9" w:rsidP="00AC6FC9">
            <w:pPr>
              <w:pStyle w:val="Sansinterligne"/>
              <w:rPr>
                <w:rFonts w:ascii="Marianne" w:hAnsi="Marianne"/>
                <w:i/>
                <w:iCs/>
                <w:sz w:val="20"/>
                <w:szCs w:val="20"/>
              </w:rPr>
            </w:pPr>
          </w:p>
        </w:tc>
      </w:tr>
    </w:tbl>
    <w:p w14:paraId="6C501517" w14:textId="77777777" w:rsidR="00E879C2" w:rsidRPr="0054726E" w:rsidRDefault="00E879C2" w:rsidP="00E879C2"/>
    <w:p w14:paraId="5745F609" w14:textId="77777777" w:rsidR="00E879C2" w:rsidRPr="0054726E" w:rsidRDefault="00E879C2" w:rsidP="00E879C2">
      <w:pPr>
        <w:pStyle w:val="Titre3"/>
        <w:numPr>
          <w:ilvl w:val="0"/>
          <w:numId w:val="0"/>
        </w:numPr>
        <w:rPr>
          <w:color w:val="002060"/>
          <w:sz w:val="20"/>
          <w:szCs w:val="20"/>
        </w:rPr>
      </w:pPr>
      <w:bookmarkStart w:id="882" w:name="_Toc214868160"/>
      <w:bookmarkStart w:id="883" w:name="__RefHeading___Toc34551_1669366336"/>
      <w:bookmarkStart w:id="884" w:name="_Toc215842683"/>
      <w:bookmarkStart w:id="885" w:name="_Toc216101396"/>
      <w:bookmarkStart w:id="886" w:name="_Toc216360509"/>
      <w:bookmarkStart w:id="887" w:name="_Toc216883397"/>
      <w:r w:rsidRPr="0054726E">
        <w:rPr>
          <w:color w:val="002060"/>
          <w:sz w:val="20"/>
          <w:szCs w:val="20"/>
        </w:rPr>
        <w:t>8-12. Insigne de béret</w:t>
      </w:r>
      <w:bookmarkEnd w:id="882"/>
      <w:bookmarkEnd w:id="883"/>
      <w:bookmarkEnd w:id="884"/>
      <w:bookmarkEnd w:id="885"/>
      <w:bookmarkEnd w:id="886"/>
      <w:bookmarkEnd w:id="887"/>
    </w:p>
    <w:p w14:paraId="31FC99A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7834F64"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29F621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956670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89A84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08F2C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27B63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BA595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2035A5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 béret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ADAABA" w14:textId="77777777" w:rsidR="00E879C2" w:rsidRPr="0054726E" w:rsidRDefault="00E879C2" w:rsidP="00B52833">
            <w:pPr>
              <w:pStyle w:val="Sansinterligne"/>
              <w:rPr>
                <w:rFonts w:ascii="Marianne" w:hAnsi="Marianne"/>
                <w:sz w:val="20"/>
                <w:szCs w:val="20"/>
              </w:rPr>
            </w:pPr>
          </w:p>
        </w:tc>
      </w:tr>
      <w:tr w:rsidR="00E879C2" w:rsidRPr="0054726E" w14:paraId="3BDB1B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9F865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F1306A" w14:textId="77777777" w:rsidR="00E879C2" w:rsidRPr="0054726E" w:rsidRDefault="00E879C2" w:rsidP="00B52833">
            <w:pPr>
              <w:pStyle w:val="Sansinterligne"/>
              <w:rPr>
                <w:rFonts w:ascii="Marianne" w:hAnsi="Marianne"/>
                <w:i/>
                <w:iCs/>
                <w:sz w:val="20"/>
                <w:szCs w:val="20"/>
              </w:rPr>
            </w:pPr>
          </w:p>
        </w:tc>
      </w:tr>
      <w:tr w:rsidR="00A470A9" w:rsidRPr="0054726E" w14:paraId="2DC891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176F8B" w14:textId="785DE5DB"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1EEF21" w14:textId="77777777" w:rsidR="00A470A9" w:rsidRPr="0054726E" w:rsidRDefault="00A470A9" w:rsidP="00A470A9">
            <w:pPr>
              <w:pStyle w:val="Sansinterligne"/>
              <w:rPr>
                <w:rFonts w:ascii="Marianne" w:hAnsi="Marianne"/>
                <w:i/>
                <w:iCs/>
                <w:sz w:val="20"/>
                <w:szCs w:val="20"/>
              </w:rPr>
            </w:pPr>
          </w:p>
        </w:tc>
      </w:tr>
      <w:tr w:rsidR="00A470A9" w:rsidRPr="0054726E" w14:paraId="7A726C3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FBD40F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1FD8D45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AF73E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métal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FEDFB3" w14:textId="77777777" w:rsidR="00A470A9" w:rsidRPr="0054726E" w:rsidRDefault="00A470A9" w:rsidP="00A470A9">
            <w:pPr>
              <w:pStyle w:val="Sansinterligne"/>
              <w:rPr>
                <w:rFonts w:ascii="Marianne" w:hAnsi="Marianne"/>
                <w:i/>
                <w:iCs/>
                <w:sz w:val="20"/>
                <w:szCs w:val="20"/>
              </w:rPr>
            </w:pPr>
          </w:p>
        </w:tc>
      </w:tr>
      <w:tr w:rsidR="00A470A9" w:rsidRPr="0054726E" w14:paraId="3D8181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578A7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aux chocs et aux nettoyages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68B8AD" w14:textId="77777777" w:rsidR="00A470A9" w:rsidRPr="0054726E" w:rsidRDefault="00A470A9" w:rsidP="00A470A9">
            <w:pPr>
              <w:pStyle w:val="Sansinterligne"/>
              <w:rPr>
                <w:rFonts w:ascii="Marianne" w:hAnsi="Marianne"/>
                <w:sz w:val="20"/>
                <w:szCs w:val="20"/>
              </w:rPr>
            </w:pPr>
          </w:p>
        </w:tc>
      </w:tr>
      <w:tr w:rsidR="00A470A9" w:rsidRPr="0054726E" w14:paraId="527CA5F5"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2C508A0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et niveau de détail de l’insigne de corps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28CCC3B4" w14:textId="77777777" w:rsidR="00A470A9" w:rsidRPr="0054726E" w:rsidRDefault="00A470A9" w:rsidP="00A470A9">
            <w:pPr>
              <w:pStyle w:val="Sansinterligne"/>
              <w:rPr>
                <w:rFonts w:ascii="Marianne" w:hAnsi="Marianne"/>
                <w:sz w:val="20"/>
                <w:szCs w:val="20"/>
              </w:rPr>
            </w:pPr>
          </w:p>
        </w:tc>
      </w:tr>
      <w:tr w:rsidR="00A470A9" w:rsidRPr="0054726E" w14:paraId="2E3DCB32"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2F7927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Système d’attache compatible avec le béret</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EBB306E" w14:textId="77777777" w:rsidR="00A470A9" w:rsidRPr="0054726E" w:rsidRDefault="00A470A9" w:rsidP="00A470A9">
            <w:pPr>
              <w:pStyle w:val="Sansinterligne"/>
              <w:rPr>
                <w:rFonts w:ascii="Marianne" w:hAnsi="Marianne"/>
                <w:sz w:val="20"/>
                <w:szCs w:val="20"/>
              </w:rPr>
            </w:pPr>
          </w:p>
        </w:tc>
      </w:tr>
      <w:tr w:rsidR="002665B1" w:rsidRPr="0054726E" w14:paraId="4F6442C7"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B9180EE" w14:textId="1A61B0B1"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0BFFE2" w14:textId="77777777" w:rsidR="002665B1" w:rsidRPr="0054726E" w:rsidRDefault="002665B1" w:rsidP="002665B1">
            <w:pPr>
              <w:pStyle w:val="Sansinterligne"/>
              <w:rPr>
                <w:rFonts w:ascii="Marianne" w:hAnsi="Marianne"/>
                <w:sz w:val="20"/>
                <w:szCs w:val="20"/>
              </w:rPr>
            </w:pPr>
          </w:p>
        </w:tc>
      </w:tr>
    </w:tbl>
    <w:p w14:paraId="13A911D6" w14:textId="77777777" w:rsidR="00E879C2" w:rsidRPr="0054726E" w:rsidRDefault="00E879C2" w:rsidP="00E879C2"/>
    <w:p w14:paraId="581DFBF5" w14:textId="77777777" w:rsidR="00E879C2" w:rsidRPr="0054726E" w:rsidRDefault="00E879C2" w:rsidP="00E879C2">
      <w:pPr>
        <w:pStyle w:val="Titre3"/>
        <w:numPr>
          <w:ilvl w:val="0"/>
          <w:numId w:val="0"/>
        </w:numPr>
        <w:rPr>
          <w:color w:val="002060"/>
          <w:sz w:val="20"/>
          <w:szCs w:val="20"/>
        </w:rPr>
      </w:pPr>
      <w:bookmarkStart w:id="888" w:name="_Toc207276939"/>
      <w:bookmarkStart w:id="889" w:name="__RefHeading___Toc34553_1669366336"/>
      <w:bookmarkStart w:id="890" w:name="_Toc214868161"/>
      <w:bookmarkStart w:id="891" w:name="_Toc215842684"/>
      <w:bookmarkStart w:id="892" w:name="_Toc216101397"/>
      <w:bookmarkStart w:id="893" w:name="_Toc216360510"/>
      <w:bookmarkStart w:id="894" w:name="_Toc216883398"/>
      <w:r w:rsidRPr="0054726E">
        <w:rPr>
          <w:color w:val="002060"/>
          <w:sz w:val="20"/>
          <w:szCs w:val="20"/>
        </w:rPr>
        <w:t>8-13. Insigne de col pour apposition sur la tenue de cérémonie aéromaritime</w:t>
      </w:r>
      <w:bookmarkEnd w:id="888"/>
      <w:bookmarkEnd w:id="889"/>
      <w:bookmarkEnd w:id="890"/>
      <w:bookmarkEnd w:id="891"/>
      <w:bookmarkEnd w:id="892"/>
      <w:bookmarkEnd w:id="893"/>
      <w:bookmarkEnd w:id="894"/>
    </w:p>
    <w:p w14:paraId="1157CF3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4E7710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0B4D8A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FBB9793"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E8F48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FA0C6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5537E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AB2C46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725BA1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veste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6135A3" w14:textId="77777777" w:rsidR="00E879C2" w:rsidRPr="0054726E" w:rsidRDefault="00E879C2" w:rsidP="00B52833">
            <w:pPr>
              <w:pStyle w:val="Sansinterligne"/>
              <w:rPr>
                <w:rFonts w:ascii="Marianne" w:hAnsi="Marianne"/>
                <w:sz w:val="20"/>
                <w:szCs w:val="20"/>
              </w:rPr>
            </w:pPr>
          </w:p>
        </w:tc>
      </w:tr>
      <w:tr w:rsidR="00E879C2" w:rsidRPr="0054726E" w14:paraId="0C459B2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F38A28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C03F35" w14:textId="77777777" w:rsidR="00E879C2" w:rsidRPr="0054726E" w:rsidRDefault="00E879C2" w:rsidP="00B52833">
            <w:pPr>
              <w:pStyle w:val="Sansinterligne"/>
              <w:rPr>
                <w:rFonts w:ascii="Marianne" w:hAnsi="Marianne"/>
                <w:i/>
                <w:iCs/>
                <w:sz w:val="20"/>
                <w:szCs w:val="20"/>
              </w:rPr>
            </w:pPr>
          </w:p>
        </w:tc>
      </w:tr>
      <w:tr w:rsidR="00A470A9" w:rsidRPr="0054726E" w14:paraId="138F01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7A26CF" w14:textId="5C8F556A"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2FC46B" w14:textId="77777777" w:rsidR="00A470A9" w:rsidRPr="0054726E" w:rsidRDefault="00A470A9" w:rsidP="00A470A9">
            <w:pPr>
              <w:pStyle w:val="Sansinterligne"/>
              <w:rPr>
                <w:rFonts w:ascii="Marianne" w:hAnsi="Marianne"/>
                <w:i/>
                <w:iCs/>
                <w:sz w:val="20"/>
                <w:szCs w:val="20"/>
              </w:rPr>
            </w:pPr>
          </w:p>
        </w:tc>
      </w:tr>
      <w:tr w:rsidR="00A470A9" w:rsidRPr="0054726E" w14:paraId="4A634F6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55D611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4F7A1E5"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5EE91EC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métal</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04E3FF0" w14:textId="77777777" w:rsidR="00A470A9" w:rsidRPr="0054726E" w:rsidRDefault="00A470A9" w:rsidP="00A470A9">
            <w:pPr>
              <w:pStyle w:val="Sansinterligne"/>
              <w:rPr>
                <w:rFonts w:ascii="Marianne" w:hAnsi="Marianne"/>
                <w:i/>
                <w:iCs/>
                <w:sz w:val="20"/>
                <w:szCs w:val="20"/>
              </w:rPr>
            </w:pPr>
          </w:p>
        </w:tc>
      </w:tr>
      <w:tr w:rsidR="00A470A9" w:rsidRPr="0054726E" w14:paraId="4B4A66BE"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B0AA18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aux chocs et aux nettoyages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E2F7D5" w14:textId="77777777" w:rsidR="00A470A9" w:rsidRPr="0054726E" w:rsidRDefault="00A470A9" w:rsidP="00A470A9">
            <w:pPr>
              <w:pStyle w:val="Sansinterligne"/>
              <w:rPr>
                <w:rFonts w:ascii="Marianne" w:hAnsi="Marianne"/>
                <w:sz w:val="20"/>
                <w:szCs w:val="20"/>
              </w:rPr>
            </w:pPr>
          </w:p>
        </w:tc>
      </w:tr>
      <w:tr w:rsidR="002665B1" w:rsidRPr="0054726E" w14:paraId="06D9474F"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71A701D" w14:textId="0CD5DB03"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C4BE691" w14:textId="77777777" w:rsidR="002665B1" w:rsidRPr="0054726E" w:rsidRDefault="002665B1" w:rsidP="002665B1">
            <w:pPr>
              <w:pStyle w:val="Sansinterligne"/>
              <w:rPr>
                <w:rFonts w:ascii="Marianne" w:hAnsi="Marianne"/>
                <w:sz w:val="20"/>
                <w:szCs w:val="20"/>
              </w:rPr>
            </w:pPr>
          </w:p>
        </w:tc>
      </w:tr>
    </w:tbl>
    <w:p w14:paraId="005461FE" w14:textId="77777777" w:rsidR="00E879C2" w:rsidRPr="0054726E" w:rsidRDefault="00E879C2" w:rsidP="00E879C2"/>
    <w:p w14:paraId="403FEE04" w14:textId="77777777" w:rsidR="00E879C2" w:rsidRPr="0054726E" w:rsidRDefault="00E879C2" w:rsidP="00E879C2">
      <w:pPr>
        <w:pStyle w:val="Titre3"/>
        <w:numPr>
          <w:ilvl w:val="0"/>
          <w:numId w:val="0"/>
        </w:numPr>
        <w:rPr>
          <w:color w:val="002060"/>
          <w:sz w:val="20"/>
          <w:szCs w:val="20"/>
        </w:rPr>
      </w:pPr>
      <w:bookmarkStart w:id="895" w:name="_Toc207276940"/>
      <w:bookmarkStart w:id="896" w:name="__RefHeading___Toc34555_1669366336"/>
      <w:bookmarkStart w:id="897" w:name="_Toc214868162"/>
      <w:bookmarkStart w:id="898" w:name="_Toc215842685"/>
      <w:bookmarkStart w:id="899" w:name="_Toc216101398"/>
      <w:bookmarkStart w:id="900" w:name="_Toc216360511"/>
      <w:bookmarkStart w:id="901" w:name="_Toc216883399"/>
      <w:r w:rsidRPr="0054726E">
        <w:rPr>
          <w:color w:val="002060"/>
          <w:sz w:val="20"/>
          <w:szCs w:val="20"/>
        </w:rPr>
        <w:t>8-14. Macaron de bras et insigne de col pour apposition sur la tenue de</w:t>
      </w:r>
      <w:bookmarkEnd w:id="895"/>
      <w:bookmarkEnd w:id="896"/>
      <w:bookmarkEnd w:id="897"/>
      <w:r w:rsidRPr="0054726E">
        <w:rPr>
          <w:color w:val="002060"/>
          <w:sz w:val="20"/>
          <w:szCs w:val="20"/>
        </w:rPr>
        <w:t xml:space="preserve"> cérémonie terrestre et des administrateurs</w:t>
      </w:r>
      <w:bookmarkEnd w:id="898"/>
      <w:bookmarkEnd w:id="899"/>
      <w:bookmarkEnd w:id="900"/>
      <w:bookmarkEnd w:id="901"/>
    </w:p>
    <w:p w14:paraId="6F9AF7C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FE4D3E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71F895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01F0B2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A2241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4EE11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2FD79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1FC779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D83D4B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veste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8323B4" w14:textId="77777777" w:rsidR="00E879C2" w:rsidRPr="0054726E" w:rsidRDefault="00E879C2" w:rsidP="00B52833">
            <w:pPr>
              <w:pStyle w:val="Sansinterligne"/>
              <w:rPr>
                <w:rFonts w:ascii="Marianne" w:hAnsi="Marianne"/>
                <w:sz w:val="20"/>
                <w:szCs w:val="20"/>
              </w:rPr>
            </w:pPr>
          </w:p>
        </w:tc>
      </w:tr>
      <w:tr w:rsidR="00E879C2" w:rsidRPr="0054726E" w14:paraId="601021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13D072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48E1EE" w14:textId="77777777" w:rsidR="00E879C2" w:rsidRPr="0054726E" w:rsidRDefault="00E879C2" w:rsidP="00B52833">
            <w:pPr>
              <w:pStyle w:val="Sansinterligne"/>
              <w:rPr>
                <w:rFonts w:ascii="Marianne" w:hAnsi="Marianne"/>
                <w:i/>
                <w:iCs/>
                <w:sz w:val="20"/>
                <w:szCs w:val="20"/>
              </w:rPr>
            </w:pPr>
          </w:p>
        </w:tc>
      </w:tr>
      <w:tr w:rsidR="00A470A9" w:rsidRPr="0054726E" w14:paraId="3677C3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772523" w14:textId="46C44888"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D89923" w14:textId="77777777" w:rsidR="00A470A9" w:rsidRPr="0054726E" w:rsidRDefault="00A470A9" w:rsidP="00A470A9">
            <w:pPr>
              <w:pStyle w:val="Sansinterligne"/>
              <w:rPr>
                <w:rFonts w:ascii="Marianne" w:hAnsi="Marianne"/>
                <w:i/>
                <w:iCs/>
                <w:sz w:val="20"/>
                <w:szCs w:val="20"/>
              </w:rPr>
            </w:pPr>
          </w:p>
        </w:tc>
      </w:tr>
      <w:tr w:rsidR="00A470A9" w:rsidRPr="0054726E" w14:paraId="2274875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5EBCF1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1B86ED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79C4B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7D6B37" w14:textId="77777777" w:rsidR="00A470A9" w:rsidRPr="0054726E" w:rsidRDefault="00A470A9" w:rsidP="00A470A9">
            <w:pPr>
              <w:pStyle w:val="Sansinterligne"/>
              <w:rPr>
                <w:rFonts w:ascii="Marianne" w:hAnsi="Marianne"/>
                <w:i/>
                <w:iCs/>
                <w:sz w:val="20"/>
                <w:szCs w:val="20"/>
              </w:rPr>
            </w:pPr>
          </w:p>
        </w:tc>
      </w:tr>
      <w:tr w:rsidR="00A470A9" w:rsidRPr="0054726E" w14:paraId="0BF485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5EB77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B1BEE1" w14:textId="77777777" w:rsidR="00A470A9" w:rsidRPr="0054726E" w:rsidRDefault="00A470A9" w:rsidP="00A470A9">
            <w:pPr>
              <w:pStyle w:val="Sansinterligne"/>
              <w:rPr>
                <w:rFonts w:ascii="Marianne" w:hAnsi="Marianne"/>
                <w:i/>
                <w:iCs/>
                <w:sz w:val="20"/>
                <w:szCs w:val="20"/>
              </w:rPr>
            </w:pPr>
          </w:p>
        </w:tc>
      </w:tr>
      <w:tr w:rsidR="00A470A9" w:rsidRPr="0054726E" w14:paraId="65EBB0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AD59D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5D50A6" w14:textId="77777777" w:rsidR="00A470A9" w:rsidRPr="0054726E" w:rsidRDefault="00A470A9" w:rsidP="00A470A9">
            <w:pPr>
              <w:pStyle w:val="Sansinterligne"/>
              <w:rPr>
                <w:rFonts w:ascii="Marianne" w:hAnsi="Marianne"/>
                <w:sz w:val="20"/>
                <w:szCs w:val="20"/>
              </w:rPr>
            </w:pPr>
          </w:p>
        </w:tc>
      </w:tr>
      <w:tr w:rsidR="00A470A9" w:rsidRPr="0054726E" w14:paraId="6D0FB0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D42BD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A376C1" w14:textId="77777777" w:rsidR="00A470A9" w:rsidRPr="0054726E" w:rsidRDefault="00A470A9" w:rsidP="00A470A9">
            <w:pPr>
              <w:pStyle w:val="Sansinterligne"/>
              <w:rPr>
                <w:rFonts w:ascii="Marianne" w:hAnsi="Marianne"/>
                <w:sz w:val="20"/>
                <w:szCs w:val="20"/>
              </w:rPr>
            </w:pPr>
          </w:p>
        </w:tc>
      </w:tr>
      <w:tr w:rsidR="00A470A9" w:rsidRPr="0054726E" w14:paraId="37D4D4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E6246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0E9772" w14:textId="77777777" w:rsidR="00A470A9" w:rsidRPr="0054726E" w:rsidRDefault="00A470A9" w:rsidP="00A470A9">
            <w:pPr>
              <w:pStyle w:val="Sansinterligne"/>
              <w:rPr>
                <w:rFonts w:ascii="Marianne" w:hAnsi="Marianne"/>
                <w:i/>
                <w:iCs/>
                <w:sz w:val="20"/>
                <w:szCs w:val="20"/>
              </w:rPr>
            </w:pPr>
          </w:p>
        </w:tc>
      </w:tr>
      <w:tr w:rsidR="00A470A9" w:rsidRPr="0054726E" w14:paraId="1AF801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D8805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C08696" w14:textId="77777777" w:rsidR="00A470A9" w:rsidRPr="0054726E" w:rsidRDefault="00A470A9" w:rsidP="00A470A9">
            <w:pPr>
              <w:pStyle w:val="Sansinterligne"/>
              <w:rPr>
                <w:rFonts w:ascii="Marianne" w:hAnsi="Marianne"/>
                <w:i/>
                <w:iCs/>
                <w:sz w:val="20"/>
                <w:szCs w:val="20"/>
              </w:rPr>
            </w:pPr>
          </w:p>
        </w:tc>
      </w:tr>
      <w:tr w:rsidR="00A470A9" w:rsidRPr="0054726E" w14:paraId="5F52ECD3"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375BCA1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à l’eau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57652BEC" w14:textId="77777777" w:rsidR="00A470A9" w:rsidRPr="0054726E" w:rsidRDefault="00A470A9" w:rsidP="00A470A9">
            <w:pPr>
              <w:pStyle w:val="Sansinterligne"/>
              <w:rPr>
                <w:rFonts w:ascii="Marianne" w:hAnsi="Marianne"/>
                <w:i/>
                <w:iCs/>
                <w:sz w:val="20"/>
                <w:szCs w:val="20"/>
              </w:rPr>
            </w:pPr>
          </w:p>
        </w:tc>
      </w:tr>
      <w:tr w:rsidR="00A470A9" w:rsidRPr="0054726E" w14:paraId="7D2050B0"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B5450A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A766D2" w14:textId="77777777" w:rsidR="00A470A9" w:rsidRPr="0054726E" w:rsidRDefault="00A470A9" w:rsidP="00A470A9">
            <w:pPr>
              <w:pStyle w:val="Sansinterligne"/>
              <w:rPr>
                <w:rFonts w:ascii="Marianne" w:hAnsi="Marianne"/>
                <w:i/>
                <w:iCs/>
                <w:sz w:val="20"/>
                <w:szCs w:val="20"/>
              </w:rPr>
            </w:pPr>
          </w:p>
        </w:tc>
      </w:tr>
      <w:tr w:rsidR="002665B1" w:rsidRPr="0054726E" w14:paraId="1C7B863E"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DE8F206" w14:textId="7AD0DC56"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C999F28" w14:textId="77777777" w:rsidR="002665B1" w:rsidRPr="0054726E" w:rsidRDefault="002665B1" w:rsidP="002665B1">
            <w:pPr>
              <w:pStyle w:val="Sansinterligne"/>
              <w:rPr>
                <w:rFonts w:ascii="Marianne" w:hAnsi="Marianne"/>
                <w:i/>
                <w:iCs/>
                <w:sz w:val="20"/>
                <w:szCs w:val="20"/>
              </w:rPr>
            </w:pPr>
          </w:p>
        </w:tc>
      </w:tr>
    </w:tbl>
    <w:p w14:paraId="5BC47E4D" w14:textId="39A1B8F7" w:rsidR="00E879C2" w:rsidRDefault="00E879C2" w:rsidP="00E879C2"/>
    <w:p w14:paraId="0C41C0F6" w14:textId="5194600D" w:rsidR="002665B1" w:rsidRDefault="002665B1" w:rsidP="00E879C2"/>
    <w:p w14:paraId="4435C5E3" w14:textId="77777777" w:rsidR="002665B1" w:rsidRPr="0054726E" w:rsidRDefault="002665B1" w:rsidP="00E879C2"/>
    <w:p w14:paraId="1C2E2E4F" w14:textId="77777777" w:rsidR="00E879C2" w:rsidRPr="0054726E" w:rsidRDefault="00E879C2" w:rsidP="00E879C2">
      <w:pPr>
        <w:pStyle w:val="Titre3"/>
        <w:numPr>
          <w:ilvl w:val="0"/>
          <w:numId w:val="0"/>
        </w:numPr>
        <w:rPr>
          <w:color w:val="002060"/>
          <w:sz w:val="20"/>
          <w:szCs w:val="20"/>
        </w:rPr>
      </w:pPr>
      <w:bookmarkStart w:id="902" w:name="_Toc214868163"/>
      <w:bookmarkStart w:id="903" w:name="__RefHeading___Toc34557_1669366336"/>
      <w:bookmarkStart w:id="904" w:name="_Toc207276941"/>
      <w:bookmarkStart w:id="905" w:name="_Toc215842686"/>
      <w:bookmarkStart w:id="906" w:name="_Toc216101399"/>
      <w:bookmarkStart w:id="907" w:name="_Toc216360512"/>
      <w:bookmarkStart w:id="908" w:name="_Toc216883400"/>
      <w:r w:rsidRPr="0054726E">
        <w:rPr>
          <w:color w:val="002060"/>
          <w:sz w:val="20"/>
          <w:szCs w:val="20"/>
        </w:rPr>
        <w:t xml:space="preserve">8-15. Manchons de grade </w:t>
      </w:r>
      <w:bookmarkEnd w:id="902"/>
      <w:bookmarkEnd w:id="903"/>
      <w:bookmarkEnd w:id="904"/>
      <w:r w:rsidRPr="0054726E">
        <w:rPr>
          <w:color w:val="002060"/>
          <w:sz w:val="20"/>
          <w:szCs w:val="20"/>
        </w:rPr>
        <w:t>aéromaritimes</w:t>
      </w:r>
      <w:bookmarkEnd w:id="905"/>
      <w:bookmarkEnd w:id="906"/>
      <w:bookmarkEnd w:id="907"/>
      <w:bookmarkEnd w:id="908"/>
    </w:p>
    <w:p w14:paraId="32B35A7A"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01158D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5A2C2A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03E06B2"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899BA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25190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93200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93BCB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CBCBC5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chemise ou un chemisier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910322" w14:textId="77777777" w:rsidR="00E879C2" w:rsidRPr="0054726E" w:rsidRDefault="00E879C2" w:rsidP="00B52833">
            <w:pPr>
              <w:pStyle w:val="Sansinterligne"/>
              <w:rPr>
                <w:rFonts w:ascii="Marianne" w:hAnsi="Marianne"/>
                <w:sz w:val="20"/>
                <w:szCs w:val="20"/>
              </w:rPr>
            </w:pPr>
          </w:p>
        </w:tc>
      </w:tr>
      <w:tr w:rsidR="00E879C2" w:rsidRPr="0054726E" w14:paraId="68D809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471D9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478C24" w14:textId="77777777" w:rsidR="00E879C2" w:rsidRPr="0054726E" w:rsidRDefault="00E879C2" w:rsidP="00B52833">
            <w:pPr>
              <w:pStyle w:val="Sansinterligne"/>
              <w:rPr>
                <w:rFonts w:ascii="Marianne" w:hAnsi="Marianne"/>
                <w:i/>
                <w:iCs/>
                <w:sz w:val="20"/>
                <w:szCs w:val="20"/>
              </w:rPr>
            </w:pPr>
          </w:p>
        </w:tc>
      </w:tr>
      <w:tr w:rsidR="00A470A9" w:rsidRPr="0054726E" w14:paraId="5F0AF8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4EFEA0" w14:textId="09DBD483"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8B24AD" w14:textId="77777777" w:rsidR="00A470A9" w:rsidRPr="0054726E" w:rsidRDefault="00A470A9" w:rsidP="00A470A9">
            <w:pPr>
              <w:pStyle w:val="Sansinterligne"/>
              <w:rPr>
                <w:rFonts w:ascii="Marianne" w:hAnsi="Marianne"/>
                <w:i/>
                <w:iCs/>
                <w:sz w:val="20"/>
                <w:szCs w:val="20"/>
              </w:rPr>
            </w:pPr>
          </w:p>
        </w:tc>
      </w:tr>
      <w:tr w:rsidR="00A470A9" w:rsidRPr="0054726E" w14:paraId="28FFDF5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2FE188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1CD7DD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26EBF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37056D" w14:textId="77777777" w:rsidR="00A470A9" w:rsidRPr="0054726E" w:rsidRDefault="00A470A9" w:rsidP="00A470A9">
            <w:pPr>
              <w:pStyle w:val="Sansinterligne"/>
              <w:rPr>
                <w:rFonts w:ascii="Marianne" w:hAnsi="Marianne"/>
                <w:i/>
                <w:iCs/>
                <w:sz w:val="20"/>
                <w:szCs w:val="20"/>
              </w:rPr>
            </w:pPr>
          </w:p>
        </w:tc>
      </w:tr>
      <w:tr w:rsidR="00A470A9" w:rsidRPr="0054726E" w14:paraId="55ECA0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6B55D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C94F1B" w14:textId="77777777" w:rsidR="00A470A9" w:rsidRPr="0054726E" w:rsidRDefault="00A470A9" w:rsidP="00A470A9">
            <w:pPr>
              <w:pStyle w:val="Sansinterligne"/>
              <w:rPr>
                <w:rFonts w:ascii="Marianne" w:hAnsi="Marianne"/>
                <w:i/>
                <w:iCs/>
                <w:sz w:val="20"/>
                <w:szCs w:val="20"/>
              </w:rPr>
            </w:pPr>
          </w:p>
        </w:tc>
      </w:tr>
      <w:tr w:rsidR="00A470A9" w:rsidRPr="0054726E" w14:paraId="4E2CCC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D6BC6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0663BA" w14:textId="77777777" w:rsidR="00A470A9" w:rsidRPr="0054726E" w:rsidRDefault="00A470A9" w:rsidP="00A470A9">
            <w:pPr>
              <w:pStyle w:val="Sansinterligne"/>
              <w:rPr>
                <w:rFonts w:ascii="Marianne" w:hAnsi="Marianne"/>
                <w:sz w:val="20"/>
                <w:szCs w:val="20"/>
              </w:rPr>
            </w:pPr>
          </w:p>
        </w:tc>
      </w:tr>
      <w:tr w:rsidR="00A470A9" w:rsidRPr="0054726E" w14:paraId="644E41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A5CDB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D173A5" w14:textId="77777777" w:rsidR="00A470A9" w:rsidRPr="0054726E" w:rsidRDefault="00A470A9" w:rsidP="00A470A9">
            <w:pPr>
              <w:pStyle w:val="Sansinterligne"/>
              <w:rPr>
                <w:rFonts w:ascii="Marianne" w:hAnsi="Marianne"/>
                <w:sz w:val="20"/>
                <w:szCs w:val="20"/>
              </w:rPr>
            </w:pPr>
          </w:p>
        </w:tc>
      </w:tr>
      <w:tr w:rsidR="00A470A9" w:rsidRPr="0054726E" w14:paraId="4A39CB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2388B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3F9B68" w14:textId="77777777" w:rsidR="00A470A9" w:rsidRPr="0054726E" w:rsidRDefault="00A470A9" w:rsidP="00A470A9">
            <w:pPr>
              <w:pStyle w:val="Sansinterligne"/>
              <w:rPr>
                <w:rFonts w:ascii="Marianne" w:hAnsi="Marianne"/>
                <w:i/>
                <w:iCs/>
                <w:sz w:val="20"/>
                <w:szCs w:val="20"/>
              </w:rPr>
            </w:pPr>
          </w:p>
        </w:tc>
      </w:tr>
      <w:tr w:rsidR="00A470A9" w:rsidRPr="0054726E" w14:paraId="4256F0C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52546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7D3B41" w14:textId="77777777" w:rsidR="00A470A9" w:rsidRPr="0054726E" w:rsidRDefault="00A470A9" w:rsidP="00A470A9">
            <w:pPr>
              <w:pStyle w:val="Sansinterligne"/>
              <w:rPr>
                <w:rFonts w:ascii="Marianne" w:hAnsi="Marianne"/>
                <w:i/>
                <w:iCs/>
                <w:sz w:val="20"/>
                <w:szCs w:val="20"/>
              </w:rPr>
            </w:pPr>
          </w:p>
        </w:tc>
      </w:tr>
      <w:tr w:rsidR="00A470A9" w:rsidRPr="0054726E" w14:paraId="276071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60A73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bouton et précision de l’insigne de corps estampé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FAB78D" w14:textId="77777777" w:rsidR="00A470A9" w:rsidRPr="0054726E" w:rsidRDefault="00A470A9" w:rsidP="00A470A9">
            <w:pPr>
              <w:pStyle w:val="Sansinterligne"/>
              <w:rPr>
                <w:rFonts w:ascii="Marianne" w:hAnsi="Marianne"/>
                <w:i/>
                <w:iCs/>
                <w:sz w:val="20"/>
                <w:szCs w:val="20"/>
              </w:rPr>
            </w:pPr>
          </w:p>
        </w:tc>
      </w:tr>
      <w:tr w:rsidR="00A470A9" w:rsidRPr="0054726E" w14:paraId="3367FC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E61DC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 des administrateurs (type de confection des étoiles à 5 branches</w:t>
            </w:r>
            <w:r w:rsidRPr="0054726E">
              <w:rPr>
                <w:rFonts w:cs="Calibri"/>
                <w:sz w:val="20"/>
                <w:szCs w:val="20"/>
              </w:rPr>
              <w:t> </w:t>
            </w:r>
            <w:r w:rsidRPr="0054726E">
              <w:rPr>
                <w:rFonts w:ascii="Marianne" w:hAnsi="Marianne"/>
                <w:sz w:val="20"/>
                <w:szCs w:val="20"/>
              </w:rPr>
              <w:t>: broderie, m</w:t>
            </w:r>
            <w:r w:rsidRPr="0054726E">
              <w:rPr>
                <w:rFonts w:ascii="Marianne" w:hAnsi="Marianne" w:cs="Marianne"/>
                <w:sz w:val="20"/>
                <w:szCs w:val="20"/>
              </w:rPr>
              <w:t>é</w:t>
            </w:r>
            <w:r w:rsidRPr="0054726E">
              <w:rPr>
                <w:rFonts w:ascii="Marianne" w:hAnsi="Marianne"/>
                <w:sz w:val="20"/>
                <w:szCs w:val="20"/>
              </w:rPr>
              <w:t>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10966F" w14:textId="77777777" w:rsidR="00A470A9" w:rsidRPr="0054726E" w:rsidRDefault="00A470A9" w:rsidP="00A470A9">
            <w:pPr>
              <w:pStyle w:val="Sansinterligne"/>
              <w:rPr>
                <w:rFonts w:ascii="Marianne" w:hAnsi="Marianne"/>
                <w:i/>
                <w:iCs/>
                <w:sz w:val="20"/>
                <w:szCs w:val="20"/>
              </w:rPr>
            </w:pPr>
          </w:p>
        </w:tc>
      </w:tr>
      <w:tr w:rsidR="00A470A9" w:rsidRPr="0054726E" w14:paraId="354B85EC"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375F4A2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à l’eau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5DAC47CE" w14:textId="77777777" w:rsidR="00A470A9" w:rsidRPr="0054726E" w:rsidRDefault="00A470A9" w:rsidP="00A470A9">
            <w:pPr>
              <w:pStyle w:val="Sansinterligne"/>
              <w:rPr>
                <w:rFonts w:ascii="Marianne" w:hAnsi="Marianne"/>
                <w:i/>
                <w:iCs/>
                <w:sz w:val="20"/>
                <w:szCs w:val="20"/>
              </w:rPr>
            </w:pPr>
          </w:p>
        </w:tc>
      </w:tr>
      <w:tr w:rsidR="00A470A9" w:rsidRPr="0054726E" w14:paraId="660E5C0F"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D5D91A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9A9116C" w14:textId="77777777" w:rsidR="00A470A9" w:rsidRPr="0054726E" w:rsidRDefault="00A470A9" w:rsidP="00A470A9">
            <w:pPr>
              <w:pStyle w:val="Sansinterligne"/>
              <w:rPr>
                <w:rFonts w:ascii="Marianne" w:hAnsi="Marianne"/>
                <w:i/>
                <w:iCs/>
                <w:sz w:val="20"/>
                <w:szCs w:val="20"/>
              </w:rPr>
            </w:pPr>
          </w:p>
        </w:tc>
      </w:tr>
      <w:tr w:rsidR="002665B1" w:rsidRPr="0054726E" w14:paraId="6390961E"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EAACCC4" w14:textId="46AD8755"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97E7663" w14:textId="77777777" w:rsidR="002665B1" w:rsidRPr="0054726E" w:rsidRDefault="002665B1" w:rsidP="002665B1">
            <w:pPr>
              <w:pStyle w:val="Sansinterligne"/>
              <w:rPr>
                <w:rFonts w:ascii="Marianne" w:hAnsi="Marianne"/>
                <w:i/>
                <w:iCs/>
                <w:sz w:val="20"/>
                <w:szCs w:val="20"/>
              </w:rPr>
            </w:pPr>
          </w:p>
        </w:tc>
      </w:tr>
    </w:tbl>
    <w:p w14:paraId="4FEEA728" w14:textId="77777777" w:rsidR="00E879C2" w:rsidRPr="0054726E" w:rsidRDefault="00E879C2" w:rsidP="00E879C2"/>
    <w:p w14:paraId="118F7F1A" w14:textId="77777777" w:rsidR="00E879C2" w:rsidRPr="0054726E" w:rsidRDefault="00E879C2" w:rsidP="00E879C2">
      <w:pPr>
        <w:pStyle w:val="Titre3"/>
        <w:numPr>
          <w:ilvl w:val="0"/>
          <w:numId w:val="0"/>
        </w:numPr>
        <w:rPr>
          <w:color w:val="002060"/>
          <w:sz w:val="20"/>
          <w:szCs w:val="20"/>
        </w:rPr>
      </w:pPr>
      <w:bookmarkStart w:id="909" w:name="_Toc207276942"/>
      <w:bookmarkStart w:id="910" w:name="__RefHeading___Toc34559_1669366336"/>
      <w:bookmarkStart w:id="911" w:name="_Toc214868164"/>
      <w:bookmarkStart w:id="912" w:name="_Toc215842687"/>
      <w:bookmarkStart w:id="913" w:name="_Toc216101400"/>
      <w:bookmarkStart w:id="914" w:name="_Toc216360513"/>
      <w:bookmarkStart w:id="915" w:name="_Toc216883401"/>
      <w:r w:rsidRPr="0054726E">
        <w:rPr>
          <w:color w:val="002060"/>
          <w:sz w:val="20"/>
          <w:szCs w:val="20"/>
        </w:rPr>
        <w:t>8-16. Pattes d’épaules maritimes</w:t>
      </w:r>
      <w:bookmarkEnd w:id="909"/>
      <w:bookmarkEnd w:id="910"/>
      <w:bookmarkEnd w:id="911"/>
      <w:bookmarkEnd w:id="912"/>
      <w:bookmarkEnd w:id="913"/>
      <w:bookmarkEnd w:id="914"/>
      <w:bookmarkEnd w:id="915"/>
    </w:p>
    <w:p w14:paraId="490BCC8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BEC28E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4B341B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A5043B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E9D43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7F724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92C88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42C49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07C60B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une chemise ou un chemisier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965AF7" w14:textId="77777777" w:rsidR="00E879C2" w:rsidRPr="0054726E" w:rsidRDefault="00E879C2" w:rsidP="00B52833">
            <w:pPr>
              <w:pStyle w:val="Sansinterligne"/>
              <w:rPr>
                <w:rFonts w:ascii="Marianne" w:hAnsi="Marianne"/>
                <w:sz w:val="20"/>
                <w:szCs w:val="20"/>
              </w:rPr>
            </w:pPr>
          </w:p>
        </w:tc>
      </w:tr>
      <w:tr w:rsidR="00E879C2" w:rsidRPr="0054726E" w14:paraId="783D360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7B91F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9CC4F7" w14:textId="77777777" w:rsidR="00E879C2" w:rsidRPr="0054726E" w:rsidRDefault="00E879C2" w:rsidP="00B52833">
            <w:pPr>
              <w:pStyle w:val="Sansinterligne"/>
              <w:rPr>
                <w:rFonts w:ascii="Marianne" w:hAnsi="Marianne"/>
                <w:i/>
                <w:iCs/>
                <w:sz w:val="20"/>
                <w:szCs w:val="20"/>
              </w:rPr>
            </w:pPr>
          </w:p>
        </w:tc>
      </w:tr>
      <w:tr w:rsidR="00A470A9" w:rsidRPr="0054726E" w14:paraId="73BFC3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833227" w14:textId="77DCFC5D"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27DFC0" w14:textId="77777777" w:rsidR="00A470A9" w:rsidRPr="0054726E" w:rsidRDefault="00A470A9" w:rsidP="00A470A9">
            <w:pPr>
              <w:pStyle w:val="Sansinterligne"/>
              <w:rPr>
                <w:rFonts w:ascii="Marianne" w:hAnsi="Marianne"/>
                <w:i/>
                <w:iCs/>
                <w:sz w:val="20"/>
                <w:szCs w:val="20"/>
              </w:rPr>
            </w:pPr>
          </w:p>
        </w:tc>
      </w:tr>
      <w:tr w:rsidR="00A470A9" w:rsidRPr="0054726E" w14:paraId="11A7531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F4FC0E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551FB7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2AE9D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5A23E5" w14:textId="77777777" w:rsidR="00A470A9" w:rsidRPr="0054726E" w:rsidRDefault="00A470A9" w:rsidP="00A470A9">
            <w:pPr>
              <w:pStyle w:val="Sansinterligne"/>
              <w:rPr>
                <w:rFonts w:ascii="Marianne" w:hAnsi="Marianne"/>
                <w:i/>
                <w:iCs/>
                <w:sz w:val="20"/>
                <w:szCs w:val="20"/>
              </w:rPr>
            </w:pPr>
          </w:p>
        </w:tc>
      </w:tr>
      <w:tr w:rsidR="00A470A9" w:rsidRPr="0054726E" w14:paraId="46F542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D147E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C06526" w14:textId="77777777" w:rsidR="00A470A9" w:rsidRPr="0054726E" w:rsidRDefault="00A470A9" w:rsidP="00A470A9">
            <w:pPr>
              <w:pStyle w:val="Sansinterligne"/>
              <w:rPr>
                <w:rFonts w:ascii="Marianne" w:hAnsi="Marianne"/>
                <w:i/>
                <w:iCs/>
                <w:sz w:val="20"/>
                <w:szCs w:val="20"/>
              </w:rPr>
            </w:pPr>
          </w:p>
        </w:tc>
      </w:tr>
      <w:tr w:rsidR="00A470A9" w:rsidRPr="0054726E" w14:paraId="16C903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100D0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CFE675" w14:textId="77777777" w:rsidR="00A470A9" w:rsidRPr="0054726E" w:rsidRDefault="00A470A9" w:rsidP="00A470A9">
            <w:pPr>
              <w:pStyle w:val="Sansinterligne"/>
              <w:rPr>
                <w:rFonts w:ascii="Marianne" w:hAnsi="Marianne"/>
                <w:i/>
                <w:iCs/>
                <w:sz w:val="20"/>
                <w:szCs w:val="20"/>
              </w:rPr>
            </w:pPr>
          </w:p>
        </w:tc>
      </w:tr>
      <w:tr w:rsidR="00A470A9" w:rsidRPr="0054726E" w14:paraId="456A91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9630A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D5B415" w14:textId="77777777" w:rsidR="00A470A9" w:rsidRPr="0054726E" w:rsidRDefault="00A470A9" w:rsidP="00A470A9">
            <w:pPr>
              <w:pStyle w:val="Sansinterligne"/>
              <w:rPr>
                <w:rFonts w:ascii="Marianne" w:hAnsi="Marianne"/>
                <w:i/>
                <w:iCs/>
                <w:sz w:val="20"/>
                <w:szCs w:val="20"/>
              </w:rPr>
            </w:pPr>
          </w:p>
        </w:tc>
      </w:tr>
      <w:tr w:rsidR="00A470A9" w:rsidRPr="0054726E" w14:paraId="2E63D21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4A75B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du bouton et précision de l’insigne de corps estampé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929B7C" w14:textId="77777777" w:rsidR="00A470A9" w:rsidRPr="0054726E" w:rsidRDefault="00A470A9" w:rsidP="00A470A9">
            <w:pPr>
              <w:pStyle w:val="Sansinterligne"/>
              <w:rPr>
                <w:rFonts w:ascii="Marianne" w:hAnsi="Marianne"/>
                <w:i/>
                <w:iCs/>
                <w:sz w:val="20"/>
                <w:szCs w:val="20"/>
              </w:rPr>
            </w:pPr>
          </w:p>
        </w:tc>
      </w:tr>
      <w:tr w:rsidR="00A470A9" w:rsidRPr="0054726E" w14:paraId="4B0EDF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809C3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 des administrateurs (type de confection des étoiles à 5 branches</w:t>
            </w:r>
            <w:r w:rsidRPr="0054726E">
              <w:rPr>
                <w:rFonts w:cs="Calibri"/>
                <w:sz w:val="20"/>
                <w:szCs w:val="20"/>
              </w:rPr>
              <w:t> </w:t>
            </w:r>
            <w:r w:rsidRPr="0054726E">
              <w:rPr>
                <w:rFonts w:ascii="Marianne" w:hAnsi="Marianne"/>
                <w:sz w:val="20"/>
                <w:szCs w:val="20"/>
              </w:rPr>
              <w:t>: broderie, m</w:t>
            </w:r>
            <w:r w:rsidRPr="0054726E">
              <w:rPr>
                <w:rFonts w:ascii="Marianne" w:hAnsi="Marianne" w:cs="Marianne"/>
                <w:sz w:val="20"/>
                <w:szCs w:val="20"/>
              </w:rPr>
              <w:t>é</w:t>
            </w:r>
            <w:r w:rsidRPr="0054726E">
              <w:rPr>
                <w:rFonts w:ascii="Marianne" w:hAnsi="Marianne"/>
                <w:sz w:val="20"/>
                <w:szCs w:val="20"/>
              </w:rPr>
              <w:t>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F5E995" w14:textId="77777777" w:rsidR="00A470A9" w:rsidRPr="0054726E" w:rsidRDefault="00A470A9" w:rsidP="00A470A9">
            <w:pPr>
              <w:pStyle w:val="Sansinterligne"/>
              <w:rPr>
                <w:rFonts w:ascii="Marianne" w:hAnsi="Marianne"/>
                <w:i/>
                <w:iCs/>
                <w:sz w:val="20"/>
                <w:szCs w:val="20"/>
              </w:rPr>
            </w:pPr>
          </w:p>
        </w:tc>
      </w:tr>
      <w:tr w:rsidR="00A470A9" w:rsidRPr="0054726E" w14:paraId="18AAAD1F"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14ABCFA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à l’eau et aux frottements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1E4A04E6" w14:textId="77777777" w:rsidR="00A470A9" w:rsidRPr="0054726E" w:rsidRDefault="00A470A9" w:rsidP="00A470A9">
            <w:pPr>
              <w:pStyle w:val="Sansinterligne"/>
              <w:rPr>
                <w:rFonts w:ascii="Marianne" w:hAnsi="Marianne"/>
                <w:i/>
                <w:iCs/>
                <w:sz w:val="20"/>
                <w:szCs w:val="20"/>
              </w:rPr>
            </w:pPr>
          </w:p>
        </w:tc>
      </w:tr>
      <w:tr w:rsidR="00A470A9" w:rsidRPr="0054726E" w14:paraId="7D637CE0"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6C02F4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5E21599" w14:textId="77777777" w:rsidR="00A470A9" w:rsidRPr="0054726E" w:rsidRDefault="00A470A9" w:rsidP="00A470A9">
            <w:pPr>
              <w:pStyle w:val="Sansinterligne"/>
              <w:rPr>
                <w:rFonts w:ascii="Marianne" w:hAnsi="Marianne"/>
                <w:i/>
                <w:iCs/>
                <w:sz w:val="20"/>
                <w:szCs w:val="20"/>
              </w:rPr>
            </w:pPr>
          </w:p>
        </w:tc>
      </w:tr>
      <w:tr w:rsidR="002665B1" w:rsidRPr="0054726E" w14:paraId="5D1B9602"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27F668A" w14:textId="04086704"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C8D8B07" w14:textId="77777777" w:rsidR="002665B1" w:rsidRPr="0054726E" w:rsidRDefault="002665B1" w:rsidP="002665B1">
            <w:pPr>
              <w:pStyle w:val="Sansinterligne"/>
              <w:rPr>
                <w:rFonts w:ascii="Marianne" w:hAnsi="Marianne"/>
                <w:i/>
                <w:iCs/>
                <w:sz w:val="20"/>
                <w:szCs w:val="20"/>
              </w:rPr>
            </w:pPr>
          </w:p>
        </w:tc>
      </w:tr>
    </w:tbl>
    <w:p w14:paraId="6CBA8599" w14:textId="77777777" w:rsidR="00E879C2" w:rsidRPr="0054726E" w:rsidRDefault="00E879C2" w:rsidP="00E879C2"/>
    <w:p w14:paraId="24E35E3F" w14:textId="77777777" w:rsidR="00814E21" w:rsidRPr="0054726E" w:rsidRDefault="00814E21" w:rsidP="00E879C2">
      <w:pPr>
        <w:pStyle w:val="Standard"/>
        <w:rPr>
          <w:rFonts w:ascii="Marianne" w:hAnsi="Marianne"/>
          <w:sz w:val="20"/>
          <w:szCs w:val="20"/>
        </w:rPr>
      </w:pPr>
    </w:p>
    <w:p w14:paraId="181B0D03" w14:textId="77777777" w:rsidR="00E879C2" w:rsidRPr="0054726E" w:rsidRDefault="00E879C2" w:rsidP="00E879C2">
      <w:pPr>
        <w:pStyle w:val="Titre3"/>
        <w:numPr>
          <w:ilvl w:val="0"/>
          <w:numId w:val="0"/>
        </w:numPr>
        <w:rPr>
          <w:color w:val="002060"/>
          <w:sz w:val="20"/>
          <w:szCs w:val="20"/>
        </w:rPr>
      </w:pPr>
      <w:bookmarkStart w:id="916" w:name="_Toc214868165"/>
      <w:bookmarkStart w:id="917" w:name="__RefHeading___Toc34561_1669366336"/>
      <w:bookmarkStart w:id="918" w:name="_Toc207276943"/>
      <w:bookmarkStart w:id="919" w:name="_Toc215842688"/>
      <w:bookmarkStart w:id="920" w:name="_Toc216101401"/>
      <w:bookmarkStart w:id="921" w:name="_Toc216360514"/>
      <w:bookmarkStart w:id="922" w:name="_Toc216883402"/>
      <w:r w:rsidRPr="0054726E">
        <w:rPr>
          <w:color w:val="002060"/>
          <w:sz w:val="20"/>
          <w:szCs w:val="20"/>
        </w:rPr>
        <w:t>8-17. Support amovible pour tricorne des administratrices terrestres, directrice générale adjointe, secrétaire générale et directrice générale</w:t>
      </w:r>
      <w:bookmarkEnd w:id="916"/>
      <w:bookmarkEnd w:id="917"/>
      <w:bookmarkEnd w:id="918"/>
      <w:bookmarkEnd w:id="919"/>
      <w:bookmarkEnd w:id="920"/>
      <w:bookmarkEnd w:id="921"/>
      <w:bookmarkEnd w:id="922"/>
    </w:p>
    <w:p w14:paraId="60CEF85D"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A8A0C8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F1B048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AD5EC4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0F948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C2A23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60BF7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D6208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0AAD8D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 tricorne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4DD5B3" w14:textId="77777777" w:rsidR="00E879C2" w:rsidRPr="0054726E" w:rsidRDefault="00E879C2" w:rsidP="00B52833">
            <w:pPr>
              <w:pStyle w:val="Sansinterligne"/>
              <w:rPr>
                <w:rFonts w:ascii="Marianne" w:hAnsi="Marianne"/>
                <w:sz w:val="20"/>
                <w:szCs w:val="20"/>
              </w:rPr>
            </w:pPr>
          </w:p>
        </w:tc>
      </w:tr>
      <w:tr w:rsidR="00E879C2" w:rsidRPr="0054726E" w14:paraId="5B94D5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2FB55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4CBA53" w14:textId="77777777" w:rsidR="00E879C2" w:rsidRPr="0054726E" w:rsidRDefault="00E879C2" w:rsidP="00B52833">
            <w:pPr>
              <w:pStyle w:val="Sansinterligne"/>
              <w:rPr>
                <w:rFonts w:ascii="Marianne" w:hAnsi="Marianne"/>
                <w:i/>
                <w:iCs/>
                <w:sz w:val="20"/>
                <w:szCs w:val="20"/>
              </w:rPr>
            </w:pPr>
          </w:p>
        </w:tc>
      </w:tr>
      <w:tr w:rsidR="00A470A9" w:rsidRPr="0054726E" w14:paraId="666BA7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D18187" w14:textId="18A92E32"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62C6A7" w14:textId="77777777" w:rsidR="00A470A9" w:rsidRPr="0054726E" w:rsidRDefault="00A470A9" w:rsidP="00A470A9">
            <w:pPr>
              <w:pStyle w:val="Sansinterligne"/>
              <w:rPr>
                <w:rFonts w:ascii="Marianne" w:hAnsi="Marianne"/>
                <w:i/>
                <w:iCs/>
                <w:sz w:val="20"/>
                <w:szCs w:val="20"/>
              </w:rPr>
            </w:pPr>
          </w:p>
        </w:tc>
      </w:tr>
      <w:tr w:rsidR="00A470A9" w:rsidRPr="0054726E" w14:paraId="6626FD0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7C89C7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50D0E4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C6158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343B39" w14:textId="77777777" w:rsidR="00A470A9" w:rsidRPr="0054726E" w:rsidRDefault="00A470A9" w:rsidP="00A470A9">
            <w:pPr>
              <w:pStyle w:val="Sansinterligne"/>
              <w:rPr>
                <w:rFonts w:ascii="Marianne" w:hAnsi="Marianne"/>
                <w:i/>
                <w:iCs/>
                <w:sz w:val="20"/>
                <w:szCs w:val="20"/>
              </w:rPr>
            </w:pPr>
          </w:p>
        </w:tc>
      </w:tr>
      <w:tr w:rsidR="00A470A9" w:rsidRPr="0054726E" w14:paraId="4D5ED4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DA21C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4E494C" w14:textId="77777777" w:rsidR="00A470A9" w:rsidRPr="0054726E" w:rsidRDefault="00A470A9" w:rsidP="00A470A9">
            <w:pPr>
              <w:pStyle w:val="Sansinterligne"/>
              <w:rPr>
                <w:rFonts w:ascii="Marianne" w:hAnsi="Marianne"/>
                <w:i/>
                <w:iCs/>
                <w:sz w:val="20"/>
                <w:szCs w:val="20"/>
              </w:rPr>
            </w:pPr>
          </w:p>
        </w:tc>
      </w:tr>
      <w:tr w:rsidR="00A470A9" w:rsidRPr="0054726E" w14:paraId="2145108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08686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9A65ED" w14:textId="77777777" w:rsidR="00A470A9" w:rsidRPr="0054726E" w:rsidRDefault="00A470A9" w:rsidP="00A470A9">
            <w:pPr>
              <w:pStyle w:val="Sansinterligne"/>
              <w:rPr>
                <w:rFonts w:ascii="Marianne" w:hAnsi="Marianne"/>
                <w:i/>
                <w:iCs/>
                <w:sz w:val="20"/>
                <w:szCs w:val="20"/>
              </w:rPr>
            </w:pPr>
          </w:p>
        </w:tc>
      </w:tr>
      <w:tr w:rsidR="00A470A9" w:rsidRPr="0054726E" w14:paraId="45449AB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973C2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 (type de confection</w:t>
            </w:r>
            <w:r w:rsidRPr="0054726E">
              <w:rPr>
                <w:rFonts w:cs="Calibri"/>
                <w:sz w:val="20"/>
                <w:szCs w:val="20"/>
              </w:rPr>
              <w:t> </w:t>
            </w:r>
            <w:r w:rsidRPr="0054726E">
              <w:rPr>
                <w:rFonts w:ascii="Marianne" w:hAnsi="Marianne"/>
                <w:sz w:val="20"/>
                <w:szCs w:val="20"/>
              </w:rPr>
              <w:t>: broderie, m</w:t>
            </w:r>
            <w:r w:rsidRPr="0054726E">
              <w:rPr>
                <w:rFonts w:ascii="Marianne" w:hAnsi="Marianne" w:cs="Marianne"/>
                <w:sz w:val="20"/>
                <w:szCs w:val="20"/>
              </w:rPr>
              <w:t>é</w:t>
            </w:r>
            <w:r w:rsidRPr="0054726E">
              <w:rPr>
                <w:rFonts w:ascii="Marianne" w:hAnsi="Marianne"/>
                <w:sz w:val="20"/>
                <w:szCs w:val="20"/>
              </w:rPr>
              <w:t>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EB2704" w14:textId="77777777" w:rsidR="00A470A9" w:rsidRPr="0054726E" w:rsidRDefault="00A470A9" w:rsidP="00A470A9">
            <w:pPr>
              <w:pStyle w:val="Sansinterligne"/>
              <w:rPr>
                <w:rFonts w:ascii="Marianne" w:hAnsi="Marianne"/>
                <w:i/>
                <w:iCs/>
                <w:sz w:val="20"/>
                <w:szCs w:val="20"/>
              </w:rPr>
            </w:pPr>
          </w:p>
        </w:tc>
      </w:tr>
      <w:tr w:rsidR="00A470A9" w:rsidRPr="0054726E" w14:paraId="29B0E169"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73EF7B1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et à l’eau</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45535A02" w14:textId="77777777" w:rsidR="00A470A9" w:rsidRPr="0054726E" w:rsidRDefault="00A470A9" w:rsidP="00A470A9">
            <w:pPr>
              <w:pStyle w:val="Sansinterligne"/>
              <w:rPr>
                <w:rFonts w:ascii="Marianne" w:hAnsi="Marianne"/>
                <w:i/>
                <w:iCs/>
                <w:sz w:val="20"/>
                <w:szCs w:val="20"/>
              </w:rPr>
            </w:pPr>
          </w:p>
        </w:tc>
      </w:tr>
      <w:tr w:rsidR="00A470A9" w:rsidRPr="0054726E" w14:paraId="2082B65D"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1C4351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F3572D1" w14:textId="77777777" w:rsidR="00A470A9" w:rsidRPr="0054726E" w:rsidRDefault="00A470A9" w:rsidP="00A470A9">
            <w:pPr>
              <w:pStyle w:val="Sansinterligne"/>
              <w:rPr>
                <w:rFonts w:ascii="Marianne" w:hAnsi="Marianne"/>
                <w:i/>
                <w:iCs/>
                <w:sz w:val="20"/>
                <w:szCs w:val="20"/>
              </w:rPr>
            </w:pPr>
          </w:p>
        </w:tc>
      </w:tr>
      <w:tr w:rsidR="002665B1" w:rsidRPr="0054726E" w14:paraId="2F788B18"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A64C9D8" w14:textId="3ED2CBE4"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A06613" w14:textId="77777777" w:rsidR="002665B1" w:rsidRPr="0054726E" w:rsidRDefault="002665B1" w:rsidP="002665B1">
            <w:pPr>
              <w:pStyle w:val="Sansinterligne"/>
              <w:rPr>
                <w:rFonts w:ascii="Marianne" w:hAnsi="Marianne"/>
                <w:i/>
                <w:iCs/>
                <w:sz w:val="20"/>
                <w:szCs w:val="20"/>
              </w:rPr>
            </w:pPr>
          </w:p>
        </w:tc>
      </w:tr>
    </w:tbl>
    <w:p w14:paraId="519AD09F" w14:textId="77777777" w:rsidR="00E879C2" w:rsidRPr="0054726E" w:rsidRDefault="00E879C2" w:rsidP="00E879C2"/>
    <w:p w14:paraId="3B423E80" w14:textId="77777777" w:rsidR="00E879C2" w:rsidRPr="0054726E" w:rsidRDefault="00E879C2" w:rsidP="00E879C2">
      <w:pPr>
        <w:pStyle w:val="Titre3"/>
        <w:numPr>
          <w:ilvl w:val="0"/>
          <w:numId w:val="0"/>
        </w:numPr>
        <w:rPr>
          <w:color w:val="002060"/>
          <w:sz w:val="20"/>
          <w:szCs w:val="20"/>
        </w:rPr>
      </w:pPr>
      <w:bookmarkStart w:id="923" w:name="_Toc214868166"/>
      <w:bookmarkStart w:id="924" w:name="__RefHeading___Toc34563_1669366336"/>
      <w:bookmarkStart w:id="925" w:name="_Toc215842689"/>
      <w:bookmarkStart w:id="926" w:name="_Toc216101402"/>
      <w:bookmarkStart w:id="927" w:name="_Toc216360515"/>
      <w:bookmarkStart w:id="928" w:name="_Toc216883403"/>
      <w:r w:rsidRPr="0054726E">
        <w:rPr>
          <w:color w:val="002060"/>
          <w:sz w:val="20"/>
          <w:szCs w:val="20"/>
        </w:rPr>
        <w:t>8-18. Support amovible pour tricorne des administratrices aéromaritimes</w:t>
      </w:r>
      <w:bookmarkEnd w:id="923"/>
      <w:bookmarkEnd w:id="924"/>
      <w:bookmarkEnd w:id="925"/>
      <w:bookmarkEnd w:id="926"/>
      <w:bookmarkEnd w:id="927"/>
      <w:bookmarkEnd w:id="928"/>
    </w:p>
    <w:p w14:paraId="77648D10"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41A821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784937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89F7E5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FE87B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A9A15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62F95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BEB37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3F87AC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positionné sur un tricorne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8A2EBB" w14:textId="77777777" w:rsidR="00E879C2" w:rsidRPr="0054726E" w:rsidRDefault="00E879C2" w:rsidP="00B52833">
            <w:pPr>
              <w:pStyle w:val="Sansinterligne"/>
              <w:rPr>
                <w:rFonts w:ascii="Marianne" w:hAnsi="Marianne"/>
                <w:sz w:val="20"/>
                <w:szCs w:val="20"/>
              </w:rPr>
            </w:pPr>
          </w:p>
        </w:tc>
      </w:tr>
      <w:tr w:rsidR="00E879C2" w:rsidRPr="0054726E" w14:paraId="7634C9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9A3E3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519103" w14:textId="77777777" w:rsidR="00E879C2" w:rsidRPr="0054726E" w:rsidRDefault="00E879C2" w:rsidP="00B52833">
            <w:pPr>
              <w:pStyle w:val="Sansinterligne"/>
              <w:rPr>
                <w:rFonts w:ascii="Marianne" w:hAnsi="Marianne"/>
                <w:i/>
                <w:iCs/>
                <w:sz w:val="20"/>
                <w:szCs w:val="20"/>
              </w:rPr>
            </w:pPr>
          </w:p>
        </w:tc>
      </w:tr>
      <w:tr w:rsidR="00A470A9" w:rsidRPr="0054726E" w14:paraId="505CE6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DAC1B8" w14:textId="27362900"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4669FD" w14:textId="77777777" w:rsidR="00A470A9" w:rsidRPr="0054726E" w:rsidRDefault="00A470A9" w:rsidP="00A470A9">
            <w:pPr>
              <w:pStyle w:val="Sansinterligne"/>
              <w:rPr>
                <w:rFonts w:ascii="Marianne" w:hAnsi="Marianne"/>
                <w:i/>
                <w:iCs/>
                <w:sz w:val="20"/>
                <w:szCs w:val="20"/>
              </w:rPr>
            </w:pPr>
          </w:p>
        </w:tc>
      </w:tr>
      <w:tr w:rsidR="00A470A9" w:rsidRPr="0054726E" w14:paraId="052DCE2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12C57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3DC57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4B88C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CB6B32" w14:textId="77777777" w:rsidR="00A470A9" w:rsidRPr="0054726E" w:rsidRDefault="00A470A9" w:rsidP="00A470A9">
            <w:pPr>
              <w:pStyle w:val="Sansinterligne"/>
              <w:rPr>
                <w:rFonts w:ascii="Marianne" w:hAnsi="Marianne"/>
                <w:i/>
                <w:iCs/>
                <w:sz w:val="20"/>
                <w:szCs w:val="20"/>
              </w:rPr>
            </w:pPr>
          </w:p>
        </w:tc>
      </w:tr>
      <w:tr w:rsidR="00A470A9" w:rsidRPr="0054726E" w14:paraId="178AFF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1F1A8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493BE1" w14:textId="77777777" w:rsidR="00A470A9" w:rsidRPr="0054726E" w:rsidRDefault="00A470A9" w:rsidP="00A470A9">
            <w:pPr>
              <w:pStyle w:val="Sansinterligne"/>
              <w:rPr>
                <w:rFonts w:ascii="Marianne" w:hAnsi="Marianne"/>
                <w:i/>
                <w:iCs/>
                <w:sz w:val="20"/>
                <w:szCs w:val="20"/>
              </w:rPr>
            </w:pPr>
          </w:p>
        </w:tc>
      </w:tr>
      <w:tr w:rsidR="00A470A9" w:rsidRPr="0054726E" w14:paraId="12F63A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6E41C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Précision de la broderie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DDD30D" w14:textId="77777777" w:rsidR="00A470A9" w:rsidRPr="0054726E" w:rsidRDefault="00A470A9" w:rsidP="00A470A9">
            <w:pPr>
              <w:pStyle w:val="Sansinterligne"/>
              <w:rPr>
                <w:rFonts w:ascii="Marianne" w:hAnsi="Marianne"/>
                <w:i/>
                <w:iCs/>
                <w:sz w:val="20"/>
                <w:szCs w:val="20"/>
              </w:rPr>
            </w:pPr>
          </w:p>
        </w:tc>
      </w:tr>
      <w:tr w:rsidR="00A470A9" w:rsidRPr="0054726E" w14:paraId="01BF4C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3C2EE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grade (type de confection</w:t>
            </w:r>
            <w:r w:rsidRPr="0054726E">
              <w:rPr>
                <w:rFonts w:cs="Calibri"/>
                <w:sz w:val="20"/>
                <w:szCs w:val="20"/>
              </w:rPr>
              <w:t> </w:t>
            </w:r>
            <w:r w:rsidRPr="0054726E">
              <w:rPr>
                <w:rFonts w:ascii="Marianne" w:hAnsi="Marianne"/>
                <w:sz w:val="20"/>
                <w:szCs w:val="20"/>
              </w:rPr>
              <w:t>: broderie, métal...)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DF90B6" w14:textId="77777777" w:rsidR="00A470A9" w:rsidRPr="0054726E" w:rsidRDefault="00A470A9" w:rsidP="00A470A9">
            <w:pPr>
              <w:pStyle w:val="Sansinterligne"/>
              <w:rPr>
                <w:rFonts w:ascii="Marianne" w:hAnsi="Marianne"/>
                <w:i/>
                <w:iCs/>
                <w:sz w:val="20"/>
                <w:szCs w:val="20"/>
              </w:rPr>
            </w:pPr>
          </w:p>
        </w:tc>
      </w:tr>
      <w:tr w:rsidR="00A470A9" w:rsidRPr="0054726E" w14:paraId="0C1F79AC"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22DBB95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à la lumière et à l’eau</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2630764" w14:textId="77777777" w:rsidR="00A470A9" w:rsidRPr="0054726E" w:rsidRDefault="00A470A9" w:rsidP="00A470A9">
            <w:pPr>
              <w:pStyle w:val="Sansinterligne"/>
              <w:rPr>
                <w:rFonts w:ascii="Marianne" w:hAnsi="Marianne"/>
                <w:i/>
                <w:iCs/>
                <w:sz w:val="20"/>
                <w:szCs w:val="20"/>
              </w:rPr>
            </w:pPr>
          </w:p>
        </w:tc>
      </w:tr>
      <w:tr w:rsidR="00A470A9" w:rsidRPr="0054726E" w14:paraId="679F2BBE"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E8B760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3AD8E2" w14:textId="77777777" w:rsidR="00A470A9" w:rsidRPr="0054726E" w:rsidRDefault="00A470A9" w:rsidP="00A470A9">
            <w:pPr>
              <w:pStyle w:val="Sansinterligne"/>
              <w:rPr>
                <w:rFonts w:ascii="Marianne" w:hAnsi="Marianne"/>
                <w:i/>
                <w:iCs/>
                <w:sz w:val="20"/>
                <w:szCs w:val="20"/>
              </w:rPr>
            </w:pPr>
          </w:p>
        </w:tc>
      </w:tr>
      <w:tr w:rsidR="002665B1" w:rsidRPr="0054726E" w14:paraId="1351C25F"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BD794AD" w14:textId="0079755F"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6F5D0E" w14:textId="77777777" w:rsidR="002665B1" w:rsidRPr="0054726E" w:rsidRDefault="002665B1" w:rsidP="002665B1">
            <w:pPr>
              <w:pStyle w:val="Sansinterligne"/>
              <w:rPr>
                <w:rFonts w:ascii="Marianne" w:hAnsi="Marianne"/>
                <w:i/>
                <w:iCs/>
                <w:sz w:val="20"/>
                <w:szCs w:val="20"/>
              </w:rPr>
            </w:pPr>
          </w:p>
        </w:tc>
      </w:tr>
    </w:tbl>
    <w:p w14:paraId="7C194C7E" w14:textId="77777777" w:rsidR="002665B1" w:rsidRDefault="002665B1" w:rsidP="00E879C2">
      <w:pPr>
        <w:pStyle w:val="Titre2"/>
        <w:numPr>
          <w:ilvl w:val="0"/>
          <w:numId w:val="0"/>
        </w:numPr>
        <w:rPr>
          <w:sz w:val="20"/>
          <w:szCs w:val="20"/>
        </w:rPr>
      </w:pPr>
      <w:bookmarkStart w:id="929" w:name="_Toc207276952_Copie_2"/>
      <w:bookmarkStart w:id="930" w:name="_Toc214868174_Copie_2"/>
      <w:bookmarkStart w:id="931" w:name="__RefHeading___Toc31787_1669366336_Copie"/>
      <w:bookmarkStart w:id="932" w:name="_Toc215842690"/>
      <w:bookmarkStart w:id="933" w:name="_Toc216101403"/>
      <w:bookmarkStart w:id="934" w:name="_Toc216360516"/>
    </w:p>
    <w:p w14:paraId="605E0977" w14:textId="429C2A8D" w:rsidR="00E879C2" w:rsidRPr="0054726E" w:rsidRDefault="00E879C2" w:rsidP="00E879C2">
      <w:pPr>
        <w:pStyle w:val="Titre2"/>
        <w:numPr>
          <w:ilvl w:val="0"/>
          <w:numId w:val="0"/>
        </w:numPr>
        <w:rPr>
          <w:i/>
          <w:iCs/>
          <w:sz w:val="20"/>
          <w:szCs w:val="20"/>
        </w:rPr>
      </w:pPr>
      <w:bookmarkStart w:id="935" w:name="_Toc216883404"/>
      <w:r w:rsidRPr="0054726E">
        <w:rPr>
          <w:sz w:val="20"/>
          <w:szCs w:val="20"/>
        </w:rPr>
        <w:t xml:space="preserve">Groupe 9 : </w:t>
      </w:r>
      <w:bookmarkEnd w:id="929"/>
      <w:bookmarkEnd w:id="930"/>
      <w:r w:rsidRPr="0054726E">
        <w:rPr>
          <w:sz w:val="20"/>
          <w:szCs w:val="20"/>
        </w:rPr>
        <w:t>Chemises</w:t>
      </w:r>
      <w:bookmarkEnd w:id="931"/>
      <w:bookmarkEnd w:id="932"/>
      <w:bookmarkEnd w:id="933"/>
      <w:bookmarkEnd w:id="934"/>
      <w:bookmarkEnd w:id="935"/>
    </w:p>
    <w:p w14:paraId="129DF439" w14:textId="77777777" w:rsidR="00E879C2" w:rsidRPr="0054726E" w:rsidRDefault="00E879C2" w:rsidP="00E879C2">
      <w:pPr>
        <w:pStyle w:val="Titre3"/>
        <w:numPr>
          <w:ilvl w:val="0"/>
          <w:numId w:val="0"/>
        </w:numPr>
        <w:rPr>
          <w:color w:val="002060"/>
          <w:sz w:val="20"/>
          <w:szCs w:val="20"/>
        </w:rPr>
      </w:pPr>
      <w:bookmarkStart w:id="936" w:name="_Toc207276947"/>
      <w:bookmarkStart w:id="937" w:name="__RefHeading___Toc31901_1669366336"/>
      <w:bookmarkStart w:id="938" w:name="_Toc214868169"/>
      <w:bookmarkStart w:id="939" w:name="_Toc215842691"/>
      <w:bookmarkStart w:id="940" w:name="_Toc216101404"/>
      <w:bookmarkStart w:id="941" w:name="_Toc216360517"/>
      <w:bookmarkStart w:id="942" w:name="_Toc216883405"/>
      <w:r w:rsidRPr="0054726E">
        <w:rPr>
          <w:color w:val="002060"/>
          <w:sz w:val="20"/>
          <w:szCs w:val="20"/>
        </w:rPr>
        <w:t>9-01. Chemise et chemisier bleu et blanc à manches longues et courtes avec astrakan de bras et de poitrine</w:t>
      </w:r>
      <w:bookmarkEnd w:id="936"/>
      <w:bookmarkEnd w:id="937"/>
      <w:bookmarkEnd w:id="938"/>
      <w:r w:rsidRPr="0054726E">
        <w:rPr>
          <w:color w:val="002060"/>
          <w:sz w:val="20"/>
          <w:szCs w:val="20"/>
        </w:rPr>
        <w:t xml:space="preserve"> – homme et femme</w:t>
      </w:r>
      <w:bookmarkEnd w:id="939"/>
      <w:bookmarkEnd w:id="940"/>
      <w:bookmarkEnd w:id="941"/>
      <w:bookmarkEnd w:id="942"/>
    </w:p>
    <w:p w14:paraId="50AEE7F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35FB05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1054CC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F11FE4F"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FD7E2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CA77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1BD02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561AB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24C3F7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2C8A28" w14:textId="77777777" w:rsidR="00E879C2" w:rsidRPr="0054726E" w:rsidRDefault="00E879C2" w:rsidP="00B52833">
            <w:pPr>
              <w:pStyle w:val="Sansinterligne"/>
              <w:rPr>
                <w:rFonts w:ascii="Marianne" w:hAnsi="Marianne"/>
                <w:sz w:val="20"/>
                <w:szCs w:val="20"/>
              </w:rPr>
            </w:pPr>
          </w:p>
        </w:tc>
      </w:tr>
      <w:tr w:rsidR="00E879C2" w:rsidRPr="0054726E" w14:paraId="032D4C2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0312FE"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FC7550" w14:textId="77777777" w:rsidR="00E879C2" w:rsidRPr="0054726E" w:rsidRDefault="00E879C2" w:rsidP="00B52833">
            <w:pPr>
              <w:pStyle w:val="Sansinterligne"/>
              <w:rPr>
                <w:rFonts w:ascii="Marianne" w:hAnsi="Marianne"/>
                <w:sz w:val="20"/>
                <w:szCs w:val="20"/>
              </w:rPr>
            </w:pPr>
          </w:p>
        </w:tc>
      </w:tr>
      <w:tr w:rsidR="00E879C2" w:rsidRPr="0054726E" w14:paraId="1454525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CEBEE4" w14:textId="77777777" w:rsidR="00E879C2" w:rsidRPr="0054726E" w:rsidRDefault="00E879C2" w:rsidP="00814E2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7E2B6A" w14:textId="77777777" w:rsidR="00E879C2" w:rsidRPr="0054726E" w:rsidRDefault="00E879C2" w:rsidP="00B52833">
            <w:pPr>
              <w:pStyle w:val="Sansinterligne"/>
              <w:rPr>
                <w:rFonts w:ascii="Marianne" w:hAnsi="Marianne"/>
                <w:sz w:val="20"/>
                <w:szCs w:val="20"/>
              </w:rPr>
            </w:pPr>
          </w:p>
        </w:tc>
      </w:tr>
      <w:tr w:rsidR="00E879C2" w:rsidRPr="0054726E" w14:paraId="0DC5F4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1E84687" w14:textId="77777777" w:rsidR="00E879C2" w:rsidRPr="0054726E" w:rsidRDefault="00E879C2" w:rsidP="00814E2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E657E0" w14:textId="77777777" w:rsidR="00E879C2" w:rsidRPr="0054726E" w:rsidRDefault="00E879C2" w:rsidP="00B52833">
            <w:pPr>
              <w:pStyle w:val="Sansinterligne"/>
              <w:rPr>
                <w:rFonts w:ascii="Marianne" w:hAnsi="Marianne"/>
                <w:sz w:val="20"/>
                <w:szCs w:val="20"/>
              </w:rPr>
            </w:pPr>
          </w:p>
        </w:tc>
      </w:tr>
      <w:tr w:rsidR="00E879C2" w:rsidRPr="0054726E" w14:paraId="203C2D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2ED41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8AFDEC" w14:textId="77777777" w:rsidR="00E879C2" w:rsidRPr="0054726E" w:rsidRDefault="00E879C2" w:rsidP="00B52833">
            <w:pPr>
              <w:pStyle w:val="Sansinterligne"/>
              <w:rPr>
                <w:rFonts w:ascii="Marianne" w:hAnsi="Marianne"/>
                <w:i/>
                <w:iCs/>
                <w:sz w:val="20"/>
                <w:szCs w:val="20"/>
              </w:rPr>
            </w:pPr>
          </w:p>
        </w:tc>
      </w:tr>
      <w:tr w:rsidR="00A470A9" w:rsidRPr="0054726E" w14:paraId="561E58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726DCF" w14:textId="16398F76"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EB6F6D" w14:textId="77777777" w:rsidR="00A470A9" w:rsidRPr="0054726E" w:rsidRDefault="00A470A9" w:rsidP="00A470A9">
            <w:pPr>
              <w:pStyle w:val="Sansinterligne"/>
              <w:rPr>
                <w:rFonts w:ascii="Marianne" w:hAnsi="Marianne"/>
                <w:i/>
                <w:iCs/>
                <w:sz w:val="20"/>
                <w:szCs w:val="20"/>
              </w:rPr>
            </w:pPr>
          </w:p>
        </w:tc>
      </w:tr>
      <w:tr w:rsidR="00A470A9" w:rsidRPr="0054726E" w14:paraId="62B947D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FBA220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AF696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057A8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3BCB64" w14:textId="77777777" w:rsidR="00A470A9" w:rsidRPr="0054726E" w:rsidRDefault="00A470A9" w:rsidP="00A470A9">
            <w:pPr>
              <w:pStyle w:val="Sansinterligne"/>
              <w:rPr>
                <w:rFonts w:ascii="Marianne" w:hAnsi="Marianne"/>
                <w:i/>
                <w:iCs/>
                <w:sz w:val="20"/>
                <w:szCs w:val="20"/>
              </w:rPr>
            </w:pPr>
          </w:p>
        </w:tc>
      </w:tr>
      <w:tr w:rsidR="00A470A9" w:rsidRPr="0054726E" w14:paraId="0356611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F921F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98DCAC" w14:textId="77777777" w:rsidR="00A470A9" w:rsidRPr="0054726E" w:rsidRDefault="00A470A9" w:rsidP="00A470A9">
            <w:pPr>
              <w:pStyle w:val="Sansinterligne"/>
              <w:rPr>
                <w:rFonts w:ascii="Marianne" w:hAnsi="Marianne"/>
                <w:i/>
                <w:iCs/>
                <w:sz w:val="20"/>
                <w:szCs w:val="20"/>
              </w:rPr>
            </w:pPr>
          </w:p>
        </w:tc>
      </w:tr>
      <w:tr w:rsidR="00A470A9" w:rsidRPr="0054726E" w14:paraId="23A01A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D7887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9A61A1" w14:textId="77777777" w:rsidR="00A470A9" w:rsidRPr="0054726E" w:rsidRDefault="00A470A9" w:rsidP="00A470A9">
            <w:pPr>
              <w:pStyle w:val="Sansinterligne"/>
              <w:rPr>
                <w:rFonts w:ascii="Marianne" w:hAnsi="Marianne"/>
                <w:i/>
                <w:iCs/>
                <w:sz w:val="20"/>
                <w:szCs w:val="20"/>
              </w:rPr>
            </w:pPr>
          </w:p>
        </w:tc>
      </w:tr>
      <w:tr w:rsidR="00A470A9" w:rsidRPr="0054726E" w14:paraId="030CD9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20652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D62317" w14:textId="77777777" w:rsidR="00A470A9" w:rsidRPr="0054726E" w:rsidRDefault="00A470A9" w:rsidP="00A470A9">
            <w:pPr>
              <w:pStyle w:val="Sansinterligne"/>
              <w:rPr>
                <w:rFonts w:ascii="Marianne" w:hAnsi="Marianne"/>
                <w:i/>
                <w:iCs/>
                <w:sz w:val="20"/>
                <w:szCs w:val="20"/>
              </w:rPr>
            </w:pPr>
          </w:p>
        </w:tc>
      </w:tr>
      <w:tr w:rsidR="00A470A9" w:rsidRPr="0054726E" w14:paraId="70E2D2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108E1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280F61" w14:textId="77777777" w:rsidR="00A470A9" w:rsidRPr="0054726E" w:rsidRDefault="00A470A9" w:rsidP="00A470A9">
            <w:pPr>
              <w:pStyle w:val="Sansinterligne"/>
              <w:rPr>
                <w:rFonts w:ascii="Marianne" w:hAnsi="Marianne"/>
                <w:sz w:val="20"/>
                <w:szCs w:val="20"/>
              </w:rPr>
            </w:pPr>
          </w:p>
        </w:tc>
      </w:tr>
      <w:tr w:rsidR="00A470A9" w:rsidRPr="0054726E" w14:paraId="168871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BFF48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139D5B" w14:textId="77777777" w:rsidR="00A470A9" w:rsidRPr="0054726E" w:rsidRDefault="00A470A9" w:rsidP="00A470A9">
            <w:pPr>
              <w:pStyle w:val="Sansinterligne"/>
              <w:rPr>
                <w:rFonts w:ascii="Marianne" w:hAnsi="Marianne"/>
                <w:sz w:val="20"/>
                <w:szCs w:val="20"/>
              </w:rPr>
            </w:pPr>
          </w:p>
        </w:tc>
      </w:tr>
      <w:tr w:rsidR="00A470A9" w:rsidRPr="0054726E" w14:paraId="0272C0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695E0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49E8BF" w14:textId="77777777" w:rsidR="00A470A9" w:rsidRPr="0054726E" w:rsidRDefault="00A470A9" w:rsidP="00A470A9">
            <w:pPr>
              <w:pStyle w:val="Sansinterligne"/>
              <w:rPr>
                <w:rFonts w:ascii="Marianne" w:hAnsi="Marianne"/>
                <w:sz w:val="20"/>
                <w:szCs w:val="20"/>
              </w:rPr>
            </w:pPr>
          </w:p>
        </w:tc>
      </w:tr>
      <w:tr w:rsidR="00A470A9" w:rsidRPr="0054726E" w14:paraId="76FD27E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60204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C26DDB" w14:textId="77777777" w:rsidR="00A470A9" w:rsidRPr="0054726E" w:rsidRDefault="00A470A9" w:rsidP="00A470A9">
            <w:pPr>
              <w:pStyle w:val="Sansinterligne"/>
              <w:rPr>
                <w:rFonts w:ascii="Marianne" w:hAnsi="Marianne"/>
                <w:i/>
                <w:iCs/>
                <w:sz w:val="20"/>
                <w:szCs w:val="20"/>
              </w:rPr>
            </w:pPr>
          </w:p>
        </w:tc>
      </w:tr>
      <w:tr w:rsidR="00A470A9" w:rsidRPr="0054726E" w14:paraId="06BDC7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F123E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FAEF5F" w14:textId="77777777" w:rsidR="00A470A9" w:rsidRPr="0054726E" w:rsidRDefault="00A470A9" w:rsidP="00A470A9">
            <w:pPr>
              <w:pStyle w:val="Sansinterligne"/>
              <w:rPr>
                <w:rFonts w:ascii="Marianne" w:hAnsi="Marianne"/>
                <w:sz w:val="20"/>
                <w:szCs w:val="20"/>
              </w:rPr>
            </w:pPr>
          </w:p>
        </w:tc>
      </w:tr>
      <w:tr w:rsidR="002665B1" w:rsidRPr="0054726E" w14:paraId="0B0194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F876C2" w14:textId="12770EDE"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F0C6A6" w14:textId="77777777" w:rsidR="002665B1" w:rsidRPr="0054726E" w:rsidRDefault="002665B1" w:rsidP="002665B1">
            <w:pPr>
              <w:pStyle w:val="Sansinterligne"/>
              <w:rPr>
                <w:rFonts w:ascii="Marianne" w:hAnsi="Marianne"/>
                <w:sz w:val="20"/>
                <w:szCs w:val="20"/>
              </w:rPr>
            </w:pPr>
          </w:p>
        </w:tc>
      </w:tr>
      <w:tr w:rsidR="002665B1" w:rsidRPr="0054726E" w14:paraId="6C51A9D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99D8DB2"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7B92166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3EDCEEA"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279BD6" w14:textId="77777777" w:rsidR="002665B1" w:rsidRPr="0054726E" w:rsidRDefault="002665B1" w:rsidP="002665B1">
            <w:pPr>
              <w:pStyle w:val="Sansinterligne"/>
              <w:rPr>
                <w:rFonts w:ascii="Marianne" w:hAnsi="Marianne"/>
                <w:sz w:val="20"/>
                <w:szCs w:val="20"/>
              </w:rPr>
            </w:pPr>
          </w:p>
        </w:tc>
      </w:tr>
      <w:tr w:rsidR="002665B1" w:rsidRPr="0054726E" w14:paraId="09A356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E71D644"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35C3BF" w14:textId="77777777" w:rsidR="002665B1" w:rsidRPr="0054726E" w:rsidRDefault="002665B1" w:rsidP="002665B1">
            <w:pPr>
              <w:pStyle w:val="Sansinterligne"/>
              <w:rPr>
                <w:rFonts w:ascii="Marianne" w:hAnsi="Marianne"/>
                <w:sz w:val="20"/>
                <w:szCs w:val="20"/>
              </w:rPr>
            </w:pPr>
          </w:p>
        </w:tc>
      </w:tr>
      <w:tr w:rsidR="002665B1" w:rsidRPr="0054726E" w14:paraId="06971D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382802"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Adaptation à la majorité des morphologies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63B157" w14:textId="77777777" w:rsidR="002665B1" w:rsidRPr="0054726E" w:rsidRDefault="002665B1" w:rsidP="002665B1">
            <w:pPr>
              <w:pStyle w:val="Sansinterligne"/>
              <w:rPr>
                <w:rFonts w:ascii="Marianne" w:hAnsi="Marianne"/>
                <w:sz w:val="20"/>
                <w:szCs w:val="20"/>
              </w:rPr>
            </w:pPr>
          </w:p>
        </w:tc>
      </w:tr>
    </w:tbl>
    <w:p w14:paraId="6E55F7AC" w14:textId="77777777" w:rsidR="00E879C2" w:rsidRPr="0054726E" w:rsidRDefault="00E879C2" w:rsidP="00E879C2"/>
    <w:p w14:paraId="730B83EF" w14:textId="77777777" w:rsidR="00E879C2" w:rsidRPr="0054726E" w:rsidRDefault="00E879C2" w:rsidP="00E879C2">
      <w:pPr>
        <w:pStyle w:val="Titre3"/>
        <w:numPr>
          <w:ilvl w:val="0"/>
          <w:numId w:val="0"/>
        </w:numPr>
        <w:rPr>
          <w:color w:val="002060"/>
          <w:sz w:val="20"/>
          <w:szCs w:val="20"/>
        </w:rPr>
      </w:pPr>
      <w:bookmarkStart w:id="943" w:name="_Toc214868170"/>
      <w:bookmarkStart w:id="944" w:name="__RefHeading___Toc31903_1669366336"/>
      <w:bookmarkStart w:id="945" w:name="_Toc207276948"/>
      <w:bookmarkStart w:id="946" w:name="_Toc215842692"/>
      <w:bookmarkStart w:id="947" w:name="_Toc216101405"/>
      <w:bookmarkStart w:id="948" w:name="_Toc216360518"/>
      <w:bookmarkStart w:id="949" w:name="_Toc216883406"/>
      <w:r w:rsidRPr="0054726E">
        <w:rPr>
          <w:color w:val="002060"/>
          <w:sz w:val="20"/>
          <w:szCs w:val="20"/>
        </w:rPr>
        <w:t>9-02. Chemise et chemisier blanc à manches courtes sans astrakan de bras et de poitrine</w:t>
      </w:r>
      <w:bookmarkEnd w:id="943"/>
      <w:bookmarkEnd w:id="944"/>
      <w:bookmarkEnd w:id="945"/>
      <w:r w:rsidRPr="0054726E">
        <w:rPr>
          <w:color w:val="002060"/>
          <w:sz w:val="20"/>
          <w:szCs w:val="20"/>
        </w:rPr>
        <w:t xml:space="preserve"> – homme et femme</w:t>
      </w:r>
      <w:bookmarkEnd w:id="946"/>
      <w:bookmarkEnd w:id="947"/>
      <w:bookmarkEnd w:id="948"/>
      <w:bookmarkEnd w:id="949"/>
    </w:p>
    <w:p w14:paraId="1BD14ACF" w14:textId="77777777" w:rsidR="00E879C2" w:rsidRPr="0054726E" w:rsidRDefault="00E879C2" w:rsidP="00E879C2">
      <w:pPr>
        <w:pStyle w:val="Standard"/>
        <w:rPr>
          <w:rFonts w:ascii="Marianne" w:hAnsi="Marianne" w:cs="ArialMT"/>
          <w:color w:val="002060"/>
          <w:sz w:val="20"/>
          <w:szCs w:val="20"/>
          <w:u w:val="single" w:color="FF00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802F3E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72F98B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D37517F"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52F68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C943B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A773B1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3E275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17802E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145113" w14:textId="77777777" w:rsidR="00E879C2" w:rsidRPr="0054726E" w:rsidRDefault="00E879C2" w:rsidP="00B52833">
            <w:pPr>
              <w:pStyle w:val="Sansinterligne"/>
              <w:rPr>
                <w:rFonts w:ascii="Marianne" w:hAnsi="Marianne"/>
                <w:sz w:val="20"/>
                <w:szCs w:val="20"/>
              </w:rPr>
            </w:pPr>
          </w:p>
        </w:tc>
      </w:tr>
      <w:tr w:rsidR="00E879C2" w:rsidRPr="0054726E" w14:paraId="00B5A4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B22BE7E" w14:textId="77777777" w:rsidR="00E879C2" w:rsidRPr="0054726E" w:rsidRDefault="00E879C2" w:rsidP="00814E21">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F2B925" w14:textId="77777777" w:rsidR="00E879C2" w:rsidRPr="0054726E" w:rsidRDefault="00E879C2" w:rsidP="00B52833">
            <w:pPr>
              <w:pStyle w:val="Sansinterligne"/>
              <w:rPr>
                <w:rFonts w:ascii="Marianne" w:hAnsi="Marianne"/>
                <w:sz w:val="20"/>
                <w:szCs w:val="20"/>
              </w:rPr>
            </w:pPr>
          </w:p>
        </w:tc>
      </w:tr>
      <w:tr w:rsidR="00E879C2" w:rsidRPr="0054726E" w14:paraId="7D8B85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6DBC7F" w14:textId="77777777" w:rsidR="00E879C2" w:rsidRPr="0054726E" w:rsidRDefault="00E879C2" w:rsidP="00814E21">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E544C2" w14:textId="77777777" w:rsidR="00E879C2" w:rsidRPr="0054726E" w:rsidRDefault="00E879C2" w:rsidP="00B52833">
            <w:pPr>
              <w:pStyle w:val="Sansinterligne"/>
              <w:rPr>
                <w:rFonts w:ascii="Marianne" w:hAnsi="Marianne"/>
                <w:sz w:val="20"/>
                <w:szCs w:val="20"/>
              </w:rPr>
            </w:pPr>
          </w:p>
        </w:tc>
      </w:tr>
      <w:tr w:rsidR="00E879C2" w:rsidRPr="0054726E" w14:paraId="37CFDC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92C323" w14:textId="77777777" w:rsidR="00E879C2" w:rsidRPr="0054726E" w:rsidRDefault="00E879C2" w:rsidP="00814E21">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54F88B" w14:textId="77777777" w:rsidR="00E879C2" w:rsidRPr="0054726E" w:rsidRDefault="00E879C2" w:rsidP="00B52833">
            <w:pPr>
              <w:pStyle w:val="Sansinterligne"/>
              <w:rPr>
                <w:rFonts w:ascii="Marianne" w:hAnsi="Marianne"/>
                <w:sz w:val="20"/>
                <w:szCs w:val="20"/>
              </w:rPr>
            </w:pPr>
          </w:p>
        </w:tc>
      </w:tr>
      <w:tr w:rsidR="00E879C2" w:rsidRPr="0054726E" w14:paraId="1E7F48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56FC1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12DB98" w14:textId="77777777" w:rsidR="00E879C2" w:rsidRPr="0054726E" w:rsidRDefault="00E879C2" w:rsidP="00B52833">
            <w:pPr>
              <w:pStyle w:val="Sansinterligne"/>
              <w:rPr>
                <w:rFonts w:ascii="Marianne" w:hAnsi="Marianne"/>
                <w:i/>
                <w:iCs/>
                <w:sz w:val="20"/>
                <w:szCs w:val="20"/>
              </w:rPr>
            </w:pPr>
          </w:p>
        </w:tc>
      </w:tr>
      <w:tr w:rsidR="00A470A9" w:rsidRPr="0054726E" w14:paraId="780390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57034F" w14:textId="2D522440"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26D69A" w14:textId="77777777" w:rsidR="00A470A9" w:rsidRPr="0054726E" w:rsidRDefault="00A470A9" w:rsidP="00A470A9">
            <w:pPr>
              <w:pStyle w:val="Sansinterligne"/>
              <w:rPr>
                <w:rFonts w:ascii="Marianne" w:hAnsi="Marianne"/>
                <w:i/>
                <w:iCs/>
                <w:sz w:val="20"/>
                <w:szCs w:val="20"/>
              </w:rPr>
            </w:pPr>
          </w:p>
        </w:tc>
      </w:tr>
      <w:tr w:rsidR="00A470A9" w:rsidRPr="0054726E" w14:paraId="1AA8228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3FE379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1D25B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4274F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8EA164" w14:textId="77777777" w:rsidR="00A470A9" w:rsidRPr="0054726E" w:rsidRDefault="00A470A9" w:rsidP="00A470A9">
            <w:pPr>
              <w:pStyle w:val="Sansinterligne"/>
              <w:rPr>
                <w:rFonts w:ascii="Marianne" w:hAnsi="Marianne"/>
                <w:i/>
                <w:iCs/>
                <w:sz w:val="20"/>
                <w:szCs w:val="20"/>
              </w:rPr>
            </w:pPr>
          </w:p>
        </w:tc>
      </w:tr>
      <w:tr w:rsidR="00A470A9" w:rsidRPr="0054726E" w14:paraId="6D8E34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1ADB5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5E73D3" w14:textId="77777777" w:rsidR="00A470A9" w:rsidRPr="0054726E" w:rsidRDefault="00A470A9" w:rsidP="00A470A9">
            <w:pPr>
              <w:pStyle w:val="Sansinterligne"/>
              <w:rPr>
                <w:rFonts w:ascii="Marianne" w:hAnsi="Marianne"/>
                <w:i/>
                <w:iCs/>
                <w:sz w:val="20"/>
                <w:szCs w:val="20"/>
              </w:rPr>
            </w:pPr>
          </w:p>
        </w:tc>
      </w:tr>
      <w:tr w:rsidR="00A470A9" w:rsidRPr="0054726E" w14:paraId="04146C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8E68D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57B055" w14:textId="77777777" w:rsidR="00A470A9" w:rsidRPr="0054726E" w:rsidRDefault="00A470A9" w:rsidP="00A470A9">
            <w:pPr>
              <w:pStyle w:val="Sansinterligne"/>
              <w:rPr>
                <w:rFonts w:ascii="Marianne" w:hAnsi="Marianne"/>
                <w:i/>
                <w:iCs/>
                <w:sz w:val="20"/>
                <w:szCs w:val="20"/>
              </w:rPr>
            </w:pPr>
          </w:p>
        </w:tc>
      </w:tr>
      <w:tr w:rsidR="00A470A9" w:rsidRPr="0054726E" w14:paraId="114105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8A602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9827F0" w14:textId="77777777" w:rsidR="00A470A9" w:rsidRPr="0054726E" w:rsidRDefault="00A470A9" w:rsidP="00A470A9">
            <w:pPr>
              <w:pStyle w:val="Sansinterligne"/>
              <w:rPr>
                <w:rFonts w:ascii="Marianne" w:hAnsi="Marianne"/>
                <w:i/>
                <w:iCs/>
                <w:sz w:val="20"/>
                <w:szCs w:val="20"/>
              </w:rPr>
            </w:pPr>
          </w:p>
        </w:tc>
      </w:tr>
      <w:tr w:rsidR="00A470A9" w:rsidRPr="0054726E" w14:paraId="2544B9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8159A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598B60" w14:textId="77777777" w:rsidR="00A470A9" w:rsidRPr="0054726E" w:rsidRDefault="00A470A9" w:rsidP="00A470A9">
            <w:pPr>
              <w:pStyle w:val="Sansinterligne"/>
              <w:rPr>
                <w:rFonts w:ascii="Marianne" w:hAnsi="Marianne"/>
                <w:sz w:val="20"/>
                <w:szCs w:val="20"/>
              </w:rPr>
            </w:pPr>
          </w:p>
        </w:tc>
      </w:tr>
      <w:tr w:rsidR="00A470A9" w:rsidRPr="0054726E" w14:paraId="35F468B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9490A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7DDF82" w14:textId="77777777" w:rsidR="00A470A9" w:rsidRPr="0054726E" w:rsidRDefault="00A470A9" w:rsidP="00A470A9">
            <w:pPr>
              <w:pStyle w:val="Sansinterligne"/>
              <w:rPr>
                <w:rFonts w:ascii="Marianne" w:hAnsi="Marianne"/>
                <w:sz w:val="20"/>
                <w:szCs w:val="20"/>
              </w:rPr>
            </w:pPr>
          </w:p>
        </w:tc>
      </w:tr>
      <w:tr w:rsidR="00A470A9" w:rsidRPr="0054726E" w14:paraId="06F0C9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61792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7112F3" w14:textId="77777777" w:rsidR="00A470A9" w:rsidRPr="0054726E" w:rsidRDefault="00A470A9" w:rsidP="00A470A9">
            <w:pPr>
              <w:pStyle w:val="Sansinterligne"/>
              <w:rPr>
                <w:rFonts w:ascii="Marianne" w:hAnsi="Marianne"/>
                <w:sz w:val="20"/>
                <w:szCs w:val="20"/>
              </w:rPr>
            </w:pPr>
          </w:p>
        </w:tc>
      </w:tr>
      <w:tr w:rsidR="00A470A9" w:rsidRPr="0054726E" w14:paraId="045D646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5CAF5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C067DE" w14:textId="77777777" w:rsidR="00A470A9" w:rsidRPr="0054726E" w:rsidRDefault="00A470A9" w:rsidP="00A470A9">
            <w:pPr>
              <w:pStyle w:val="Sansinterligne"/>
              <w:rPr>
                <w:rFonts w:ascii="Marianne" w:hAnsi="Marianne"/>
                <w:i/>
                <w:iCs/>
                <w:sz w:val="20"/>
                <w:szCs w:val="20"/>
              </w:rPr>
            </w:pPr>
          </w:p>
        </w:tc>
      </w:tr>
      <w:tr w:rsidR="00A470A9" w:rsidRPr="0054726E" w14:paraId="4CE27E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E1721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E30924" w14:textId="77777777" w:rsidR="00A470A9" w:rsidRPr="0054726E" w:rsidRDefault="00A470A9" w:rsidP="00A470A9">
            <w:pPr>
              <w:pStyle w:val="Sansinterligne"/>
              <w:rPr>
                <w:rFonts w:ascii="Marianne" w:hAnsi="Marianne"/>
                <w:sz w:val="20"/>
                <w:szCs w:val="20"/>
              </w:rPr>
            </w:pPr>
          </w:p>
        </w:tc>
      </w:tr>
      <w:tr w:rsidR="002665B1" w:rsidRPr="0054726E" w14:paraId="00709B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6A5A49" w14:textId="7AA57E06"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169575" w14:textId="77777777" w:rsidR="002665B1" w:rsidRPr="0054726E" w:rsidRDefault="002665B1" w:rsidP="002665B1">
            <w:pPr>
              <w:pStyle w:val="Sansinterligne"/>
              <w:rPr>
                <w:rFonts w:ascii="Marianne" w:hAnsi="Marianne"/>
                <w:sz w:val="20"/>
                <w:szCs w:val="20"/>
              </w:rPr>
            </w:pPr>
          </w:p>
        </w:tc>
      </w:tr>
      <w:tr w:rsidR="002665B1" w:rsidRPr="0054726E" w14:paraId="4B26AB0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8226919"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6CB45E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7C7900"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3AAABA" w14:textId="77777777" w:rsidR="002665B1" w:rsidRPr="0054726E" w:rsidRDefault="002665B1" w:rsidP="002665B1">
            <w:pPr>
              <w:pStyle w:val="Sansinterligne"/>
              <w:rPr>
                <w:rFonts w:ascii="Marianne" w:hAnsi="Marianne"/>
                <w:sz w:val="20"/>
                <w:szCs w:val="20"/>
              </w:rPr>
            </w:pPr>
          </w:p>
        </w:tc>
      </w:tr>
      <w:tr w:rsidR="002665B1" w:rsidRPr="0054726E" w14:paraId="101D0D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8B4F62"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713C25" w14:textId="77777777" w:rsidR="002665B1" w:rsidRPr="0054726E" w:rsidRDefault="002665B1" w:rsidP="002665B1">
            <w:pPr>
              <w:pStyle w:val="Sansinterligne"/>
              <w:rPr>
                <w:rFonts w:ascii="Marianne" w:hAnsi="Marianne"/>
                <w:sz w:val="20"/>
                <w:szCs w:val="20"/>
              </w:rPr>
            </w:pPr>
          </w:p>
        </w:tc>
      </w:tr>
      <w:tr w:rsidR="002665B1" w:rsidRPr="0054726E" w14:paraId="4134C0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91C709"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Adaptation à la majorité des morphologies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8D7100" w14:textId="77777777" w:rsidR="002665B1" w:rsidRPr="0054726E" w:rsidRDefault="002665B1" w:rsidP="002665B1">
            <w:pPr>
              <w:pStyle w:val="Sansinterligne"/>
              <w:rPr>
                <w:rFonts w:ascii="Marianne" w:hAnsi="Marianne"/>
                <w:sz w:val="20"/>
                <w:szCs w:val="20"/>
              </w:rPr>
            </w:pPr>
          </w:p>
        </w:tc>
      </w:tr>
    </w:tbl>
    <w:p w14:paraId="1FC8D9FF" w14:textId="39E09D9F" w:rsidR="00E879C2" w:rsidRDefault="00E879C2" w:rsidP="00E879C2"/>
    <w:p w14:paraId="790BB6E6" w14:textId="51748319" w:rsidR="002665B1" w:rsidRDefault="002665B1" w:rsidP="00E879C2"/>
    <w:p w14:paraId="7DD6457F" w14:textId="66308558" w:rsidR="002665B1" w:rsidRDefault="002665B1" w:rsidP="00E879C2"/>
    <w:p w14:paraId="6E78806B" w14:textId="09BAFF6F" w:rsidR="002665B1" w:rsidRDefault="002665B1" w:rsidP="00E879C2"/>
    <w:p w14:paraId="65E60E14" w14:textId="53AB3930" w:rsidR="002665B1" w:rsidRDefault="002665B1" w:rsidP="00E879C2"/>
    <w:p w14:paraId="6ABDD5DB" w14:textId="2E78AF63" w:rsidR="002665B1" w:rsidRDefault="002665B1" w:rsidP="00E879C2"/>
    <w:p w14:paraId="66ED23EE" w14:textId="77777777" w:rsidR="002665B1" w:rsidRPr="0054726E" w:rsidRDefault="002665B1" w:rsidP="00E879C2"/>
    <w:p w14:paraId="775FBEA9" w14:textId="77777777" w:rsidR="00E879C2" w:rsidRPr="0054726E" w:rsidRDefault="00E879C2" w:rsidP="00E879C2">
      <w:pPr>
        <w:pStyle w:val="Titre3"/>
        <w:numPr>
          <w:ilvl w:val="0"/>
          <w:numId w:val="0"/>
        </w:numPr>
        <w:rPr>
          <w:color w:val="002060"/>
          <w:sz w:val="20"/>
          <w:szCs w:val="20"/>
        </w:rPr>
      </w:pPr>
      <w:bookmarkStart w:id="950" w:name="_Toc214868171"/>
      <w:bookmarkStart w:id="951" w:name="__RefHeading___Toc31905_1669366336"/>
      <w:bookmarkStart w:id="952" w:name="_Toc207276949"/>
      <w:bookmarkStart w:id="953" w:name="_Toc215842693"/>
      <w:bookmarkStart w:id="954" w:name="_Toc216101406"/>
      <w:bookmarkStart w:id="955" w:name="_Toc216360519"/>
      <w:bookmarkStart w:id="956" w:name="_Toc216883407"/>
      <w:r w:rsidRPr="0054726E">
        <w:rPr>
          <w:color w:val="002060"/>
          <w:sz w:val="20"/>
          <w:szCs w:val="20"/>
        </w:rPr>
        <w:t>9-03. Chemise de cérémonie blanche à manches longues sans astrakan de bras et de poitrine</w:t>
      </w:r>
      <w:bookmarkEnd w:id="950"/>
      <w:bookmarkEnd w:id="951"/>
      <w:bookmarkEnd w:id="952"/>
      <w:r w:rsidRPr="0054726E">
        <w:rPr>
          <w:color w:val="002060"/>
          <w:sz w:val="20"/>
          <w:szCs w:val="20"/>
        </w:rPr>
        <w:t xml:space="preserve"> - homme</w:t>
      </w:r>
      <w:bookmarkEnd w:id="953"/>
      <w:bookmarkEnd w:id="954"/>
      <w:bookmarkEnd w:id="955"/>
      <w:bookmarkEnd w:id="956"/>
    </w:p>
    <w:p w14:paraId="2F224DFC"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577BDF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216884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308C12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BEF42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A99D6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E551E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E6C04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C6A0AE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3012FB" w14:textId="77777777" w:rsidR="00E879C2" w:rsidRPr="0054726E" w:rsidRDefault="00E879C2" w:rsidP="00B52833">
            <w:pPr>
              <w:pStyle w:val="Sansinterligne"/>
              <w:rPr>
                <w:rFonts w:ascii="Marianne" w:hAnsi="Marianne"/>
                <w:sz w:val="20"/>
                <w:szCs w:val="20"/>
              </w:rPr>
            </w:pPr>
          </w:p>
        </w:tc>
      </w:tr>
      <w:tr w:rsidR="00E879C2" w:rsidRPr="0054726E" w14:paraId="5EEA4A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8761B7"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BC753C" w14:textId="77777777" w:rsidR="00E879C2" w:rsidRPr="0054726E" w:rsidRDefault="00E879C2" w:rsidP="00B52833">
            <w:pPr>
              <w:pStyle w:val="Sansinterligne"/>
              <w:rPr>
                <w:rFonts w:ascii="Marianne" w:hAnsi="Marianne"/>
                <w:sz w:val="20"/>
                <w:szCs w:val="20"/>
              </w:rPr>
            </w:pPr>
          </w:p>
        </w:tc>
      </w:tr>
      <w:tr w:rsidR="00E879C2" w:rsidRPr="0054726E" w14:paraId="163359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D436ECF"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FEF614" w14:textId="77777777" w:rsidR="00E879C2" w:rsidRPr="0054726E" w:rsidRDefault="00E879C2" w:rsidP="00B52833">
            <w:pPr>
              <w:pStyle w:val="Sansinterligne"/>
              <w:rPr>
                <w:rFonts w:ascii="Marianne" w:hAnsi="Marianne"/>
                <w:sz w:val="20"/>
                <w:szCs w:val="20"/>
              </w:rPr>
            </w:pPr>
          </w:p>
        </w:tc>
      </w:tr>
      <w:tr w:rsidR="00E879C2" w:rsidRPr="0054726E" w14:paraId="45B0AD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F49D95"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4E3E17" w14:textId="77777777" w:rsidR="00E879C2" w:rsidRPr="0054726E" w:rsidRDefault="00E879C2" w:rsidP="00B52833">
            <w:pPr>
              <w:pStyle w:val="Sansinterligne"/>
              <w:rPr>
                <w:rFonts w:ascii="Marianne" w:hAnsi="Marianne"/>
                <w:sz w:val="20"/>
                <w:szCs w:val="20"/>
              </w:rPr>
            </w:pPr>
          </w:p>
        </w:tc>
      </w:tr>
      <w:tr w:rsidR="00E879C2" w:rsidRPr="0054726E" w14:paraId="1DFCE3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FC193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5FD1B5" w14:textId="77777777" w:rsidR="00E879C2" w:rsidRPr="0054726E" w:rsidRDefault="00E879C2" w:rsidP="00B52833">
            <w:pPr>
              <w:pStyle w:val="Sansinterligne"/>
              <w:rPr>
                <w:rFonts w:ascii="Marianne" w:hAnsi="Marianne"/>
                <w:i/>
                <w:iCs/>
                <w:sz w:val="20"/>
                <w:szCs w:val="20"/>
              </w:rPr>
            </w:pPr>
          </w:p>
        </w:tc>
      </w:tr>
      <w:tr w:rsidR="00A470A9" w:rsidRPr="0054726E" w14:paraId="19776F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FF0F21" w14:textId="0707D467"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F433E4" w14:textId="77777777" w:rsidR="00A470A9" w:rsidRPr="0054726E" w:rsidRDefault="00A470A9" w:rsidP="00A470A9">
            <w:pPr>
              <w:pStyle w:val="Sansinterligne"/>
              <w:rPr>
                <w:rFonts w:ascii="Marianne" w:hAnsi="Marianne"/>
                <w:i/>
                <w:iCs/>
                <w:sz w:val="20"/>
                <w:szCs w:val="20"/>
              </w:rPr>
            </w:pPr>
          </w:p>
        </w:tc>
      </w:tr>
      <w:tr w:rsidR="00A470A9" w:rsidRPr="0054726E" w14:paraId="38AB352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9A5CCB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32B4C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22637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4DDD31" w14:textId="77777777" w:rsidR="00A470A9" w:rsidRPr="0054726E" w:rsidRDefault="00A470A9" w:rsidP="00A470A9">
            <w:pPr>
              <w:pStyle w:val="Sansinterligne"/>
              <w:rPr>
                <w:rFonts w:ascii="Marianne" w:hAnsi="Marianne"/>
                <w:i/>
                <w:iCs/>
                <w:sz w:val="20"/>
                <w:szCs w:val="20"/>
              </w:rPr>
            </w:pPr>
          </w:p>
        </w:tc>
      </w:tr>
      <w:tr w:rsidR="00A470A9" w:rsidRPr="0054726E" w14:paraId="772BA5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33462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169A56" w14:textId="77777777" w:rsidR="00A470A9" w:rsidRPr="0054726E" w:rsidRDefault="00A470A9" w:rsidP="00A470A9">
            <w:pPr>
              <w:pStyle w:val="Sansinterligne"/>
              <w:rPr>
                <w:rFonts w:ascii="Marianne" w:hAnsi="Marianne"/>
                <w:i/>
                <w:iCs/>
                <w:sz w:val="20"/>
                <w:szCs w:val="20"/>
              </w:rPr>
            </w:pPr>
          </w:p>
        </w:tc>
      </w:tr>
      <w:tr w:rsidR="00A470A9" w:rsidRPr="0054726E" w14:paraId="5E7C43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6A3B8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7981FA" w14:textId="77777777" w:rsidR="00A470A9" w:rsidRPr="0054726E" w:rsidRDefault="00A470A9" w:rsidP="00A470A9">
            <w:pPr>
              <w:pStyle w:val="Sansinterligne"/>
              <w:rPr>
                <w:rFonts w:ascii="Marianne" w:hAnsi="Marianne"/>
                <w:i/>
                <w:iCs/>
                <w:sz w:val="20"/>
                <w:szCs w:val="20"/>
              </w:rPr>
            </w:pPr>
          </w:p>
        </w:tc>
      </w:tr>
      <w:tr w:rsidR="00A470A9" w:rsidRPr="0054726E" w14:paraId="141A34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4637A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D20519" w14:textId="77777777" w:rsidR="00A470A9" w:rsidRPr="0054726E" w:rsidRDefault="00A470A9" w:rsidP="00A470A9">
            <w:pPr>
              <w:pStyle w:val="Sansinterligne"/>
              <w:rPr>
                <w:rFonts w:ascii="Marianne" w:hAnsi="Marianne"/>
                <w:i/>
                <w:iCs/>
                <w:sz w:val="20"/>
                <w:szCs w:val="20"/>
              </w:rPr>
            </w:pPr>
          </w:p>
        </w:tc>
      </w:tr>
      <w:tr w:rsidR="00A470A9" w:rsidRPr="0054726E" w14:paraId="7CA5F7C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4E714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5C012C" w14:textId="77777777" w:rsidR="00A470A9" w:rsidRPr="0054726E" w:rsidRDefault="00A470A9" w:rsidP="00A470A9">
            <w:pPr>
              <w:pStyle w:val="Sansinterligne"/>
              <w:rPr>
                <w:rFonts w:ascii="Marianne" w:hAnsi="Marianne"/>
                <w:sz w:val="20"/>
                <w:szCs w:val="20"/>
              </w:rPr>
            </w:pPr>
          </w:p>
        </w:tc>
      </w:tr>
      <w:tr w:rsidR="00A470A9" w:rsidRPr="0054726E" w14:paraId="138730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209FB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9CB98D" w14:textId="77777777" w:rsidR="00A470A9" w:rsidRPr="0054726E" w:rsidRDefault="00A470A9" w:rsidP="00A470A9">
            <w:pPr>
              <w:pStyle w:val="Sansinterligne"/>
              <w:rPr>
                <w:rFonts w:ascii="Marianne" w:hAnsi="Marianne"/>
                <w:sz w:val="20"/>
                <w:szCs w:val="20"/>
              </w:rPr>
            </w:pPr>
          </w:p>
        </w:tc>
      </w:tr>
      <w:tr w:rsidR="00A470A9" w:rsidRPr="0054726E" w14:paraId="3C729C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54471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38571B" w14:textId="77777777" w:rsidR="00A470A9" w:rsidRPr="0054726E" w:rsidRDefault="00A470A9" w:rsidP="00A470A9">
            <w:pPr>
              <w:pStyle w:val="Sansinterligne"/>
              <w:rPr>
                <w:rFonts w:ascii="Marianne" w:hAnsi="Marianne"/>
                <w:sz w:val="20"/>
                <w:szCs w:val="20"/>
              </w:rPr>
            </w:pPr>
          </w:p>
        </w:tc>
      </w:tr>
      <w:tr w:rsidR="00A470A9" w:rsidRPr="0054726E" w14:paraId="02E8642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EB81F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E4DC68" w14:textId="77777777" w:rsidR="00A470A9" w:rsidRPr="0054726E" w:rsidRDefault="00A470A9" w:rsidP="00A470A9">
            <w:pPr>
              <w:pStyle w:val="Sansinterligne"/>
              <w:rPr>
                <w:rFonts w:ascii="Marianne" w:hAnsi="Marianne"/>
                <w:i/>
                <w:iCs/>
                <w:sz w:val="20"/>
                <w:szCs w:val="20"/>
              </w:rPr>
            </w:pPr>
          </w:p>
        </w:tc>
      </w:tr>
      <w:tr w:rsidR="00A470A9" w:rsidRPr="0054726E" w14:paraId="5C540B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5765B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E50741" w14:textId="77777777" w:rsidR="00A470A9" w:rsidRPr="0054726E" w:rsidRDefault="00A470A9" w:rsidP="00A470A9">
            <w:pPr>
              <w:pStyle w:val="Sansinterligne"/>
              <w:rPr>
                <w:rFonts w:ascii="Marianne" w:hAnsi="Marianne"/>
                <w:sz w:val="20"/>
                <w:szCs w:val="20"/>
              </w:rPr>
            </w:pPr>
          </w:p>
        </w:tc>
      </w:tr>
      <w:tr w:rsidR="002665B1" w:rsidRPr="0054726E" w14:paraId="1AC9ED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826844" w14:textId="78E99DDB"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E6AEBA" w14:textId="77777777" w:rsidR="002665B1" w:rsidRPr="0054726E" w:rsidRDefault="002665B1" w:rsidP="002665B1">
            <w:pPr>
              <w:pStyle w:val="Sansinterligne"/>
              <w:rPr>
                <w:rFonts w:ascii="Marianne" w:hAnsi="Marianne"/>
                <w:sz w:val="20"/>
                <w:szCs w:val="20"/>
              </w:rPr>
            </w:pPr>
          </w:p>
        </w:tc>
      </w:tr>
      <w:tr w:rsidR="002665B1" w:rsidRPr="0054726E" w14:paraId="52CE52F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F5674DF"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16C21C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51EAA1"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A309F6" w14:textId="77777777" w:rsidR="002665B1" w:rsidRPr="0054726E" w:rsidRDefault="002665B1" w:rsidP="002665B1">
            <w:pPr>
              <w:pStyle w:val="Sansinterligne"/>
              <w:rPr>
                <w:rFonts w:ascii="Marianne" w:hAnsi="Marianne"/>
                <w:sz w:val="20"/>
                <w:szCs w:val="20"/>
              </w:rPr>
            </w:pPr>
          </w:p>
        </w:tc>
      </w:tr>
      <w:tr w:rsidR="002665B1" w:rsidRPr="0054726E" w14:paraId="44C338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D1F6EE"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FACE25" w14:textId="77777777" w:rsidR="002665B1" w:rsidRPr="0054726E" w:rsidRDefault="002665B1" w:rsidP="002665B1">
            <w:pPr>
              <w:pStyle w:val="Sansinterligne"/>
              <w:rPr>
                <w:rFonts w:ascii="Marianne" w:hAnsi="Marianne"/>
                <w:sz w:val="20"/>
                <w:szCs w:val="20"/>
              </w:rPr>
            </w:pPr>
          </w:p>
        </w:tc>
      </w:tr>
      <w:tr w:rsidR="002665B1" w:rsidRPr="0054726E" w14:paraId="7351BC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58CFBF"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Adaptation à la majorité des morphologies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268890" w14:textId="77777777" w:rsidR="002665B1" w:rsidRPr="0054726E" w:rsidRDefault="002665B1" w:rsidP="002665B1">
            <w:pPr>
              <w:pStyle w:val="Sansinterligne"/>
              <w:rPr>
                <w:rFonts w:ascii="Marianne" w:hAnsi="Marianne"/>
                <w:sz w:val="20"/>
                <w:szCs w:val="20"/>
              </w:rPr>
            </w:pPr>
          </w:p>
        </w:tc>
      </w:tr>
    </w:tbl>
    <w:p w14:paraId="21B1B476" w14:textId="77777777" w:rsidR="00E879C2" w:rsidRPr="0054726E" w:rsidRDefault="00E879C2" w:rsidP="00E879C2"/>
    <w:p w14:paraId="3964C84B" w14:textId="77777777" w:rsidR="00E879C2" w:rsidRPr="0054726E" w:rsidRDefault="00E879C2" w:rsidP="00E879C2">
      <w:pPr>
        <w:pStyle w:val="Titre3"/>
        <w:numPr>
          <w:ilvl w:val="0"/>
          <w:numId w:val="0"/>
        </w:numPr>
        <w:rPr>
          <w:color w:val="002060"/>
          <w:sz w:val="20"/>
          <w:szCs w:val="20"/>
        </w:rPr>
      </w:pPr>
      <w:bookmarkStart w:id="957" w:name="_Toc207276950"/>
      <w:bookmarkStart w:id="958" w:name="__RefHeading___Toc31907_1669366336"/>
      <w:bookmarkStart w:id="959" w:name="_Toc214868172"/>
      <w:bookmarkStart w:id="960" w:name="_Toc215842694"/>
      <w:bookmarkStart w:id="961" w:name="_Toc216101407"/>
      <w:bookmarkStart w:id="962" w:name="_Toc216360520"/>
      <w:bookmarkStart w:id="963" w:name="_Toc216883408"/>
      <w:r w:rsidRPr="0054726E">
        <w:rPr>
          <w:color w:val="002060"/>
          <w:sz w:val="20"/>
          <w:szCs w:val="20"/>
        </w:rPr>
        <w:t>9-04. Chemisier de cérémonie blanc à manches longues sans astrakan de bras et de poitrine</w:t>
      </w:r>
      <w:bookmarkEnd w:id="957"/>
      <w:bookmarkEnd w:id="958"/>
      <w:bookmarkEnd w:id="959"/>
      <w:r w:rsidRPr="0054726E">
        <w:rPr>
          <w:color w:val="002060"/>
          <w:sz w:val="20"/>
          <w:szCs w:val="20"/>
        </w:rPr>
        <w:t xml:space="preserve"> - femme</w:t>
      </w:r>
      <w:bookmarkEnd w:id="960"/>
      <w:bookmarkEnd w:id="961"/>
      <w:bookmarkEnd w:id="962"/>
      <w:bookmarkEnd w:id="963"/>
    </w:p>
    <w:p w14:paraId="6A64AC4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062009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332012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3A56ADB"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BD842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83000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6B537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012AA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3CD188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323202" w14:textId="77777777" w:rsidR="00E879C2" w:rsidRPr="0054726E" w:rsidRDefault="00E879C2" w:rsidP="00B52833">
            <w:pPr>
              <w:pStyle w:val="Sansinterligne"/>
              <w:rPr>
                <w:rFonts w:ascii="Marianne" w:hAnsi="Marianne"/>
                <w:sz w:val="20"/>
                <w:szCs w:val="20"/>
              </w:rPr>
            </w:pPr>
          </w:p>
        </w:tc>
      </w:tr>
      <w:tr w:rsidR="00E879C2" w:rsidRPr="0054726E" w14:paraId="60D191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10F4851"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5638E6" w14:textId="77777777" w:rsidR="00E879C2" w:rsidRPr="0054726E" w:rsidRDefault="00E879C2" w:rsidP="00B52833">
            <w:pPr>
              <w:pStyle w:val="Sansinterligne"/>
              <w:rPr>
                <w:rFonts w:ascii="Marianne" w:hAnsi="Marianne"/>
                <w:sz w:val="20"/>
                <w:szCs w:val="20"/>
              </w:rPr>
            </w:pPr>
          </w:p>
        </w:tc>
      </w:tr>
      <w:tr w:rsidR="00E879C2" w:rsidRPr="0054726E" w14:paraId="44C381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2C7629E"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1F2B0E" w14:textId="77777777" w:rsidR="00E879C2" w:rsidRPr="0054726E" w:rsidRDefault="00E879C2" w:rsidP="00B52833">
            <w:pPr>
              <w:pStyle w:val="Sansinterligne"/>
              <w:rPr>
                <w:rFonts w:ascii="Marianne" w:hAnsi="Marianne"/>
                <w:sz w:val="20"/>
                <w:szCs w:val="20"/>
              </w:rPr>
            </w:pPr>
          </w:p>
        </w:tc>
      </w:tr>
      <w:tr w:rsidR="00E879C2" w:rsidRPr="0054726E" w14:paraId="188C31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5ADE73"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14945C" w14:textId="77777777" w:rsidR="00E879C2" w:rsidRPr="0054726E" w:rsidRDefault="00E879C2" w:rsidP="00B52833">
            <w:pPr>
              <w:pStyle w:val="Sansinterligne"/>
              <w:rPr>
                <w:rFonts w:ascii="Marianne" w:hAnsi="Marianne"/>
                <w:sz w:val="20"/>
                <w:szCs w:val="20"/>
              </w:rPr>
            </w:pPr>
          </w:p>
        </w:tc>
      </w:tr>
      <w:tr w:rsidR="00E879C2" w:rsidRPr="0054726E" w14:paraId="124537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560C338"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2E2B6F" w14:textId="77777777" w:rsidR="00E879C2" w:rsidRPr="0054726E" w:rsidRDefault="00E879C2" w:rsidP="00B52833">
            <w:pPr>
              <w:pStyle w:val="Sansinterligne"/>
              <w:rPr>
                <w:rFonts w:ascii="Marianne" w:hAnsi="Marianne"/>
                <w:i/>
                <w:iCs/>
                <w:sz w:val="20"/>
                <w:szCs w:val="20"/>
              </w:rPr>
            </w:pPr>
          </w:p>
        </w:tc>
      </w:tr>
      <w:tr w:rsidR="00A470A9" w:rsidRPr="0054726E" w14:paraId="068F83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7044C8" w14:textId="5DCD5F97"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0B88E4" w14:textId="77777777" w:rsidR="00A470A9" w:rsidRPr="0054726E" w:rsidRDefault="00A470A9" w:rsidP="00A470A9">
            <w:pPr>
              <w:pStyle w:val="Sansinterligne"/>
              <w:rPr>
                <w:rFonts w:ascii="Marianne" w:hAnsi="Marianne"/>
                <w:i/>
                <w:iCs/>
                <w:sz w:val="20"/>
                <w:szCs w:val="20"/>
              </w:rPr>
            </w:pPr>
          </w:p>
        </w:tc>
      </w:tr>
      <w:tr w:rsidR="00A470A9" w:rsidRPr="0054726E" w14:paraId="40E9499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468BB6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4A80F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B9C98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7604F0" w14:textId="77777777" w:rsidR="00A470A9" w:rsidRPr="0054726E" w:rsidRDefault="00A470A9" w:rsidP="00A470A9">
            <w:pPr>
              <w:pStyle w:val="Sansinterligne"/>
              <w:rPr>
                <w:rFonts w:ascii="Marianne" w:hAnsi="Marianne"/>
                <w:i/>
                <w:iCs/>
                <w:sz w:val="20"/>
                <w:szCs w:val="20"/>
              </w:rPr>
            </w:pPr>
          </w:p>
        </w:tc>
      </w:tr>
      <w:tr w:rsidR="00A470A9" w:rsidRPr="0054726E" w14:paraId="58F997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574C5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183016" w14:textId="77777777" w:rsidR="00A470A9" w:rsidRPr="0054726E" w:rsidRDefault="00A470A9" w:rsidP="00A470A9">
            <w:pPr>
              <w:pStyle w:val="Sansinterligne"/>
              <w:rPr>
                <w:rFonts w:ascii="Marianne" w:hAnsi="Marianne"/>
                <w:i/>
                <w:iCs/>
                <w:sz w:val="20"/>
                <w:szCs w:val="20"/>
              </w:rPr>
            </w:pPr>
          </w:p>
        </w:tc>
      </w:tr>
      <w:tr w:rsidR="00A470A9" w:rsidRPr="0054726E" w14:paraId="3F6F94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23DBF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BB105D" w14:textId="77777777" w:rsidR="00A470A9" w:rsidRPr="0054726E" w:rsidRDefault="00A470A9" w:rsidP="00A470A9">
            <w:pPr>
              <w:pStyle w:val="Sansinterligne"/>
              <w:rPr>
                <w:rFonts w:ascii="Marianne" w:hAnsi="Marianne"/>
                <w:i/>
                <w:iCs/>
                <w:sz w:val="20"/>
                <w:szCs w:val="20"/>
              </w:rPr>
            </w:pPr>
          </w:p>
        </w:tc>
      </w:tr>
      <w:tr w:rsidR="00A470A9" w:rsidRPr="0054726E" w14:paraId="6E310C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90AA5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E4AF96" w14:textId="77777777" w:rsidR="00A470A9" w:rsidRPr="0054726E" w:rsidRDefault="00A470A9" w:rsidP="00A470A9">
            <w:pPr>
              <w:pStyle w:val="Sansinterligne"/>
              <w:rPr>
                <w:rFonts w:ascii="Marianne" w:hAnsi="Marianne"/>
                <w:i/>
                <w:iCs/>
                <w:sz w:val="20"/>
                <w:szCs w:val="20"/>
              </w:rPr>
            </w:pPr>
          </w:p>
        </w:tc>
      </w:tr>
      <w:tr w:rsidR="00A470A9" w:rsidRPr="0054726E" w14:paraId="46AE5D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C1D90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AF5721" w14:textId="77777777" w:rsidR="00A470A9" w:rsidRPr="0054726E" w:rsidRDefault="00A470A9" w:rsidP="00A470A9">
            <w:pPr>
              <w:pStyle w:val="Sansinterligne"/>
              <w:rPr>
                <w:rFonts w:ascii="Marianne" w:hAnsi="Marianne"/>
                <w:sz w:val="20"/>
                <w:szCs w:val="20"/>
              </w:rPr>
            </w:pPr>
          </w:p>
        </w:tc>
      </w:tr>
      <w:tr w:rsidR="00A470A9" w:rsidRPr="0054726E" w14:paraId="05CB13F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3E951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EB4537" w14:textId="77777777" w:rsidR="00A470A9" w:rsidRPr="0054726E" w:rsidRDefault="00A470A9" w:rsidP="00A470A9">
            <w:pPr>
              <w:pStyle w:val="Sansinterligne"/>
              <w:rPr>
                <w:rFonts w:ascii="Marianne" w:hAnsi="Marianne"/>
                <w:sz w:val="20"/>
                <w:szCs w:val="20"/>
              </w:rPr>
            </w:pPr>
          </w:p>
        </w:tc>
      </w:tr>
      <w:tr w:rsidR="00A470A9" w:rsidRPr="0054726E" w14:paraId="133FFF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CAB5E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B1A627" w14:textId="77777777" w:rsidR="00A470A9" w:rsidRPr="0054726E" w:rsidRDefault="00A470A9" w:rsidP="00A470A9">
            <w:pPr>
              <w:pStyle w:val="Sansinterligne"/>
              <w:rPr>
                <w:rFonts w:ascii="Marianne" w:hAnsi="Marianne"/>
                <w:sz w:val="20"/>
                <w:szCs w:val="20"/>
              </w:rPr>
            </w:pPr>
          </w:p>
        </w:tc>
      </w:tr>
      <w:tr w:rsidR="00A470A9" w:rsidRPr="0054726E" w14:paraId="3265F9D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333F9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1A4F6D" w14:textId="77777777" w:rsidR="00A470A9" w:rsidRPr="0054726E" w:rsidRDefault="00A470A9" w:rsidP="00A470A9">
            <w:pPr>
              <w:pStyle w:val="Sansinterligne"/>
              <w:rPr>
                <w:rFonts w:ascii="Marianne" w:hAnsi="Marianne"/>
                <w:i/>
                <w:iCs/>
                <w:sz w:val="20"/>
                <w:szCs w:val="20"/>
              </w:rPr>
            </w:pPr>
          </w:p>
        </w:tc>
      </w:tr>
      <w:tr w:rsidR="00A470A9" w:rsidRPr="0054726E" w14:paraId="5263E7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2D8C0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6114B3" w14:textId="77777777" w:rsidR="00A470A9" w:rsidRPr="0054726E" w:rsidRDefault="00A470A9" w:rsidP="00A470A9">
            <w:pPr>
              <w:pStyle w:val="Sansinterligne"/>
              <w:rPr>
                <w:rFonts w:ascii="Marianne" w:hAnsi="Marianne"/>
                <w:sz w:val="20"/>
                <w:szCs w:val="20"/>
              </w:rPr>
            </w:pPr>
          </w:p>
        </w:tc>
      </w:tr>
      <w:tr w:rsidR="002665B1" w:rsidRPr="0054726E" w14:paraId="413623E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A09D25" w14:textId="56DCC643"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B963CA" w14:textId="77777777" w:rsidR="002665B1" w:rsidRPr="0054726E" w:rsidRDefault="002665B1" w:rsidP="002665B1">
            <w:pPr>
              <w:pStyle w:val="Sansinterligne"/>
              <w:rPr>
                <w:rFonts w:ascii="Marianne" w:hAnsi="Marianne"/>
                <w:sz w:val="20"/>
                <w:szCs w:val="20"/>
              </w:rPr>
            </w:pPr>
          </w:p>
        </w:tc>
      </w:tr>
      <w:tr w:rsidR="002665B1" w:rsidRPr="0054726E" w14:paraId="6CBA618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DA3B743"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11579DA8" w14:textId="77777777" w:rsidTr="00B52833">
        <w:trPr>
          <w:trHeight w:val="72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3B5560"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4710AE" w14:textId="77777777" w:rsidR="002665B1" w:rsidRPr="0054726E" w:rsidRDefault="002665B1" w:rsidP="002665B1">
            <w:pPr>
              <w:pStyle w:val="Sansinterligne"/>
              <w:rPr>
                <w:rFonts w:ascii="Marianne" w:hAnsi="Marianne"/>
                <w:sz w:val="20"/>
                <w:szCs w:val="20"/>
              </w:rPr>
            </w:pPr>
          </w:p>
        </w:tc>
      </w:tr>
      <w:tr w:rsidR="002665B1" w:rsidRPr="0054726E" w14:paraId="4065CF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480394"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BE44E6" w14:textId="77777777" w:rsidR="002665B1" w:rsidRPr="0054726E" w:rsidRDefault="002665B1" w:rsidP="002665B1">
            <w:pPr>
              <w:pStyle w:val="Sansinterligne"/>
              <w:rPr>
                <w:rFonts w:ascii="Marianne" w:hAnsi="Marianne"/>
                <w:sz w:val="20"/>
                <w:szCs w:val="20"/>
              </w:rPr>
            </w:pPr>
          </w:p>
        </w:tc>
      </w:tr>
      <w:tr w:rsidR="002665B1" w:rsidRPr="0054726E" w14:paraId="47C98DC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CE561B4"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Qualité du bouton en laiton et de la représentation de l’insigne du corps des douanes (pour le chemisier)</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E2043E" w14:textId="77777777" w:rsidR="002665B1" w:rsidRPr="0054726E" w:rsidRDefault="002665B1" w:rsidP="002665B1">
            <w:pPr>
              <w:pStyle w:val="Sansinterligne"/>
              <w:rPr>
                <w:rFonts w:ascii="Marianne" w:hAnsi="Marianne"/>
                <w:sz w:val="20"/>
                <w:szCs w:val="20"/>
              </w:rPr>
            </w:pPr>
          </w:p>
        </w:tc>
      </w:tr>
      <w:tr w:rsidR="002665B1" w:rsidRPr="0054726E" w14:paraId="5BC4B0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51ABB2"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Adaptation à la majorité des morphologies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34844F" w14:textId="77777777" w:rsidR="002665B1" w:rsidRPr="0054726E" w:rsidRDefault="002665B1" w:rsidP="002665B1">
            <w:pPr>
              <w:pStyle w:val="Sansinterligne"/>
              <w:rPr>
                <w:rFonts w:ascii="Marianne" w:hAnsi="Marianne"/>
                <w:sz w:val="20"/>
                <w:szCs w:val="20"/>
              </w:rPr>
            </w:pPr>
          </w:p>
        </w:tc>
      </w:tr>
    </w:tbl>
    <w:p w14:paraId="23C07E99" w14:textId="77777777" w:rsidR="00E879C2" w:rsidRPr="0054726E" w:rsidRDefault="00E879C2" w:rsidP="00E879C2">
      <w:bookmarkStart w:id="964" w:name="_Toc207276951"/>
      <w:bookmarkStart w:id="965" w:name="__RefHeading___Toc31909_1669366336"/>
      <w:bookmarkStart w:id="966" w:name="_Toc214868173"/>
    </w:p>
    <w:p w14:paraId="2AC5754C" w14:textId="77777777" w:rsidR="00E879C2" w:rsidRPr="0054726E" w:rsidRDefault="00E879C2" w:rsidP="00E879C2">
      <w:pPr>
        <w:pStyle w:val="Titre3"/>
        <w:numPr>
          <w:ilvl w:val="0"/>
          <w:numId w:val="0"/>
        </w:numPr>
        <w:rPr>
          <w:sz w:val="20"/>
          <w:szCs w:val="20"/>
        </w:rPr>
      </w:pPr>
      <w:bookmarkStart w:id="967" w:name="_Toc215842695"/>
      <w:bookmarkStart w:id="968" w:name="_Toc216101408"/>
      <w:bookmarkStart w:id="969" w:name="_Toc216360521"/>
      <w:bookmarkStart w:id="970" w:name="_Toc216883409"/>
      <w:r w:rsidRPr="0054726E">
        <w:rPr>
          <w:color w:val="002060"/>
          <w:sz w:val="20"/>
          <w:szCs w:val="20"/>
        </w:rPr>
        <w:t>9-05. Chemisette et chemisier blanc à manches courtes à col V sans astrakan de bras et de poitrine</w:t>
      </w:r>
      <w:bookmarkEnd w:id="964"/>
      <w:bookmarkEnd w:id="965"/>
      <w:bookmarkEnd w:id="966"/>
      <w:r w:rsidRPr="0054726E">
        <w:rPr>
          <w:color w:val="002060"/>
          <w:sz w:val="20"/>
          <w:szCs w:val="20"/>
        </w:rPr>
        <w:t xml:space="preserve"> – homme et femme</w:t>
      </w:r>
      <w:bookmarkEnd w:id="967"/>
      <w:bookmarkEnd w:id="968"/>
      <w:bookmarkEnd w:id="969"/>
      <w:bookmarkEnd w:id="970"/>
    </w:p>
    <w:p w14:paraId="7431A38C"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C8C7D7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F5C21E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859F60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B732E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29742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CE6AF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3F455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C536D7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9C9400" w14:textId="77777777" w:rsidR="00E879C2" w:rsidRPr="0054726E" w:rsidRDefault="00E879C2" w:rsidP="00B52833">
            <w:pPr>
              <w:pStyle w:val="Sansinterligne"/>
              <w:rPr>
                <w:rFonts w:ascii="Marianne" w:hAnsi="Marianne"/>
                <w:sz w:val="20"/>
                <w:szCs w:val="20"/>
              </w:rPr>
            </w:pPr>
          </w:p>
        </w:tc>
      </w:tr>
      <w:tr w:rsidR="00E879C2" w:rsidRPr="0054726E" w14:paraId="11F498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E2B484"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34001A" w14:textId="77777777" w:rsidR="00E879C2" w:rsidRPr="0054726E" w:rsidRDefault="00E879C2" w:rsidP="00B52833">
            <w:pPr>
              <w:pStyle w:val="Sansinterligne"/>
              <w:rPr>
                <w:rFonts w:ascii="Marianne" w:hAnsi="Marianne"/>
                <w:sz w:val="20"/>
                <w:szCs w:val="20"/>
              </w:rPr>
            </w:pPr>
          </w:p>
        </w:tc>
      </w:tr>
      <w:tr w:rsidR="00E879C2" w:rsidRPr="0054726E" w14:paraId="4441C6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818891"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612127" w14:textId="77777777" w:rsidR="00E879C2" w:rsidRPr="0054726E" w:rsidRDefault="00E879C2" w:rsidP="00B52833">
            <w:pPr>
              <w:pStyle w:val="Sansinterligne"/>
              <w:rPr>
                <w:rFonts w:ascii="Marianne" w:hAnsi="Marianne"/>
                <w:sz w:val="20"/>
                <w:szCs w:val="20"/>
              </w:rPr>
            </w:pPr>
          </w:p>
        </w:tc>
      </w:tr>
      <w:tr w:rsidR="00E879C2" w:rsidRPr="0054726E" w14:paraId="57D6F5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64890D"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EA7D54" w14:textId="77777777" w:rsidR="00E879C2" w:rsidRPr="0054726E" w:rsidRDefault="00E879C2" w:rsidP="00B52833">
            <w:pPr>
              <w:pStyle w:val="Sansinterligne"/>
              <w:rPr>
                <w:rFonts w:ascii="Marianne" w:hAnsi="Marianne"/>
                <w:sz w:val="20"/>
                <w:szCs w:val="20"/>
              </w:rPr>
            </w:pPr>
          </w:p>
        </w:tc>
      </w:tr>
      <w:tr w:rsidR="00E879C2" w:rsidRPr="0054726E" w14:paraId="39C2EF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A47874"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ADFCAA" w14:textId="77777777" w:rsidR="00E879C2" w:rsidRPr="0054726E" w:rsidRDefault="00E879C2" w:rsidP="00B52833">
            <w:pPr>
              <w:pStyle w:val="Sansinterligne"/>
              <w:rPr>
                <w:rFonts w:ascii="Marianne" w:hAnsi="Marianne"/>
                <w:i/>
                <w:iCs/>
                <w:sz w:val="20"/>
                <w:szCs w:val="20"/>
              </w:rPr>
            </w:pPr>
          </w:p>
        </w:tc>
      </w:tr>
      <w:tr w:rsidR="00A470A9" w:rsidRPr="0054726E" w14:paraId="76B8EAD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C8F7E7" w14:textId="39904B1B"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DB221F" w14:textId="77777777" w:rsidR="00A470A9" w:rsidRPr="0054726E" w:rsidRDefault="00A470A9" w:rsidP="00A470A9">
            <w:pPr>
              <w:pStyle w:val="Sansinterligne"/>
              <w:rPr>
                <w:rFonts w:ascii="Marianne" w:hAnsi="Marianne"/>
                <w:i/>
                <w:iCs/>
                <w:sz w:val="20"/>
                <w:szCs w:val="20"/>
              </w:rPr>
            </w:pPr>
          </w:p>
        </w:tc>
      </w:tr>
      <w:tr w:rsidR="00A470A9" w:rsidRPr="0054726E" w14:paraId="6A7D494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675A66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2E09C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70374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057183" w14:textId="77777777" w:rsidR="00A470A9" w:rsidRPr="0054726E" w:rsidRDefault="00A470A9" w:rsidP="00A470A9">
            <w:pPr>
              <w:pStyle w:val="Sansinterligne"/>
              <w:rPr>
                <w:rFonts w:ascii="Marianne" w:hAnsi="Marianne"/>
                <w:i/>
                <w:iCs/>
                <w:sz w:val="20"/>
                <w:szCs w:val="20"/>
              </w:rPr>
            </w:pPr>
          </w:p>
        </w:tc>
      </w:tr>
      <w:tr w:rsidR="00A470A9" w:rsidRPr="0054726E" w14:paraId="4AE50C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EC927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BB6380" w14:textId="77777777" w:rsidR="00A470A9" w:rsidRPr="0054726E" w:rsidRDefault="00A470A9" w:rsidP="00A470A9">
            <w:pPr>
              <w:pStyle w:val="Sansinterligne"/>
              <w:rPr>
                <w:rFonts w:ascii="Marianne" w:hAnsi="Marianne"/>
                <w:i/>
                <w:iCs/>
                <w:sz w:val="20"/>
                <w:szCs w:val="20"/>
              </w:rPr>
            </w:pPr>
          </w:p>
        </w:tc>
      </w:tr>
      <w:tr w:rsidR="00A470A9" w:rsidRPr="0054726E" w14:paraId="11CBE5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2CC6D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D62164" w14:textId="77777777" w:rsidR="00A470A9" w:rsidRPr="0054726E" w:rsidRDefault="00A470A9" w:rsidP="00A470A9">
            <w:pPr>
              <w:pStyle w:val="Sansinterligne"/>
              <w:rPr>
                <w:rFonts w:ascii="Marianne" w:hAnsi="Marianne"/>
                <w:i/>
                <w:iCs/>
                <w:sz w:val="20"/>
                <w:szCs w:val="20"/>
              </w:rPr>
            </w:pPr>
          </w:p>
        </w:tc>
      </w:tr>
      <w:tr w:rsidR="00A470A9" w:rsidRPr="0054726E" w14:paraId="0D8583B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1D0B8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4F8A9D" w14:textId="77777777" w:rsidR="00A470A9" w:rsidRPr="0054726E" w:rsidRDefault="00A470A9" w:rsidP="00A470A9">
            <w:pPr>
              <w:pStyle w:val="Sansinterligne"/>
              <w:rPr>
                <w:rFonts w:ascii="Marianne" w:hAnsi="Marianne"/>
                <w:i/>
                <w:iCs/>
                <w:sz w:val="20"/>
                <w:szCs w:val="20"/>
              </w:rPr>
            </w:pPr>
          </w:p>
        </w:tc>
      </w:tr>
      <w:tr w:rsidR="00A470A9" w:rsidRPr="0054726E" w14:paraId="6AEF3C3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1A3BA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6E3B8C" w14:textId="77777777" w:rsidR="00A470A9" w:rsidRPr="0054726E" w:rsidRDefault="00A470A9" w:rsidP="00A470A9">
            <w:pPr>
              <w:pStyle w:val="Sansinterligne"/>
              <w:rPr>
                <w:rFonts w:ascii="Marianne" w:hAnsi="Marianne"/>
                <w:sz w:val="20"/>
                <w:szCs w:val="20"/>
              </w:rPr>
            </w:pPr>
          </w:p>
        </w:tc>
      </w:tr>
      <w:tr w:rsidR="00A470A9" w:rsidRPr="0054726E" w14:paraId="407CD1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E588A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B77E80" w14:textId="77777777" w:rsidR="00A470A9" w:rsidRPr="0054726E" w:rsidRDefault="00A470A9" w:rsidP="00A470A9">
            <w:pPr>
              <w:pStyle w:val="Sansinterligne"/>
              <w:rPr>
                <w:rFonts w:ascii="Marianne" w:hAnsi="Marianne"/>
                <w:sz w:val="20"/>
                <w:szCs w:val="20"/>
              </w:rPr>
            </w:pPr>
          </w:p>
        </w:tc>
      </w:tr>
      <w:tr w:rsidR="00A470A9" w:rsidRPr="0054726E" w14:paraId="50A404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832B9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2BFD5F" w14:textId="77777777" w:rsidR="00A470A9" w:rsidRPr="0054726E" w:rsidRDefault="00A470A9" w:rsidP="00A470A9">
            <w:pPr>
              <w:pStyle w:val="Sansinterligne"/>
              <w:rPr>
                <w:rFonts w:ascii="Marianne" w:hAnsi="Marianne"/>
                <w:sz w:val="20"/>
                <w:szCs w:val="20"/>
              </w:rPr>
            </w:pPr>
          </w:p>
        </w:tc>
      </w:tr>
      <w:tr w:rsidR="00A470A9" w:rsidRPr="0054726E" w14:paraId="0E6DE58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42C8F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245F6F" w14:textId="77777777" w:rsidR="00A470A9" w:rsidRPr="0054726E" w:rsidRDefault="00A470A9" w:rsidP="00A470A9">
            <w:pPr>
              <w:pStyle w:val="Sansinterligne"/>
              <w:rPr>
                <w:rFonts w:ascii="Marianne" w:hAnsi="Marianne"/>
                <w:i/>
                <w:iCs/>
                <w:sz w:val="20"/>
                <w:szCs w:val="20"/>
              </w:rPr>
            </w:pPr>
          </w:p>
        </w:tc>
      </w:tr>
      <w:tr w:rsidR="00A470A9" w:rsidRPr="0054726E" w14:paraId="6F7E11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0BAC2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D87E9D" w14:textId="77777777" w:rsidR="00A470A9" w:rsidRPr="0054726E" w:rsidRDefault="00A470A9" w:rsidP="00A470A9">
            <w:pPr>
              <w:pStyle w:val="Sansinterligne"/>
              <w:rPr>
                <w:rFonts w:ascii="Marianne" w:hAnsi="Marianne"/>
                <w:sz w:val="20"/>
                <w:szCs w:val="20"/>
              </w:rPr>
            </w:pPr>
          </w:p>
        </w:tc>
      </w:tr>
      <w:tr w:rsidR="002665B1" w:rsidRPr="0054726E" w14:paraId="08D050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C84CA4" w14:textId="09660FC6"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30FFC1" w14:textId="77777777" w:rsidR="002665B1" w:rsidRPr="0054726E" w:rsidRDefault="002665B1" w:rsidP="002665B1">
            <w:pPr>
              <w:pStyle w:val="Sansinterligne"/>
              <w:rPr>
                <w:rFonts w:ascii="Marianne" w:hAnsi="Marianne"/>
                <w:sz w:val="20"/>
                <w:szCs w:val="20"/>
              </w:rPr>
            </w:pPr>
          </w:p>
        </w:tc>
      </w:tr>
      <w:tr w:rsidR="002665B1" w:rsidRPr="0054726E" w14:paraId="547D526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26A564B"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197FCDB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CE8351"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90B516" w14:textId="77777777" w:rsidR="002665B1" w:rsidRPr="0054726E" w:rsidRDefault="002665B1" w:rsidP="002665B1">
            <w:pPr>
              <w:pStyle w:val="Sansinterligne"/>
              <w:rPr>
                <w:rFonts w:ascii="Marianne" w:hAnsi="Marianne"/>
                <w:sz w:val="20"/>
                <w:szCs w:val="20"/>
              </w:rPr>
            </w:pPr>
          </w:p>
        </w:tc>
      </w:tr>
      <w:tr w:rsidR="002665B1" w:rsidRPr="0054726E" w14:paraId="2EB531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045660"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7279BD" w14:textId="77777777" w:rsidR="002665B1" w:rsidRPr="0054726E" w:rsidRDefault="002665B1" w:rsidP="002665B1">
            <w:pPr>
              <w:pStyle w:val="Sansinterligne"/>
              <w:rPr>
                <w:rFonts w:ascii="Marianne" w:hAnsi="Marianne"/>
                <w:sz w:val="20"/>
                <w:szCs w:val="20"/>
              </w:rPr>
            </w:pPr>
          </w:p>
        </w:tc>
      </w:tr>
      <w:tr w:rsidR="002665B1" w:rsidRPr="0054726E" w14:paraId="2D5F2F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45A0FA"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Adaptation à la majorité des morphologies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3D868A" w14:textId="77777777" w:rsidR="002665B1" w:rsidRPr="0054726E" w:rsidRDefault="002665B1" w:rsidP="002665B1">
            <w:pPr>
              <w:pStyle w:val="Sansinterligne"/>
              <w:rPr>
                <w:rFonts w:ascii="Marianne" w:hAnsi="Marianne"/>
                <w:sz w:val="20"/>
                <w:szCs w:val="20"/>
              </w:rPr>
            </w:pPr>
          </w:p>
        </w:tc>
      </w:tr>
    </w:tbl>
    <w:p w14:paraId="0E58DEEF" w14:textId="77777777" w:rsidR="002665B1" w:rsidRDefault="002665B1" w:rsidP="00E879C2">
      <w:pPr>
        <w:pStyle w:val="Titre2"/>
        <w:numPr>
          <w:ilvl w:val="0"/>
          <w:numId w:val="0"/>
        </w:numPr>
        <w:rPr>
          <w:sz w:val="20"/>
          <w:szCs w:val="20"/>
        </w:rPr>
      </w:pPr>
      <w:bookmarkStart w:id="971" w:name="__RefHeading___Toc31787_1669366336"/>
      <w:bookmarkStart w:id="972" w:name="_Toc214868174"/>
      <w:bookmarkStart w:id="973" w:name="_Toc207276952"/>
      <w:bookmarkStart w:id="974" w:name="_Toc215842696"/>
      <w:bookmarkStart w:id="975" w:name="_Toc216101409"/>
      <w:bookmarkStart w:id="976" w:name="_Toc216360522"/>
    </w:p>
    <w:p w14:paraId="37A96E83" w14:textId="72BE6C97" w:rsidR="00E879C2" w:rsidRPr="0054726E" w:rsidRDefault="00E879C2" w:rsidP="00E879C2">
      <w:pPr>
        <w:pStyle w:val="Titre2"/>
        <w:numPr>
          <w:ilvl w:val="0"/>
          <w:numId w:val="0"/>
        </w:numPr>
        <w:rPr>
          <w:i/>
          <w:iCs/>
          <w:sz w:val="20"/>
          <w:szCs w:val="20"/>
        </w:rPr>
      </w:pPr>
      <w:bookmarkStart w:id="977" w:name="_Toc216883410"/>
      <w:r w:rsidRPr="0054726E">
        <w:rPr>
          <w:sz w:val="20"/>
          <w:szCs w:val="20"/>
        </w:rPr>
        <w:t>Groupe 10 : Accessoires</w:t>
      </w:r>
      <w:bookmarkEnd w:id="971"/>
      <w:bookmarkEnd w:id="972"/>
      <w:bookmarkEnd w:id="973"/>
      <w:bookmarkEnd w:id="974"/>
      <w:bookmarkEnd w:id="975"/>
      <w:bookmarkEnd w:id="976"/>
      <w:bookmarkEnd w:id="977"/>
    </w:p>
    <w:p w14:paraId="7A015BFF" w14:textId="77777777" w:rsidR="00E879C2" w:rsidRPr="0054726E" w:rsidRDefault="00E879C2" w:rsidP="00E879C2"/>
    <w:p w14:paraId="21333F9F" w14:textId="77777777" w:rsidR="00E879C2" w:rsidRPr="0054726E" w:rsidRDefault="00E879C2" w:rsidP="00E879C2">
      <w:pPr>
        <w:pStyle w:val="Titre3"/>
        <w:numPr>
          <w:ilvl w:val="0"/>
          <w:numId w:val="0"/>
        </w:numPr>
        <w:rPr>
          <w:color w:val="002060"/>
          <w:sz w:val="20"/>
          <w:szCs w:val="20"/>
        </w:rPr>
      </w:pPr>
      <w:bookmarkStart w:id="978" w:name="_Toc207276954"/>
      <w:bookmarkStart w:id="979" w:name="__RefHeading___Toc31789_1669366336"/>
      <w:bookmarkStart w:id="980" w:name="_Toc214868176"/>
      <w:bookmarkStart w:id="981" w:name="_Toc215842697"/>
      <w:bookmarkStart w:id="982" w:name="_Toc216101410"/>
      <w:bookmarkStart w:id="983" w:name="_Toc216360523"/>
      <w:bookmarkStart w:id="984" w:name="_Toc216883411"/>
      <w:r w:rsidRPr="0054726E">
        <w:rPr>
          <w:color w:val="002060"/>
          <w:sz w:val="20"/>
          <w:szCs w:val="20"/>
        </w:rPr>
        <w:t>10-01. Ceinture sangle de service terrestre</w:t>
      </w:r>
      <w:bookmarkEnd w:id="978"/>
      <w:bookmarkEnd w:id="979"/>
      <w:bookmarkEnd w:id="980"/>
      <w:r w:rsidRPr="0054726E">
        <w:rPr>
          <w:color w:val="002060"/>
          <w:sz w:val="20"/>
          <w:szCs w:val="20"/>
        </w:rPr>
        <w:t xml:space="preserve"> - unisexe</w:t>
      </w:r>
      <w:bookmarkEnd w:id="981"/>
      <w:bookmarkEnd w:id="982"/>
      <w:bookmarkEnd w:id="983"/>
      <w:bookmarkEnd w:id="984"/>
    </w:p>
    <w:p w14:paraId="461C8583"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D348FF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F3AC8C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78C3D6C"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84009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17CFD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8F829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1D306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CD7976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service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D8CB32" w14:textId="77777777" w:rsidR="00E879C2" w:rsidRPr="0054726E" w:rsidRDefault="00E879C2" w:rsidP="00B52833">
            <w:pPr>
              <w:pStyle w:val="Sansinterligne"/>
              <w:rPr>
                <w:rFonts w:ascii="Marianne" w:hAnsi="Marianne"/>
                <w:sz w:val="20"/>
                <w:szCs w:val="20"/>
              </w:rPr>
            </w:pPr>
          </w:p>
        </w:tc>
      </w:tr>
      <w:tr w:rsidR="00E879C2" w:rsidRPr="0054726E" w14:paraId="470592C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360330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92CE6B" w14:textId="77777777" w:rsidR="00E879C2" w:rsidRPr="0054726E" w:rsidRDefault="00E879C2" w:rsidP="00B52833">
            <w:pPr>
              <w:pStyle w:val="Sansinterligne"/>
              <w:rPr>
                <w:rFonts w:ascii="Marianne" w:hAnsi="Marianne"/>
                <w:i/>
                <w:iCs/>
                <w:sz w:val="20"/>
                <w:szCs w:val="20"/>
              </w:rPr>
            </w:pPr>
          </w:p>
        </w:tc>
      </w:tr>
      <w:tr w:rsidR="00A470A9" w:rsidRPr="0054726E" w14:paraId="3D9A10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6B2489" w14:textId="7E0A07B8"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65772F" w14:textId="77777777" w:rsidR="00A470A9" w:rsidRPr="0054726E" w:rsidRDefault="00A470A9" w:rsidP="00A470A9">
            <w:pPr>
              <w:pStyle w:val="Sansinterligne"/>
              <w:rPr>
                <w:rFonts w:ascii="Marianne" w:hAnsi="Marianne"/>
                <w:i/>
                <w:iCs/>
                <w:sz w:val="20"/>
                <w:szCs w:val="20"/>
              </w:rPr>
            </w:pPr>
          </w:p>
        </w:tc>
      </w:tr>
      <w:tr w:rsidR="00A470A9" w:rsidRPr="0054726E" w14:paraId="394DA51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BDD713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8E15E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C3808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27A492" w14:textId="77777777" w:rsidR="00A470A9" w:rsidRPr="0054726E" w:rsidRDefault="00A470A9" w:rsidP="00A470A9">
            <w:pPr>
              <w:pStyle w:val="Sansinterligne"/>
              <w:rPr>
                <w:rFonts w:ascii="Marianne" w:hAnsi="Marianne"/>
                <w:i/>
                <w:iCs/>
                <w:sz w:val="20"/>
                <w:szCs w:val="20"/>
              </w:rPr>
            </w:pPr>
          </w:p>
        </w:tc>
      </w:tr>
      <w:tr w:rsidR="00A470A9" w:rsidRPr="0054726E" w14:paraId="097199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0303B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B31D24" w14:textId="77777777" w:rsidR="00A470A9" w:rsidRPr="0054726E" w:rsidRDefault="00A470A9" w:rsidP="00A470A9">
            <w:pPr>
              <w:pStyle w:val="Sansinterligne"/>
              <w:rPr>
                <w:rFonts w:ascii="Marianne" w:hAnsi="Marianne"/>
                <w:i/>
                <w:iCs/>
                <w:sz w:val="20"/>
                <w:szCs w:val="20"/>
              </w:rPr>
            </w:pPr>
          </w:p>
        </w:tc>
      </w:tr>
      <w:tr w:rsidR="00A470A9" w:rsidRPr="0054726E" w14:paraId="37747D7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19243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8F8F2C" w14:textId="77777777" w:rsidR="00A470A9" w:rsidRPr="0054726E" w:rsidRDefault="00A470A9" w:rsidP="00A470A9">
            <w:pPr>
              <w:pStyle w:val="Sansinterligne"/>
              <w:rPr>
                <w:rFonts w:ascii="Marianne" w:hAnsi="Marianne"/>
                <w:sz w:val="20"/>
                <w:szCs w:val="20"/>
              </w:rPr>
            </w:pPr>
          </w:p>
        </w:tc>
      </w:tr>
      <w:tr w:rsidR="00A470A9" w:rsidRPr="0054726E" w14:paraId="15341E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FE79C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929392" w14:textId="77777777" w:rsidR="00A470A9" w:rsidRPr="0054726E" w:rsidRDefault="00A470A9" w:rsidP="00A470A9">
            <w:pPr>
              <w:pStyle w:val="Sansinterligne"/>
              <w:rPr>
                <w:rFonts w:ascii="Marianne" w:hAnsi="Marianne"/>
                <w:sz w:val="20"/>
                <w:szCs w:val="20"/>
              </w:rPr>
            </w:pPr>
          </w:p>
        </w:tc>
      </w:tr>
      <w:tr w:rsidR="00A470A9" w:rsidRPr="0054726E" w14:paraId="5B6643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804C5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FE3C90" w14:textId="77777777" w:rsidR="00A470A9" w:rsidRPr="0054726E" w:rsidRDefault="00A470A9" w:rsidP="00A470A9">
            <w:pPr>
              <w:pStyle w:val="Sansinterligne"/>
              <w:rPr>
                <w:rFonts w:ascii="Marianne" w:hAnsi="Marianne"/>
                <w:sz w:val="20"/>
                <w:szCs w:val="20"/>
              </w:rPr>
            </w:pPr>
          </w:p>
        </w:tc>
      </w:tr>
      <w:tr w:rsidR="00A470A9" w:rsidRPr="0054726E" w14:paraId="619BA0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3ECB6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0E889B" w14:textId="77777777" w:rsidR="00A470A9" w:rsidRPr="0054726E" w:rsidRDefault="00A470A9" w:rsidP="00A470A9">
            <w:pPr>
              <w:pStyle w:val="Sansinterligne"/>
              <w:rPr>
                <w:rFonts w:ascii="Marianne" w:hAnsi="Marianne"/>
                <w:sz w:val="20"/>
                <w:szCs w:val="20"/>
              </w:rPr>
            </w:pPr>
          </w:p>
        </w:tc>
      </w:tr>
      <w:tr w:rsidR="00A470A9" w:rsidRPr="0054726E" w14:paraId="6FE323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5A517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corps des douanes sur la boucle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F48019" w14:textId="77777777" w:rsidR="00A470A9" w:rsidRPr="0054726E" w:rsidRDefault="00A470A9" w:rsidP="00A470A9">
            <w:pPr>
              <w:pStyle w:val="Sansinterligne"/>
              <w:rPr>
                <w:rFonts w:ascii="Marianne" w:hAnsi="Marianne"/>
                <w:sz w:val="20"/>
                <w:szCs w:val="20"/>
              </w:rPr>
            </w:pPr>
          </w:p>
        </w:tc>
      </w:tr>
      <w:tr w:rsidR="002665B1" w:rsidRPr="0054726E" w14:paraId="0C98A0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6E19F7" w14:textId="00B953B7"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E6F02C" w14:textId="77777777" w:rsidR="002665B1" w:rsidRPr="0054726E" w:rsidRDefault="002665B1" w:rsidP="002665B1">
            <w:pPr>
              <w:pStyle w:val="Sansinterligne"/>
              <w:rPr>
                <w:rFonts w:ascii="Marianne" w:hAnsi="Marianne"/>
                <w:sz w:val="20"/>
                <w:szCs w:val="20"/>
              </w:rPr>
            </w:pPr>
          </w:p>
        </w:tc>
      </w:tr>
      <w:tr w:rsidR="002665B1" w:rsidRPr="0054726E" w14:paraId="37AC16A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7D8150A"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2C4EDE1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FED9513"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Système de fermeture (facilité d’usage, résistance)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7CF1A3" w14:textId="77777777" w:rsidR="002665B1" w:rsidRPr="0054726E" w:rsidRDefault="002665B1" w:rsidP="002665B1">
            <w:pPr>
              <w:pStyle w:val="Sansinterligne"/>
              <w:rPr>
                <w:rFonts w:ascii="Marianne" w:hAnsi="Marianne"/>
                <w:sz w:val="20"/>
                <w:szCs w:val="20"/>
              </w:rPr>
            </w:pPr>
          </w:p>
        </w:tc>
      </w:tr>
    </w:tbl>
    <w:p w14:paraId="68AB1D6D" w14:textId="77777777" w:rsidR="00E879C2" w:rsidRPr="0054726E" w:rsidRDefault="00E879C2" w:rsidP="00E879C2"/>
    <w:p w14:paraId="0794CF38" w14:textId="77777777" w:rsidR="00E879C2" w:rsidRPr="0054726E" w:rsidRDefault="00E879C2" w:rsidP="00E879C2">
      <w:pPr>
        <w:pStyle w:val="Titre3"/>
        <w:numPr>
          <w:ilvl w:val="0"/>
          <w:numId w:val="0"/>
        </w:numPr>
        <w:rPr>
          <w:color w:val="002060"/>
          <w:sz w:val="20"/>
          <w:szCs w:val="20"/>
        </w:rPr>
      </w:pPr>
      <w:bookmarkStart w:id="985" w:name="_Toc207276955"/>
      <w:bookmarkStart w:id="986" w:name="__RefHeading___Toc31791_1669366336"/>
      <w:bookmarkStart w:id="987" w:name="_Toc214868177"/>
      <w:bookmarkStart w:id="988" w:name="_Toc215842698"/>
      <w:bookmarkStart w:id="989" w:name="_Toc216101411"/>
      <w:bookmarkStart w:id="990" w:name="_Toc216360524"/>
      <w:bookmarkStart w:id="991" w:name="_Toc216883412"/>
      <w:r w:rsidRPr="0054726E">
        <w:rPr>
          <w:color w:val="002060"/>
          <w:sz w:val="20"/>
          <w:szCs w:val="20"/>
        </w:rPr>
        <w:t>10-02. Ceinture sangle de service aéromaritime</w:t>
      </w:r>
      <w:bookmarkEnd w:id="985"/>
      <w:bookmarkEnd w:id="986"/>
      <w:bookmarkEnd w:id="987"/>
      <w:r w:rsidRPr="0054726E">
        <w:rPr>
          <w:color w:val="002060"/>
          <w:sz w:val="20"/>
          <w:szCs w:val="20"/>
        </w:rPr>
        <w:t xml:space="preserve"> - unisexe</w:t>
      </w:r>
      <w:bookmarkEnd w:id="988"/>
      <w:bookmarkEnd w:id="989"/>
      <w:bookmarkEnd w:id="990"/>
      <w:bookmarkEnd w:id="991"/>
    </w:p>
    <w:p w14:paraId="72DE4B0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B1B938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4F1CB9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D548A5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F6922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52D22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C8509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4C0E9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3D8686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service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2953E9" w14:textId="77777777" w:rsidR="00E879C2" w:rsidRPr="0054726E" w:rsidRDefault="00E879C2" w:rsidP="00B52833">
            <w:pPr>
              <w:pStyle w:val="Sansinterligne"/>
              <w:rPr>
                <w:rFonts w:ascii="Marianne" w:hAnsi="Marianne"/>
                <w:sz w:val="20"/>
                <w:szCs w:val="20"/>
              </w:rPr>
            </w:pPr>
          </w:p>
        </w:tc>
      </w:tr>
      <w:tr w:rsidR="00E879C2" w:rsidRPr="0054726E" w14:paraId="19794F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C8921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985172" w14:textId="77777777" w:rsidR="00E879C2" w:rsidRPr="0054726E" w:rsidRDefault="00E879C2" w:rsidP="00B52833">
            <w:pPr>
              <w:pStyle w:val="Sansinterligne"/>
              <w:rPr>
                <w:rFonts w:ascii="Marianne" w:hAnsi="Marianne"/>
                <w:i/>
                <w:iCs/>
                <w:sz w:val="20"/>
                <w:szCs w:val="20"/>
              </w:rPr>
            </w:pPr>
          </w:p>
        </w:tc>
      </w:tr>
      <w:tr w:rsidR="00A470A9" w:rsidRPr="0054726E" w14:paraId="461E8C0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76E2C3" w14:textId="1F8E60E9"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E638D2" w14:textId="77777777" w:rsidR="00A470A9" w:rsidRPr="0054726E" w:rsidRDefault="00A470A9" w:rsidP="00A470A9">
            <w:pPr>
              <w:pStyle w:val="Sansinterligne"/>
              <w:rPr>
                <w:rFonts w:ascii="Marianne" w:hAnsi="Marianne"/>
                <w:i/>
                <w:iCs/>
                <w:sz w:val="20"/>
                <w:szCs w:val="20"/>
              </w:rPr>
            </w:pPr>
          </w:p>
        </w:tc>
      </w:tr>
      <w:tr w:rsidR="00A470A9" w:rsidRPr="0054726E" w14:paraId="7556B8F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DFAB09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1DBDD9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021F6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7BF6F5" w14:textId="77777777" w:rsidR="00A470A9" w:rsidRPr="0054726E" w:rsidRDefault="00A470A9" w:rsidP="00A470A9">
            <w:pPr>
              <w:pStyle w:val="Sansinterligne"/>
              <w:rPr>
                <w:rFonts w:ascii="Marianne" w:hAnsi="Marianne"/>
                <w:i/>
                <w:iCs/>
                <w:sz w:val="20"/>
                <w:szCs w:val="20"/>
              </w:rPr>
            </w:pPr>
          </w:p>
        </w:tc>
      </w:tr>
      <w:tr w:rsidR="00A470A9" w:rsidRPr="0054726E" w14:paraId="1D8E5C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4D6B0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0EA9A2" w14:textId="77777777" w:rsidR="00A470A9" w:rsidRPr="0054726E" w:rsidRDefault="00A470A9" w:rsidP="00A470A9">
            <w:pPr>
              <w:pStyle w:val="Sansinterligne"/>
              <w:rPr>
                <w:rFonts w:ascii="Marianne" w:hAnsi="Marianne"/>
                <w:i/>
                <w:iCs/>
                <w:sz w:val="20"/>
                <w:szCs w:val="20"/>
              </w:rPr>
            </w:pPr>
          </w:p>
        </w:tc>
      </w:tr>
      <w:tr w:rsidR="00A470A9" w:rsidRPr="0054726E" w14:paraId="158CEF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6D70E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9036A3" w14:textId="77777777" w:rsidR="00A470A9" w:rsidRPr="0054726E" w:rsidRDefault="00A470A9" w:rsidP="00A470A9">
            <w:pPr>
              <w:pStyle w:val="Sansinterligne"/>
              <w:rPr>
                <w:rFonts w:ascii="Marianne" w:hAnsi="Marianne"/>
                <w:sz w:val="20"/>
                <w:szCs w:val="20"/>
              </w:rPr>
            </w:pPr>
          </w:p>
        </w:tc>
      </w:tr>
      <w:tr w:rsidR="00A470A9" w:rsidRPr="0054726E" w14:paraId="7CD44A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C8C9F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F9AFA5" w14:textId="77777777" w:rsidR="00A470A9" w:rsidRPr="0054726E" w:rsidRDefault="00A470A9" w:rsidP="00A470A9">
            <w:pPr>
              <w:pStyle w:val="Sansinterligne"/>
              <w:rPr>
                <w:rFonts w:ascii="Marianne" w:hAnsi="Marianne"/>
                <w:sz w:val="20"/>
                <w:szCs w:val="20"/>
              </w:rPr>
            </w:pPr>
          </w:p>
        </w:tc>
      </w:tr>
      <w:tr w:rsidR="00A470A9" w:rsidRPr="0054726E" w14:paraId="0A925E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445A4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473394" w14:textId="77777777" w:rsidR="00A470A9" w:rsidRPr="0054726E" w:rsidRDefault="00A470A9" w:rsidP="00A470A9">
            <w:pPr>
              <w:pStyle w:val="Sansinterligne"/>
              <w:rPr>
                <w:rFonts w:ascii="Marianne" w:hAnsi="Marianne"/>
                <w:sz w:val="20"/>
                <w:szCs w:val="20"/>
              </w:rPr>
            </w:pPr>
          </w:p>
        </w:tc>
      </w:tr>
      <w:tr w:rsidR="00A470A9" w:rsidRPr="0054726E" w14:paraId="196B9A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45F4C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CB398D" w14:textId="77777777" w:rsidR="00A470A9" w:rsidRPr="0054726E" w:rsidRDefault="00A470A9" w:rsidP="00A470A9">
            <w:pPr>
              <w:pStyle w:val="Sansinterligne"/>
              <w:rPr>
                <w:rFonts w:ascii="Marianne" w:hAnsi="Marianne"/>
                <w:sz w:val="20"/>
                <w:szCs w:val="20"/>
              </w:rPr>
            </w:pPr>
          </w:p>
        </w:tc>
      </w:tr>
      <w:tr w:rsidR="00A470A9" w:rsidRPr="0054726E" w14:paraId="2EA782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20AC1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l’insigne de corps des douanes sur la boucle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768A62" w14:textId="77777777" w:rsidR="00A470A9" w:rsidRPr="0054726E" w:rsidRDefault="00A470A9" w:rsidP="00A470A9">
            <w:pPr>
              <w:pStyle w:val="Sansinterligne"/>
              <w:rPr>
                <w:rFonts w:ascii="Marianne" w:hAnsi="Marianne"/>
                <w:sz w:val="20"/>
                <w:szCs w:val="20"/>
              </w:rPr>
            </w:pPr>
          </w:p>
        </w:tc>
      </w:tr>
      <w:tr w:rsidR="00A470A9" w:rsidRPr="0054726E" w14:paraId="4EC3CE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47665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 xml:space="preserve"> Non feu norme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2DBD4C" w14:textId="77777777" w:rsidR="00A470A9" w:rsidRPr="0054726E" w:rsidRDefault="00A470A9" w:rsidP="00A470A9">
            <w:pPr>
              <w:pStyle w:val="Sansinterligne"/>
              <w:rPr>
                <w:rFonts w:ascii="Marianne" w:hAnsi="Marianne"/>
                <w:sz w:val="20"/>
                <w:szCs w:val="20"/>
              </w:rPr>
            </w:pPr>
          </w:p>
        </w:tc>
      </w:tr>
      <w:tr w:rsidR="002665B1" w:rsidRPr="0054726E" w14:paraId="564CD6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673D62" w14:textId="6FD45D60"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AABE21" w14:textId="77777777" w:rsidR="002665B1" w:rsidRPr="0054726E" w:rsidRDefault="002665B1" w:rsidP="002665B1">
            <w:pPr>
              <w:pStyle w:val="Sansinterligne"/>
              <w:rPr>
                <w:rFonts w:ascii="Marianne" w:hAnsi="Marianne"/>
                <w:sz w:val="20"/>
                <w:szCs w:val="20"/>
              </w:rPr>
            </w:pPr>
          </w:p>
        </w:tc>
      </w:tr>
      <w:tr w:rsidR="002665B1" w:rsidRPr="0054726E" w14:paraId="6C765F9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C9455A"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59B213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3E1227"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Système de fermeture (facilité d’usage, résistance)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4B2408" w14:textId="77777777" w:rsidR="002665B1" w:rsidRPr="0054726E" w:rsidRDefault="002665B1" w:rsidP="002665B1">
            <w:pPr>
              <w:pStyle w:val="Sansinterligne"/>
              <w:rPr>
                <w:rFonts w:ascii="Marianne" w:hAnsi="Marianne"/>
                <w:sz w:val="20"/>
                <w:szCs w:val="20"/>
              </w:rPr>
            </w:pPr>
          </w:p>
        </w:tc>
      </w:tr>
    </w:tbl>
    <w:p w14:paraId="1FADC76F" w14:textId="77777777" w:rsidR="00E879C2" w:rsidRPr="0054726E" w:rsidRDefault="00E879C2" w:rsidP="00E879C2"/>
    <w:p w14:paraId="68C8B6C0" w14:textId="77777777" w:rsidR="00E879C2" w:rsidRPr="0054726E" w:rsidRDefault="00E879C2" w:rsidP="00E879C2">
      <w:pPr>
        <w:pStyle w:val="Titre3"/>
        <w:numPr>
          <w:ilvl w:val="0"/>
          <w:numId w:val="0"/>
        </w:numPr>
        <w:rPr>
          <w:color w:val="002060"/>
          <w:sz w:val="20"/>
          <w:szCs w:val="20"/>
        </w:rPr>
      </w:pPr>
      <w:bookmarkStart w:id="992" w:name="_Toc207276956"/>
      <w:bookmarkStart w:id="993" w:name="__RefHeading___Toc31793_1669366336"/>
      <w:bookmarkStart w:id="994" w:name="_Toc214868178"/>
      <w:bookmarkStart w:id="995" w:name="_Toc215842699"/>
      <w:bookmarkStart w:id="996" w:name="_Toc216101412"/>
      <w:bookmarkStart w:id="997" w:name="_Toc216360525"/>
      <w:bookmarkStart w:id="998" w:name="_Toc216883413"/>
      <w:r w:rsidRPr="0054726E">
        <w:rPr>
          <w:color w:val="002060"/>
          <w:sz w:val="20"/>
          <w:szCs w:val="20"/>
        </w:rPr>
        <w:t>10-03. Ceinture sangle de cérémonie</w:t>
      </w:r>
      <w:bookmarkEnd w:id="992"/>
      <w:bookmarkEnd w:id="993"/>
      <w:bookmarkEnd w:id="994"/>
      <w:r w:rsidRPr="0054726E">
        <w:rPr>
          <w:color w:val="002060"/>
          <w:sz w:val="20"/>
          <w:szCs w:val="20"/>
        </w:rPr>
        <w:t xml:space="preserve"> terrestre et aéromaritime - unisexe</w:t>
      </w:r>
      <w:bookmarkEnd w:id="995"/>
      <w:bookmarkEnd w:id="996"/>
      <w:bookmarkEnd w:id="997"/>
      <w:bookmarkEnd w:id="998"/>
    </w:p>
    <w:p w14:paraId="7717E440"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B07532B"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A9C58C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5EAD9E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0E4FE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1CC62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02C0E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B73A6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94965E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cérémonie (ou de même type)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D81861" w14:textId="77777777" w:rsidR="00E879C2" w:rsidRPr="0054726E" w:rsidRDefault="00E879C2" w:rsidP="00B52833">
            <w:pPr>
              <w:pStyle w:val="Sansinterligne"/>
              <w:rPr>
                <w:rFonts w:ascii="Marianne" w:hAnsi="Marianne"/>
                <w:sz w:val="20"/>
                <w:szCs w:val="20"/>
              </w:rPr>
            </w:pPr>
          </w:p>
        </w:tc>
      </w:tr>
      <w:tr w:rsidR="00E879C2" w:rsidRPr="0054726E" w14:paraId="26E511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37958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707FD5" w14:textId="77777777" w:rsidR="00E879C2" w:rsidRPr="0054726E" w:rsidRDefault="00E879C2" w:rsidP="00B52833">
            <w:pPr>
              <w:pStyle w:val="Sansinterligne"/>
              <w:rPr>
                <w:rFonts w:ascii="Marianne" w:hAnsi="Marianne"/>
                <w:i/>
                <w:iCs/>
                <w:sz w:val="20"/>
                <w:szCs w:val="20"/>
              </w:rPr>
            </w:pPr>
          </w:p>
        </w:tc>
      </w:tr>
      <w:tr w:rsidR="00A470A9" w:rsidRPr="0054726E" w14:paraId="3CD421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B96F30" w14:textId="79C04C88"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EB6D7D" w14:textId="77777777" w:rsidR="00A470A9" w:rsidRPr="0054726E" w:rsidRDefault="00A470A9" w:rsidP="00A470A9">
            <w:pPr>
              <w:pStyle w:val="Sansinterligne"/>
              <w:rPr>
                <w:rFonts w:ascii="Marianne" w:hAnsi="Marianne"/>
                <w:i/>
                <w:iCs/>
                <w:sz w:val="20"/>
                <w:szCs w:val="20"/>
              </w:rPr>
            </w:pPr>
          </w:p>
        </w:tc>
      </w:tr>
      <w:tr w:rsidR="00A470A9" w:rsidRPr="0054726E" w14:paraId="4785C4C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CD4B73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96820F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DB9DB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3DC2D5" w14:textId="77777777" w:rsidR="00A470A9" w:rsidRPr="0054726E" w:rsidRDefault="00A470A9" w:rsidP="00A470A9">
            <w:pPr>
              <w:pStyle w:val="Sansinterligne"/>
              <w:rPr>
                <w:rFonts w:ascii="Marianne" w:hAnsi="Marianne"/>
                <w:i/>
                <w:iCs/>
                <w:sz w:val="20"/>
                <w:szCs w:val="20"/>
              </w:rPr>
            </w:pPr>
          </w:p>
        </w:tc>
      </w:tr>
      <w:tr w:rsidR="00A470A9" w:rsidRPr="0054726E" w14:paraId="7D53A5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C4CD4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036C03" w14:textId="77777777" w:rsidR="00A470A9" w:rsidRPr="0054726E" w:rsidRDefault="00A470A9" w:rsidP="00A470A9">
            <w:pPr>
              <w:pStyle w:val="Sansinterligne"/>
              <w:rPr>
                <w:rFonts w:ascii="Marianne" w:hAnsi="Marianne"/>
                <w:i/>
                <w:iCs/>
                <w:sz w:val="20"/>
                <w:szCs w:val="20"/>
              </w:rPr>
            </w:pPr>
          </w:p>
        </w:tc>
      </w:tr>
      <w:tr w:rsidR="00A470A9" w:rsidRPr="0054726E" w14:paraId="774D10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0E724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434F7B" w14:textId="77777777" w:rsidR="00A470A9" w:rsidRPr="0054726E" w:rsidRDefault="00A470A9" w:rsidP="00A470A9">
            <w:pPr>
              <w:pStyle w:val="Sansinterligne"/>
              <w:rPr>
                <w:rFonts w:ascii="Marianne" w:hAnsi="Marianne"/>
                <w:sz w:val="20"/>
                <w:szCs w:val="20"/>
              </w:rPr>
            </w:pPr>
          </w:p>
        </w:tc>
      </w:tr>
      <w:tr w:rsidR="00A470A9" w:rsidRPr="0054726E" w14:paraId="78367D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76518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228ADF" w14:textId="77777777" w:rsidR="00A470A9" w:rsidRPr="0054726E" w:rsidRDefault="00A470A9" w:rsidP="00A470A9">
            <w:pPr>
              <w:pStyle w:val="Sansinterligne"/>
              <w:rPr>
                <w:rFonts w:ascii="Marianne" w:hAnsi="Marianne"/>
                <w:sz w:val="20"/>
                <w:szCs w:val="20"/>
              </w:rPr>
            </w:pPr>
          </w:p>
        </w:tc>
      </w:tr>
      <w:tr w:rsidR="00A470A9" w:rsidRPr="0054726E" w14:paraId="63F6EE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70045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63AD2A" w14:textId="77777777" w:rsidR="00A470A9" w:rsidRPr="0054726E" w:rsidRDefault="00A470A9" w:rsidP="00A470A9">
            <w:pPr>
              <w:pStyle w:val="Sansinterligne"/>
              <w:rPr>
                <w:rFonts w:ascii="Marianne" w:hAnsi="Marianne"/>
                <w:sz w:val="20"/>
                <w:szCs w:val="20"/>
              </w:rPr>
            </w:pPr>
          </w:p>
        </w:tc>
      </w:tr>
      <w:tr w:rsidR="00A470A9" w:rsidRPr="0054726E" w14:paraId="1C9FFE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1A924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6B68CA" w14:textId="77777777" w:rsidR="00A470A9" w:rsidRPr="0054726E" w:rsidRDefault="00A470A9" w:rsidP="00A470A9">
            <w:pPr>
              <w:pStyle w:val="Sansinterligne"/>
              <w:rPr>
                <w:rFonts w:ascii="Marianne" w:hAnsi="Marianne"/>
                <w:sz w:val="20"/>
                <w:szCs w:val="20"/>
              </w:rPr>
            </w:pPr>
          </w:p>
        </w:tc>
      </w:tr>
      <w:tr w:rsidR="00A470A9" w:rsidRPr="0054726E" w14:paraId="1265B1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029E9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gravure du cor et de la grenade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8AC2F3" w14:textId="77777777" w:rsidR="00A470A9" w:rsidRPr="0054726E" w:rsidRDefault="00A470A9" w:rsidP="00A470A9">
            <w:pPr>
              <w:pStyle w:val="Sansinterligne"/>
              <w:rPr>
                <w:rFonts w:ascii="Marianne" w:hAnsi="Marianne"/>
                <w:sz w:val="20"/>
                <w:szCs w:val="20"/>
              </w:rPr>
            </w:pPr>
          </w:p>
        </w:tc>
      </w:tr>
      <w:tr w:rsidR="002665B1" w:rsidRPr="0054726E" w14:paraId="74DA3D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F62805" w14:textId="2DE61C89"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69FB4A" w14:textId="77777777" w:rsidR="002665B1" w:rsidRPr="0054726E" w:rsidRDefault="002665B1" w:rsidP="002665B1">
            <w:pPr>
              <w:pStyle w:val="Sansinterligne"/>
              <w:rPr>
                <w:rFonts w:ascii="Marianne" w:hAnsi="Marianne"/>
                <w:sz w:val="20"/>
                <w:szCs w:val="20"/>
              </w:rPr>
            </w:pPr>
          </w:p>
        </w:tc>
      </w:tr>
      <w:tr w:rsidR="002665B1" w:rsidRPr="0054726E" w14:paraId="51CC4E9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5E2C09"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013F9C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EF6087"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Système de fermeture (facilité d’usage, résistance)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56EFEF" w14:textId="77777777" w:rsidR="002665B1" w:rsidRPr="0054726E" w:rsidRDefault="002665B1" w:rsidP="002665B1">
            <w:pPr>
              <w:pStyle w:val="Sansinterligne"/>
              <w:rPr>
                <w:rFonts w:ascii="Marianne" w:hAnsi="Marianne"/>
                <w:sz w:val="20"/>
                <w:szCs w:val="20"/>
              </w:rPr>
            </w:pPr>
          </w:p>
        </w:tc>
      </w:tr>
    </w:tbl>
    <w:p w14:paraId="005C5F8A" w14:textId="77777777" w:rsidR="00E879C2" w:rsidRPr="0054726E" w:rsidRDefault="00E879C2" w:rsidP="00E879C2"/>
    <w:p w14:paraId="72C9E6A1" w14:textId="77777777" w:rsidR="00E879C2" w:rsidRPr="0054726E" w:rsidRDefault="00E879C2" w:rsidP="00E879C2">
      <w:pPr>
        <w:pStyle w:val="Titre3"/>
        <w:numPr>
          <w:ilvl w:val="0"/>
          <w:numId w:val="0"/>
        </w:numPr>
        <w:rPr>
          <w:color w:val="002060"/>
          <w:sz w:val="20"/>
          <w:szCs w:val="20"/>
        </w:rPr>
      </w:pPr>
      <w:bookmarkStart w:id="999" w:name="_Toc207276957"/>
      <w:bookmarkStart w:id="1000" w:name="__RefHeading___Toc31795_1669366336"/>
      <w:bookmarkStart w:id="1001" w:name="_Toc214868179"/>
      <w:bookmarkStart w:id="1002" w:name="_Toc215842700"/>
      <w:bookmarkStart w:id="1003" w:name="_Toc216101413"/>
      <w:bookmarkStart w:id="1004" w:name="_Toc216360526"/>
      <w:bookmarkStart w:id="1005" w:name="_Toc216883414"/>
      <w:r w:rsidRPr="0054726E">
        <w:rPr>
          <w:color w:val="002060"/>
          <w:sz w:val="20"/>
          <w:szCs w:val="20"/>
        </w:rPr>
        <w:t xml:space="preserve">10-04. Cravate </w:t>
      </w:r>
      <w:bookmarkEnd w:id="999"/>
      <w:bookmarkEnd w:id="1000"/>
      <w:bookmarkEnd w:id="1001"/>
      <w:r w:rsidRPr="0054726E">
        <w:rPr>
          <w:color w:val="002060"/>
          <w:sz w:val="20"/>
          <w:szCs w:val="20"/>
        </w:rPr>
        <w:t>terrestre – homme et femme</w:t>
      </w:r>
      <w:bookmarkEnd w:id="1002"/>
      <w:bookmarkEnd w:id="1003"/>
      <w:bookmarkEnd w:id="1004"/>
      <w:bookmarkEnd w:id="1005"/>
    </w:p>
    <w:p w14:paraId="46A1AE5A"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08DB91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3AA8A7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124A6A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01748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DF3C9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FBFBD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1B26A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AA756A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une chemise blanche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3E0B2" w14:textId="77777777" w:rsidR="00E879C2" w:rsidRPr="0054726E" w:rsidRDefault="00E879C2" w:rsidP="00B52833">
            <w:pPr>
              <w:pStyle w:val="Sansinterligne"/>
              <w:rPr>
                <w:rFonts w:ascii="Marianne" w:hAnsi="Marianne"/>
                <w:sz w:val="20"/>
                <w:szCs w:val="20"/>
              </w:rPr>
            </w:pPr>
          </w:p>
        </w:tc>
      </w:tr>
      <w:tr w:rsidR="00E879C2" w:rsidRPr="0054726E" w14:paraId="18E352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DEFAE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4BCC25" w14:textId="77777777" w:rsidR="00E879C2" w:rsidRPr="0054726E" w:rsidRDefault="00E879C2" w:rsidP="00B52833">
            <w:pPr>
              <w:pStyle w:val="Sansinterligne"/>
              <w:rPr>
                <w:rFonts w:ascii="Marianne" w:hAnsi="Marianne"/>
                <w:i/>
                <w:iCs/>
                <w:sz w:val="20"/>
                <w:szCs w:val="20"/>
              </w:rPr>
            </w:pPr>
          </w:p>
        </w:tc>
      </w:tr>
      <w:tr w:rsidR="00E879C2" w:rsidRPr="0054726E" w14:paraId="5CDD52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CDAA6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Qualité de la broderie du cor et de la grenade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103565" w14:textId="77777777" w:rsidR="00E879C2" w:rsidRPr="0054726E" w:rsidRDefault="00E879C2" w:rsidP="00B52833">
            <w:pPr>
              <w:pStyle w:val="Sansinterligne"/>
              <w:rPr>
                <w:rFonts w:ascii="Marianne" w:hAnsi="Marianne"/>
                <w:i/>
                <w:iCs/>
                <w:sz w:val="20"/>
                <w:szCs w:val="20"/>
              </w:rPr>
            </w:pPr>
          </w:p>
        </w:tc>
      </w:tr>
      <w:tr w:rsidR="00A470A9" w:rsidRPr="0054726E" w14:paraId="4BF6D4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A089B8" w14:textId="717A268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D05918" w14:textId="77777777" w:rsidR="00A470A9" w:rsidRPr="0054726E" w:rsidRDefault="00A470A9" w:rsidP="00A470A9">
            <w:pPr>
              <w:pStyle w:val="Sansinterligne"/>
              <w:rPr>
                <w:rFonts w:ascii="Marianne" w:hAnsi="Marianne"/>
                <w:i/>
                <w:iCs/>
                <w:sz w:val="20"/>
                <w:szCs w:val="20"/>
              </w:rPr>
            </w:pPr>
          </w:p>
        </w:tc>
      </w:tr>
      <w:tr w:rsidR="00A470A9" w:rsidRPr="0054726E" w14:paraId="2DCC9AB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1A1F8A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74168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5786D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DBC5D6" w14:textId="77777777" w:rsidR="00A470A9" w:rsidRPr="0054726E" w:rsidRDefault="00A470A9" w:rsidP="00A470A9">
            <w:pPr>
              <w:pStyle w:val="Sansinterligne"/>
              <w:rPr>
                <w:rFonts w:ascii="Marianne" w:hAnsi="Marianne"/>
                <w:i/>
                <w:iCs/>
                <w:sz w:val="20"/>
                <w:szCs w:val="20"/>
              </w:rPr>
            </w:pPr>
          </w:p>
        </w:tc>
      </w:tr>
      <w:tr w:rsidR="00A470A9" w:rsidRPr="0054726E" w14:paraId="70CF2B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4A34D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DA467F" w14:textId="77777777" w:rsidR="00A470A9" w:rsidRPr="0054726E" w:rsidRDefault="00A470A9" w:rsidP="00A470A9">
            <w:pPr>
              <w:pStyle w:val="Sansinterligne"/>
              <w:rPr>
                <w:rFonts w:ascii="Marianne" w:hAnsi="Marianne"/>
                <w:i/>
                <w:iCs/>
                <w:sz w:val="20"/>
                <w:szCs w:val="20"/>
              </w:rPr>
            </w:pPr>
          </w:p>
        </w:tc>
      </w:tr>
      <w:tr w:rsidR="00A470A9" w:rsidRPr="0054726E" w14:paraId="60E2D8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C6FA5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7EE34D" w14:textId="77777777" w:rsidR="00A470A9" w:rsidRPr="0054726E" w:rsidRDefault="00A470A9" w:rsidP="00A470A9">
            <w:pPr>
              <w:pStyle w:val="Sansinterligne"/>
              <w:rPr>
                <w:rFonts w:ascii="Marianne" w:hAnsi="Marianne"/>
                <w:i/>
                <w:iCs/>
                <w:sz w:val="20"/>
                <w:szCs w:val="20"/>
              </w:rPr>
            </w:pPr>
          </w:p>
        </w:tc>
      </w:tr>
      <w:tr w:rsidR="00A470A9" w:rsidRPr="0054726E" w14:paraId="3C8A2C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A9527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CD92EB" w14:textId="77777777" w:rsidR="00A470A9" w:rsidRPr="0054726E" w:rsidRDefault="00A470A9" w:rsidP="00A470A9">
            <w:pPr>
              <w:pStyle w:val="Sansinterligne"/>
              <w:rPr>
                <w:rFonts w:ascii="Marianne" w:hAnsi="Marianne"/>
                <w:i/>
                <w:iCs/>
                <w:sz w:val="20"/>
                <w:szCs w:val="20"/>
              </w:rPr>
            </w:pPr>
          </w:p>
        </w:tc>
      </w:tr>
      <w:tr w:rsidR="00A470A9" w:rsidRPr="0054726E" w14:paraId="4B130C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DD9A5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779EC7" w14:textId="77777777" w:rsidR="00A470A9" w:rsidRPr="0054726E" w:rsidRDefault="00A470A9" w:rsidP="00A470A9">
            <w:pPr>
              <w:pStyle w:val="Sansinterligne"/>
              <w:rPr>
                <w:rFonts w:ascii="Marianne" w:hAnsi="Marianne"/>
                <w:sz w:val="20"/>
                <w:szCs w:val="20"/>
              </w:rPr>
            </w:pPr>
          </w:p>
        </w:tc>
      </w:tr>
      <w:tr w:rsidR="00A470A9" w:rsidRPr="0054726E" w14:paraId="49ADF7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D6BD9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3447A9" w14:textId="77777777" w:rsidR="00A470A9" w:rsidRPr="0054726E" w:rsidRDefault="00A470A9" w:rsidP="00A470A9">
            <w:pPr>
              <w:pStyle w:val="Sansinterligne"/>
              <w:rPr>
                <w:rFonts w:ascii="Marianne" w:hAnsi="Marianne"/>
                <w:sz w:val="20"/>
                <w:szCs w:val="20"/>
              </w:rPr>
            </w:pPr>
          </w:p>
        </w:tc>
      </w:tr>
      <w:tr w:rsidR="00A470A9" w:rsidRPr="0054726E" w14:paraId="6F15E22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F3892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E15F67" w14:textId="77777777" w:rsidR="00A470A9" w:rsidRPr="0054726E" w:rsidRDefault="00A470A9" w:rsidP="00A470A9">
            <w:pPr>
              <w:pStyle w:val="Sansinterligne"/>
              <w:rPr>
                <w:rFonts w:ascii="Marianne" w:hAnsi="Marianne"/>
                <w:sz w:val="20"/>
                <w:szCs w:val="20"/>
              </w:rPr>
            </w:pPr>
          </w:p>
        </w:tc>
      </w:tr>
      <w:tr w:rsidR="00A470A9" w:rsidRPr="0054726E" w14:paraId="3EA503D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5912BE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4D6EEC" w14:textId="77777777" w:rsidR="00A470A9" w:rsidRPr="0054726E" w:rsidRDefault="00A470A9" w:rsidP="00A470A9">
            <w:pPr>
              <w:pStyle w:val="Sansinterligne"/>
              <w:rPr>
                <w:rFonts w:ascii="Marianne" w:hAnsi="Marianne"/>
                <w:i/>
                <w:iCs/>
                <w:sz w:val="20"/>
                <w:szCs w:val="20"/>
              </w:rPr>
            </w:pPr>
          </w:p>
        </w:tc>
      </w:tr>
      <w:tr w:rsidR="00A470A9" w:rsidRPr="0054726E" w14:paraId="622076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911A1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A37731" w14:textId="77777777" w:rsidR="00A470A9" w:rsidRPr="0054726E" w:rsidRDefault="00A470A9" w:rsidP="00A470A9">
            <w:pPr>
              <w:pStyle w:val="Sansinterligne"/>
              <w:rPr>
                <w:rFonts w:ascii="Marianne" w:hAnsi="Marianne"/>
                <w:sz w:val="20"/>
                <w:szCs w:val="20"/>
              </w:rPr>
            </w:pPr>
          </w:p>
        </w:tc>
      </w:tr>
      <w:tr w:rsidR="002665B1" w:rsidRPr="0054726E" w14:paraId="5BF22C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A76AE1" w14:textId="3E30ADB7"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BBFD54" w14:textId="77777777" w:rsidR="002665B1" w:rsidRPr="0054726E" w:rsidRDefault="002665B1" w:rsidP="002665B1">
            <w:pPr>
              <w:pStyle w:val="Sansinterligne"/>
              <w:rPr>
                <w:rFonts w:ascii="Marianne" w:hAnsi="Marianne"/>
                <w:sz w:val="20"/>
                <w:szCs w:val="20"/>
              </w:rPr>
            </w:pPr>
          </w:p>
        </w:tc>
      </w:tr>
      <w:tr w:rsidR="002665B1" w:rsidRPr="0054726E" w14:paraId="7029873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270102F"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555B78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34D593"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les chemises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F2094B" w14:textId="77777777" w:rsidR="002665B1" w:rsidRPr="0054726E" w:rsidRDefault="002665B1" w:rsidP="002665B1">
            <w:pPr>
              <w:pStyle w:val="Sansinterligne"/>
              <w:rPr>
                <w:rFonts w:ascii="Marianne" w:hAnsi="Marianne"/>
                <w:sz w:val="20"/>
                <w:szCs w:val="20"/>
              </w:rPr>
            </w:pPr>
          </w:p>
        </w:tc>
      </w:tr>
    </w:tbl>
    <w:p w14:paraId="3129F8CD" w14:textId="77777777" w:rsidR="00E879C2" w:rsidRPr="0054726E" w:rsidRDefault="00E879C2" w:rsidP="00E879C2"/>
    <w:p w14:paraId="323A9C73" w14:textId="77777777" w:rsidR="00E879C2" w:rsidRPr="0054726E" w:rsidRDefault="00E879C2" w:rsidP="00E879C2">
      <w:pPr>
        <w:pStyle w:val="Titre3"/>
        <w:numPr>
          <w:ilvl w:val="0"/>
          <w:numId w:val="0"/>
        </w:numPr>
        <w:rPr>
          <w:color w:val="002060"/>
          <w:sz w:val="20"/>
          <w:szCs w:val="20"/>
        </w:rPr>
      </w:pPr>
      <w:bookmarkStart w:id="1006" w:name="_Toc214868180"/>
      <w:bookmarkStart w:id="1007" w:name="__RefHeading___Toc31797_1669366336"/>
      <w:bookmarkStart w:id="1008" w:name="_Toc207276958"/>
      <w:bookmarkStart w:id="1009" w:name="_Toc215842701"/>
      <w:bookmarkStart w:id="1010" w:name="_Toc216101414"/>
      <w:bookmarkStart w:id="1011" w:name="_Toc216360527"/>
      <w:bookmarkStart w:id="1012" w:name="_Toc216883415"/>
      <w:r w:rsidRPr="0054726E">
        <w:rPr>
          <w:color w:val="002060"/>
          <w:sz w:val="20"/>
          <w:szCs w:val="20"/>
        </w:rPr>
        <w:t>10-05. Tour de cou</w:t>
      </w:r>
      <w:bookmarkEnd w:id="1006"/>
      <w:bookmarkEnd w:id="1007"/>
      <w:bookmarkEnd w:id="1008"/>
      <w:r w:rsidRPr="0054726E">
        <w:rPr>
          <w:color w:val="002060"/>
          <w:sz w:val="20"/>
          <w:szCs w:val="20"/>
        </w:rPr>
        <w:t xml:space="preserve"> terrestre - unisexe</w:t>
      </w:r>
      <w:bookmarkEnd w:id="1009"/>
      <w:bookmarkEnd w:id="1010"/>
      <w:bookmarkEnd w:id="1011"/>
      <w:bookmarkEnd w:id="1012"/>
    </w:p>
    <w:p w14:paraId="0D90C8AA"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42B19A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66ECFE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77FCD7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83E6B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38076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1C1C3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FADF3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F51502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7C39C9" w14:textId="77777777" w:rsidR="00E879C2" w:rsidRPr="0054726E" w:rsidRDefault="00E879C2" w:rsidP="00B52833">
            <w:pPr>
              <w:pStyle w:val="Sansinterligne"/>
              <w:rPr>
                <w:rFonts w:ascii="Marianne" w:hAnsi="Marianne"/>
                <w:sz w:val="20"/>
                <w:szCs w:val="20"/>
              </w:rPr>
            </w:pPr>
          </w:p>
        </w:tc>
      </w:tr>
      <w:tr w:rsidR="00E879C2" w:rsidRPr="0054726E" w14:paraId="24440B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765D3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E30502" w14:textId="77777777" w:rsidR="00E879C2" w:rsidRPr="0054726E" w:rsidRDefault="00E879C2" w:rsidP="00B52833">
            <w:pPr>
              <w:pStyle w:val="Sansinterligne"/>
              <w:rPr>
                <w:rFonts w:ascii="Marianne" w:hAnsi="Marianne"/>
                <w:i/>
                <w:iCs/>
                <w:sz w:val="20"/>
                <w:szCs w:val="20"/>
              </w:rPr>
            </w:pPr>
          </w:p>
        </w:tc>
      </w:tr>
      <w:tr w:rsidR="00A470A9" w:rsidRPr="0054726E" w14:paraId="42E2D0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9C2107" w14:textId="07E4A5A0"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ABE7A8" w14:textId="77777777" w:rsidR="00A470A9" w:rsidRPr="0054726E" w:rsidRDefault="00A470A9" w:rsidP="00A470A9">
            <w:pPr>
              <w:pStyle w:val="Sansinterligne"/>
              <w:rPr>
                <w:rFonts w:ascii="Marianne" w:hAnsi="Marianne"/>
                <w:i/>
                <w:iCs/>
                <w:sz w:val="20"/>
                <w:szCs w:val="20"/>
              </w:rPr>
            </w:pPr>
          </w:p>
        </w:tc>
      </w:tr>
      <w:tr w:rsidR="00A470A9" w:rsidRPr="0054726E" w14:paraId="1C5101A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179E4F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9E6275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B8AF5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2C8B3B" w14:textId="77777777" w:rsidR="00A470A9" w:rsidRPr="0054726E" w:rsidRDefault="00A470A9" w:rsidP="00A470A9">
            <w:pPr>
              <w:pStyle w:val="Sansinterligne"/>
              <w:rPr>
                <w:rFonts w:ascii="Marianne" w:hAnsi="Marianne"/>
                <w:i/>
                <w:iCs/>
                <w:sz w:val="20"/>
                <w:szCs w:val="20"/>
              </w:rPr>
            </w:pPr>
          </w:p>
        </w:tc>
      </w:tr>
      <w:tr w:rsidR="00A470A9" w:rsidRPr="0054726E" w14:paraId="069B94F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80AE7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B2E8D8" w14:textId="77777777" w:rsidR="00A470A9" w:rsidRPr="0054726E" w:rsidRDefault="00A470A9" w:rsidP="00A470A9">
            <w:pPr>
              <w:pStyle w:val="Sansinterligne"/>
              <w:rPr>
                <w:rFonts w:ascii="Marianne" w:hAnsi="Marianne"/>
                <w:i/>
                <w:iCs/>
                <w:sz w:val="20"/>
                <w:szCs w:val="20"/>
              </w:rPr>
            </w:pPr>
          </w:p>
        </w:tc>
      </w:tr>
      <w:tr w:rsidR="00A470A9" w:rsidRPr="0054726E" w14:paraId="76D7ED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AF84A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81C7B9" w14:textId="77777777" w:rsidR="00A470A9" w:rsidRPr="0054726E" w:rsidRDefault="00A470A9" w:rsidP="00A470A9">
            <w:pPr>
              <w:pStyle w:val="Sansinterligne"/>
              <w:rPr>
                <w:rFonts w:ascii="Marianne" w:hAnsi="Marianne"/>
                <w:i/>
                <w:iCs/>
                <w:sz w:val="20"/>
                <w:szCs w:val="20"/>
              </w:rPr>
            </w:pPr>
          </w:p>
        </w:tc>
      </w:tr>
      <w:tr w:rsidR="00A470A9" w:rsidRPr="0054726E" w14:paraId="78AFCA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B00A0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7DE466" w14:textId="77777777" w:rsidR="00A470A9" w:rsidRPr="0054726E" w:rsidRDefault="00A470A9" w:rsidP="00A470A9">
            <w:pPr>
              <w:pStyle w:val="Sansinterligne"/>
              <w:rPr>
                <w:rFonts w:ascii="Marianne" w:hAnsi="Marianne"/>
                <w:sz w:val="20"/>
                <w:szCs w:val="20"/>
              </w:rPr>
            </w:pPr>
          </w:p>
        </w:tc>
      </w:tr>
      <w:tr w:rsidR="00A470A9" w:rsidRPr="0054726E" w14:paraId="4336B9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F6ED8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043A20" w14:textId="77777777" w:rsidR="00A470A9" w:rsidRPr="0054726E" w:rsidRDefault="00A470A9" w:rsidP="00A470A9">
            <w:pPr>
              <w:pStyle w:val="Sansinterligne"/>
              <w:rPr>
                <w:rFonts w:ascii="Marianne" w:hAnsi="Marianne"/>
                <w:sz w:val="20"/>
                <w:szCs w:val="20"/>
              </w:rPr>
            </w:pPr>
          </w:p>
        </w:tc>
      </w:tr>
      <w:tr w:rsidR="00A470A9" w:rsidRPr="0054726E" w14:paraId="16E67F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823DE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8D46EC" w14:textId="77777777" w:rsidR="00A470A9" w:rsidRPr="0054726E" w:rsidRDefault="00A470A9" w:rsidP="00A470A9">
            <w:pPr>
              <w:pStyle w:val="Sansinterligne"/>
              <w:rPr>
                <w:rFonts w:ascii="Marianne" w:hAnsi="Marianne"/>
                <w:sz w:val="20"/>
                <w:szCs w:val="20"/>
              </w:rPr>
            </w:pPr>
          </w:p>
        </w:tc>
      </w:tr>
      <w:tr w:rsidR="00A470A9" w:rsidRPr="0054726E" w14:paraId="3D91E7A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AB0C4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l’air (coupe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034C45" w14:textId="77777777" w:rsidR="00A470A9" w:rsidRPr="0054726E" w:rsidRDefault="00A470A9" w:rsidP="00A470A9">
            <w:pPr>
              <w:pStyle w:val="Sansinterligne"/>
              <w:rPr>
                <w:rFonts w:ascii="Marianne" w:hAnsi="Marianne"/>
                <w:i/>
                <w:iCs/>
                <w:sz w:val="20"/>
                <w:szCs w:val="20"/>
              </w:rPr>
            </w:pPr>
          </w:p>
        </w:tc>
      </w:tr>
      <w:tr w:rsidR="00A470A9" w:rsidRPr="0054726E" w14:paraId="4EBF548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70E3C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DF6200" w14:textId="77777777" w:rsidR="00A470A9" w:rsidRPr="0054726E" w:rsidRDefault="00A470A9" w:rsidP="00A470A9">
            <w:pPr>
              <w:pStyle w:val="Sansinterligne"/>
              <w:rPr>
                <w:rFonts w:ascii="Marianne" w:hAnsi="Marianne"/>
                <w:i/>
                <w:iCs/>
                <w:sz w:val="20"/>
                <w:szCs w:val="20"/>
              </w:rPr>
            </w:pPr>
          </w:p>
        </w:tc>
      </w:tr>
      <w:tr w:rsidR="00A470A9" w:rsidRPr="0054726E" w14:paraId="2176FA5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1A46D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1C6C64" w14:textId="77777777" w:rsidR="00A470A9" w:rsidRPr="0054726E" w:rsidRDefault="00A470A9" w:rsidP="00A470A9">
            <w:pPr>
              <w:pStyle w:val="Sansinterligne"/>
              <w:rPr>
                <w:rFonts w:ascii="Marianne" w:hAnsi="Marianne"/>
                <w:i/>
                <w:iCs/>
                <w:sz w:val="20"/>
                <w:szCs w:val="20"/>
              </w:rPr>
            </w:pPr>
          </w:p>
        </w:tc>
      </w:tr>
      <w:tr w:rsidR="00A470A9" w:rsidRPr="0054726E" w14:paraId="68578E0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6EB66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590667" w14:textId="77777777" w:rsidR="00A470A9" w:rsidRPr="0054726E" w:rsidRDefault="00A470A9" w:rsidP="00A470A9">
            <w:pPr>
              <w:pStyle w:val="Sansinterligne"/>
              <w:rPr>
                <w:rFonts w:ascii="Marianne" w:hAnsi="Marianne"/>
                <w:i/>
                <w:iCs/>
                <w:sz w:val="20"/>
                <w:szCs w:val="20"/>
              </w:rPr>
            </w:pPr>
          </w:p>
        </w:tc>
      </w:tr>
      <w:tr w:rsidR="00A470A9" w:rsidRPr="0054726E" w14:paraId="7159C7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F0C96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6B8854" w14:textId="77777777" w:rsidR="00A470A9" w:rsidRPr="0054726E" w:rsidRDefault="00A470A9" w:rsidP="00A470A9">
            <w:pPr>
              <w:pStyle w:val="Sansinterligne"/>
              <w:rPr>
                <w:rFonts w:ascii="Marianne" w:hAnsi="Marianne"/>
                <w:sz w:val="20"/>
                <w:szCs w:val="20"/>
              </w:rPr>
            </w:pPr>
          </w:p>
        </w:tc>
      </w:tr>
      <w:tr w:rsidR="002665B1" w:rsidRPr="0054726E" w14:paraId="7D14E3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55CDBB" w14:textId="2F1576C1"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C22BBD" w14:textId="77777777" w:rsidR="002665B1" w:rsidRPr="0054726E" w:rsidRDefault="002665B1" w:rsidP="002665B1">
            <w:pPr>
              <w:pStyle w:val="Sansinterligne"/>
              <w:rPr>
                <w:rFonts w:ascii="Marianne" w:hAnsi="Marianne"/>
                <w:sz w:val="20"/>
                <w:szCs w:val="20"/>
              </w:rPr>
            </w:pPr>
          </w:p>
        </w:tc>
      </w:tr>
      <w:tr w:rsidR="002665B1" w:rsidRPr="0054726E" w14:paraId="0648986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C4460F7"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7D2D9A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0B9BDC"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6704BE" w14:textId="77777777" w:rsidR="002665B1" w:rsidRPr="0054726E" w:rsidRDefault="002665B1" w:rsidP="002665B1">
            <w:pPr>
              <w:pStyle w:val="Sansinterligne"/>
              <w:rPr>
                <w:rFonts w:ascii="Marianne" w:hAnsi="Marianne"/>
                <w:sz w:val="20"/>
                <w:szCs w:val="20"/>
              </w:rPr>
            </w:pPr>
          </w:p>
        </w:tc>
      </w:tr>
      <w:tr w:rsidR="002665B1" w:rsidRPr="0054726E" w14:paraId="3F9CBEC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9B89DF"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050BA6" w14:textId="77777777" w:rsidR="002665B1" w:rsidRPr="0054726E" w:rsidRDefault="002665B1" w:rsidP="002665B1">
            <w:pPr>
              <w:pStyle w:val="Sansinterligne"/>
              <w:rPr>
                <w:rFonts w:ascii="Marianne" w:hAnsi="Marianne"/>
                <w:sz w:val="20"/>
                <w:szCs w:val="20"/>
              </w:rPr>
            </w:pPr>
          </w:p>
        </w:tc>
      </w:tr>
      <w:tr w:rsidR="002665B1" w:rsidRPr="0054726E" w14:paraId="51BC40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4F2869"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CE41BA" w14:textId="77777777" w:rsidR="002665B1" w:rsidRPr="0054726E" w:rsidRDefault="002665B1" w:rsidP="002665B1">
            <w:pPr>
              <w:pStyle w:val="Sansinterligne"/>
              <w:rPr>
                <w:rFonts w:ascii="Marianne" w:hAnsi="Marianne"/>
                <w:sz w:val="20"/>
                <w:szCs w:val="20"/>
              </w:rPr>
            </w:pPr>
          </w:p>
        </w:tc>
      </w:tr>
    </w:tbl>
    <w:p w14:paraId="3E047194" w14:textId="77777777" w:rsidR="00E879C2" w:rsidRPr="0054726E" w:rsidRDefault="00E879C2" w:rsidP="00E879C2"/>
    <w:p w14:paraId="4B86223E" w14:textId="77777777" w:rsidR="00E879C2" w:rsidRPr="0054726E" w:rsidRDefault="00E879C2" w:rsidP="00E879C2">
      <w:pPr>
        <w:pStyle w:val="Titre3"/>
        <w:numPr>
          <w:ilvl w:val="0"/>
          <w:numId w:val="0"/>
        </w:numPr>
        <w:rPr>
          <w:color w:val="002060"/>
          <w:sz w:val="20"/>
          <w:szCs w:val="20"/>
        </w:rPr>
      </w:pPr>
      <w:bookmarkStart w:id="1013" w:name="_Toc214868181"/>
      <w:bookmarkStart w:id="1014" w:name="__RefHeading___Toc31799_1669366336"/>
      <w:bookmarkStart w:id="1015" w:name="_Toc215842702"/>
      <w:bookmarkStart w:id="1016" w:name="_Toc216101415"/>
      <w:bookmarkStart w:id="1017" w:name="_Toc216360528"/>
      <w:bookmarkStart w:id="1018" w:name="_Toc216883416"/>
      <w:r w:rsidRPr="0054726E">
        <w:rPr>
          <w:color w:val="002060"/>
          <w:sz w:val="20"/>
          <w:szCs w:val="20"/>
        </w:rPr>
        <w:t>10-06. Tour de cou mari</w:t>
      </w:r>
      <w:bookmarkEnd w:id="1013"/>
      <w:bookmarkEnd w:id="1014"/>
      <w:r w:rsidRPr="0054726E">
        <w:rPr>
          <w:color w:val="002060"/>
          <w:sz w:val="20"/>
          <w:szCs w:val="20"/>
        </w:rPr>
        <w:t>time - unisexe</w:t>
      </w:r>
      <w:bookmarkEnd w:id="1015"/>
      <w:bookmarkEnd w:id="1016"/>
      <w:bookmarkEnd w:id="1017"/>
      <w:bookmarkEnd w:id="1018"/>
    </w:p>
    <w:p w14:paraId="73DC787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7E6BF9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C0571A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783519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517B5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F5B73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8554F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3DDCAB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EB6126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EC4664" w14:textId="77777777" w:rsidR="00E879C2" w:rsidRPr="0054726E" w:rsidRDefault="00E879C2" w:rsidP="00B52833">
            <w:pPr>
              <w:pStyle w:val="Sansinterligne"/>
              <w:rPr>
                <w:rFonts w:ascii="Marianne" w:hAnsi="Marianne"/>
                <w:sz w:val="20"/>
                <w:szCs w:val="20"/>
              </w:rPr>
            </w:pPr>
          </w:p>
        </w:tc>
      </w:tr>
      <w:tr w:rsidR="00E879C2" w:rsidRPr="0054726E" w14:paraId="4FBEB7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BE2833F"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D1EEB0" w14:textId="77777777" w:rsidR="00E879C2" w:rsidRPr="0054726E" w:rsidRDefault="00E879C2" w:rsidP="00B52833">
            <w:pPr>
              <w:pStyle w:val="Sansinterligne"/>
              <w:rPr>
                <w:rFonts w:ascii="Marianne" w:hAnsi="Marianne"/>
                <w:i/>
                <w:iCs/>
                <w:sz w:val="20"/>
                <w:szCs w:val="20"/>
              </w:rPr>
            </w:pPr>
          </w:p>
        </w:tc>
      </w:tr>
      <w:tr w:rsidR="00A470A9" w:rsidRPr="0054726E" w14:paraId="5C7648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B512A0" w14:textId="270B50C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986562" w14:textId="77777777" w:rsidR="00A470A9" w:rsidRPr="0054726E" w:rsidRDefault="00A470A9" w:rsidP="00A470A9">
            <w:pPr>
              <w:pStyle w:val="Sansinterligne"/>
              <w:rPr>
                <w:rFonts w:ascii="Marianne" w:hAnsi="Marianne"/>
                <w:i/>
                <w:iCs/>
                <w:sz w:val="20"/>
                <w:szCs w:val="20"/>
              </w:rPr>
            </w:pPr>
          </w:p>
        </w:tc>
      </w:tr>
      <w:tr w:rsidR="00A470A9" w:rsidRPr="0054726E" w14:paraId="4880275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A0A8F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5610E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70F86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F5BD04" w14:textId="77777777" w:rsidR="00A470A9" w:rsidRPr="0054726E" w:rsidRDefault="00A470A9" w:rsidP="00A470A9">
            <w:pPr>
              <w:pStyle w:val="Sansinterligne"/>
              <w:rPr>
                <w:rFonts w:ascii="Marianne" w:hAnsi="Marianne"/>
                <w:i/>
                <w:iCs/>
                <w:sz w:val="20"/>
                <w:szCs w:val="20"/>
              </w:rPr>
            </w:pPr>
          </w:p>
        </w:tc>
      </w:tr>
      <w:tr w:rsidR="00A470A9" w:rsidRPr="0054726E" w14:paraId="78F37A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6AD33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365F52" w14:textId="77777777" w:rsidR="00A470A9" w:rsidRPr="0054726E" w:rsidRDefault="00A470A9" w:rsidP="00A470A9">
            <w:pPr>
              <w:pStyle w:val="Sansinterligne"/>
              <w:rPr>
                <w:rFonts w:ascii="Marianne" w:hAnsi="Marianne"/>
                <w:i/>
                <w:iCs/>
                <w:sz w:val="20"/>
                <w:szCs w:val="20"/>
              </w:rPr>
            </w:pPr>
          </w:p>
        </w:tc>
      </w:tr>
      <w:tr w:rsidR="00A470A9" w:rsidRPr="0054726E" w14:paraId="6D087E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FC06B8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EB181B" w14:textId="77777777" w:rsidR="00A470A9" w:rsidRPr="0054726E" w:rsidRDefault="00A470A9" w:rsidP="00A470A9">
            <w:pPr>
              <w:pStyle w:val="Sansinterligne"/>
              <w:rPr>
                <w:rFonts w:ascii="Marianne" w:hAnsi="Marianne"/>
                <w:i/>
                <w:iCs/>
                <w:sz w:val="20"/>
                <w:szCs w:val="20"/>
              </w:rPr>
            </w:pPr>
          </w:p>
        </w:tc>
      </w:tr>
      <w:tr w:rsidR="00A470A9" w:rsidRPr="0054726E" w14:paraId="0B083B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E610E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2365E2" w14:textId="77777777" w:rsidR="00A470A9" w:rsidRPr="0054726E" w:rsidRDefault="00A470A9" w:rsidP="00A470A9">
            <w:pPr>
              <w:pStyle w:val="Sansinterligne"/>
              <w:rPr>
                <w:rFonts w:ascii="Marianne" w:hAnsi="Marianne"/>
                <w:sz w:val="20"/>
                <w:szCs w:val="20"/>
              </w:rPr>
            </w:pPr>
          </w:p>
        </w:tc>
      </w:tr>
      <w:tr w:rsidR="00A470A9" w:rsidRPr="0054726E" w14:paraId="0E1F74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D5461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EF8DCA" w14:textId="77777777" w:rsidR="00A470A9" w:rsidRPr="0054726E" w:rsidRDefault="00A470A9" w:rsidP="00A470A9">
            <w:pPr>
              <w:pStyle w:val="Sansinterligne"/>
              <w:rPr>
                <w:rFonts w:ascii="Marianne" w:hAnsi="Marianne"/>
                <w:sz w:val="20"/>
                <w:szCs w:val="20"/>
              </w:rPr>
            </w:pPr>
          </w:p>
        </w:tc>
      </w:tr>
      <w:tr w:rsidR="00A470A9" w:rsidRPr="0054726E" w14:paraId="3B390D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C9C38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5E6AEE" w14:textId="77777777" w:rsidR="00A470A9" w:rsidRPr="0054726E" w:rsidRDefault="00A470A9" w:rsidP="00A470A9">
            <w:pPr>
              <w:pStyle w:val="Sansinterligne"/>
              <w:rPr>
                <w:rFonts w:ascii="Marianne" w:hAnsi="Marianne"/>
                <w:sz w:val="20"/>
                <w:szCs w:val="20"/>
              </w:rPr>
            </w:pPr>
          </w:p>
        </w:tc>
      </w:tr>
      <w:tr w:rsidR="00A470A9" w:rsidRPr="0054726E" w14:paraId="0EB2F62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C1BD7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l’air (coupe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F3A0E" w14:textId="77777777" w:rsidR="00A470A9" w:rsidRPr="0054726E" w:rsidRDefault="00A470A9" w:rsidP="00A470A9">
            <w:pPr>
              <w:pStyle w:val="Sansinterligne"/>
              <w:rPr>
                <w:rFonts w:ascii="Marianne" w:hAnsi="Marianne"/>
                <w:i/>
                <w:iCs/>
                <w:sz w:val="20"/>
                <w:szCs w:val="20"/>
              </w:rPr>
            </w:pPr>
          </w:p>
        </w:tc>
      </w:tr>
      <w:tr w:rsidR="00A470A9" w:rsidRPr="0054726E" w14:paraId="1D22C44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9A834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A9E77E" w14:textId="77777777" w:rsidR="00A470A9" w:rsidRPr="0054726E" w:rsidRDefault="00A470A9" w:rsidP="00A470A9">
            <w:pPr>
              <w:pStyle w:val="Sansinterligne"/>
              <w:rPr>
                <w:rFonts w:ascii="Marianne" w:hAnsi="Marianne"/>
                <w:i/>
                <w:iCs/>
                <w:sz w:val="20"/>
                <w:szCs w:val="20"/>
              </w:rPr>
            </w:pPr>
          </w:p>
        </w:tc>
      </w:tr>
      <w:tr w:rsidR="00A470A9" w:rsidRPr="0054726E" w14:paraId="01E9316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D10A7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8C8C25" w14:textId="77777777" w:rsidR="00A470A9" w:rsidRPr="0054726E" w:rsidRDefault="00A470A9" w:rsidP="00A470A9">
            <w:pPr>
              <w:pStyle w:val="Sansinterligne"/>
              <w:rPr>
                <w:rFonts w:ascii="Marianne" w:hAnsi="Marianne"/>
                <w:i/>
                <w:iCs/>
                <w:sz w:val="20"/>
                <w:szCs w:val="20"/>
              </w:rPr>
            </w:pPr>
          </w:p>
        </w:tc>
      </w:tr>
      <w:tr w:rsidR="00A470A9" w:rsidRPr="0054726E" w14:paraId="0DE16E0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18D43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934596" w14:textId="77777777" w:rsidR="00A470A9" w:rsidRPr="0054726E" w:rsidRDefault="00A470A9" w:rsidP="00A470A9">
            <w:pPr>
              <w:pStyle w:val="Sansinterligne"/>
              <w:rPr>
                <w:rFonts w:ascii="Marianne" w:hAnsi="Marianne"/>
                <w:i/>
                <w:iCs/>
                <w:sz w:val="20"/>
                <w:szCs w:val="20"/>
              </w:rPr>
            </w:pPr>
          </w:p>
        </w:tc>
      </w:tr>
      <w:tr w:rsidR="00A470A9" w:rsidRPr="0054726E" w14:paraId="3261F5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46B08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EFD8ED" w14:textId="77777777" w:rsidR="00A470A9" w:rsidRPr="0054726E" w:rsidRDefault="00A470A9" w:rsidP="00A470A9">
            <w:pPr>
              <w:pStyle w:val="Sansinterligne"/>
              <w:rPr>
                <w:rFonts w:ascii="Marianne" w:hAnsi="Marianne"/>
                <w:sz w:val="20"/>
                <w:szCs w:val="20"/>
              </w:rPr>
            </w:pPr>
          </w:p>
        </w:tc>
      </w:tr>
      <w:tr w:rsidR="00A470A9" w:rsidRPr="0054726E" w14:paraId="4FBB0F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1ED2E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Non feu (ISO 11612 A1 B2 C2 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8D81D9" w14:textId="0CC4C4BC" w:rsidR="00A470A9" w:rsidRPr="0054726E" w:rsidRDefault="00A470A9" w:rsidP="00A470A9">
            <w:pPr>
              <w:pStyle w:val="Sansinterligne"/>
              <w:rPr>
                <w:rFonts w:ascii="Marianne" w:hAnsi="Marianne"/>
                <w:sz w:val="20"/>
                <w:szCs w:val="20"/>
              </w:rPr>
            </w:pPr>
          </w:p>
        </w:tc>
      </w:tr>
      <w:tr w:rsidR="002665B1" w:rsidRPr="0054726E" w14:paraId="6D1DD2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B833A3" w14:textId="15DEACDD"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A1B15C" w14:textId="77777777" w:rsidR="002665B1" w:rsidRPr="0054726E" w:rsidRDefault="002665B1" w:rsidP="002665B1">
            <w:pPr>
              <w:pStyle w:val="Sansinterligne"/>
              <w:rPr>
                <w:rFonts w:ascii="Marianne" w:hAnsi="Marianne"/>
                <w:sz w:val="20"/>
                <w:szCs w:val="20"/>
              </w:rPr>
            </w:pPr>
          </w:p>
        </w:tc>
      </w:tr>
      <w:tr w:rsidR="002665B1" w:rsidRPr="0054726E" w14:paraId="427D36A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652D333"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1626C5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A75AF2"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58D66C" w14:textId="77777777" w:rsidR="002665B1" w:rsidRPr="0054726E" w:rsidRDefault="002665B1" w:rsidP="002665B1">
            <w:pPr>
              <w:pStyle w:val="Sansinterligne"/>
              <w:rPr>
                <w:rFonts w:ascii="Marianne" w:hAnsi="Marianne"/>
                <w:sz w:val="20"/>
                <w:szCs w:val="20"/>
              </w:rPr>
            </w:pPr>
          </w:p>
        </w:tc>
      </w:tr>
      <w:tr w:rsidR="002665B1" w:rsidRPr="0054726E" w14:paraId="39F772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6AF8AD"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D2F46A" w14:textId="77777777" w:rsidR="002665B1" w:rsidRPr="0054726E" w:rsidRDefault="002665B1" w:rsidP="002665B1">
            <w:pPr>
              <w:pStyle w:val="Sansinterligne"/>
              <w:rPr>
                <w:rFonts w:ascii="Marianne" w:hAnsi="Marianne"/>
                <w:sz w:val="20"/>
                <w:szCs w:val="20"/>
              </w:rPr>
            </w:pPr>
          </w:p>
        </w:tc>
      </w:tr>
      <w:tr w:rsidR="002665B1" w:rsidRPr="0054726E" w14:paraId="5E48E5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E1495A"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C7EFD7" w14:textId="77777777" w:rsidR="002665B1" w:rsidRPr="0054726E" w:rsidRDefault="002665B1" w:rsidP="002665B1">
            <w:pPr>
              <w:pStyle w:val="Sansinterligne"/>
              <w:rPr>
                <w:rFonts w:ascii="Marianne" w:hAnsi="Marianne"/>
                <w:sz w:val="20"/>
                <w:szCs w:val="20"/>
              </w:rPr>
            </w:pPr>
          </w:p>
        </w:tc>
      </w:tr>
    </w:tbl>
    <w:p w14:paraId="2D9528D0" w14:textId="77777777" w:rsidR="00E879C2" w:rsidRPr="0054726E" w:rsidRDefault="00E879C2" w:rsidP="00E879C2"/>
    <w:p w14:paraId="4E4B743A" w14:textId="77777777" w:rsidR="00E879C2" w:rsidRPr="0054726E" w:rsidRDefault="00E879C2" w:rsidP="00E879C2">
      <w:pPr>
        <w:pStyle w:val="Titre3"/>
        <w:numPr>
          <w:ilvl w:val="0"/>
          <w:numId w:val="0"/>
        </w:numPr>
        <w:rPr>
          <w:color w:val="002060"/>
          <w:sz w:val="20"/>
          <w:szCs w:val="20"/>
        </w:rPr>
      </w:pPr>
      <w:bookmarkStart w:id="1019" w:name="_Toc214868182"/>
      <w:bookmarkStart w:id="1020" w:name="__RefHeading___Toc31801_1669366336"/>
      <w:bookmarkStart w:id="1021" w:name="_Toc215842703"/>
      <w:bookmarkStart w:id="1022" w:name="_Toc216101416"/>
      <w:bookmarkStart w:id="1023" w:name="_Toc216360529"/>
      <w:bookmarkStart w:id="1024" w:name="_Toc216883417"/>
      <w:r w:rsidRPr="0054726E">
        <w:rPr>
          <w:color w:val="002060"/>
          <w:sz w:val="20"/>
          <w:szCs w:val="20"/>
        </w:rPr>
        <w:t>10-07. Tour de cou des opérations commerciales</w:t>
      </w:r>
      <w:bookmarkEnd w:id="1019"/>
      <w:bookmarkEnd w:id="1020"/>
      <w:r w:rsidRPr="0054726E">
        <w:rPr>
          <w:color w:val="002060"/>
          <w:sz w:val="20"/>
          <w:szCs w:val="20"/>
        </w:rPr>
        <w:t xml:space="preserve"> - unisexe</w:t>
      </w:r>
      <w:bookmarkEnd w:id="1021"/>
      <w:bookmarkEnd w:id="1022"/>
      <w:bookmarkEnd w:id="1023"/>
      <w:bookmarkEnd w:id="1024"/>
    </w:p>
    <w:p w14:paraId="3FB6A58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FDB327B"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5CF9A27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361334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2C84C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EFB0E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C027F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F9039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60B4E5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C8FF99" w14:textId="77777777" w:rsidR="00E879C2" w:rsidRPr="0054726E" w:rsidRDefault="00E879C2" w:rsidP="00B52833">
            <w:pPr>
              <w:pStyle w:val="Sansinterligne"/>
              <w:rPr>
                <w:rFonts w:ascii="Marianne" w:hAnsi="Marianne"/>
                <w:sz w:val="20"/>
                <w:szCs w:val="20"/>
              </w:rPr>
            </w:pPr>
          </w:p>
        </w:tc>
      </w:tr>
      <w:tr w:rsidR="00E879C2" w:rsidRPr="0054726E" w14:paraId="3EEF99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F27DC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D08E4B" w14:textId="77777777" w:rsidR="00E879C2" w:rsidRPr="0054726E" w:rsidRDefault="00E879C2" w:rsidP="00B52833">
            <w:pPr>
              <w:pStyle w:val="Sansinterligne"/>
              <w:rPr>
                <w:rFonts w:ascii="Marianne" w:hAnsi="Marianne"/>
                <w:i/>
                <w:iCs/>
                <w:sz w:val="20"/>
                <w:szCs w:val="20"/>
              </w:rPr>
            </w:pPr>
          </w:p>
        </w:tc>
      </w:tr>
      <w:tr w:rsidR="00A470A9" w:rsidRPr="0054726E" w14:paraId="453CD0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345CCC" w14:textId="0EF0FD29"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D8EE5A" w14:textId="77777777" w:rsidR="00A470A9" w:rsidRPr="0054726E" w:rsidRDefault="00A470A9" w:rsidP="00A470A9">
            <w:pPr>
              <w:pStyle w:val="Sansinterligne"/>
              <w:rPr>
                <w:rFonts w:ascii="Marianne" w:hAnsi="Marianne"/>
                <w:i/>
                <w:iCs/>
                <w:sz w:val="20"/>
                <w:szCs w:val="20"/>
              </w:rPr>
            </w:pPr>
          </w:p>
        </w:tc>
      </w:tr>
      <w:tr w:rsidR="00A470A9" w:rsidRPr="0054726E" w14:paraId="7DCCCD2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8F017C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90C72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E6991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8D1933" w14:textId="77777777" w:rsidR="00A470A9" w:rsidRPr="0054726E" w:rsidRDefault="00A470A9" w:rsidP="00A470A9">
            <w:pPr>
              <w:pStyle w:val="Sansinterligne"/>
              <w:rPr>
                <w:rFonts w:ascii="Marianne" w:hAnsi="Marianne"/>
                <w:i/>
                <w:iCs/>
                <w:sz w:val="20"/>
                <w:szCs w:val="20"/>
              </w:rPr>
            </w:pPr>
          </w:p>
        </w:tc>
      </w:tr>
      <w:tr w:rsidR="00A470A9" w:rsidRPr="0054726E" w14:paraId="369442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8AA7D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563DF8" w14:textId="77777777" w:rsidR="00A470A9" w:rsidRPr="0054726E" w:rsidRDefault="00A470A9" w:rsidP="00A470A9">
            <w:pPr>
              <w:pStyle w:val="Sansinterligne"/>
              <w:rPr>
                <w:rFonts w:ascii="Marianne" w:hAnsi="Marianne"/>
                <w:i/>
                <w:iCs/>
                <w:sz w:val="20"/>
                <w:szCs w:val="20"/>
              </w:rPr>
            </w:pPr>
          </w:p>
        </w:tc>
      </w:tr>
      <w:tr w:rsidR="00A470A9" w:rsidRPr="0054726E" w14:paraId="1F1459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D9B88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89C340" w14:textId="77777777" w:rsidR="00A470A9" w:rsidRPr="0054726E" w:rsidRDefault="00A470A9" w:rsidP="00A470A9">
            <w:pPr>
              <w:pStyle w:val="Sansinterligne"/>
              <w:rPr>
                <w:rFonts w:ascii="Marianne" w:hAnsi="Marianne"/>
                <w:i/>
                <w:iCs/>
                <w:sz w:val="20"/>
                <w:szCs w:val="20"/>
              </w:rPr>
            </w:pPr>
          </w:p>
        </w:tc>
      </w:tr>
      <w:tr w:rsidR="00A470A9" w:rsidRPr="0054726E" w14:paraId="4179F5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C4CD9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0FA001" w14:textId="77777777" w:rsidR="00A470A9" w:rsidRPr="0054726E" w:rsidRDefault="00A470A9" w:rsidP="00A470A9">
            <w:pPr>
              <w:pStyle w:val="Sansinterligne"/>
              <w:rPr>
                <w:rFonts w:ascii="Marianne" w:hAnsi="Marianne"/>
                <w:i/>
                <w:iCs/>
                <w:sz w:val="20"/>
                <w:szCs w:val="20"/>
              </w:rPr>
            </w:pPr>
          </w:p>
        </w:tc>
      </w:tr>
      <w:tr w:rsidR="00A470A9" w:rsidRPr="0054726E" w14:paraId="3D73CA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DD058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28EF5F" w14:textId="77777777" w:rsidR="00A470A9" w:rsidRPr="0054726E" w:rsidRDefault="00A470A9" w:rsidP="00A470A9">
            <w:pPr>
              <w:pStyle w:val="Sansinterligne"/>
              <w:rPr>
                <w:rFonts w:ascii="Marianne" w:hAnsi="Marianne"/>
                <w:sz w:val="20"/>
                <w:szCs w:val="20"/>
              </w:rPr>
            </w:pPr>
          </w:p>
        </w:tc>
      </w:tr>
      <w:tr w:rsidR="00A470A9" w:rsidRPr="0054726E" w14:paraId="51AB4D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25E8E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650631" w14:textId="77777777" w:rsidR="00A470A9" w:rsidRPr="0054726E" w:rsidRDefault="00A470A9" w:rsidP="00A470A9">
            <w:pPr>
              <w:pStyle w:val="Sansinterligne"/>
              <w:rPr>
                <w:rFonts w:ascii="Marianne" w:hAnsi="Marianne"/>
                <w:sz w:val="20"/>
                <w:szCs w:val="20"/>
              </w:rPr>
            </w:pPr>
          </w:p>
        </w:tc>
      </w:tr>
      <w:tr w:rsidR="00A470A9" w:rsidRPr="0054726E" w14:paraId="3A92B8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CC276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1108FE" w14:textId="77777777" w:rsidR="00A470A9" w:rsidRPr="0054726E" w:rsidRDefault="00A470A9" w:rsidP="00A470A9">
            <w:pPr>
              <w:pStyle w:val="Sansinterligne"/>
              <w:rPr>
                <w:rFonts w:ascii="Marianne" w:hAnsi="Marianne"/>
                <w:sz w:val="20"/>
                <w:szCs w:val="20"/>
              </w:rPr>
            </w:pPr>
          </w:p>
        </w:tc>
      </w:tr>
      <w:tr w:rsidR="00A470A9" w:rsidRPr="0054726E" w14:paraId="64EFBA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CD9FA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72F361" w14:textId="77777777" w:rsidR="00A470A9" w:rsidRPr="0054726E" w:rsidRDefault="00A470A9" w:rsidP="00A470A9">
            <w:pPr>
              <w:pStyle w:val="Sansinterligne"/>
              <w:rPr>
                <w:rFonts w:ascii="Marianne" w:hAnsi="Marianne"/>
                <w:sz w:val="20"/>
                <w:szCs w:val="20"/>
              </w:rPr>
            </w:pPr>
          </w:p>
        </w:tc>
      </w:tr>
      <w:tr w:rsidR="00A470A9" w:rsidRPr="0054726E" w14:paraId="68B5E92E"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C0D76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l’air (coupe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13F54B" w14:textId="77777777" w:rsidR="00A470A9" w:rsidRPr="0054726E" w:rsidRDefault="00A470A9" w:rsidP="00A470A9">
            <w:pPr>
              <w:pStyle w:val="Sansinterligne"/>
              <w:rPr>
                <w:rFonts w:ascii="Marianne" w:hAnsi="Marianne"/>
                <w:i/>
                <w:iCs/>
                <w:sz w:val="20"/>
                <w:szCs w:val="20"/>
              </w:rPr>
            </w:pPr>
          </w:p>
        </w:tc>
      </w:tr>
      <w:tr w:rsidR="00A470A9" w:rsidRPr="0054726E" w14:paraId="7612C51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BF66A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D0C498" w14:textId="77777777" w:rsidR="00A470A9" w:rsidRPr="0054726E" w:rsidRDefault="00A470A9" w:rsidP="00A470A9">
            <w:pPr>
              <w:pStyle w:val="Sansinterligne"/>
              <w:rPr>
                <w:rFonts w:ascii="Marianne" w:hAnsi="Marianne"/>
                <w:i/>
                <w:iCs/>
                <w:sz w:val="20"/>
                <w:szCs w:val="20"/>
              </w:rPr>
            </w:pPr>
          </w:p>
        </w:tc>
      </w:tr>
      <w:tr w:rsidR="00A470A9" w:rsidRPr="0054726E" w14:paraId="6BE0419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202DA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84CE03" w14:textId="77777777" w:rsidR="00A470A9" w:rsidRPr="0054726E" w:rsidRDefault="00A470A9" w:rsidP="00A470A9">
            <w:pPr>
              <w:pStyle w:val="Sansinterligne"/>
              <w:rPr>
                <w:rFonts w:ascii="Marianne" w:hAnsi="Marianne"/>
                <w:i/>
                <w:iCs/>
                <w:sz w:val="20"/>
                <w:szCs w:val="20"/>
              </w:rPr>
            </w:pPr>
          </w:p>
        </w:tc>
      </w:tr>
      <w:tr w:rsidR="00A470A9" w:rsidRPr="0054726E" w14:paraId="43F0DD0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40813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AADD18" w14:textId="77777777" w:rsidR="00A470A9" w:rsidRPr="0054726E" w:rsidRDefault="00A470A9" w:rsidP="00A470A9">
            <w:pPr>
              <w:pStyle w:val="Sansinterligne"/>
              <w:rPr>
                <w:rFonts w:ascii="Marianne" w:hAnsi="Marianne"/>
                <w:i/>
                <w:iCs/>
                <w:sz w:val="20"/>
                <w:szCs w:val="20"/>
              </w:rPr>
            </w:pPr>
          </w:p>
        </w:tc>
      </w:tr>
      <w:tr w:rsidR="00A470A9" w:rsidRPr="0054726E" w14:paraId="4985A8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5D14D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F44847" w14:textId="77777777" w:rsidR="00A470A9" w:rsidRPr="0054726E" w:rsidRDefault="00A470A9" w:rsidP="00A470A9">
            <w:pPr>
              <w:pStyle w:val="Sansinterligne"/>
              <w:rPr>
                <w:rFonts w:ascii="Marianne" w:hAnsi="Marianne"/>
                <w:sz w:val="20"/>
                <w:szCs w:val="20"/>
              </w:rPr>
            </w:pPr>
          </w:p>
        </w:tc>
      </w:tr>
      <w:tr w:rsidR="002665B1" w:rsidRPr="0054726E" w14:paraId="0641287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E4D7BD" w14:textId="7C52C6FC"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354913" w14:textId="77777777" w:rsidR="002665B1" w:rsidRPr="0054726E" w:rsidRDefault="002665B1" w:rsidP="002665B1">
            <w:pPr>
              <w:pStyle w:val="Sansinterligne"/>
              <w:rPr>
                <w:rFonts w:ascii="Marianne" w:hAnsi="Marianne"/>
                <w:sz w:val="20"/>
                <w:szCs w:val="20"/>
              </w:rPr>
            </w:pPr>
          </w:p>
        </w:tc>
      </w:tr>
      <w:tr w:rsidR="002665B1" w:rsidRPr="0054726E" w14:paraId="41B76F9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78C0563"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569DA0F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400E41"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6FA1C3" w14:textId="77777777" w:rsidR="002665B1" w:rsidRPr="0054726E" w:rsidRDefault="002665B1" w:rsidP="002665B1">
            <w:pPr>
              <w:pStyle w:val="Sansinterligne"/>
              <w:rPr>
                <w:rFonts w:ascii="Marianne" w:hAnsi="Marianne"/>
                <w:sz w:val="20"/>
                <w:szCs w:val="20"/>
              </w:rPr>
            </w:pPr>
          </w:p>
        </w:tc>
      </w:tr>
      <w:tr w:rsidR="002665B1" w:rsidRPr="0054726E" w14:paraId="0A542C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35DA28"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FF1EFA" w14:textId="77777777" w:rsidR="002665B1" w:rsidRPr="0054726E" w:rsidRDefault="002665B1" w:rsidP="002665B1">
            <w:pPr>
              <w:pStyle w:val="Sansinterligne"/>
              <w:rPr>
                <w:rFonts w:ascii="Marianne" w:hAnsi="Marianne"/>
                <w:sz w:val="20"/>
                <w:szCs w:val="20"/>
              </w:rPr>
            </w:pPr>
          </w:p>
        </w:tc>
      </w:tr>
      <w:tr w:rsidR="002665B1" w:rsidRPr="0054726E" w14:paraId="1A77FA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465423"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16A2FF" w14:textId="77777777" w:rsidR="002665B1" w:rsidRPr="0054726E" w:rsidRDefault="002665B1" w:rsidP="002665B1">
            <w:pPr>
              <w:pStyle w:val="Sansinterligne"/>
              <w:rPr>
                <w:rFonts w:ascii="Marianne" w:hAnsi="Marianne"/>
                <w:sz w:val="20"/>
                <w:szCs w:val="20"/>
              </w:rPr>
            </w:pPr>
          </w:p>
        </w:tc>
      </w:tr>
      <w:tr w:rsidR="002665B1" w:rsidRPr="0054726E" w14:paraId="358F9A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C3E0F8"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9A2BD1" w14:textId="77777777" w:rsidR="002665B1" w:rsidRPr="0054726E" w:rsidRDefault="002665B1" w:rsidP="002665B1">
            <w:pPr>
              <w:pStyle w:val="Sansinterligne"/>
              <w:rPr>
                <w:rFonts w:ascii="Marianne" w:hAnsi="Marianne"/>
                <w:sz w:val="20"/>
                <w:szCs w:val="20"/>
              </w:rPr>
            </w:pPr>
          </w:p>
        </w:tc>
      </w:tr>
    </w:tbl>
    <w:p w14:paraId="3716BAA8" w14:textId="77777777" w:rsidR="00E879C2" w:rsidRPr="0054726E" w:rsidRDefault="00E879C2" w:rsidP="00E879C2">
      <w:pPr>
        <w:pStyle w:val="Standard"/>
        <w:rPr>
          <w:rFonts w:ascii="Marianne" w:hAnsi="Marianne"/>
          <w:sz w:val="20"/>
          <w:szCs w:val="20"/>
        </w:rPr>
      </w:pPr>
    </w:p>
    <w:p w14:paraId="7E03859C" w14:textId="77777777" w:rsidR="00E879C2" w:rsidRPr="0054726E" w:rsidRDefault="00E879C2" w:rsidP="00E879C2">
      <w:pPr>
        <w:pStyle w:val="Standard"/>
        <w:rPr>
          <w:rFonts w:ascii="Marianne" w:hAnsi="Marianne"/>
          <w:sz w:val="20"/>
          <w:szCs w:val="20"/>
        </w:rPr>
      </w:pPr>
    </w:p>
    <w:p w14:paraId="6829B5EB" w14:textId="77777777" w:rsidR="00E879C2" w:rsidRPr="0054726E" w:rsidRDefault="00E879C2" w:rsidP="00E879C2">
      <w:pPr>
        <w:pStyle w:val="Titre3"/>
        <w:numPr>
          <w:ilvl w:val="0"/>
          <w:numId w:val="0"/>
        </w:numPr>
        <w:rPr>
          <w:color w:val="002060"/>
          <w:sz w:val="20"/>
          <w:szCs w:val="20"/>
        </w:rPr>
      </w:pPr>
      <w:bookmarkStart w:id="1025" w:name="_Toc214868183"/>
      <w:bookmarkStart w:id="1026" w:name="__RefHeading___Toc31803_1669366336"/>
      <w:bookmarkStart w:id="1027" w:name="_Toc215842704"/>
      <w:bookmarkStart w:id="1028" w:name="_Toc216101417"/>
      <w:bookmarkStart w:id="1029" w:name="_Toc216360530"/>
      <w:bookmarkStart w:id="1030" w:name="_Toc216883418"/>
      <w:r w:rsidRPr="0054726E">
        <w:rPr>
          <w:color w:val="002060"/>
          <w:sz w:val="20"/>
          <w:szCs w:val="20"/>
        </w:rPr>
        <w:t>10-08. Tour de cou mo</w:t>
      </w:r>
      <w:bookmarkEnd w:id="1025"/>
      <w:bookmarkEnd w:id="1026"/>
      <w:r w:rsidRPr="0054726E">
        <w:rPr>
          <w:color w:val="002060"/>
          <w:sz w:val="20"/>
          <w:szCs w:val="20"/>
        </w:rPr>
        <w:t>tocycliste – saison été - unisexe</w:t>
      </w:r>
      <w:bookmarkEnd w:id="1027"/>
      <w:bookmarkEnd w:id="1028"/>
      <w:bookmarkEnd w:id="1029"/>
      <w:bookmarkEnd w:id="1030"/>
    </w:p>
    <w:p w14:paraId="2334E924"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DF409D1"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FE0CBB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092325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2964B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0915B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F45728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A31EC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3E0C84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713685" w14:textId="77777777" w:rsidR="00E879C2" w:rsidRPr="0054726E" w:rsidRDefault="00E879C2" w:rsidP="00B52833">
            <w:pPr>
              <w:pStyle w:val="Sansinterligne"/>
              <w:rPr>
                <w:rFonts w:ascii="Marianne" w:hAnsi="Marianne"/>
                <w:sz w:val="20"/>
                <w:szCs w:val="20"/>
              </w:rPr>
            </w:pPr>
          </w:p>
        </w:tc>
      </w:tr>
      <w:tr w:rsidR="00E879C2" w:rsidRPr="0054726E" w14:paraId="4D7F2B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4728DE"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F78A3D" w14:textId="77777777" w:rsidR="00E879C2" w:rsidRPr="0054726E" w:rsidRDefault="00E879C2" w:rsidP="00B52833">
            <w:pPr>
              <w:pStyle w:val="Sansinterligne"/>
              <w:rPr>
                <w:rFonts w:ascii="Marianne" w:hAnsi="Marianne"/>
                <w:i/>
                <w:iCs/>
                <w:sz w:val="20"/>
                <w:szCs w:val="20"/>
              </w:rPr>
            </w:pPr>
          </w:p>
        </w:tc>
      </w:tr>
      <w:tr w:rsidR="00A470A9" w:rsidRPr="0054726E" w14:paraId="01189C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AA0E07A" w14:textId="5C163E72"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D07B57" w14:textId="77777777" w:rsidR="00A470A9" w:rsidRPr="0054726E" w:rsidRDefault="00A470A9" w:rsidP="00A470A9">
            <w:pPr>
              <w:pStyle w:val="Sansinterligne"/>
              <w:rPr>
                <w:rFonts w:ascii="Marianne" w:hAnsi="Marianne"/>
                <w:i/>
                <w:iCs/>
                <w:sz w:val="20"/>
                <w:szCs w:val="20"/>
              </w:rPr>
            </w:pPr>
          </w:p>
        </w:tc>
      </w:tr>
      <w:tr w:rsidR="00A470A9" w:rsidRPr="0054726E" w14:paraId="78BA079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2C19D3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6AF9F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C25BA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425B27" w14:textId="77777777" w:rsidR="00A470A9" w:rsidRPr="0054726E" w:rsidRDefault="00A470A9" w:rsidP="00A470A9">
            <w:pPr>
              <w:pStyle w:val="Sansinterligne"/>
              <w:rPr>
                <w:rFonts w:ascii="Marianne" w:hAnsi="Marianne"/>
                <w:i/>
                <w:iCs/>
                <w:sz w:val="20"/>
                <w:szCs w:val="20"/>
              </w:rPr>
            </w:pPr>
          </w:p>
        </w:tc>
      </w:tr>
      <w:tr w:rsidR="00A470A9" w:rsidRPr="0054726E" w14:paraId="249567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A98946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8327A9" w14:textId="77777777" w:rsidR="00A470A9" w:rsidRPr="0054726E" w:rsidRDefault="00A470A9" w:rsidP="00A470A9">
            <w:pPr>
              <w:pStyle w:val="Sansinterligne"/>
              <w:rPr>
                <w:rFonts w:ascii="Marianne" w:hAnsi="Marianne"/>
                <w:i/>
                <w:iCs/>
                <w:sz w:val="20"/>
                <w:szCs w:val="20"/>
              </w:rPr>
            </w:pPr>
          </w:p>
        </w:tc>
      </w:tr>
      <w:tr w:rsidR="00A470A9" w:rsidRPr="0054726E" w14:paraId="57197D5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A5AD9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01DA1D" w14:textId="77777777" w:rsidR="00A470A9" w:rsidRPr="0054726E" w:rsidRDefault="00A470A9" w:rsidP="00A470A9">
            <w:pPr>
              <w:pStyle w:val="Sansinterligne"/>
              <w:rPr>
                <w:rFonts w:ascii="Marianne" w:hAnsi="Marianne"/>
                <w:i/>
                <w:iCs/>
                <w:sz w:val="20"/>
                <w:szCs w:val="20"/>
              </w:rPr>
            </w:pPr>
          </w:p>
        </w:tc>
      </w:tr>
      <w:tr w:rsidR="00A470A9" w:rsidRPr="0054726E" w14:paraId="657B84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E9BD7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16F9D7" w14:textId="77777777" w:rsidR="00A470A9" w:rsidRPr="0054726E" w:rsidRDefault="00A470A9" w:rsidP="00A470A9">
            <w:pPr>
              <w:pStyle w:val="Sansinterligne"/>
              <w:rPr>
                <w:rFonts w:ascii="Marianne" w:hAnsi="Marianne"/>
                <w:i/>
                <w:iCs/>
                <w:sz w:val="20"/>
                <w:szCs w:val="20"/>
              </w:rPr>
            </w:pPr>
          </w:p>
        </w:tc>
      </w:tr>
      <w:tr w:rsidR="00A470A9" w:rsidRPr="0054726E" w14:paraId="0EB9C9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AA06F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D969B9" w14:textId="77777777" w:rsidR="00A470A9" w:rsidRPr="0054726E" w:rsidRDefault="00A470A9" w:rsidP="00A470A9">
            <w:pPr>
              <w:pStyle w:val="Sansinterligne"/>
              <w:rPr>
                <w:rFonts w:ascii="Marianne" w:hAnsi="Marianne"/>
                <w:sz w:val="20"/>
                <w:szCs w:val="20"/>
              </w:rPr>
            </w:pPr>
          </w:p>
        </w:tc>
      </w:tr>
      <w:tr w:rsidR="00A470A9" w:rsidRPr="0054726E" w14:paraId="42B325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62F8D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F08F37" w14:textId="77777777" w:rsidR="00A470A9" w:rsidRPr="0054726E" w:rsidRDefault="00A470A9" w:rsidP="00A470A9">
            <w:pPr>
              <w:pStyle w:val="Sansinterligne"/>
              <w:rPr>
                <w:rFonts w:ascii="Marianne" w:hAnsi="Marianne"/>
                <w:sz w:val="20"/>
                <w:szCs w:val="20"/>
              </w:rPr>
            </w:pPr>
          </w:p>
        </w:tc>
      </w:tr>
      <w:tr w:rsidR="00A470A9" w:rsidRPr="0054726E" w14:paraId="63EEAA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B7FDA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8B2A9D" w14:textId="77777777" w:rsidR="00A470A9" w:rsidRPr="0054726E" w:rsidRDefault="00A470A9" w:rsidP="00A470A9">
            <w:pPr>
              <w:pStyle w:val="Sansinterligne"/>
              <w:rPr>
                <w:rFonts w:ascii="Marianne" w:hAnsi="Marianne"/>
                <w:sz w:val="20"/>
                <w:szCs w:val="20"/>
              </w:rPr>
            </w:pPr>
          </w:p>
        </w:tc>
      </w:tr>
      <w:tr w:rsidR="00A470A9" w:rsidRPr="0054726E" w14:paraId="4184BE4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0AB01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l’air (coupe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132BD0" w14:textId="77777777" w:rsidR="00A470A9" w:rsidRPr="0054726E" w:rsidRDefault="00A470A9" w:rsidP="00A470A9">
            <w:pPr>
              <w:pStyle w:val="Sansinterligne"/>
              <w:rPr>
                <w:rFonts w:ascii="Marianne" w:hAnsi="Marianne"/>
                <w:i/>
                <w:iCs/>
                <w:sz w:val="20"/>
                <w:szCs w:val="20"/>
              </w:rPr>
            </w:pPr>
          </w:p>
        </w:tc>
      </w:tr>
      <w:tr w:rsidR="00A470A9" w:rsidRPr="0054726E" w14:paraId="04F1FF9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83887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176105" w14:textId="77777777" w:rsidR="00A470A9" w:rsidRPr="0054726E" w:rsidRDefault="00A470A9" w:rsidP="00A470A9">
            <w:pPr>
              <w:pStyle w:val="Sansinterligne"/>
              <w:rPr>
                <w:rFonts w:ascii="Marianne" w:hAnsi="Marianne"/>
                <w:i/>
                <w:iCs/>
                <w:sz w:val="20"/>
                <w:szCs w:val="20"/>
              </w:rPr>
            </w:pPr>
          </w:p>
        </w:tc>
      </w:tr>
      <w:tr w:rsidR="00A470A9" w:rsidRPr="0054726E" w14:paraId="221B257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E6362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B8D6F3" w14:textId="77777777" w:rsidR="00A470A9" w:rsidRPr="0054726E" w:rsidRDefault="00A470A9" w:rsidP="00A470A9">
            <w:pPr>
              <w:pStyle w:val="Sansinterligne"/>
              <w:rPr>
                <w:rFonts w:ascii="Marianne" w:hAnsi="Marianne"/>
                <w:i/>
                <w:iCs/>
                <w:sz w:val="20"/>
                <w:szCs w:val="20"/>
              </w:rPr>
            </w:pPr>
          </w:p>
        </w:tc>
      </w:tr>
      <w:tr w:rsidR="00A470A9" w:rsidRPr="0054726E" w14:paraId="55C995E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79CD8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CE98D3" w14:textId="77777777" w:rsidR="00A470A9" w:rsidRPr="0054726E" w:rsidRDefault="00A470A9" w:rsidP="00A470A9">
            <w:pPr>
              <w:pStyle w:val="Sansinterligne"/>
              <w:rPr>
                <w:rFonts w:ascii="Marianne" w:hAnsi="Marianne"/>
                <w:i/>
                <w:iCs/>
                <w:sz w:val="20"/>
                <w:szCs w:val="20"/>
              </w:rPr>
            </w:pPr>
          </w:p>
        </w:tc>
      </w:tr>
      <w:tr w:rsidR="00A470A9" w:rsidRPr="0054726E" w14:paraId="6206E6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88315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DA4E9E" w14:textId="77777777" w:rsidR="00A470A9" w:rsidRPr="0054726E" w:rsidRDefault="00A470A9" w:rsidP="00A470A9">
            <w:pPr>
              <w:pStyle w:val="Sansinterligne"/>
              <w:rPr>
                <w:rFonts w:ascii="Marianne" w:hAnsi="Marianne"/>
                <w:sz w:val="20"/>
                <w:szCs w:val="20"/>
              </w:rPr>
            </w:pPr>
          </w:p>
        </w:tc>
      </w:tr>
      <w:tr w:rsidR="002665B1" w:rsidRPr="0054726E" w14:paraId="067DE4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20E407" w14:textId="4385136C"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D8D55B" w14:textId="77777777" w:rsidR="002665B1" w:rsidRPr="0054726E" w:rsidRDefault="002665B1" w:rsidP="002665B1">
            <w:pPr>
              <w:pStyle w:val="Sansinterligne"/>
              <w:rPr>
                <w:rFonts w:ascii="Marianne" w:hAnsi="Marianne"/>
                <w:sz w:val="20"/>
                <w:szCs w:val="20"/>
              </w:rPr>
            </w:pPr>
          </w:p>
        </w:tc>
      </w:tr>
      <w:tr w:rsidR="002665B1" w:rsidRPr="0054726E" w14:paraId="748619D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DB56F92"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63CE29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9B2DB8"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35BE30" w14:textId="77777777" w:rsidR="002665B1" w:rsidRPr="0054726E" w:rsidRDefault="002665B1" w:rsidP="002665B1">
            <w:pPr>
              <w:pStyle w:val="Sansinterligne"/>
              <w:rPr>
                <w:rFonts w:ascii="Marianne" w:hAnsi="Marianne"/>
                <w:sz w:val="20"/>
                <w:szCs w:val="20"/>
              </w:rPr>
            </w:pPr>
          </w:p>
        </w:tc>
      </w:tr>
      <w:tr w:rsidR="002665B1" w:rsidRPr="0054726E" w14:paraId="50DCCE9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0E995B"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1E3B7D" w14:textId="77777777" w:rsidR="002665B1" w:rsidRPr="0054726E" w:rsidRDefault="002665B1" w:rsidP="002665B1">
            <w:pPr>
              <w:pStyle w:val="Sansinterligne"/>
              <w:rPr>
                <w:rFonts w:ascii="Marianne" w:hAnsi="Marianne"/>
                <w:sz w:val="20"/>
                <w:szCs w:val="20"/>
              </w:rPr>
            </w:pPr>
          </w:p>
        </w:tc>
      </w:tr>
      <w:tr w:rsidR="002665B1" w:rsidRPr="0054726E" w14:paraId="5D1FFF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EEB985"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4FF968" w14:textId="77777777" w:rsidR="002665B1" w:rsidRPr="0054726E" w:rsidRDefault="002665B1" w:rsidP="002665B1">
            <w:pPr>
              <w:pStyle w:val="Sansinterligne"/>
              <w:rPr>
                <w:rFonts w:ascii="Marianne" w:hAnsi="Marianne"/>
                <w:sz w:val="20"/>
                <w:szCs w:val="20"/>
              </w:rPr>
            </w:pPr>
          </w:p>
        </w:tc>
      </w:tr>
      <w:tr w:rsidR="002665B1" w:rsidRPr="0054726E" w14:paraId="1C1303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A02AC0"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 port du casque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94C33F" w14:textId="77777777" w:rsidR="002665B1" w:rsidRPr="0054726E" w:rsidRDefault="002665B1" w:rsidP="002665B1">
            <w:pPr>
              <w:pStyle w:val="Sansinterligne"/>
              <w:rPr>
                <w:rFonts w:ascii="Marianne" w:hAnsi="Marianne"/>
                <w:sz w:val="20"/>
                <w:szCs w:val="20"/>
              </w:rPr>
            </w:pPr>
          </w:p>
        </w:tc>
      </w:tr>
      <w:tr w:rsidR="002665B1" w:rsidRPr="0054726E" w14:paraId="388F83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89A1B7"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Protection contre les insectes en phase de conduite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0DB96D" w14:textId="77777777" w:rsidR="002665B1" w:rsidRPr="0054726E" w:rsidRDefault="002665B1" w:rsidP="002665B1">
            <w:pPr>
              <w:pStyle w:val="Sansinterligne"/>
              <w:rPr>
                <w:rFonts w:ascii="Marianne" w:hAnsi="Marianne"/>
                <w:sz w:val="20"/>
                <w:szCs w:val="20"/>
              </w:rPr>
            </w:pPr>
          </w:p>
        </w:tc>
      </w:tr>
    </w:tbl>
    <w:p w14:paraId="74B5D8B0" w14:textId="77777777" w:rsidR="00E879C2" w:rsidRPr="0054726E" w:rsidRDefault="00E879C2" w:rsidP="00E879C2">
      <w:pPr>
        <w:pStyle w:val="Standard"/>
        <w:rPr>
          <w:rFonts w:ascii="Marianne" w:hAnsi="Marianne"/>
          <w:sz w:val="20"/>
          <w:szCs w:val="20"/>
        </w:rPr>
      </w:pPr>
    </w:p>
    <w:p w14:paraId="7F46C16F" w14:textId="77777777" w:rsidR="00E879C2" w:rsidRPr="0054726E" w:rsidRDefault="00E879C2" w:rsidP="00E879C2">
      <w:pPr>
        <w:pStyle w:val="Titre3"/>
        <w:numPr>
          <w:ilvl w:val="0"/>
          <w:numId w:val="0"/>
        </w:numPr>
        <w:rPr>
          <w:color w:val="002060"/>
          <w:sz w:val="20"/>
          <w:szCs w:val="20"/>
        </w:rPr>
      </w:pPr>
      <w:bookmarkStart w:id="1031" w:name="_Toc214868184"/>
      <w:bookmarkStart w:id="1032" w:name="__RefHeading___Toc31805_1669366336"/>
      <w:bookmarkStart w:id="1033" w:name="_Toc215842705"/>
      <w:bookmarkStart w:id="1034" w:name="_Toc216101418"/>
      <w:bookmarkStart w:id="1035" w:name="_Toc216360531"/>
      <w:bookmarkStart w:id="1036" w:name="_Toc216883419"/>
      <w:r w:rsidRPr="0054726E">
        <w:rPr>
          <w:color w:val="002060"/>
          <w:sz w:val="20"/>
          <w:szCs w:val="20"/>
        </w:rPr>
        <w:t xml:space="preserve">10-09. Tour de cou </w:t>
      </w:r>
      <w:bookmarkEnd w:id="1031"/>
      <w:bookmarkEnd w:id="1032"/>
      <w:r w:rsidRPr="0054726E">
        <w:rPr>
          <w:color w:val="002060"/>
          <w:sz w:val="20"/>
          <w:szCs w:val="20"/>
        </w:rPr>
        <w:t>motocycliste – saison hiver - unisexe</w:t>
      </w:r>
      <w:bookmarkEnd w:id="1033"/>
      <w:bookmarkEnd w:id="1034"/>
      <w:bookmarkEnd w:id="1035"/>
      <w:bookmarkEnd w:id="1036"/>
    </w:p>
    <w:p w14:paraId="5877B5EF"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9C786BD"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38B805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D20CC54"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88C12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679DE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0625E3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4B9B9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59BD6A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85A6F2" w14:textId="77777777" w:rsidR="00E879C2" w:rsidRPr="0054726E" w:rsidRDefault="00E879C2" w:rsidP="00B52833">
            <w:pPr>
              <w:pStyle w:val="Sansinterligne"/>
              <w:rPr>
                <w:rFonts w:ascii="Marianne" w:hAnsi="Marianne"/>
                <w:sz w:val="20"/>
                <w:szCs w:val="20"/>
              </w:rPr>
            </w:pPr>
          </w:p>
        </w:tc>
      </w:tr>
      <w:tr w:rsidR="00E879C2" w:rsidRPr="0054726E" w14:paraId="736949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C4543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DEC645" w14:textId="77777777" w:rsidR="00E879C2" w:rsidRPr="0054726E" w:rsidRDefault="00E879C2" w:rsidP="00B52833">
            <w:pPr>
              <w:pStyle w:val="Sansinterligne"/>
              <w:rPr>
                <w:rFonts w:ascii="Marianne" w:hAnsi="Marianne"/>
                <w:i/>
                <w:iCs/>
                <w:sz w:val="20"/>
                <w:szCs w:val="20"/>
              </w:rPr>
            </w:pPr>
          </w:p>
        </w:tc>
      </w:tr>
      <w:tr w:rsidR="00A470A9" w:rsidRPr="0054726E" w14:paraId="30FCC7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C8ED1AC" w14:textId="0F8B8642"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0E987D" w14:textId="77777777" w:rsidR="00A470A9" w:rsidRPr="0054726E" w:rsidRDefault="00A470A9" w:rsidP="00A470A9">
            <w:pPr>
              <w:pStyle w:val="Sansinterligne"/>
              <w:rPr>
                <w:rFonts w:ascii="Marianne" w:hAnsi="Marianne"/>
                <w:i/>
                <w:iCs/>
                <w:sz w:val="20"/>
                <w:szCs w:val="20"/>
              </w:rPr>
            </w:pPr>
          </w:p>
        </w:tc>
      </w:tr>
      <w:tr w:rsidR="00A470A9" w:rsidRPr="0054726E" w14:paraId="40C874E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937125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0A6F7C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39396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5AFCF4" w14:textId="77777777" w:rsidR="00A470A9" w:rsidRPr="0054726E" w:rsidRDefault="00A470A9" w:rsidP="00A470A9">
            <w:pPr>
              <w:pStyle w:val="Sansinterligne"/>
              <w:rPr>
                <w:rFonts w:ascii="Marianne" w:hAnsi="Marianne"/>
                <w:i/>
                <w:iCs/>
                <w:sz w:val="20"/>
                <w:szCs w:val="20"/>
              </w:rPr>
            </w:pPr>
          </w:p>
        </w:tc>
      </w:tr>
      <w:tr w:rsidR="00A470A9" w:rsidRPr="0054726E" w14:paraId="2D7277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7B7C2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56EA96" w14:textId="77777777" w:rsidR="00A470A9" w:rsidRPr="0054726E" w:rsidRDefault="00A470A9" w:rsidP="00A470A9">
            <w:pPr>
              <w:pStyle w:val="Sansinterligne"/>
              <w:rPr>
                <w:rFonts w:ascii="Marianne" w:hAnsi="Marianne"/>
                <w:i/>
                <w:iCs/>
                <w:sz w:val="20"/>
                <w:szCs w:val="20"/>
              </w:rPr>
            </w:pPr>
          </w:p>
        </w:tc>
      </w:tr>
      <w:tr w:rsidR="00A470A9" w:rsidRPr="0054726E" w14:paraId="50F336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5D537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57CA27" w14:textId="77777777" w:rsidR="00A470A9" w:rsidRPr="0054726E" w:rsidRDefault="00A470A9" w:rsidP="00A470A9">
            <w:pPr>
              <w:pStyle w:val="Sansinterligne"/>
              <w:rPr>
                <w:rFonts w:ascii="Marianne" w:hAnsi="Marianne"/>
                <w:i/>
                <w:iCs/>
                <w:sz w:val="20"/>
                <w:szCs w:val="20"/>
              </w:rPr>
            </w:pPr>
          </w:p>
        </w:tc>
      </w:tr>
      <w:tr w:rsidR="00A470A9" w:rsidRPr="0054726E" w14:paraId="62858D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89266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2A9B7" w14:textId="77777777" w:rsidR="00A470A9" w:rsidRPr="0054726E" w:rsidRDefault="00A470A9" w:rsidP="00A470A9">
            <w:pPr>
              <w:pStyle w:val="Sansinterligne"/>
              <w:rPr>
                <w:rFonts w:ascii="Marianne" w:hAnsi="Marianne"/>
                <w:i/>
                <w:iCs/>
                <w:sz w:val="20"/>
                <w:szCs w:val="20"/>
              </w:rPr>
            </w:pPr>
          </w:p>
        </w:tc>
      </w:tr>
      <w:tr w:rsidR="00A470A9" w:rsidRPr="0054726E" w14:paraId="2677E4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9ACD8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CC3772" w14:textId="77777777" w:rsidR="00A470A9" w:rsidRPr="0054726E" w:rsidRDefault="00A470A9" w:rsidP="00A470A9">
            <w:pPr>
              <w:pStyle w:val="Sansinterligne"/>
              <w:rPr>
                <w:rFonts w:ascii="Marianne" w:hAnsi="Marianne"/>
                <w:sz w:val="20"/>
                <w:szCs w:val="20"/>
              </w:rPr>
            </w:pPr>
          </w:p>
        </w:tc>
      </w:tr>
      <w:tr w:rsidR="00A470A9" w:rsidRPr="0054726E" w14:paraId="56A8E6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76DBE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DE8BE0" w14:textId="77777777" w:rsidR="00A470A9" w:rsidRPr="0054726E" w:rsidRDefault="00A470A9" w:rsidP="00A470A9">
            <w:pPr>
              <w:pStyle w:val="Sansinterligne"/>
              <w:rPr>
                <w:rFonts w:ascii="Marianne" w:hAnsi="Marianne"/>
                <w:sz w:val="20"/>
                <w:szCs w:val="20"/>
              </w:rPr>
            </w:pPr>
          </w:p>
        </w:tc>
      </w:tr>
      <w:tr w:rsidR="00A470A9" w:rsidRPr="0054726E" w14:paraId="6EFD2B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95B88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D420DB" w14:textId="77777777" w:rsidR="00A470A9" w:rsidRPr="0054726E" w:rsidRDefault="00A470A9" w:rsidP="00A470A9">
            <w:pPr>
              <w:pStyle w:val="Sansinterligne"/>
              <w:rPr>
                <w:rFonts w:ascii="Marianne" w:hAnsi="Marianne"/>
                <w:sz w:val="20"/>
                <w:szCs w:val="20"/>
              </w:rPr>
            </w:pPr>
          </w:p>
        </w:tc>
      </w:tr>
      <w:tr w:rsidR="00A470A9" w:rsidRPr="0054726E" w14:paraId="67EB8F2C"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8B100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l’air (coupe vent)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F35408" w14:textId="77777777" w:rsidR="00A470A9" w:rsidRPr="0054726E" w:rsidRDefault="00A470A9" w:rsidP="00A470A9">
            <w:pPr>
              <w:pStyle w:val="Sansinterligne"/>
              <w:rPr>
                <w:rFonts w:ascii="Marianne" w:hAnsi="Marianne"/>
                <w:i/>
                <w:iCs/>
                <w:sz w:val="20"/>
                <w:szCs w:val="20"/>
              </w:rPr>
            </w:pPr>
          </w:p>
        </w:tc>
      </w:tr>
      <w:tr w:rsidR="00A470A9" w:rsidRPr="0054726E" w14:paraId="4B1BFC5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E06F3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18525A" w14:textId="77777777" w:rsidR="00A470A9" w:rsidRPr="0054726E" w:rsidRDefault="00A470A9" w:rsidP="00A470A9">
            <w:pPr>
              <w:pStyle w:val="Sansinterligne"/>
              <w:rPr>
                <w:rFonts w:ascii="Marianne" w:hAnsi="Marianne"/>
                <w:i/>
                <w:iCs/>
                <w:sz w:val="20"/>
                <w:szCs w:val="20"/>
              </w:rPr>
            </w:pPr>
          </w:p>
        </w:tc>
      </w:tr>
      <w:tr w:rsidR="00A470A9" w:rsidRPr="0054726E" w14:paraId="4B149457"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AC97E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Perméabilité à l’eau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4C743F" w14:textId="77777777" w:rsidR="00A470A9" w:rsidRPr="0054726E" w:rsidRDefault="00A470A9" w:rsidP="00A470A9">
            <w:pPr>
              <w:pStyle w:val="Sansinterligne"/>
              <w:rPr>
                <w:rFonts w:ascii="Marianne" w:hAnsi="Marianne"/>
                <w:i/>
                <w:iCs/>
                <w:sz w:val="20"/>
                <w:szCs w:val="20"/>
              </w:rPr>
            </w:pPr>
          </w:p>
        </w:tc>
      </w:tr>
      <w:tr w:rsidR="00A470A9" w:rsidRPr="0054726E" w14:paraId="254E64E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8BA66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7B53E5" w14:textId="77777777" w:rsidR="00A470A9" w:rsidRPr="0054726E" w:rsidRDefault="00A470A9" w:rsidP="00A470A9">
            <w:pPr>
              <w:pStyle w:val="Sansinterligne"/>
              <w:rPr>
                <w:rFonts w:ascii="Marianne" w:hAnsi="Marianne"/>
                <w:i/>
                <w:iCs/>
                <w:sz w:val="20"/>
                <w:szCs w:val="20"/>
              </w:rPr>
            </w:pPr>
          </w:p>
        </w:tc>
      </w:tr>
      <w:tr w:rsidR="00A470A9" w:rsidRPr="0054726E" w14:paraId="7C8208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822DF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2B199A" w14:textId="77777777" w:rsidR="00A470A9" w:rsidRPr="0054726E" w:rsidRDefault="00A470A9" w:rsidP="00A470A9">
            <w:pPr>
              <w:pStyle w:val="Sansinterligne"/>
              <w:rPr>
                <w:rFonts w:ascii="Marianne" w:hAnsi="Marianne"/>
                <w:sz w:val="20"/>
                <w:szCs w:val="20"/>
              </w:rPr>
            </w:pPr>
          </w:p>
        </w:tc>
      </w:tr>
      <w:tr w:rsidR="002665B1" w:rsidRPr="0054726E" w14:paraId="19B543B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6911AC" w14:textId="1F604727"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D7ED3D" w14:textId="77777777" w:rsidR="002665B1" w:rsidRPr="0054726E" w:rsidRDefault="002665B1" w:rsidP="002665B1">
            <w:pPr>
              <w:pStyle w:val="Sansinterligne"/>
              <w:rPr>
                <w:rFonts w:ascii="Marianne" w:hAnsi="Marianne"/>
                <w:sz w:val="20"/>
                <w:szCs w:val="20"/>
              </w:rPr>
            </w:pPr>
          </w:p>
        </w:tc>
      </w:tr>
      <w:tr w:rsidR="002665B1" w:rsidRPr="0054726E" w14:paraId="7935A2E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39A8038"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750F60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B791D3"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6202BA" w14:textId="77777777" w:rsidR="002665B1" w:rsidRPr="0054726E" w:rsidRDefault="002665B1" w:rsidP="002665B1">
            <w:pPr>
              <w:pStyle w:val="Sansinterligne"/>
              <w:rPr>
                <w:rFonts w:ascii="Marianne" w:hAnsi="Marianne"/>
                <w:sz w:val="20"/>
                <w:szCs w:val="20"/>
              </w:rPr>
            </w:pPr>
          </w:p>
        </w:tc>
      </w:tr>
      <w:tr w:rsidR="002665B1" w:rsidRPr="0054726E" w14:paraId="7AC721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F41589"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EB090D" w14:textId="77777777" w:rsidR="002665B1" w:rsidRPr="0054726E" w:rsidRDefault="002665B1" w:rsidP="002665B1">
            <w:pPr>
              <w:pStyle w:val="Sansinterligne"/>
              <w:rPr>
                <w:rFonts w:ascii="Marianne" w:hAnsi="Marianne"/>
                <w:sz w:val="20"/>
                <w:szCs w:val="20"/>
              </w:rPr>
            </w:pPr>
          </w:p>
        </w:tc>
      </w:tr>
      <w:tr w:rsidR="002665B1" w:rsidRPr="0054726E" w14:paraId="2CC96D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5257F5"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051A29" w14:textId="77777777" w:rsidR="002665B1" w:rsidRPr="0054726E" w:rsidRDefault="002665B1" w:rsidP="002665B1">
            <w:pPr>
              <w:pStyle w:val="Sansinterligne"/>
              <w:rPr>
                <w:rFonts w:ascii="Marianne" w:hAnsi="Marianne"/>
                <w:sz w:val="20"/>
                <w:szCs w:val="20"/>
              </w:rPr>
            </w:pPr>
          </w:p>
        </w:tc>
      </w:tr>
      <w:tr w:rsidR="002665B1" w:rsidRPr="0054726E" w14:paraId="49EA76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80D345"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35E6F7" w14:textId="77777777" w:rsidR="002665B1" w:rsidRPr="0054726E" w:rsidRDefault="002665B1" w:rsidP="002665B1">
            <w:pPr>
              <w:pStyle w:val="Sansinterligne"/>
              <w:rPr>
                <w:rFonts w:ascii="Marianne" w:hAnsi="Marianne"/>
                <w:sz w:val="20"/>
                <w:szCs w:val="20"/>
              </w:rPr>
            </w:pPr>
          </w:p>
        </w:tc>
      </w:tr>
      <w:tr w:rsidR="002665B1" w:rsidRPr="0054726E" w14:paraId="627104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E27E0E"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 port du casque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0AABE4" w14:textId="77777777" w:rsidR="002665B1" w:rsidRPr="0054726E" w:rsidRDefault="002665B1" w:rsidP="002665B1">
            <w:pPr>
              <w:pStyle w:val="Sansinterligne"/>
              <w:rPr>
                <w:rFonts w:ascii="Marianne" w:hAnsi="Marianne"/>
                <w:sz w:val="20"/>
                <w:szCs w:val="20"/>
              </w:rPr>
            </w:pPr>
          </w:p>
        </w:tc>
      </w:tr>
    </w:tbl>
    <w:p w14:paraId="24BDBEFC" w14:textId="77777777" w:rsidR="00E879C2" w:rsidRPr="0054726E" w:rsidRDefault="00E879C2" w:rsidP="00E879C2"/>
    <w:p w14:paraId="1E547CF3" w14:textId="77777777" w:rsidR="00E879C2" w:rsidRPr="0054726E" w:rsidRDefault="00E879C2" w:rsidP="00E879C2">
      <w:pPr>
        <w:pStyle w:val="Titre3"/>
        <w:numPr>
          <w:ilvl w:val="0"/>
          <w:numId w:val="0"/>
        </w:numPr>
        <w:rPr>
          <w:color w:val="002060"/>
          <w:sz w:val="20"/>
          <w:szCs w:val="20"/>
        </w:rPr>
      </w:pPr>
      <w:bookmarkStart w:id="1037" w:name="_Toc207276959"/>
      <w:bookmarkStart w:id="1038" w:name="__RefHeading___Toc31807_1669366336"/>
      <w:bookmarkStart w:id="1039" w:name="_Toc214868185"/>
      <w:bookmarkStart w:id="1040" w:name="_Toc215842706"/>
      <w:bookmarkStart w:id="1041" w:name="_Toc216101419"/>
      <w:bookmarkStart w:id="1042" w:name="_Toc216360532"/>
      <w:bookmarkStart w:id="1043" w:name="_Toc216883420"/>
      <w:r w:rsidRPr="0054726E">
        <w:rPr>
          <w:color w:val="002060"/>
          <w:sz w:val="20"/>
          <w:szCs w:val="20"/>
        </w:rPr>
        <w:t xml:space="preserve">10-10. Cravate </w:t>
      </w:r>
      <w:bookmarkEnd w:id="1037"/>
      <w:bookmarkEnd w:id="1038"/>
      <w:bookmarkEnd w:id="1039"/>
      <w:r w:rsidRPr="0054726E">
        <w:rPr>
          <w:color w:val="002060"/>
          <w:sz w:val="20"/>
          <w:szCs w:val="20"/>
        </w:rPr>
        <w:t>aéromaritime – homme et femme</w:t>
      </w:r>
      <w:bookmarkEnd w:id="1040"/>
      <w:bookmarkEnd w:id="1041"/>
      <w:bookmarkEnd w:id="1042"/>
      <w:bookmarkEnd w:id="1043"/>
    </w:p>
    <w:p w14:paraId="2A4A40FC"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0260C84"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DABBAB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6F7C791"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BAF34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14B88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968AB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AAFEC2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A0466C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une chemise blanche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E76709" w14:textId="77777777" w:rsidR="00E879C2" w:rsidRPr="0054726E" w:rsidRDefault="00E879C2" w:rsidP="00B52833">
            <w:pPr>
              <w:pStyle w:val="Sansinterligne"/>
              <w:rPr>
                <w:rFonts w:ascii="Marianne" w:hAnsi="Marianne"/>
                <w:sz w:val="20"/>
                <w:szCs w:val="20"/>
              </w:rPr>
            </w:pPr>
          </w:p>
        </w:tc>
      </w:tr>
      <w:tr w:rsidR="00E879C2" w:rsidRPr="0054726E" w14:paraId="3CE1F6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8612D3"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8CFD65" w14:textId="77777777" w:rsidR="00E879C2" w:rsidRPr="0054726E" w:rsidRDefault="00E879C2" w:rsidP="00B52833">
            <w:pPr>
              <w:pStyle w:val="Sansinterligne"/>
              <w:rPr>
                <w:rFonts w:ascii="Marianne" w:hAnsi="Marianne"/>
                <w:i/>
                <w:iCs/>
                <w:sz w:val="20"/>
                <w:szCs w:val="20"/>
              </w:rPr>
            </w:pPr>
          </w:p>
        </w:tc>
      </w:tr>
      <w:tr w:rsidR="00A470A9" w:rsidRPr="0054726E" w14:paraId="1F41C44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47E406" w14:textId="7EB4B4B0"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0378E6" w14:textId="77777777" w:rsidR="00A470A9" w:rsidRPr="0054726E" w:rsidRDefault="00A470A9" w:rsidP="00A470A9">
            <w:pPr>
              <w:pStyle w:val="Sansinterligne"/>
              <w:rPr>
                <w:rFonts w:ascii="Marianne" w:hAnsi="Marianne"/>
                <w:i/>
                <w:iCs/>
                <w:sz w:val="20"/>
                <w:szCs w:val="20"/>
              </w:rPr>
            </w:pPr>
          </w:p>
        </w:tc>
      </w:tr>
      <w:tr w:rsidR="00A470A9" w:rsidRPr="0054726E" w14:paraId="617B2A0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B0676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7D34A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07A84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CEA66C" w14:textId="77777777" w:rsidR="00A470A9" w:rsidRPr="0054726E" w:rsidRDefault="00A470A9" w:rsidP="00A470A9">
            <w:pPr>
              <w:pStyle w:val="Sansinterligne"/>
              <w:rPr>
                <w:rFonts w:ascii="Marianne" w:hAnsi="Marianne"/>
                <w:i/>
                <w:iCs/>
                <w:sz w:val="20"/>
                <w:szCs w:val="20"/>
              </w:rPr>
            </w:pPr>
          </w:p>
        </w:tc>
      </w:tr>
      <w:tr w:rsidR="00A470A9" w:rsidRPr="0054726E" w14:paraId="651A65B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E8DAC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1E1BB8" w14:textId="77777777" w:rsidR="00A470A9" w:rsidRPr="0054726E" w:rsidRDefault="00A470A9" w:rsidP="00A470A9">
            <w:pPr>
              <w:pStyle w:val="Sansinterligne"/>
              <w:rPr>
                <w:rFonts w:ascii="Marianne" w:hAnsi="Marianne"/>
                <w:i/>
                <w:iCs/>
                <w:sz w:val="20"/>
                <w:szCs w:val="20"/>
              </w:rPr>
            </w:pPr>
          </w:p>
        </w:tc>
      </w:tr>
      <w:tr w:rsidR="00A470A9" w:rsidRPr="0054726E" w14:paraId="6DC9DF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BD11B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5CA8F1" w14:textId="77777777" w:rsidR="00A470A9" w:rsidRPr="0054726E" w:rsidRDefault="00A470A9" w:rsidP="00A470A9">
            <w:pPr>
              <w:pStyle w:val="Sansinterligne"/>
              <w:rPr>
                <w:rFonts w:ascii="Marianne" w:hAnsi="Marianne"/>
                <w:i/>
                <w:iCs/>
                <w:sz w:val="20"/>
                <w:szCs w:val="20"/>
              </w:rPr>
            </w:pPr>
          </w:p>
        </w:tc>
      </w:tr>
      <w:tr w:rsidR="00A470A9" w:rsidRPr="0054726E" w14:paraId="0A45231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9A679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845887" w14:textId="77777777" w:rsidR="00A470A9" w:rsidRPr="0054726E" w:rsidRDefault="00A470A9" w:rsidP="00A470A9">
            <w:pPr>
              <w:pStyle w:val="Sansinterligne"/>
              <w:rPr>
                <w:rFonts w:ascii="Marianne" w:hAnsi="Marianne"/>
                <w:i/>
                <w:iCs/>
                <w:sz w:val="20"/>
                <w:szCs w:val="20"/>
              </w:rPr>
            </w:pPr>
          </w:p>
        </w:tc>
      </w:tr>
      <w:tr w:rsidR="00A470A9" w:rsidRPr="0054726E" w14:paraId="0219C80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5EE57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96F3F4" w14:textId="77777777" w:rsidR="00A470A9" w:rsidRPr="0054726E" w:rsidRDefault="00A470A9" w:rsidP="00A470A9">
            <w:pPr>
              <w:pStyle w:val="Sansinterligne"/>
              <w:rPr>
                <w:rFonts w:ascii="Marianne" w:hAnsi="Marianne"/>
                <w:sz w:val="20"/>
                <w:szCs w:val="20"/>
              </w:rPr>
            </w:pPr>
          </w:p>
        </w:tc>
      </w:tr>
      <w:tr w:rsidR="00A470A9" w:rsidRPr="0054726E" w14:paraId="60712F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1BC66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98368A" w14:textId="77777777" w:rsidR="00A470A9" w:rsidRPr="0054726E" w:rsidRDefault="00A470A9" w:rsidP="00A470A9">
            <w:pPr>
              <w:pStyle w:val="Sansinterligne"/>
              <w:rPr>
                <w:rFonts w:ascii="Marianne" w:hAnsi="Marianne"/>
                <w:sz w:val="20"/>
                <w:szCs w:val="20"/>
              </w:rPr>
            </w:pPr>
          </w:p>
        </w:tc>
      </w:tr>
      <w:tr w:rsidR="00A470A9" w:rsidRPr="0054726E" w14:paraId="255A6A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26637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C33F25" w14:textId="77777777" w:rsidR="00A470A9" w:rsidRPr="0054726E" w:rsidRDefault="00A470A9" w:rsidP="00A470A9">
            <w:pPr>
              <w:pStyle w:val="Sansinterligne"/>
              <w:rPr>
                <w:rFonts w:ascii="Marianne" w:hAnsi="Marianne"/>
                <w:sz w:val="20"/>
                <w:szCs w:val="20"/>
              </w:rPr>
            </w:pPr>
          </w:p>
        </w:tc>
      </w:tr>
      <w:tr w:rsidR="00A470A9" w:rsidRPr="0054726E" w14:paraId="5F7E80A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A7096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1F6BFC" w14:textId="77777777" w:rsidR="00A470A9" w:rsidRPr="0054726E" w:rsidRDefault="00A470A9" w:rsidP="00A470A9">
            <w:pPr>
              <w:pStyle w:val="Sansinterligne"/>
              <w:rPr>
                <w:rFonts w:ascii="Marianne" w:hAnsi="Marianne"/>
                <w:i/>
                <w:iCs/>
                <w:sz w:val="20"/>
                <w:szCs w:val="20"/>
              </w:rPr>
            </w:pPr>
          </w:p>
        </w:tc>
      </w:tr>
      <w:tr w:rsidR="00A470A9" w:rsidRPr="0054726E" w14:paraId="6A69DD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1A8C4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83E15E" w14:textId="77777777" w:rsidR="00A470A9" w:rsidRPr="0054726E" w:rsidRDefault="00A470A9" w:rsidP="00A470A9">
            <w:pPr>
              <w:pStyle w:val="Sansinterligne"/>
              <w:rPr>
                <w:rFonts w:ascii="Marianne" w:hAnsi="Marianne"/>
                <w:sz w:val="20"/>
                <w:szCs w:val="20"/>
              </w:rPr>
            </w:pPr>
          </w:p>
        </w:tc>
      </w:tr>
      <w:tr w:rsidR="002665B1" w:rsidRPr="0054726E" w14:paraId="5F7D4A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FA20BB" w14:textId="3FA1308A"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C66780" w14:textId="77777777" w:rsidR="002665B1" w:rsidRPr="0054726E" w:rsidRDefault="002665B1" w:rsidP="002665B1">
            <w:pPr>
              <w:pStyle w:val="Sansinterligne"/>
              <w:rPr>
                <w:rFonts w:ascii="Marianne" w:hAnsi="Marianne"/>
                <w:sz w:val="20"/>
                <w:szCs w:val="20"/>
              </w:rPr>
            </w:pPr>
          </w:p>
        </w:tc>
      </w:tr>
      <w:tr w:rsidR="002665B1" w:rsidRPr="0054726E" w14:paraId="75DF963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A53A4A0"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644868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91D09C"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les chemises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FCBF6B" w14:textId="77777777" w:rsidR="002665B1" w:rsidRPr="0054726E" w:rsidRDefault="002665B1" w:rsidP="002665B1">
            <w:pPr>
              <w:pStyle w:val="Sansinterligne"/>
              <w:rPr>
                <w:rFonts w:ascii="Marianne" w:hAnsi="Marianne"/>
                <w:sz w:val="20"/>
                <w:szCs w:val="20"/>
              </w:rPr>
            </w:pPr>
          </w:p>
        </w:tc>
      </w:tr>
    </w:tbl>
    <w:p w14:paraId="48DA0D10" w14:textId="77777777" w:rsidR="00E879C2" w:rsidRPr="0054726E" w:rsidRDefault="00E879C2" w:rsidP="00E879C2">
      <w:pPr>
        <w:pStyle w:val="Standard"/>
        <w:rPr>
          <w:rFonts w:ascii="Marianne" w:hAnsi="Marianne"/>
          <w:sz w:val="20"/>
          <w:szCs w:val="20"/>
        </w:rPr>
      </w:pPr>
    </w:p>
    <w:p w14:paraId="7033E9E3" w14:textId="77777777" w:rsidR="00E879C2" w:rsidRPr="0054726E" w:rsidRDefault="00E879C2" w:rsidP="00E879C2">
      <w:pPr>
        <w:pStyle w:val="Titre3"/>
        <w:numPr>
          <w:ilvl w:val="0"/>
          <w:numId w:val="0"/>
        </w:numPr>
        <w:rPr>
          <w:color w:val="002060"/>
          <w:sz w:val="20"/>
          <w:szCs w:val="20"/>
        </w:rPr>
      </w:pPr>
      <w:bookmarkStart w:id="1044" w:name="_Toc214868186"/>
      <w:bookmarkStart w:id="1045" w:name="__RefHeading___Toc31809_1669366336"/>
      <w:bookmarkStart w:id="1046" w:name="_Hlk205997379"/>
      <w:bookmarkStart w:id="1047" w:name="_Toc207276960"/>
      <w:bookmarkStart w:id="1048" w:name="_Toc215842707"/>
      <w:bookmarkStart w:id="1049" w:name="_Toc216101420"/>
      <w:bookmarkStart w:id="1050" w:name="_Toc216360533"/>
      <w:bookmarkStart w:id="1051" w:name="_Toc216883421"/>
      <w:r w:rsidRPr="0054726E">
        <w:rPr>
          <w:color w:val="002060"/>
          <w:sz w:val="20"/>
          <w:szCs w:val="20"/>
        </w:rPr>
        <w:t>10-11. Ceinture de service civil</w:t>
      </w:r>
      <w:bookmarkEnd w:id="1044"/>
      <w:bookmarkEnd w:id="1045"/>
      <w:bookmarkEnd w:id="1046"/>
      <w:bookmarkEnd w:id="1047"/>
      <w:r w:rsidRPr="0054726E">
        <w:rPr>
          <w:color w:val="002060"/>
          <w:sz w:val="20"/>
          <w:szCs w:val="20"/>
        </w:rPr>
        <w:t xml:space="preserve"> - unisexe</w:t>
      </w:r>
      <w:bookmarkEnd w:id="1048"/>
      <w:bookmarkEnd w:id="1049"/>
      <w:bookmarkEnd w:id="1050"/>
      <w:bookmarkEnd w:id="1051"/>
    </w:p>
    <w:p w14:paraId="12A0A9D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D61B6C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89F969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D59F97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AE2E3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309F3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8FC33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C54D2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F2DF76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type «</w:t>
            </w:r>
            <w:r w:rsidRPr="0054726E">
              <w:rPr>
                <w:rFonts w:ascii="Calibri" w:eastAsia="Calibri" w:hAnsi="Calibri" w:cs="Calibri"/>
                <w:i w:val="0"/>
                <w:iCs w:val="0"/>
                <w:color w:val="00000A"/>
                <w:sz w:val="20"/>
                <w:szCs w:val="20"/>
                <w:lang w:eastAsia="en-US"/>
              </w:rPr>
              <w:t> </w:t>
            </w:r>
            <w:r w:rsidRPr="0054726E">
              <w:rPr>
                <w:rFonts w:ascii="Marianne" w:eastAsia="Calibri" w:hAnsi="Marianne"/>
                <w:i w:val="0"/>
                <w:iCs w:val="0"/>
                <w:color w:val="00000A"/>
                <w:sz w:val="20"/>
                <w:szCs w:val="20"/>
                <w:lang w:eastAsia="en-US"/>
              </w:rPr>
              <w:t>jean</w:t>
            </w:r>
            <w:r w:rsidRPr="0054726E">
              <w:rPr>
                <w:rFonts w:ascii="Calibri" w:eastAsia="Calibri" w:hAnsi="Calibri" w:cs="Calibri"/>
                <w:i w:val="0"/>
                <w:iCs w:val="0"/>
                <w:color w:val="00000A"/>
                <w:sz w:val="20"/>
                <w:szCs w:val="20"/>
                <w:lang w:eastAsia="en-US"/>
              </w:rPr>
              <w:t> </w:t>
            </w:r>
            <w:r w:rsidRPr="0054726E">
              <w:rPr>
                <w:rFonts w:ascii="Marianne" w:eastAsia="Calibri" w:hAnsi="Marianne" w:cs="Marianne"/>
                <w:i w:val="0"/>
                <w:iCs w:val="0"/>
                <w:color w:val="00000A"/>
                <w:sz w:val="20"/>
                <w:szCs w:val="20"/>
                <w:lang w:eastAsia="en-US"/>
              </w:rPr>
              <w: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7A397C" w14:textId="77777777" w:rsidR="00E879C2" w:rsidRPr="0054726E" w:rsidRDefault="00E879C2" w:rsidP="00B52833">
            <w:pPr>
              <w:pStyle w:val="Sansinterligne"/>
              <w:rPr>
                <w:rFonts w:ascii="Marianne" w:hAnsi="Marianne"/>
                <w:sz w:val="20"/>
                <w:szCs w:val="20"/>
              </w:rPr>
            </w:pPr>
          </w:p>
        </w:tc>
      </w:tr>
      <w:tr w:rsidR="00E879C2" w:rsidRPr="0054726E" w14:paraId="190752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60B175"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84D5B6" w14:textId="77777777" w:rsidR="00E879C2" w:rsidRPr="0054726E" w:rsidRDefault="00E879C2" w:rsidP="00B52833">
            <w:pPr>
              <w:pStyle w:val="Sansinterligne"/>
              <w:rPr>
                <w:rFonts w:ascii="Marianne" w:hAnsi="Marianne"/>
                <w:sz w:val="20"/>
                <w:szCs w:val="20"/>
              </w:rPr>
            </w:pPr>
          </w:p>
        </w:tc>
      </w:tr>
      <w:tr w:rsidR="00E879C2" w:rsidRPr="0054726E" w14:paraId="792EEA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8F4D8DC"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303A06" w14:textId="77777777" w:rsidR="00E879C2" w:rsidRPr="0054726E" w:rsidRDefault="00E879C2" w:rsidP="00B52833">
            <w:pPr>
              <w:pStyle w:val="Sansinterligne"/>
              <w:rPr>
                <w:rFonts w:ascii="Marianne" w:hAnsi="Marianne"/>
                <w:sz w:val="20"/>
                <w:szCs w:val="20"/>
              </w:rPr>
            </w:pPr>
          </w:p>
        </w:tc>
      </w:tr>
      <w:tr w:rsidR="00E879C2" w:rsidRPr="0054726E" w14:paraId="5B6030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ED90F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DE39E8" w14:textId="77777777" w:rsidR="00E879C2" w:rsidRPr="0054726E" w:rsidRDefault="00E879C2" w:rsidP="00B52833">
            <w:pPr>
              <w:pStyle w:val="Sansinterligne"/>
              <w:rPr>
                <w:rFonts w:ascii="Marianne" w:hAnsi="Marianne"/>
                <w:i/>
                <w:iCs/>
                <w:sz w:val="20"/>
                <w:szCs w:val="20"/>
              </w:rPr>
            </w:pPr>
          </w:p>
        </w:tc>
      </w:tr>
      <w:tr w:rsidR="00A470A9" w:rsidRPr="0054726E" w14:paraId="268D50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D8C2654" w14:textId="28ADF5D3"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A77056" w14:textId="77777777" w:rsidR="00A470A9" w:rsidRPr="0054726E" w:rsidRDefault="00A470A9" w:rsidP="00A470A9">
            <w:pPr>
              <w:pStyle w:val="Sansinterligne"/>
              <w:rPr>
                <w:rFonts w:ascii="Marianne" w:hAnsi="Marianne"/>
                <w:i/>
                <w:iCs/>
                <w:sz w:val="20"/>
                <w:szCs w:val="20"/>
              </w:rPr>
            </w:pPr>
          </w:p>
        </w:tc>
      </w:tr>
      <w:tr w:rsidR="00A470A9" w:rsidRPr="0054726E" w14:paraId="030E5C0F"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428FA1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EE63C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EE64E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A2716D" w14:textId="77777777" w:rsidR="00A470A9" w:rsidRPr="0054726E" w:rsidRDefault="00A470A9" w:rsidP="00A470A9">
            <w:pPr>
              <w:pStyle w:val="Sansinterligne"/>
              <w:rPr>
                <w:rFonts w:ascii="Marianne" w:hAnsi="Marianne"/>
                <w:i/>
                <w:iCs/>
                <w:sz w:val="20"/>
                <w:szCs w:val="20"/>
              </w:rPr>
            </w:pPr>
          </w:p>
        </w:tc>
      </w:tr>
      <w:tr w:rsidR="00A470A9" w:rsidRPr="0054726E" w14:paraId="064EF9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A0C6C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F57323" w14:textId="77777777" w:rsidR="00A470A9" w:rsidRPr="0054726E" w:rsidRDefault="00A470A9" w:rsidP="00A470A9">
            <w:pPr>
              <w:pStyle w:val="Sansinterligne"/>
              <w:rPr>
                <w:rFonts w:ascii="Marianne" w:hAnsi="Marianne"/>
                <w:i/>
                <w:iCs/>
                <w:sz w:val="20"/>
                <w:szCs w:val="20"/>
              </w:rPr>
            </w:pPr>
          </w:p>
        </w:tc>
      </w:tr>
      <w:tr w:rsidR="00A470A9" w:rsidRPr="0054726E" w14:paraId="54A218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BA301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D43FD7" w14:textId="77777777" w:rsidR="00A470A9" w:rsidRPr="0054726E" w:rsidRDefault="00A470A9" w:rsidP="00A470A9">
            <w:pPr>
              <w:pStyle w:val="Sansinterligne"/>
              <w:rPr>
                <w:rFonts w:ascii="Marianne" w:hAnsi="Marianne"/>
                <w:sz w:val="20"/>
                <w:szCs w:val="20"/>
              </w:rPr>
            </w:pPr>
          </w:p>
        </w:tc>
      </w:tr>
      <w:tr w:rsidR="00A470A9" w:rsidRPr="0054726E" w14:paraId="620F34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96FC0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4F6CD6" w14:textId="77777777" w:rsidR="00A470A9" w:rsidRPr="0054726E" w:rsidRDefault="00A470A9" w:rsidP="00A470A9">
            <w:pPr>
              <w:pStyle w:val="Sansinterligne"/>
              <w:rPr>
                <w:rFonts w:ascii="Marianne" w:hAnsi="Marianne"/>
                <w:sz w:val="20"/>
                <w:szCs w:val="20"/>
              </w:rPr>
            </w:pPr>
          </w:p>
        </w:tc>
      </w:tr>
      <w:tr w:rsidR="00A470A9" w:rsidRPr="0054726E" w14:paraId="7AF7DD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6B19E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DD883" w14:textId="77777777" w:rsidR="00A470A9" w:rsidRPr="0054726E" w:rsidRDefault="00A470A9" w:rsidP="00A470A9">
            <w:pPr>
              <w:pStyle w:val="Sansinterligne"/>
              <w:rPr>
                <w:rFonts w:ascii="Marianne" w:hAnsi="Marianne"/>
                <w:sz w:val="20"/>
                <w:szCs w:val="20"/>
              </w:rPr>
            </w:pPr>
          </w:p>
        </w:tc>
      </w:tr>
      <w:tr w:rsidR="00A470A9" w:rsidRPr="0054726E" w14:paraId="7BD731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FB3A6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FC1C51" w14:textId="77777777" w:rsidR="00A470A9" w:rsidRPr="0054726E" w:rsidRDefault="00A470A9" w:rsidP="00A470A9">
            <w:pPr>
              <w:pStyle w:val="Sansinterligne"/>
              <w:rPr>
                <w:rFonts w:ascii="Marianne" w:hAnsi="Marianne"/>
                <w:sz w:val="20"/>
                <w:szCs w:val="20"/>
              </w:rPr>
            </w:pPr>
          </w:p>
        </w:tc>
      </w:tr>
      <w:tr w:rsidR="002665B1" w:rsidRPr="0054726E" w14:paraId="53EAB2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BB7E53" w14:textId="62DE28EC"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E9FF0F" w14:textId="77777777" w:rsidR="002665B1" w:rsidRPr="0054726E" w:rsidRDefault="002665B1" w:rsidP="002665B1">
            <w:pPr>
              <w:pStyle w:val="Sansinterligne"/>
              <w:rPr>
                <w:rFonts w:ascii="Marianne" w:hAnsi="Marianne"/>
                <w:sz w:val="20"/>
                <w:szCs w:val="20"/>
              </w:rPr>
            </w:pPr>
          </w:p>
        </w:tc>
      </w:tr>
      <w:tr w:rsidR="002665B1" w:rsidRPr="0054726E" w14:paraId="206B296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98A79B1"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295F0E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1F6347"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Système de fermeture (sécurité, solidité, résistance à l’arrachement)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3069FE" w14:textId="77777777" w:rsidR="002665B1" w:rsidRPr="0054726E" w:rsidRDefault="002665B1" w:rsidP="002665B1">
            <w:pPr>
              <w:pStyle w:val="Sansinterligne"/>
              <w:rPr>
                <w:rFonts w:ascii="Marianne" w:hAnsi="Marianne"/>
                <w:sz w:val="20"/>
                <w:szCs w:val="20"/>
              </w:rPr>
            </w:pPr>
          </w:p>
        </w:tc>
      </w:tr>
      <w:tr w:rsidR="002665B1" w:rsidRPr="0054726E" w14:paraId="2FD93E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ECAFD98"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Rigidité du la ceinture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6F95FA" w14:textId="77777777" w:rsidR="002665B1" w:rsidRPr="0054726E" w:rsidRDefault="002665B1" w:rsidP="002665B1">
            <w:pPr>
              <w:pStyle w:val="Sansinterligne"/>
              <w:rPr>
                <w:rFonts w:ascii="Marianne" w:hAnsi="Marianne"/>
                <w:sz w:val="20"/>
                <w:szCs w:val="20"/>
              </w:rPr>
            </w:pPr>
          </w:p>
        </w:tc>
      </w:tr>
      <w:tr w:rsidR="002665B1" w:rsidRPr="0054726E" w14:paraId="7735D1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41CA44"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F97622" w14:textId="77777777" w:rsidR="002665B1" w:rsidRPr="0054726E" w:rsidRDefault="002665B1" w:rsidP="002665B1">
            <w:pPr>
              <w:pStyle w:val="Sansinterligne"/>
              <w:rPr>
                <w:rFonts w:ascii="Marianne" w:hAnsi="Marianne"/>
                <w:sz w:val="20"/>
                <w:szCs w:val="20"/>
              </w:rPr>
            </w:pPr>
          </w:p>
        </w:tc>
      </w:tr>
      <w:tr w:rsidR="002665B1" w:rsidRPr="0054726E" w14:paraId="57F068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B75703"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discrétion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920C59" w14:textId="77777777" w:rsidR="002665B1" w:rsidRPr="0054726E" w:rsidRDefault="002665B1" w:rsidP="002665B1">
            <w:pPr>
              <w:pStyle w:val="Sansinterligne"/>
              <w:rPr>
                <w:rFonts w:ascii="Marianne" w:hAnsi="Marianne"/>
                <w:sz w:val="20"/>
                <w:szCs w:val="20"/>
              </w:rPr>
            </w:pPr>
          </w:p>
        </w:tc>
      </w:tr>
      <w:tr w:rsidR="002665B1" w:rsidRPr="0054726E" w14:paraId="67DC47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DD639B"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Compatible avec le port de l’étui d’arme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42F5CC" w14:textId="77777777" w:rsidR="002665B1" w:rsidRPr="0054726E" w:rsidRDefault="002665B1" w:rsidP="002665B1">
            <w:pPr>
              <w:pStyle w:val="Sansinterligne"/>
              <w:rPr>
                <w:rFonts w:ascii="Marianne" w:hAnsi="Marianne"/>
                <w:sz w:val="20"/>
                <w:szCs w:val="20"/>
              </w:rPr>
            </w:pPr>
          </w:p>
        </w:tc>
      </w:tr>
    </w:tbl>
    <w:p w14:paraId="08A978E0" w14:textId="77777777" w:rsidR="00E879C2" w:rsidRPr="0054726E" w:rsidRDefault="00E879C2" w:rsidP="00E879C2"/>
    <w:p w14:paraId="688ED98D" w14:textId="77777777" w:rsidR="00E879C2" w:rsidRPr="0054726E" w:rsidRDefault="00E879C2" w:rsidP="00E879C2">
      <w:pPr>
        <w:pStyle w:val="Titre3"/>
        <w:numPr>
          <w:ilvl w:val="0"/>
          <w:numId w:val="0"/>
        </w:numPr>
        <w:rPr>
          <w:color w:val="002060"/>
          <w:sz w:val="20"/>
          <w:szCs w:val="20"/>
        </w:rPr>
      </w:pPr>
      <w:bookmarkStart w:id="1052" w:name="_Toc214868187"/>
      <w:bookmarkStart w:id="1053" w:name="__RefHeading___Toc31811_1669366336"/>
      <w:bookmarkStart w:id="1054" w:name="_Toc207276961"/>
      <w:bookmarkStart w:id="1055" w:name="_Toc215842708"/>
      <w:bookmarkStart w:id="1056" w:name="_Toc216101421"/>
      <w:bookmarkStart w:id="1057" w:name="_Toc216360534"/>
      <w:bookmarkStart w:id="1058" w:name="_Toc216883422"/>
      <w:r w:rsidRPr="0054726E">
        <w:rPr>
          <w:color w:val="002060"/>
          <w:sz w:val="20"/>
          <w:szCs w:val="20"/>
        </w:rPr>
        <w:t>10-12. Aiguillette pour tenue de représentation stagiaires ENDLR</w:t>
      </w:r>
      <w:bookmarkEnd w:id="1052"/>
      <w:bookmarkEnd w:id="1053"/>
      <w:bookmarkEnd w:id="1054"/>
      <w:bookmarkEnd w:id="1055"/>
      <w:bookmarkEnd w:id="1056"/>
      <w:bookmarkEnd w:id="1057"/>
      <w:bookmarkEnd w:id="1058"/>
    </w:p>
    <w:p w14:paraId="4B3CEE8F"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C1212F0"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B98B2D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2E8B2B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6D4E7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6702F2"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57E61D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1DD8A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80E1A6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187648" w14:textId="77777777" w:rsidR="00E879C2" w:rsidRPr="0054726E" w:rsidRDefault="00E879C2" w:rsidP="00B52833">
            <w:pPr>
              <w:pStyle w:val="Sansinterligne"/>
              <w:rPr>
                <w:rFonts w:ascii="Marianne" w:hAnsi="Marianne"/>
                <w:sz w:val="20"/>
                <w:szCs w:val="20"/>
              </w:rPr>
            </w:pPr>
          </w:p>
        </w:tc>
      </w:tr>
      <w:tr w:rsidR="00E879C2" w:rsidRPr="0054726E" w14:paraId="297F969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7CBCC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636DFE" w14:textId="77777777" w:rsidR="00E879C2" w:rsidRPr="0054726E" w:rsidRDefault="00E879C2" w:rsidP="00B52833">
            <w:pPr>
              <w:pStyle w:val="Sansinterligne"/>
              <w:rPr>
                <w:rFonts w:ascii="Marianne" w:hAnsi="Marianne"/>
                <w:i/>
                <w:iCs/>
                <w:sz w:val="20"/>
                <w:szCs w:val="20"/>
              </w:rPr>
            </w:pPr>
          </w:p>
        </w:tc>
      </w:tr>
      <w:tr w:rsidR="00A470A9" w:rsidRPr="0054726E" w14:paraId="113B53F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ED31D48" w14:textId="21323E01"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16FED7" w14:textId="77777777" w:rsidR="00A470A9" w:rsidRPr="0054726E" w:rsidRDefault="00A470A9" w:rsidP="00A470A9">
            <w:pPr>
              <w:pStyle w:val="Sansinterligne"/>
              <w:rPr>
                <w:rFonts w:ascii="Marianne" w:hAnsi="Marianne"/>
                <w:i/>
                <w:iCs/>
                <w:sz w:val="20"/>
                <w:szCs w:val="20"/>
              </w:rPr>
            </w:pPr>
          </w:p>
        </w:tc>
      </w:tr>
      <w:tr w:rsidR="00A470A9" w:rsidRPr="0054726E" w14:paraId="71E5733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EC11F9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 xml:space="preserve">Qualité des matières premières et de la réalisation </w:t>
            </w:r>
            <w:r w:rsidRPr="0054726E">
              <w:rPr>
                <w:rFonts w:ascii="Marianne" w:hAnsi="Marianne" w:cs="Arial"/>
                <w:sz w:val="20"/>
                <w:szCs w:val="20"/>
              </w:rPr>
              <w:t>(par effet composant la tenue)</w:t>
            </w:r>
          </w:p>
        </w:tc>
      </w:tr>
      <w:tr w:rsidR="00A470A9" w:rsidRPr="0054726E" w14:paraId="6F4396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81E7E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A9C050" w14:textId="77777777" w:rsidR="00A470A9" w:rsidRPr="0054726E" w:rsidRDefault="00A470A9" w:rsidP="00A470A9">
            <w:pPr>
              <w:pStyle w:val="Sansinterligne"/>
              <w:rPr>
                <w:rFonts w:ascii="Marianne" w:hAnsi="Marianne"/>
                <w:i/>
                <w:iCs/>
                <w:sz w:val="20"/>
                <w:szCs w:val="20"/>
              </w:rPr>
            </w:pPr>
          </w:p>
        </w:tc>
      </w:tr>
      <w:tr w:rsidR="00A470A9" w:rsidRPr="0054726E" w14:paraId="744DF4F7"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0EF28E3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0A4781DF" w14:textId="77777777" w:rsidR="00A470A9" w:rsidRPr="0054726E" w:rsidRDefault="00A470A9" w:rsidP="00A470A9">
            <w:pPr>
              <w:pStyle w:val="Sansinterligne"/>
              <w:rPr>
                <w:rFonts w:ascii="Marianne" w:hAnsi="Marianne"/>
                <w:sz w:val="20"/>
                <w:szCs w:val="20"/>
              </w:rPr>
            </w:pPr>
          </w:p>
        </w:tc>
      </w:tr>
      <w:tr w:rsidR="00A470A9" w:rsidRPr="0054726E" w14:paraId="0D476B5A"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DBBA75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0F4E9B" w14:textId="77777777" w:rsidR="00A470A9" w:rsidRPr="0054726E" w:rsidRDefault="00A470A9" w:rsidP="00A470A9">
            <w:pPr>
              <w:pStyle w:val="Sansinterligne"/>
              <w:rPr>
                <w:rFonts w:ascii="Marianne" w:hAnsi="Marianne"/>
                <w:sz w:val="20"/>
                <w:szCs w:val="20"/>
              </w:rPr>
            </w:pPr>
          </w:p>
        </w:tc>
      </w:tr>
      <w:tr w:rsidR="002665B1" w:rsidRPr="0054726E" w14:paraId="22E69719"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712F624" w14:textId="358F4D7A"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D79C0CE" w14:textId="77777777" w:rsidR="002665B1" w:rsidRPr="0054726E" w:rsidRDefault="002665B1" w:rsidP="002665B1">
            <w:pPr>
              <w:pStyle w:val="Sansinterligne"/>
              <w:rPr>
                <w:rFonts w:ascii="Marianne" w:hAnsi="Marianne"/>
                <w:sz w:val="20"/>
                <w:szCs w:val="20"/>
              </w:rPr>
            </w:pPr>
          </w:p>
        </w:tc>
      </w:tr>
    </w:tbl>
    <w:p w14:paraId="07EE0369" w14:textId="77777777" w:rsidR="00E879C2" w:rsidRPr="0054726E" w:rsidRDefault="00E879C2" w:rsidP="00E879C2"/>
    <w:p w14:paraId="510590F6" w14:textId="559C1C49" w:rsidR="00E879C2" w:rsidRDefault="00E879C2" w:rsidP="00E879C2">
      <w:pPr>
        <w:pStyle w:val="Contents1"/>
        <w:rPr>
          <w:rFonts w:ascii="Marianne" w:hAnsi="Marianne"/>
          <w:sz w:val="20"/>
          <w:szCs w:val="20"/>
        </w:rPr>
      </w:pPr>
    </w:p>
    <w:p w14:paraId="60F5F203" w14:textId="56524098" w:rsidR="002665B1" w:rsidRDefault="002665B1" w:rsidP="00E879C2">
      <w:pPr>
        <w:pStyle w:val="Contents1"/>
        <w:rPr>
          <w:rFonts w:ascii="Marianne" w:hAnsi="Marianne"/>
          <w:sz w:val="20"/>
          <w:szCs w:val="20"/>
        </w:rPr>
      </w:pPr>
    </w:p>
    <w:p w14:paraId="2C84E974" w14:textId="29596F9B" w:rsidR="002665B1" w:rsidRDefault="002665B1" w:rsidP="00E879C2">
      <w:pPr>
        <w:pStyle w:val="Contents1"/>
        <w:rPr>
          <w:rFonts w:ascii="Marianne" w:hAnsi="Marianne"/>
          <w:sz w:val="20"/>
          <w:szCs w:val="20"/>
        </w:rPr>
      </w:pPr>
    </w:p>
    <w:p w14:paraId="671B6546" w14:textId="3C2A1A46" w:rsidR="002665B1" w:rsidRDefault="002665B1" w:rsidP="00E879C2">
      <w:pPr>
        <w:pStyle w:val="Contents1"/>
        <w:rPr>
          <w:rFonts w:ascii="Marianne" w:hAnsi="Marianne"/>
          <w:sz w:val="20"/>
          <w:szCs w:val="20"/>
        </w:rPr>
      </w:pPr>
    </w:p>
    <w:p w14:paraId="363EC692" w14:textId="1BC8CAA7" w:rsidR="002665B1" w:rsidRDefault="002665B1" w:rsidP="00E879C2">
      <w:pPr>
        <w:pStyle w:val="Contents1"/>
        <w:rPr>
          <w:rFonts w:ascii="Marianne" w:hAnsi="Marianne"/>
          <w:sz w:val="20"/>
          <w:szCs w:val="20"/>
        </w:rPr>
      </w:pPr>
    </w:p>
    <w:p w14:paraId="26735CE4" w14:textId="731E63EC" w:rsidR="002665B1" w:rsidRDefault="002665B1" w:rsidP="00E879C2">
      <w:pPr>
        <w:pStyle w:val="Contents1"/>
        <w:rPr>
          <w:rFonts w:ascii="Marianne" w:hAnsi="Marianne"/>
          <w:sz w:val="20"/>
          <w:szCs w:val="20"/>
        </w:rPr>
      </w:pPr>
    </w:p>
    <w:p w14:paraId="6FEC523D" w14:textId="77777777" w:rsidR="002665B1" w:rsidRPr="0054726E" w:rsidRDefault="002665B1" w:rsidP="00E879C2">
      <w:pPr>
        <w:pStyle w:val="Contents1"/>
        <w:rPr>
          <w:rFonts w:ascii="Marianne" w:hAnsi="Marianne"/>
          <w:sz w:val="20"/>
          <w:szCs w:val="20"/>
        </w:rPr>
      </w:pPr>
    </w:p>
    <w:p w14:paraId="5D970196" w14:textId="77777777" w:rsidR="00E879C2" w:rsidRPr="0054726E" w:rsidRDefault="00E879C2" w:rsidP="00E879C2">
      <w:pPr>
        <w:pStyle w:val="Titre3"/>
        <w:numPr>
          <w:ilvl w:val="0"/>
          <w:numId w:val="0"/>
        </w:numPr>
        <w:rPr>
          <w:color w:val="002060"/>
          <w:sz w:val="20"/>
          <w:szCs w:val="20"/>
        </w:rPr>
      </w:pPr>
      <w:bookmarkStart w:id="1059" w:name="_Toc214868188"/>
      <w:bookmarkStart w:id="1060" w:name="__RefHeading___Toc31813_1669366336"/>
      <w:bookmarkStart w:id="1061" w:name="_Toc207276962"/>
      <w:bookmarkStart w:id="1062" w:name="_Toc215842709"/>
      <w:bookmarkStart w:id="1063" w:name="_Toc216101422"/>
      <w:bookmarkStart w:id="1064" w:name="_Toc216360535"/>
      <w:bookmarkStart w:id="1065" w:name="_Toc216883423"/>
      <w:r w:rsidRPr="0054726E">
        <w:rPr>
          <w:color w:val="002060"/>
          <w:sz w:val="20"/>
          <w:szCs w:val="20"/>
        </w:rPr>
        <w:t>10-13. Tenue de formateur TPCI</w:t>
      </w:r>
      <w:bookmarkEnd w:id="1059"/>
      <w:bookmarkEnd w:id="1060"/>
      <w:bookmarkEnd w:id="1061"/>
      <w:r w:rsidRPr="0054726E">
        <w:rPr>
          <w:color w:val="002060"/>
          <w:sz w:val="20"/>
          <w:szCs w:val="20"/>
        </w:rPr>
        <w:t xml:space="preserve"> – homme et femme</w:t>
      </w:r>
      <w:bookmarkEnd w:id="1062"/>
      <w:bookmarkEnd w:id="1063"/>
      <w:bookmarkEnd w:id="1064"/>
      <w:bookmarkEnd w:id="1065"/>
    </w:p>
    <w:p w14:paraId="0524B7A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D15486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CA550A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F28EAB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886B5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8BD2F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4EE3B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C1C6B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7F1894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2CACCE" w14:textId="77777777" w:rsidR="00E879C2" w:rsidRPr="0054726E" w:rsidRDefault="00E879C2" w:rsidP="00B52833">
            <w:pPr>
              <w:pStyle w:val="Sansinterligne"/>
              <w:rPr>
                <w:rFonts w:ascii="Marianne" w:hAnsi="Marianne"/>
                <w:sz w:val="20"/>
                <w:szCs w:val="20"/>
              </w:rPr>
            </w:pPr>
          </w:p>
        </w:tc>
      </w:tr>
      <w:tr w:rsidR="00E879C2" w:rsidRPr="0054726E" w14:paraId="70CDFC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649725"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070815" w14:textId="77777777" w:rsidR="00E879C2" w:rsidRPr="0054726E" w:rsidRDefault="00E879C2" w:rsidP="00B52833">
            <w:pPr>
              <w:pStyle w:val="Sansinterligne"/>
              <w:rPr>
                <w:rFonts w:ascii="Marianne" w:hAnsi="Marianne"/>
                <w:sz w:val="20"/>
                <w:szCs w:val="20"/>
              </w:rPr>
            </w:pPr>
          </w:p>
        </w:tc>
      </w:tr>
      <w:tr w:rsidR="00E879C2" w:rsidRPr="0054726E" w14:paraId="395C86E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690A6A"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C13D61" w14:textId="77777777" w:rsidR="00E879C2" w:rsidRPr="0054726E" w:rsidRDefault="00E879C2" w:rsidP="00B52833">
            <w:pPr>
              <w:pStyle w:val="Sansinterligne"/>
              <w:rPr>
                <w:rFonts w:ascii="Marianne" w:hAnsi="Marianne"/>
                <w:sz w:val="20"/>
                <w:szCs w:val="20"/>
              </w:rPr>
            </w:pPr>
          </w:p>
        </w:tc>
      </w:tr>
      <w:tr w:rsidR="00E879C2" w:rsidRPr="0054726E" w14:paraId="4355FA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DB055DD"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DAC21F" w14:textId="77777777" w:rsidR="00E879C2" w:rsidRPr="0054726E" w:rsidRDefault="00E879C2" w:rsidP="00B52833">
            <w:pPr>
              <w:pStyle w:val="Sansinterligne"/>
              <w:rPr>
                <w:rFonts w:ascii="Marianne" w:hAnsi="Marianne"/>
                <w:sz w:val="20"/>
                <w:szCs w:val="20"/>
              </w:rPr>
            </w:pPr>
          </w:p>
        </w:tc>
      </w:tr>
      <w:tr w:rsidR="00E879C2" w:rsidRPr="0054726E" w14:paraId="01792B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64AA90"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F04AFA" w14:textId="77777777" w:rsidR="00E879C2" w:rsidRPr="0054726E" w:rsidRDefault="00E879C2" w:rsidP="00B52833">
            <w:pPr>
              <w:pStyle w:val="Sansinterligne"/>
              <w:rPr>
                <w:rFonts w:ascii="Marianne" w:hAnsi="Marianne"/>
                <w:i/>
                <w:iCs/>
                <w:sz w:val="20"/>
                <w:szCs w:val="20"/>
              </w:rPr>
            </w:pPr>
          </w:p>
        </w:tc>
      </w:tr>
      <w:tr w:rsidR="00A470A9" w:rsidRPr="0054726E" w14:paraId="5A83A5C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77B056" w14:textId="788D65A7"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B4A0A6" w14:textId="77777777" w:rsidR="00A470A9" w:rsidRPr="0054726E" w:rsidRDefault="00A470A9" w:rsidP="00A470A9">
            <w:pPr>
              <w:pStyle w:val="Sansinterligne"/>
              <w:rPr>
                <w:rFonts w:ascii="Marianne" w:hAnsi="Marianne"/>
                <w:i/>
                <w:iCs/>
                <w:sz w:val="20"/>
                <w:szCs w:val="20"/>
              </w:rPr>
            </w:pPr>
          </w:p>
        </w:tc>
      </w:tr>
      <w:tr w:rsidR="00A470A9" w:rsidRPr="0054726E" w14:paraId="2559CCF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883B5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 xml:space="preserve">Qualité des matières premières et de la réalisation </w:t>
            </w:r>
            <w:r w:rsidRPr="0054726E">
              <w:rPr>
                <w:rFonts w:ascii="Marianne" w:hAnsi="Marianne" w:cs="Arial"/>
                <w:sz w:val="20"/>
                <w:szCs w:val="20"/>
              </w:rPr>
              <w:t>(par effet composant la tenue)</w:t>
            </w:r>
          </w:p>
        </w:tc>
      </w:tr>
      <w:tr w:rsidR="00A470A9" w:rsidRPr="0054726E" w14:paraId="54E7A19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18892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Grammage des tissus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51F9C4" w14:textId="77777777" w:rsidR="00A470A9" w:rsidRPr="0054726E" w:rsidRDefault="00A470A9" w:rsidP="00A470A9">
            <w:pPr>
              <w:pStyle w:val="Sansinterligne"/>
              <w:rPr>
                <w:rFonts w:ascii="Marianne" w:hAnsi="Marianne"/>
                <w:i/>
                <w:iCs/>
                <w:sz w:val="20"/>
                <w:szCs w:val="20"/>
              </w:rPr>
            </w:pPr>
          </w:p>
        </w:tc>
      </w:tr>
      <w:tr w:rsidR="00A470A9" w:rsidRPr="0054726E" w14:paraId="2FD38E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2E1EB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des tissus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5CAFDD" w14:textId="77777777" w:rsidR="00A470A9" w:rsidRPr="0054726E" w:rsidRDefault="00A470A9" w:rsidP="00A470A9">
            <w:pPr>
              <w:pStyle w:val="Sansinterligne"/>
              <w:rPr>
                <w:rFonts w:ascii="Marianne" w:hAnsi="Marianne"/>
                <w:i/>
                <w:iCs/>
                <w:sz w:val="20"/>
                <w:szCs w:val="20"/>
              </w:rPr>
            </w:pPr>
          </w:p>
        </w:tc>
      </w:tr>
      <w:tr w:rsidR="00A470A9" w:rsidRPr="0054726E" w14:paraId="3FE51B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05D6D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10C869" w14:textId="77777777" w:rsidR="00A470A9" w:rsidRPr="0054726E" w:rsidRDefault="00A470A9" w:rsidP="00A470A9">
            <w:pPr>
              <w:pStyle w:val="Sansinterligne"/>
              <w:rPr>
                <w:rFonts w:ascii="Marianne" w:hAnsi="Marianne"/>
                <w:i/>
                <w:iCs/>
                <w:sz w:val="20"/>
                <w:szCs w:val="20"/>
              </w:rPr>
            </w:pPr>
          </w:p>
        </w:tc>
      </w:tr>
      <w:tr w:rsidR="00A470A9" w:rsidRPr="0054726E" w14:paraId="318D24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66195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E63BB4" w14:textId="77777777" w:rsidR="00A470A9" w:rsidRPr="0054726E" w:rsidRDefault="00A470A9" w:rsidP="00A470A9">
            <w:pPr>
              <w:pStyle w:val="Sansinterligne"/>
              <w:rPr>
                <w:rFonts w:ascii="Marianne" w:hAnsi="Marianne"/>
                <w:i/>
                <w:iCs/>
                <w:sz w:val="20"/>
                <w:szCs w:val="20"/>
              </w:rPr>
            </w:pPr>
          </w:p>
        </w:tc>
      </w:tr>
      <w:tr w:rsidR="00A470A9" w:rsidRPr="0054726E" w14:paraId="7773CF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CBD5C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D5F70F" w14:textId="77777777" w:rsidR="00A470A9" w:rsidRPr="0054726E" w:rsidRDefault="00A470A9" w:rsidP="00A470A9">
            <w:pPr>
              <w:pStyle w:val="Sansinterligne"/>
              <w:rPr>
                <w:rFonts w:ascii="Marianne" w:hAnsi="Marianne"/>
                <w:i/>
                <w:iCs/>
                <w:sz w:val="20"/>
                <w:szCs w:val="20"/>
              </w:rPr>
            </w:pPr>
          </w:p>
        </w:tc>
      </w:tr>
      <w:tr w:rsidR="00A470A9" w:rsidRPr="0054726E" w14:paraId="3D5213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E3553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492661" w14:textId="77777777" w:rsidR="00A470A9" w:rsidRPr="0054726E" w:rsidRDefault="00A470A9" w:rsidP="00A470A9">
            <w:pPr>
              <w:pStyle w:val="Sansinterligne"/>
              <w:rPr>
                <w:rFonts w:ascii="Marianne" w:hAnsi="Marianne"/>
                <w:sz w:val="20"/>
                <w:szCs w:val="20"/>
              </w:rPr>
            </w:pPr>
          </w:p>
        </w:tc>
      </w:tr>
      <w:tr w:rsidR="00A470A9" w:rsidRPr="0054726E" w14:paraId="0543707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BC714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52A2FC" w14:textId="77777777" w:rsidR="00A470A9" w:rsidRPr="0054726E" w:rsidRDefault="00A470A9" w:rsidP="00A470A9">
            <w:pPr>
              <w:pStyle w:val="Sansinterligne"/>
              <w:rPr>
                <w:rFonts w:ascii="Marianne" w:hAnsi="Marianne"/>
                <w:sz w:val="20"/>
                <w:szCs w:val="20"/>
              </w:rPr>
            </w:pPr>
          </w:p>
        </w:tc>
      </w:tr>
      <w:tr w:rsidR="00A470A9" w:rsidRPr="0054726E" w14:paraId="00F015E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3F6E8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8052AA" w14:textId="77777777" w:rsidR="00A470A9" w:rsidRPr="0054726E" w:rsidRDefault="00A470A9" w:rsidP="00A470A9">
            <w:pPr>
              <w:pStyle w:val="Sansinterligne"/>
              <w:rPr>
                <w:rFonts w:ascii="Marianne" w:hAnsi="Marianne"/>
                <w:sz w:val="20"/>
                <w:szCs w:val="20"/>
              </w:rPr>
            </w:pPr>
          </w:p>
        </w:tc>
      </w:tr>
      <w:tr w:rsidR="00A470A9" w:rsidRPr="0054726E" w14:paraId="2F641E3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84359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082445" w14:textId="77777777" w:rsidR="00A470A9" w:rsidRPr="0054726E" w:rsidRDefault="00A470A9" w:rsidP="00A470A9">
            <w:pPr>
              <w:pStyle w:val="Sansinterligne"/>
              <w:rPr>
                <w:rFonts w:ascii="Marianne" w:hAnsi="Marianne"/>
                <w:i/>
                <w:iCs/>
                <w:sz w:val="20"/>
                <w:szCs w:val="20"/>
              </w:rPr>
            </w:pPr>
          </w:p>
        </w:tc>
      </w:tr>
      <w:tr w:rsidR="00A470A9" w:rsidRPr="0054726E" w14:paraId="5CB8036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E79CC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754A82" w14:textId="77777777" w:rsidR="00A470A9" w:rsidRPr="0054726E" w:rsidRDefault="00A470A9" w:rsidP="00A470A9">
            <w:pPr>
              <w:pStyle w:val="Sansinterligne"/>
              <w:rPr>
                <w:rFonts w:ascii="Marianne" w:hAnsi="Marianne"/>
                <w:sz w:val="20"/>
                <w:szCs w:val="20"/>
              </w:rPr>
            </w:pPr>
          </w:p>
        </w:tc>
      </w:tr>
      <w:tr w:rsidR="00A470A9" w:rsidRPr="0054726E" w14:paraId="1DC6031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67620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2822A6" w14:textId="77777777" w:rsidR="00A470A9" w:rsidRPr="0054726E" w:rsidRDefault="00A470A9" w:rsidP="00A470A9">
            <w:pPr>
              <w:pStyle w:val="Sansinterligne"/>
              <w:rPr>
                <w:rFonts w:ascii="Marianne" w:hAnsi="Marianne"/>
                <w:i/>
                <w:iCs/>
                <w:sz w:val="20"/>
                <w:szCs w:val="20"/>
              </w:rPr>
            </w:pPr>
          </w:p>
        </w:tc>
      </w:tr>
      <w:tr w:rsidR="002665B1" w:rsidRPr="0054726E" w14:paraId="1032962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8466BF" w14:textId="2D3EF31C" w:rsidR="002665B1" w:rsidRPr="0054726E" w:rsidRDefault="002665B1" w:rsidP="002665B1">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66A772" w14:textId="77777777" w:rsidR="002665B1" w:rsidRPr="0054726E" w:rsidRDefault="002665B1" w:rsidP="002665B1">
            <w:pPr>
              <w:pStyle w:val="Sansinterligne"/>
              <w:rPr>
                <w:rFonts w:ascii="Marianne" w:hAnsi="Marianne"/>
                <w:i/>
                <w:iCs/>
                <w:sz w:val="20"/>
                <w:szCs w:val="20"/>
              </w:rPr>
            </w:pPr>
          </w:p>
        </w:tc>
      </w:tr>
      <w:tr w:rsidR="002665B1" w:rsidRPr="0054726E" w14:paraId="7D1E5FD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0703E99"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7F9A30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1501A18"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05D3C6" w14:textId="77777777" w:rsidR="002665B1" w:rsidRPr="0054726E" w:rsidRDefault="002665B1" w:rsidP="002665B1">
            <w:pPr>
              <w:pStyle w:val="Sansinterligne"/>
              <w:rPr>
                <w:rFonts w:ascii="Marianne" w:hAnsi="Marianne"/>
                <w:sz w:val="20"/>
                <w:szCs w:val="20"/>
              </w:rPr>
            </w:pPr>
          </w:p>
        </w:tc>
      </w:tr>
      <w:tr w:rsidR="002665B1" w:rsidRPr="0054726E" w14:paraId="11BFDD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46ECA4"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F13D0D" w14:textId="77777777" w:rsidR="002665B1" w:rsidRPr="0054726E" w:rsidRDefault="002665B1" w:rsidP="002665B1">
            <w:pPr>
              <w:pStyle w:val="Sansinterligne"/>
              <w:rPr>
                <w:rFonts w:ascii="Marianne" w:hAnsi="Marianne"/>
                <w:sz w:val="20"/>
                <w:szCs w:val="20"/>
              </w:rPr>
            </w:pPr>
          </w:p>
        </w:tc>
      </w:tr>
      <w:tr w:rsidR="002665B1" w:rsidRPr="0054726E" w14:paraId="305D96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A7703E"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89B7D1" w14:textId="77777777" w:rsidR="002665B1" w:rsidRPr="0054726E" w:rsidRDefault="002665B1" w:rsidP="002665B1">
            <w:pPr>
              <w:pStyle w:val="Sansinterligne"/>
              <w:rPr>
                <w:rFonts w:ascii="Marianne" w:hAnsi="Marianne"/>
                <w:sz w:val="20"/>
                <w:szCs w:val="20"/>
              </w:rPr>
            </w:pPr>
          </w:p>
        </w:tc>
      </w:tr>
      <w:tr w:rsidR="002665B1" w:rsidRPr="0054726E" w14:paraId="540B92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16C5A8E"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DAAC2B" w14:textId="77777777" w:rsidR="002665B1" w:rsidRPr="0054726E" w:rsidRDefault="002665B1" w:rsidP="002665B1">
            <w:pPr>
              <w:pStyle w:val="Sansinterligne"/>
              <w:rPr>
                <w:rFonts w:ascii="Marianne" w:hAnsi="Marianne"/>
                <w:sz w:val="20"/>
                <w:szCs w:val="20"/>
              </w:rPr>
            </w:pPr>
          </w:p>
        </w:tc>
      </w:tr>
    </w:tbl>
    <w:p w14:paraId="5AEE47BF" w14:textId="2474C63D" w:rsidR="00E879C2" w:rsidRDefault="00E879C2" w:rsidP="00E879C2">
      <w:pPr>
        <w:pStyle w:val="Standard"/>
        <w:rPr>
          <w:rFonts w:ascii="Marianne" w:hAnsi="Marianne"/>
          <w:sz w:val="20"/>
          <w:szCs w:val="20"/>
        </w:rPr>
      </w:pPr>
    </w:p>
    <w:p w14:paraId="2EE5D094" w14:textId="417F7D01" w:rsidR="002665B1" w:rsidRDefault="002665B1" w:rsidP="00E879C2">
      <w:pPr>
        <w:pStyle w:val="Standard"/>
        <w:rPr>
          <w:rFonts w:ascii="Marianne" w:hAnsi="Marianne"/>
          <w:sz w:val="20"/>
          <w:szCs w:val="20"/>
        </w:rPr>
      </w:pPr>
    </w:p>
    <w:p w14:paraId="52EB74E4" w14:textId="0753C940" w:rsidR="002665B1" w:rsidRDefault="002665B1" w:rsidP="00E879C2">
      <w:pPr>
        <w:pStyle w:val="Standard"/>
        <w:rPr>
          <w:rFonts w:ascii="Marianne" w:hAnsi="Marianne"/>
          <w:sz w:val="20"/>
          <w:szCs w:val="20"/>
        </w:rPr>
      </w:pPr>
    </w:p>
    <w:p w14:paraId="345C5BB7" w14:textId="78443AAC" w:rsidR="002665B1" w:rsidRDefault="002665B1" w:rsidP="00E879C2">
      <w:pPr>
        <w:pStyle w:val="Standard"/>
        <w:rPr>
          <w:rFonts w:ascii="Marianne" w:hAnsi="Marianne"/>
          <w:sz w:val="20"/>
          <w:szCs w:val="20"/>
        </w:rPr>
      </w:pPr>
    </w:p>
    <w:p w14:paraId="28AA3226" w14:textId="77777777" w:rsidR="002665B1" w:rsidRPr="0054726E" w:rsidRDefault="002665B1" w:rsidP="00E879C2">
      <w:pPr>
        <w:pStyle w:val="Standard"/>
        <w:rPr>
          <w:rFonts w:ascii="Marianne" w:hAnsi="Marianne"/>
          <w:sz w:val="20"/>
          <w:szCs w:val="20"/>
        </w:rPr>
      </w:pPr>
    </w:p>
    <w:p w14:paraId="02435A7C" w14:textId="77777777" w:rsidR="00E879C2" w:rsidRPr="0054726E" w:rsidRDefault="00E879C2" w:rsidP="00E879C2">
      <w:pPr>
        <w:pStyle w:val="Titre3"/>
        <w:numPr>
          <w:ilvl w:val="0"/>
          <w:numId w:val="0"/>
        </w:numPr>
        <w:rPr>
          <w:color w:val="002060"/>
          <w:sz w:val="20"/>
          <w:szCs w:val="20"/>
        </w:rPr>
      </w:pPr>
      <w:bookmarkStart w:id="1066" w:name="__RefHeading___Toc31815_1669366336"/>
      <w:bookmarkStart w:id="1067" w:name="_Toc214868189"/>
      <w:bookmarkStart w:id="1068" w:name="_Toc215842710"/>
      <w:bookmarkStart w:id="1069" w:name="_Toc216101423"/>
      <w:bookmarkStart w:id="1070" w:name="_Toc216360536"/>
      <w:bookmarkStart w:id="1071" w:name="_Toc216883424"/>
      <w:r w:rsidRPr="0054726E">
        <w:rPr>
          <w:color w:val="002060"/>
          <w:sz w:val="20"/>
          <w:szCs w:val="20"/>
        </w:rPr>
        <w:t>10-14. Chasuble</w:t>
      </w:r>
      <w:bookmarkEnd w:id="1066"/>
      <w:bookmarkEnd w:id="1067"/>
      <w:r w:rsidRPr="0054726E">
        <w:rPr>
          <w:color w:val="002060"/>
          <w:sz w:val="20"/>
          <w:szCs w:val="20"/>
        </w:rPr>
        <w:t xml:space="preserve"> opérations commerciales - unisexe</w:t>
      </w:r>
      <w:bookmarkEnd w:id="1068"/>
      <w:bookmarkEnd w:id="1069"/>
      <w:bookmarkEnd w:id="1070"/>
      <w:bookmarkEnd w:id="1071"/>
    </w:p>
    <w:p w14:paraId="6CF2F054" w14:textId="77777777" w:rsidR="00E879C2" w:rsidRPr="0054726E" w:rsidRDefault="00E879C2" w:rsidP="00E879C2">
      <w:pPr>
        <w:pStyle w:val="Contents1"/>
        <w:rPr>
          <w:rFonts w:ascii="Marianne" w:hAnsi="Marianne"/>
          <w:color w:val="002060"/>
          <w:sz w:val="20"/>
          <w:szCs w:val="20"/>
          <w:u w:val="single" w:color="FF0000"/>
        </w:rPr>
      </w:pPr>
    </w:p>
    <w:p w14:paraId="3EFAC9F1" w14:textId="77777777" w:rsidR="00E879C2" w:rsidRPr="0054726E" w:rsidRDefault="00E879C2" w:rsidP="00E879C2">
      <w:pPr>
        <w:pStyle w:val="Contents1"/>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2018CCF"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622040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13567F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83BC3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D93E3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972BE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E2B61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C715DA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220DA8" w14:textId="77777777" w:rsidR="00E879C2" w:rsidRPr="0054726E" w:rsidRDefault="00E879C2" w:rsidP="00B52833">
            <w:pPr>
              <w:pStyle w:val="Sansinterligne"/>
              <w:rPr>
                <w:rFonts w:ascii="Marianne" w:hAnsi="Marianne"/>
                <w:sz w:val="20"/>
                <w:szCs w:val="20"/>
              </w:rPr>
            </w:pPr>
          </w:p>
        </w:tc>
      </w:tr>
      <w:tr w:rsidR="00E879C2" w:rsidRPr="0054726E" w14:paraId="0C8A70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15213D"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A8DF46" w14:textId="77777777" w:rsidR="00E879C2" w:rsidRPr="0054726E" w:rsidRDefault="00E879C2" w:rsidP="00B52833">
            <w:pPr>
              <w:pStyle w:val="Sansinterligne"/>
              <w:rPr>
                <w:rFonts w:ascii="Marianne" w:hAnsi="Marianne"/>
                <w:i/>
                <w:iCs/>
                <w:sz w:val="20"/>
                <w:szCs w:val="20"/>
              </w:rPr>
            </w:pPr>
          </w:p>
        </w:tc>
      </w:tr>
      <w:tr w:rsidR="00E879C2" w:rsidRPr="0054726E" w14:paraId="4E86597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0BAB6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BB8FBE" w14:textId="77777777" w:rsidR="00E879C2" w:rsidRPr="0054726E" w:rsidRDefault="00E879C2" w:rsidP="00B52833">
            <w:pPr>
              <w:pStyle w:val="Sansinterligne"/>
              <w:rPr>
                <w:rFonts w:ascii="Marianne" w:hAnsi="Marianne"/>
                <w:i/>
                <w:iCs/>
                <w:sz w:val="20"/>
                <w:szCs w:val="20"/>
              </w:rPr>
            </w:pPr>
          </w:p>
        </w:tc>
      </w:tr>
      <w:tr w:rsidR="00A470A9" w:rsidRPr="0054726E" w14:paraId="1B25932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4178C0" w14:textId="0A011D46"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C25437" w14:textId="77777777" w:rsidR="00A470A9" w:rsidRPr="0054726E" w:rsidRDefault="00A470A9" w:rsidP="00A470A9">
            <w:pPr>
              <w:pStyle w:val="Sansinterligne"/>
              <w:rPr>
                <w:rFonts w:ascii="Marianne" w:hAnsi="Marianne"/>
                <w:i/>
                <w:iCs/>
                <w:sz w:val="20"/>
                <w:szCs w:val="20"/>
              </w:rPr>
            </w:pPr>
          </w:p>
        </w:tc>
      </w:tr>
      <w:tr w:rsidR="00A470A9" w:rsidRPr="0054726E" w14:paraId="6BCBCF9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3241F2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37B1F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E8BFF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17FE13" w14:textId="77777777" w:rsidR="00A470A9" w:rsidRPr="0054726E" w:rsidRDefault="00A470A9" w:rsidP="00A470A9">
            <w:pPr>
              <w:pStyle w:val="Sansinterligne"/>
              <w:rPr>
                <w:rFonts w:ascii="Marianne" w:hAnsi="Marianne"/>
                <w:i/>
                <w:iCs/>
                <w:sz w:val="20"/>
                <w:szCs w:val="20"/>
              </w:rPr>
            </w:pPr>
          </w:p>
        </w:tc>
      </w:tr>
      <w:tr w:rsidR="00A470A9" w:rsidRPr="0054726E" w14:paraId="4594B3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6DC03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74E57C" w14:textId="77777777" w:rsidR="00A470A9" w:rsidRPr="0054726E" w:rsidRDefault="00A470A9" w:rsidP="00A470A9">
            <w:pPr>
              <w:pStyle w:val="Sansinterligne"/>
              <w:rPr>
                <w:rFonts w:ascii="Marianne" w:hAnsi="Marianne"/>
                <w:i/>
                <w:iCs/>
                <w:sz w:val="20"/>
                <w:szCs w:val="20"/>
              </w:rPr>
            </w:pPr>
          </w:p>
        </w:tc>
      </w:tr>
      <w:tr w:rsidR="00A470A9" w:rsidRPr="0054726E" w14:paraId="1B30C83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B7B74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FE0C75" w14:textId="77777777" w:rsidR="00A470A9" w:rsidRPr="0054726E" w:rsidRDefault="00A470A9" w:rsidP="00A470A9">
            <w:pPr>
              <w:pStyle w:val="Sansinterligne"/>
              <w:rPr>
                <w:rFonts w:ascii="Marianne" w:hAnsi="Marianne"/>
                <w:i/>
                <w:iCs/>
                <w:sz w:val="20"/>
                <w:szCs w:val="20"/>
              </w:rPr>
            </w:pPr>
          </w:p>
        </w:tc>
      </w:tr>
      <w:tr w:rsidR="00A470A9" w:rsidRPr="0054726E" w14:paraId="28B70E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7E769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979189" w14:textId="77777777" w:rsidR="00A470A9" w:rsidRPr="0054726E" w:rsidRDefault="00A470A9" w:rsidP="00A470A9">
            <w:pPr>
              <w:pStyle w:val="Sansinterligne"/>
              <w:rPr>
                <w:rFonts w:ascii="Marianne" w:hAnsi="Marianne"/>
                <w:sz w:val="20"/>
                <w:szCs w:val="20"/>
              </w:rPr>
            </w:pPr>
          </w:p>
        </w:tc>
      </w:tr>
      <w:tr w:rsidR="00A470A9" w:rsidRPr="0054726E" w14:paraId="68A833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A4294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CF4C1F" w14:textId="77777777" w:rsidR="00A470A9" w:rsidRPr="0054726E" w:rsidRDefault="00A470A9" w:rsidP="00A470A9">
            <w:pPr>
              <w:pStyle w:val="Sansinterligne"/>
              <w:rPr>
                <w:rFonts w:ascii="Marianne" w:hAnsi="Marianne"/>
                <w:i/>
                <w:iCs/>
                <w:sz w:val="20"/>
                <w:szCs w:val="20"/>
              </w:rPr>
            </w:pPr>
          </w:p>
        </w:tc>
      </w:tr>
      <w:tr w:rsidR="00A470A9" w:rsidRPr="0054726E" w14:paraId="6B0CF46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C21C7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CB3716" w14:textId="77777777" w:rsidR="00A470A9" w:rsidRPr="0054726E" w:rsidRDefault="00A470A9" w:rsidP="00A470A9">
            <w:pPr>
              <w:pStyle w:val="Sansinterligne"/>
              <w:rPr>
                <w:rFonts w:ascii="Marianne" w:hAnsi="Marianne"/>
                <w:i/>
                <w:iCs/>
                <w:sz w:val="20"/>
                <w:szCs w:val="20"/>
              </w:rPr>
            </w:pPr>
          </w:p>
        </w:tc>
      </w:tr>
      <w:tr w:rsidR="00A470A9" w:rsidRPr="0054726E" w14:paraId="16E15F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08C9B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304C06" w14:textId="77777777" w:rsidR="00A470A9" w:rsidRPr="0054726E" w:rsidRDefault="00A470A9" w:rsidP="00A470A9">
            <w:pPr>
              <w:pStyle w:val="Sansinterligne"/>
              <w:rPr>
                <w:rFonts w:ascii="Marianne" w:hAnsi="Marianne"/>
                <w:i/>
                <w:iCs/>
                <w:sz w:val="20"/>
                <w:szCs w:val="20"/>
              </w:rPr>
            </w:pPr>
          </w:p>
        </w:tc>
      </w:tr>
      <w:tr w:rsidR="00A470A9" w:rsidRPr="0054726E" w14:paraId="044D590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18378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thermocollage sérigraphie «</w:t>
            </w:r>
            <w:r w:rsidRPr="0054726E">
              <w:rPr>
                <w:rFonts w:cs="Calibri"/>
                <w:sz w:val="20"/>
                <w:szCs w:val="20"/>
              </w:rPr>
              <w:t> </w:t>
            </w:r>
            <w:r w:rsidRPr="0054726E">
              <w:rPr>
                <w:rFonts w:ascii="Marianne" w:hAnsi="Marianne"/>
                <w:sz w:val="20"/>
                <w:szCs w:val="20"/>
              </w:rPr>
              <w:t>DOUANE</w:t>
            </w:r>
            <w:r w:rsidRPr="0054726E">
              <w:rPr>
                <w:rFonts w:cs="Calibri"/>
                <w:sz w:val="20"/>
                <w:szCs w:val="20"/>
              </w:rPr>
              <w:t> </w:t>
            </w:r>
            <w:r w:rsidRPr="0054726E">
              <w:rPr>
                <w:rFonts w:ascii="Marianne" w:hAnsi="Marianne" w:cs="Marianne"/>
                <w:sz w:val="20"/>
                <w:szCs w:val="20"/>
              </w:rPr>
              <w:t>»</w:t>
            </w:r>
            <w:r w:rsidRPr="0054726E">
              <w:rPr>
                <w:rFonts w:ascii="Marianne" w:hAnsi="Marianne"/>
                <w:sz w:val="20"/>
                <w:szCs w:val="20"/>
              </w:rPr>
              <w:t xml:space="preserve"> (r</w:t>
            </w:r>
            <w:r w:rsidRPr="0054726E">
              <w:rPr>
                <w:rFonts w:ascii="Marianne" w:hAnsi="Marianne" w:cs="Marianne"/>
                <w:sz w:val="20"/>
                <w:szCs w:val="20"/>
              </w:rPr>
              <w:t>é</w:t>
            </w:r>
            <w:r w:rsidRPr="0054726E">
              <w:rPr>
                <w:rFonts w:ascii="Marianne" w:hAnsi="Marianne"/>
                <w:sz w:val="20"/>
                <w:szCs w:val="20"/>
              </w:rPr>
              <w:t>sistance lavages et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1784C5" w14:textId="77777777" w:rsidR="00A470A9" w:rsidRPr="0054726E" w:rsidRDefault="00A470A9" w:rsidP="00A470A9">
            <w:pPr>
              <w:pStyle w:val="Sansinterligne"/>
              <w:rPr>
                <w:rFonts w:ascii="Marianne" w:hAnsi="Marianne"/>
                <w:sz w:val="20"/>
                <w:szCs w:val="20"/>
              </w:rPr>
            </w:pPr>
          </w:p>
        </w:tc>
      </w:tr>
      <w:tr w:rsidR="002665B1" w:rsidRPr="0054726E" w14:paraId="2EB7BF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01D819" w14:textId="7145EF99"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CC1113" w14:textId="77777777" w:rsidR="002665B1" w:rsidRPr="0054726E" w:rsidRDefault="002665B1" w:rsidP="002665B1">
            <w:pPr>
              <w:pStyle w:val="Sansinterligne"/>
              <w:rPr>
                <w:rFonts w:ascii="Marianne" w:hAnsi="Marianne"/>
                <w:sz w:val="20"/>
                <w:szCs w:val="20"/>
              </w:rPr>
            </w:pPr>
          </w:p>
        </w:tc>
      </w:tr>
      <w:tr w:rsidR="002665B1" w:rsidRPr="0054726E" w14:paraId="5E57D75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65D24C1"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70D8266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EC9BD6"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235748" w14:textId="77777777" w:rsidR="002665B1" w:rsidRPr="0054726E" w:rsidRDefault="002665B1" w:rsidP="002665B1">
            <w:pPr>
              <w:pStyle w:val="Sansinterligne"/>
              <w:rPr>
                <w:rFonts w:ascii="Marianne" w:hAnsi="Marianne"/>
                <w:i/>
                <w:iCs/>
                <w:sz w:val="20"/>
                <w:szCs w:val="20"/>
              </w:rPr>
            </w:pPr>
          </w:p>
        </w:tc>
      </w:tr>
      <w:tr w:rsidR="002665B1" w:rsidRPr="0054726E" w14:paraId="2209AB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46B8BB"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EN20471 classe 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299A1A" w14:textId="73BC27DA" w:rsidR="002665B1" w:rsidRPr="0054726E" w:rsidRDefault="002665B1" w:rsidP="002665B1">
            <w:pPr>
              <w:pStyle w:val="Sansinterligne"/>
              <w:rPr>
                <w:rFonts w:ascii="Marianne" w:hAnsi="Marianne"/>
                <w:sz w:val="20"/>
                <w:szCs w:val="20"/>
              </w:rPr>
            </w:pPr>
          </w:p>
        </w:tc>
      </w:tr>
    </w:tbl>
    <w:p w14:paraId="681138A1" w14:textId="77777777" w:rsidR="00E879C2" w:rsidRPr="0054726E" w:rsidRDefault="00E879C2" w:rsidP="00E879C2">
      <w:pPr>
        <w:pStyle w:val="Standard"/>
        <w:rPr>
          <w:rFonts w:ascii="Marianne" w:hAnsi="Marianne"/>
          <w:sz w:val="20"/>
          <w:szCs w:val="20"/>
          <w:shd w:val="clear" w:color="auto" w:fill="FFFF00"/>
        </w:rPr>
      </w:pPr>
    </w:p>
    <w:p w14:paraId="77B6722B" w14:textId="77777777" w:rsidR="00E879C2" w:rsidRPr="0054726E" w:rsidRDefault="00E879C2" w:rsidP="00E879C2">
      <w:pPr>
        <w:pStyle w:val="Titre3"/>
        <w:numPr>
          <w:ilvl w:val="0"/>
          <w:numId w:val="0"/>
        </w:numPr>
        <w:rPr>
          <w:color w:val="002060"/>
          <w:sz w:val="20"/>
          <w:szCs w:val="20"/>
        </w:rPr>
      </w:pPr>
      <w:bookmarkStart w:id="1072" w:name="__RefHeading___Toc31817_1669366336"/>
      <w:bookmarkStart w:id="1073" w:name="_Toc214868190"/>
      <w:bookmarkStart w:id="1074" w:name="_Toc215842711"/>
      <w:bookmarkStart w:id="1075" w:name="_Toc216101424"/>
      <w:bookmarkStart w:id="1076" w:name="_Toc216360537"/>
      <w:bookmarkStart w:id="1077" w:name="_Toc216883425"/>
      <w:r w:rsidRPr="0054726E">
        <w:rPr>
          <w:color w:val="002060"/>
          <w:sz w:val="20"/>
          <w:szCs w:val="20"/>
        </w:rPr>
        <w:t>10-15. Chasuble haute visibilité ATEX</w:t>
      </w:r>
      <w:bookmarkEnd w:id="1072"/>
      <w:bookmarkEnd w:id="1073"/>
      <w:r w:rsidRPr="0054726E">
        <w:rPr>
          <w:color w:val="002060"/>
          <w:sz w:val="20"/>
          <w:szCs w:val="20"/>
        </w:rPr>
        <w:t xml:space="preserve"> opérations commerciales - unisexe</w:t>
      </w:r>
      <w:bookmarkEnd w:id="1074"/>
      <w:bookmarkEnd w:id="1075"/>
      <w:bookmarkEnd w:id="1076"/>
      <w:bookmarkEnd w:id="1077"/>
    </w:p>
    <w:p w14:paraId="2D46DB3A" w14:textId="77777777" w:rsidR="00E879C2" w:rsidRPr="0054726E" w:rsidRDefault="00E879C2" w:rsidP="00E879C2">
      <w:pPr>
        <w:pStyle w:val="Contents1"/>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1FE7D49"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255007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13D2B7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1946F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C5403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10F54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2B93185"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5ADAB7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988ABD" w14:textId="77777777" w:rsidR="00E879C2" w:rsidRPr="0054726E" w:rsidRDefault="00E879C2" w:rsidP="00B52833">
            <w:pPr>
              <w:pStyle w:val="Sansinterligne"/>
              <w:rPr>
                <w:rFonts w:ascii="Marianne" w:hAnsi="Marianne"/>
                <w:sz w:val="20"/>
                <w:szCs w:val="20"/>
              </w:rPr>
            </w:pPr>
          </w:p>
        </w:tc>
      </w:tr>
      <w:tr w:rsidR="00E879C2" w:rsidRPr="0054726E" w14:paraId="2F7324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2C2BB2"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953085" w14:textId="77777777" w:rsidR="00E879C2" w:rsidRPr="0054726E" w:rsidRDefault="00E879C2" w:rsidP="00B52833">
            <w:pPr>
              <w:pStyle w:val="Sansinterligne"/>
              <w:rPr>
                <w:rFonts w:ascii="Marianne" w:hAnsi="Marianne"/>
                <w:i/>
                <w:iCs/>
                <w:sz w:val="20"/>
                <w:szCs w:val="20"/>
              </w:rPr>
            </w:pPr>
          </w:p>
        </w:tc>
      </w:tr>
      <w:tr w:rsidR="00E879C2" w:rsidRPr="0054726E" w14:paraId="102A7F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4D0A15"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88CCEC" w14:textId="77777777" w:rsidR="00E879C2" w:rsidRPr="0054726E" w:rsidRDefault="00E879C2" w:rsidP="00B52833">
            <w:pPr>
              <w:pStyle w:val="Sansinterligne"/>
              <w:rPr>
                <w:rFonts w:ascii="Marianne" w:hAnsi="Marianne"/>
                <w:sz w:val="20"/>
                <w:szCs w:val="20"/>
              </w:rPr>
            </w:pPr>
          </w:p>
        </w:tc>
      </w:tr>
      <w:tr w:rsidR="00E879C2" w:rsidRPr="0054726E" w14:paraId="72D215C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63B49F"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152250" w14:textId="77777777" w:rsidR="00E879C2" w:rsidRPr="0054726E" w:rsidRDefault="00E879C2" w:rsidP="00B52833">
            <w:pPr>
              <w:pStyle w:val="Sansinterligne"/>
              <w:rPr>
                <w:rFonts w:ascii="Marianne" w:hAnsi="Marianne"/>
                <w:sz w:val="20"/>
                <w:szCs w:val="20"/>
              </w:rPr>
            </w:pPr>
          </w:p>
        </w:tc>
      </w:tr>
      <w:tr w:rsidR="00E879C2" w:rsidRPr="0054726E" w14:paraId="42F83E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09A4E6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BEC0D3" w14:textId="77777777" w:rsidR="00E879C2" w:rsidRPr="0054726E" w:rsidRDefault="00E879C2" w:rsidP="00B52833">
            <w:pPr>
              <w:pStyle w:val="Sansinterligne"/>
              <w:rPr>
                <w:rFonts w:ascii="Marianne" w:hAnsi="Marianne"/>
                <w:i/>
                <w:iCs/>
                <w:sz w:val="20"/>
                <w:szCs w:val="20"/>
              </w:rPr>
            </w:pPr>
          </w:p>
        </w:tc>
      </w:tr>
      <w:tr w:rsidR="00A470A9" w:rsidRPr="0054726E" w14:paraId="1EA5E3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A1A6BB" w14:textId="0888EA5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861379" w14:textId="77777777" w:rsidR="00A470A9" w:rsidRPr="0054726E" w:rsidRDefault="00A470A9" w:rsidP="00A470A9">
            <w:pPr>
              <w:pStyle w:val="Sansinterligne"/>
              <w:rPr>
                <w:rFonts w:ascii="Marianne" w:hAnsi="Marianne"/>
                <w:i/>
                <w:iCs/>
                <w:sz w:val="20"/>
                <w:szCs w:val="20"/>
              </w:rPr>
            </w:pPr>
          </w:p>
        </w:tc>
      </w:tr>
      <w:tr w:rsidR="00A470A9" w:rsidRPr="0054726E" w14:paraId="0AFC0EF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88AAC2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99132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D6102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36E236" w14:textId="77777777" w:rsidR="00A470A9" w:rsidRPr="0054726E" w:rsidRDefault="00A470A9" w:rsidP="00A470A9">
            <w:pPr>
              <w:pStyle w:val="Sansinterligne"/>
              <w:rPr>
                <w:rFonts w:ascii="Marianne" w:hAnsi="Marianne"/>
                <w:i/>
                <w:iCs/>
                <w:sz w:val="20"/>
                <w:szCs w:val="20"/>
              </w:rPr>
            </w:pPr>
          </w:p>
        </w:tc>
      </w:tr>
      <w:tr w:rsidR="00A470A9" w:rsidRPr="0054726E" w14:paraId="628C72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454D0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AA124A" w14:textId="77777777" w:rsidR="00A470A9" w:rsidRPr="0054726E" w:rsidRDefault="00A470A9" w:rsidP="00A470A9">
            <w:pPr>
              <w:pStyle w:val="Sansinterligne"/>
              <w:rPr>
                <w:rFonts w:ascii="Marianne" w:hAnsi="Marianne"/>
                <w:i/>
                <w:iCs/>
                <w:sz w:val="20"/>
                <w:szCs w:val="20"/>
              </w:rPr>
            </w:pPr>
          </w:p>
        </w:tc>
      </w:tr>
      <w:tr w:rsidR="00A470A9" w:rsidRPr="0054726E" w14:paraId="6DC903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138AF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C7670C" w14:textId="77777777" w:rsidR="00A470A9" w:rsidRPr="0054726E" w:rsidRDefault="00A470A9" w:rsidP="00A470A9">
            <w:pPr>
              <w:pStyle w:val="Sansinterligne"/>
              <w:rPr>
                <w:rFonts w:ascii="Marianne" w:hAnsi="Marianne"/>
                <w:i/>
                <w:iCs/>
                <w:sz w:val="20"/>
                <w:szCs w:val="20"/>
              </w:rPr>
            </w:pPr>
          </w:p>
        </w:tc>
      </w:tr>
      <w:tr w:rsidR="00A470A9" w:rsidRPr="0054726E" w14:paraId="358E43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893B8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BCF19F" w14:textId="77777777" w:rsidR="00A470A9" w:rsidRPr="0054726E" w:rsidRDefault="00A470A9" w:rsidP="00A470A9">
            <w:pPr>
              <w:pStyle w:val="Sansinterligne"/>
              <w:rPr>
                <w:rFonts w:ascii="Marianne" w:hAnsi="Marianne"/>
                <w:sz w:val="20"/>
                <w:szCs w:val="20"/>
              </w:rPr>
            </w:pPr>
          </w:p>
        </w:tc>
      </w:tr>
      <w:tr w:rsidR="00A470A9" w:rsidRPr="0054726E" w14:paraId="7FF2B7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B588B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4BD337" w14:textId="77777777" w:rsidR="00A470A9" w:rsidRPr="0054726E" w:rsidRDefault="00A470A9" w:rsidP="00A470A9">
            <w:pPr>
              <w:pStyle w:val="Sansinterligne"/>
              <w:rPr>
                <w:rFonts w:ascii="Marianne" w:hAnsi="Marianne"/>
                <w:i/>
                <w:iCs/>
                <w:sz w:val="20"/>
                <w:szCs w:val="20"/>
              </w:rPr>
            </w:pPr>
          </w:p>
        </w:tc>
      </w:tr>
      <w:tr w:rsidR="00A470A9" w:rsidRPr="0054726E" w14:paraId="6AADF2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86DBD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AD5BF7" w14:textId="77777777" w:rsidR="00A470A9" w:rsidRPr="0054726E" w:rsidRDefault="00A470A9" w:rsidP="00A470A9">
            <w:pPr>
              <w:pStyle w:val="Sansinterligne"/>
              <w:rPr>
                <w:rFonts w:ascii="Marianne" w:hAnsi="Marianne"/>
                <w:i/>
                <w:iCs/>
                <w:sz w:val="20"/>
                <w:szCs w:val="20"/>
              </w:rPr>
            </w:pPr>
          </w:p>
        </w:tc>
      </w:tr>
      <w:tr w:rsidR="00A470A9" w:rsidRPr="0054726E" w14:paraId="3278EB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4803F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CD6A6F" w14:textId="77777777" w:rsidR="00A470A9" w:rsidRPr="0054726E" w:rsidRDefault="00A470A9" w:rsidP="00A470A9">
            <w:pPr>
              <w:pStyle w:val="Sansinterligne"/>
              <w:rPr>
                <w:rFonts w:ascii="Marianne" w:hAnsi="Marianne"/>
                <w:i/>
                <w:iCs/>
                <w:sz w:val="20"/>
                <w:szCs w:val="20"/>
              </w:rPr>
            </w:pPr>
          </w:p>
        </w:tc>
      </w:tr>
      <w:tr w:rsidR="00A470A9" w:rsidRPr="0054726E" w14:paraId="0E9A0F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E7038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thermocollage sérigraphie «</w:t>
            </w:r>
            <w:r w:rsidRPr="0054726E">
              <w:rPr>
                <w:rFonts w:cs="Calibri"/>
                <w:sz w:val="20"/>
                <w:szCs w:val="20"/>
              </w:rPr>
              <w:t> </w:t>
            </w:r>
            <w:r w:rsidRPr="0054726E">
              <w:rPr>
                <w:rFonts w:ascii="Marianne" w:hAnsi="Marianne"/>
                <w:sz w:val="20"/>
                <w:szCs w:val="20"/>
              </w:rPr>
              <w:t>DOUANE</w:t>
            </w:r>
            <w:r w:rsidRPr="0054726E">
              <w:rPr>
                <w:rFonts w:cs="Calibri"/>
                <w:sz w:val="20"/>
                <w:szCs w:val="20"/>
              </w:rPr>
              <w:t> </w:t>
            </w:r>
            <w:r w:rsidRPr="0054726E">
              <w:rPr>
                <w:rFonts w:ascii="Marianne" w:hAnsi="Marianne" w:cs="Marianne"/>
                <w:sz w:val="20"/>
                <w:szCs w:val="20"/>
              </w:rPr>
              <w:t>»</w:t>
            </w:r>
            <w:r w:rsidRPr="0054726E">
              <w:rPr>
                <w:rFonts w:ascii="Marianne" w:hAnsi="Marianne"/>
                <w:sz w:val="20"/>
                <w:szCs w:val="20"/>
              </w:rPr>
              <w:t xml:space="preserve"> (r</w:t>
            </w:r>
            <w:r w:rsidRPr="0054726E">
              <w:rPr>
                <w:rFonts w:ascii="Marianne" w:hAnsi="Marianne" w:cs="Marianne"/>
                <w:sz w:val="20"/>
                <w:szCs w:val="20"/>
              </w:rPr>
              <w:t>é</w:t>
            </w:r>
            <w:r w:rsidRPr="0054726E">
              <w:rPr>
                <w:rFonts w:ascii="Marianne" w:hAnsi="Marianne"/>
                <w:sz w:val="20"/>
                <w:szCs w:val="20"/>
              </w:rPr>
              <w:t>sistance lavages et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7EE168" w14:textId="77777777" w:rsidR="00A470A9" w:rsidRPr="0054726E" w:rsidRDefault="00A470A9" w:rsidP="00A470A9">
            <w:pPr>
              <w:pStyle w:val="Sansinterligne"/>
              <w:rPr>
                <w:rFonts w:ascii="Marianne" w:hAnsi="Marianne"/>
                <w:sz w:val="20"/>
                <w:szCs w:val="20"/>
              </w:rPr>
            </w:pPr>
          </w:p>
        </w:tc>
      </w:tr>
      <w:tr w:rsidR="002665B1" w:rsidRPr="0054726E" w14:paraId="2497CC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B0109A" w14:textId="50284469"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79C56D" w14:textId="77777777" w:rsidR="002665B1" w:rsidRPr="0054726E" w:rsidRDefault="002665B1" w:rsidP="002665B1">
            <w:pPr>
              <w:pStyle w:val="Sansinterligne"/>
              <w:rPr>
                <w:rFonts w:ascii="Marianne" w:hAnsi="Marianne"/>
                <w:sz w:val="20"/>
                <w:szCs w:val="20"/>
              </w:rPr>
            </w:pPr>
          </w:p>
        </w:tc>
      </w:tr>
      <w:tr w:rsidR="002665B1" w:rsidRPr="0054726E" w14:paraId="17E83D78"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74AB400"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39BDD7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8AD36D"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DDC43B" w14:textId="77777777" w:rsidR="002665B1" w:rsidRPr="0054726E" w:rsidRDefault="002665B1" w:rsidP="002665B1">
            <w:pPr>
              <w:pStyle w:val="Sansinterligne"/>
              <w:rPr>
                <w:rFonts w:ascii="Marianne" w:hAnsi="Marianne"/>
                <w:i/>
                <w:iCs/>
                <w:sz w:val="20"/>
                <w:szCs w:val="20"/>
              </w:rPr>
            </w:pPr>
          </w:p>
        </w:tc>
      </w:tr>
      <w:tr w:rsidR="002665B1" w:rsidRPr="0054726E" w14:paraId="410B01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0C1761"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ISO 20471 (2013) classe 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E9CA84" w14:textId="1451C1F2" w:rsidR="002665B1" w:rsidRPr="0054726E" w:rsidRDefault="002665B1" w:rsidP="002665B1">
            <w:pPr>
              <w:pStyle w:val="Sansinterligne"/>
              <w:rPr>
                <w:rFonts w:ascii="Marianne" w:hAnsi="Marianne"/>
                <w:sz w:val="20"/>
                <w:szCs w:val="20"/>
              </w:rPr>
            </w:pPr>
          </w:p>
        </w:tc>
      </w:tr>
      <w:tr w:rsidR="002665B1" w:rsidRPr="0054726E" w14:paraId="746E30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E44386D"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1149-5 (2008) ATEX</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3593A6" w14:textId="1F8A1C2F" w:rsidR="002665B1" w:rsidRPr="0054726E" w:rsidRDefault="002665B1" w:rsidP="002665B1">
            <w:pPr>
              <w:pStyle w:val="Sansinterligne"/>
              <w:rPr>
                <w:rFonts w:ascii="Marianne" w:hAnsi="Marianne"/>
                <w:sz w:val="20"/>
                <w:szCs w:val="20"/>
              </w:rPr>
            </w:pPr>
          </w:p>
        </w:tc>
      </w:tr>
      <w:tr w:rsidR="002665B1" w:rsidRPr="0054726E" w14:paraId="3C385C0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3F0011"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ISO 11611 (2007) classe 1</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F251CA" w14:textId="1068048E" w:rsidR="002665B1" w:rsidRPr="0054726E" w:rsidRDefault="002665B1" w:rsidP="002665B1">
            <w:pPr>
              <w:pStyle w:val="Sansinterligne"/>
              <w:rPr>
                <w:rFonts w:ascii="Marianne" w:hAnsi="Marianne"/>
                <w:sz w:val="20"/>
                <w:szCs w:val="20"/>
              </w:rPr>
            </w:pPr>
          </w:p>
        </w:tc>
      </w:tr>
      <w:tr w:rsidR="002665B1" w:rsidRPr="0054726E" w14:paraId="27220E5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2FEB89"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Norme EN ISO 11612 (2008)</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6BC2EF" w14:textId="01836806" w:rsidR="002665B1" w:rsidRPr="0054726E" w:rsidRDefault="002665B1" w:rsidP="002665B1">
            <w:pPr>
              <w:pStyle w:val="Sansinterligne"/>
              <w:rPr>
                <w:rFonts w:ascii="Marianne" w:hAnsi="Marianne"/>
                <w:sz w:val="20"/>
                <w:szCs w:val="20"/>
              </w:rPr>
            </w:pPr>
          </w:p>
        </w:tc>
      </w:tr>
    </w:tbl>
    <w:p w14:paraId="608CC5F8" w14:textId="77777777" w:rsidR="00E879C2" w:rsidRPr="0054726E" w:rsidRDefault="00E879C2" w:rsidP="00E879C2">
      <w:pPr>
        <w:pStyle w:val="Standard"/>
        <w:rPr>
          <w:rFonts w:ascii="Marianne" w:hAnsi="Marianne"/>
          <w:sz w:val="20"/>
          <w:szCs w:val="20"/>
          <w:shd w:val="clear" w:color="auto" w:fill="FFFF00"/>
        </w:rPr>
      </w:pPr>
    </w:p>
    <w:p w14:paraId="139394F0" w14:textId="77777777" w:rsidR="00E879C2" w:rsidRPr="0054726E" w:rsidRDefault="00E879C2" w:rsidP="00E879C2">
      <w:pPr>
        <w:pStyle w:val="Titre3"/>
        <w:numPr>
          <w:ilvl w:val="0"/>
          <w:numId w:val="0"/>
        </w:numPr>
        <w:rPr>
          <w:color w:val="002060"/>
          <w:sz w:val="20"/>
          <w:szCs w:val="20"/>
        </w:rPr>
      </w:pPr>
      <w:bookmarkStart w:id="1078" w:name="__RefHeading___Toc31819_1669366336"/>
      <w:bookmarkStart w:id="1079" w:name="_Toc214868191"/>
      <w:bookmarkStart w:id="1080" w:name="_Toc215842712"/>
      <w:bookmarkStart w:id="1081" w:name="_Toc216101425"/>
      <w:bookmarkStart w:id="1082" w:name="_Toc216360538"/>
      <w:bookmarkStart w:id="1083" w:name="_Toc216883426"/>
      <w:r w:rsidRPr="0054726E">
        <w:rPr>
          <w:color w:val="002060"/>
          <w:sz w:val="20"/>
          <w:szCs w:val="20"/>
        </w:rPr>
        <w:t>10-16. Gilet multi-poches haute visibilité</w:t>
      </w:r>
      <w:bookmarkEnd w:id="1078"/>
      <w:bookmarkEnd w:id="1079"/>
      <w:r w:rsidRPr="0054726E">
        <w:rPr>
          <w:color w:val="002060"/>
          <w:sz w:val="20"/>
          <w:szCs w:val="20"/>
        </w:rPr>
        <w:t xml:space="preserve"> opérations commerciales - unisexe</w:t>
      </w:r>
      <w:bookmarkEnd w:id="1080"/>
      <w:bookmarkEnd w:id="1081"/>
      <w:bookmarkEnd w:id="1082"/>
      <w:bookmarkEnd w:id="1083"/>
    </w:p>
    <w:p w14:paraId="1FC56680" w14:textId="77777777" w:rsidR="00E879C2" w:rsidRPr="0054726E" w:rsidRDefault="00E879C2" w:rsidP="00E879C2">
      <w:pPr>
        <w:pStyle w:val="Standard"/>
        <w:rPr>
          <w:rFonts w:ascii="Marianne" w:hAnsi="Marianne"/>
          <w:sz w:val="20"/>
          <w:szCs w:val="20"/>
          <w:shd w:val="clear" w:color="auto" w:fill="FFFF00"/>
        </w:rPr>
      </w:pPr>
    </w:p>
    <w:tbl>
      <w:tblPr>
        <w:tblW w:w="9590" w:type="dxa"/>
        <w:tblInd w:w="55" w:type="dxa"/>
        <w:tblLayout w:type="fixed"/>
        <w:tblCellMar>
          <w:left w:w="10" w:type="dxa"/>
          <w:right w:w="10" w:type="dxa"/>
        </w:tblCellMar>
        <w:tblLook w:val="04A0" w:firstRow="1" w:lastRow="0" w:firstColumn="1" w:lastColumn="0" w:noHBand="0" w:noVBand="1"/>
      </w:tblPr>
      <w:tblGrid>
        <w:gridCol w:w="5100"/>
        <w:gridCol w:w="4490"/>
      </w:tblGrid>
      <w:tr w:rsidR="00E879C2" w:rsidRPr="0054726E" w14:paraId="7966DC44" w14:textId="77777777" w:rsidTr="00B52833">
        <w:tc>
          <w:tcPr>
            <w:tcW w:w="9590" w:type="dxa"/>
            <w:gridSpan w:val="2"/>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72F9EF86" w14:textId="77777777" w:rsidR="00E879C2" w:rsidRPr="0054726E" w:rsidRDefault="00E879C2" w:rsidP="00B52833">
            <w:pPr>
              <w:pStyle w:val="TableContents"/>
              <w:jc w:val="center"/>
              <w:rPr>
                <w:b/>
                <w:bCs/>
              </w:rPr>
            </w:pPr>
            <w:r w:rsidRPr="0054726E">
              <w:rPr>
                <w:b/>
                <w:bCs/>
              </w:rPr>
              <w:t>Fiche technique-Gilet multi-poches haute visibilité-Echantillon demandé</w:t>
            </w:r>
          </w:p>
        </w:tc>
      </w:tr>
      <w:tr w:rsidR="00E879C2" w:rsidRPr="0054726E" w14:paraId="526CA388"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7A1D0ED1" w14:textId="77777777" w:rsidR="00E879C2" w:rsidRPr="0054726E" w:rsidRDefault="00E879C2" w:rsidP="00B52833">
            <w:pPr>
              <w:pStyle w:val="TableContents"/>
              <w:jc w:val="center"/>
              <w:rPr>
                <w:b/>
                <w:bCs/>
              </w:rPr>
            </w:pPr>
            <w:r w:rsidRPr="0054726E">
              <w:rPr>
                <w:b/>
                <w:bCs/>
              </w:rPr>
              <w:t>Exigences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CE5A57" w14:textId="77777777" w:rsidR="00E879C2" w:rsidRPr="0054726E" w:rsidRDefault="00E879C2" w:rsidP="00B52833">
            <w:pPr>
              <w:pStyle w:val="TableContents"/>
              <w:jc w:val="center"/>
              <w:rPr>
                <w:b/>
                <w:bCs/>
              </w:rPr>
            </w:pPr>
            <w:r w:rsidRPr="0054726E">
              <w:rPr>
                <w:b/>
                <w:bCs/>
              </w:rPr>
              <w:t>Réponse du candidat</w:t>
            </w:r>
          </w:p>
        </w:tc>
      </w:tr>
      <w:tr w:rsidR="00E879C2" w:rsidRPr="0054726E" w14:paraId="380E1CF3"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2CCA6FC6" w14:textId="77777777" w:rsidR="00E879C2" w:rsidRPr="0054726E" w:rsidRDefault="00E879C2" w:rsidP="00B52833">
            <w:pPr>
              <w:pStyle w:val="Sansinterligne"/>
              <w:tabs>
                <w:tab w:val="right" w:leader="dot" w:pos="9468"/>
              </w:tabs>
              <w:jc w:val="both"/>
              <w:rPr>
                <w:rFonts w:ascii="Marianne" w:hAnsi="Marianne"/>
                <w:sz w:val="20"/>
                <w:szCs w:val="20"/>
              </w:rPr>
            </w:pPr>
            <w:r w:rsidRPr="0054726E">
              <w:rPr>
                <w:rFonts w:ascii="Marianne" w:hAnsi="Marianne" w:cs="Arial"/>
                <w:sz w:val="20"/>
                <w:szCs w:val="20"/>
              </w:rPr>
              <w:t>Photographie(s) (joindre les photos au format .jpeg ou .pdf)</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2ED0D3" w14:textId="77777777" w:rsidR="00E879C2" w:rsidRPr="0054726E" w:rsidRDefault="00E879C2" w:rsidP="00B52833">
            <w:pPr>
              <w:pStyle w:val="TableContents"/>
            </w:pPr>
          </w:p>
        </w:tc>
      </w:tr>
      <w:tr w:rsidR="00E879C2" w:rsidRPr="0054726E" w14:paraId="51515D6A"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10795824" w14:textId="77777777" w:rsidR="00E879C2" w:rsidRPr="0054726E" w:rsidRDefault="00E879C2" w:rsidP="00B52833">
            <w:pPr>
              <w:pStyle w:val="Default"/>
              <w:rPr>
                <w:rFonts w:ascii="Marianne" w:hAnsi="Marianne"/>
                <w:sz w:val="20"/>
                <w:szCs w:val="20"/>
              </w:rPr>
            </w:pPr>
            <w:r w:rsidRPr="0054726E">
              <w:rPr>
                <w:rFonts w:ascii="Marianne" w:hAnsi="Marianne"/>
                <w:sz w:val="20"/>
                <w:szCs w:val="20"/>
              </w:rPr>
              <w:t>Une grille de taille comprenant un schéma indiquant le positionnement des mesures est joint au présent mémoire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3729F5" w14:textId="77777777" w:rsidR="00E879C2" w:rsidRPr="0054726E" w:rsidRDefault="00E879C2" w:rsidP="00B52833">
            <w:pPr>
              <w:pStyle w:val="TableContents"/>
            </w:pPr>
          </w:p>
        </w:tc>
      </w:tr>
      <w:tr w:rsidR="00A470A9" w:rsidRPr="0054726E" w14:paraId="554A849B"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3E74E37D" w14:textId="6C3454A7" w:rsidR="00A470A9" w:rsidRPr="0054726E" w:rsidRDefault="00A470A9" w:rsidP="00A470A9">
            <w:pPr>
              <w:pStyle w:val="Default"/>
              <w:rPr>
                <w:rFonts w:ascii="Marianne" w:hAnsi="Marianne"/>
                <w:sz w:val="20"/>
                <w:szCs w:val="20"/>
              </w:rPr>
            </w:pPr>
            <w:r w:rsidRPr="00A021DD">
              <w:rPr>
                <w:rFonts w:ascii="Marianne" w:hAnsi="Marianne"/>
                <w:sz w:val="20"/>
                <w:szCs w:val="20"/>
              </w:rPr>
              <w:t>Normes/exigences mises en œuvre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47F9E5" w14:textId="77777777" w:rsidR="00A470A9" w:rsidRPr="0054726E" w:rsidRDefault="00A470A9" w:rsidP="00A470A9">
            <w:pPr>
              <w:pStyle w:val="TableContents"/>
            </w:pPr>
          </w:p>
        </w:tc>
      </w:tr>
      <w:tr w:rsidR="00A470A9" w:rsidRPr="0054726E" w14:paraId="0947B31D" w14:textId="77777777" w:rsidTr="00B52833">
        <w:tc>
          <w:tcPr>
            <w:tcW w:w="9590"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9799B4D" w14:textId="77777777" w:rsidR="00A470A9" w:rsidRPr="0054726E" w:rsidRDefault="00A470A9" w:rsidP="00A470A9">
            <w:pPr>
              <w:pStyle w:val="TableContents"/>
            </w:pPr>
            <w:r w:rsidRPr="0054726E">
              <w:t>Exigences minimales requises</w:t>
            </w:r>
          </w:p>
        </w:tc>
      </w:tr>
      <w:tr w:rsidR="00A470A9" w:rsidRPr="0054726E" w14:paraId="36E77A79"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1EAF26B8" w14:textId="77777777" w:rsidR="00A470A9" w:rsidRPr="0054726E" w:rsidRDefault="00A470A9" w:rsidP="00A470A9">
            <w:pPr>
              <w:pStyle w:val="TableContents"/>
              <w:spacing w:before="120" w:line="276" w:lineRule="auto"/>
              <w:jc w:val="both"/>
              <w:textAlignment w:val="center"/>
              <w:rPr>
                <w:rFonts w:cs="Arial"/>
              </w:rPr>
            </w:pPr>
            <w:r w:rsidRPr="0054726E">
              <w:rPr>
                <w:rFonts w:cs="Arial"/>
              </w:rPr>
              <w:t>Qualité de la sérigraphie «</w:t>
            </w:r>
            <w:r w:rsidRPr="0054726E">
              <w:rPr>
                <w:rFonts w:ascii="Calibri" w:hAnsi="Calibri" w:cs="Calibri"/>
              </w:rPr>
              <w:t> </w:t>
            </w:r>
            <w:r w:rsidRPr="0054726E">
              <w:rPr>
                <w:rFonts w:cs="Arial"/>
              </w:rPr>
              <w:t>DOUANE</w:t>
            </w:r>
            <w:r w:rsidRPr="0054726E">
              <w:rPr>
                <w:rFonts w:ascii="Calibri" w:hAnsi="Calibri" w:cs="Calibri"/>
              </w:rPr>
              <w:t> </w:t>
            </w:r>
            <w:r w:rsidRPr="0054726E">
              <w:t>»</w:t>
            </w:r>
            <w:r w:rsidRPr="0054726E">
              <w:rPr>
                <w:rFonts w:cs="Arial"/>
              </w:rPr>
              <w:t xml:space="preserve"> amovible (dos et devant)</w:t>
            </w:r>
            <w:r w:rsidRPr="0054726E">
              <w:rPr>
                <w:rFonts w:ascii="Calibri" w:hAnsi="Calibri" w:cs="Calibri"/>
              </w:rPr>
              <w:t> </w:t>
            </w:r>
            <w:r w:rsidRPr="0054726E">
              <w:rPr>
                <w:rFonts w:cs="Arial"/>
              </w:rPr>
              <w:t>: r</w:t>
            </w:r>
            <w:r w:rsidRPr="0054726E">
              <w:t>é</w:t>
            </w:r>
            <w:r w:rsidRPr="0054726E">
              <w:rPr>
                <w:rFonts w:cs="Arial"/>
              </w:rPr>
              <w:t>sistance lavage et frottement</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6D29C0" w14:textId="77777777" w:rsidR="00A470A9" w:rsidRPr="0054726E" w:rsidRDefault="00A470A9" w:rsidP="00A470A9">
            <w:pPr>
              <w:pStyle w:val="TableContents"/>
              <w:rPr>
                <w:i/>
                <w:iCs/>
              </w:rPr>
            </w:pPr>
          </w:p>
        </w:tc>
      </w:tr>
      <w:tr w:rsidR="00A470A9" w:rsidRPr="0054726E" w14:paraId="677F7F2C"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695257FC"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Système de doublure améliorée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064B32" w14:textId="77777777" w:rsidR="00A470A9" w:rsidRPr="0054726E" w:rsidRDefault="00A470A9" w:rsidP="00A470A9">
            <w:pPr>
              <w:pStyle w:val="TableContents"/>
              <w:rPr>
                <w:i/>
                <w:iCs/>
              </w:rPr>
            </w:pPr>
          </w:p>
        </w:tc>
      </w:tr>
      <w:tr w:rsidR="00A470A9" w:rsidRPr="0054726E" w14:paraId="72AB5623"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213EBC2A"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Sangles d’ajustement sur les côtés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C5506D" w14:textId="77777777" w:rsidR="00A470A9" w:rsidRPr="0054726E" w:rsidRDefault="00A470A9" w:rsidP="00A470A9">
            <w:pPr>
              <w:pStyle w:val="TableContents"/>
            </w:pPr>
          </w:p>
        </w:tc>
      </w:tr>
      <w:tr w:rsidR="00A470A9" w:rsidRPr="0054726E" w14:paraId="2A4799E1"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32147653"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2 boucles réfléchissantes dos et devant</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0C207F" w14:textId="77777777" w:rsidR="00A470A9" w:rsidRPr="0054726E" w:rsidRDefault="00A470A9" w:rsidP="00A470A9">
            <w:pPr>
              <w:pStyle w:val="TableContents"/>
            </w:pPr>
          </w:p>
        </w:tc>
      </w:tr>
      <w:tr w:rsidR="00A470A9" w:rsidRPr="0054726E" w14:paraId="4EFF4B2A"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17E71C3D"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Poches (accessibilité, dimension, système de fermeture, harmonie avec le reste du vêtement) :</w:t>
            </w:r>
          </w:p>
          <w:p w14:paraId="18331F4A"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  4 poches multi-fonctions</w:t>
            </w:r>
          </w:p>
          <w:p w14:paraId="7C440629"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- 2 poches verticales zippées situées sur le devant du gilet</w:t>
            </w:r>
          </w:p>
          <w:p w14:paraId="58AD6082"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- 1 poche zippée verticale avec soufflet à l’arrière avec 2 fermetures zippées</w:t>
            </w:r>
          </w:p>
          <w:p w14:paraId="0E5C40C2"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- 1 poche intérieure pour document fermeture zippée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2D0AAD" w14:textId="77777777" w:rsidR="00A470A9" w:rsidRPr="0054726E" w:rsidRDefault="00A470A9" w:rsidP="00A470A9">
            <w:pPr>
              <w:pStyle w:val="TableContents"/>
            </w:pPr>
          </w:p>
        </w:tc>
      </w:tr>
      <w:tr w:rsidR="00A470A9" w:rsidRPr="0054726E" w14:paraId="60905725"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32F36C91"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Support velcros dos et devant</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98B624" w14:textId="77777777" w:rsidR="00A470A9" w:rsidRPr="0054726E" w:rsidRDefault="00A470A9" w:rsidP="00A470A9">
            <w:pPr>
              <w:pStyle w:val="TableContents"/>
            </w:pPr>
          </w:p>
        </w:tc>
      </w:tr>
      <w:tr w:rsidR="00A470A9" w:rsidRPr="0054726E" w14:paraId="1D538494"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1C6C1F01" w14:textId="77777777" w:rsidR="00A470A9" w:rsidRPr="0054726E" w:rsidRDefault="00A470A9" w:rsidP="00A470A9">
            <w:pPr>
              <w:pStyle w:val="Paragraphedeliste"/>
              <w:ind w:left="0"/>
              <w:rPr>
                <w:rFonts w:ascii="Marianne" w:hAnsi="Marianne"/>
                <w:sz w:val="20"/>
                <w:szCs w:val="20"/>
              </w:rPr>
            </w:pPr>
            <w:r w:rsidRPr="0054726E">
              <w:rPr>
                <w:rFonts w:ascii="Marianne" w:hAnsi="Marianne"/>
                <w:sz w:val="20"/>
                <w:szCs w:val="20"/>
              </w:rPr>
              <w:t>Fermeture centrale zippée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EE26CD" w14:textId="77777777" w:rsidR="00A470A9" w:rsidRPr="0054726E" w:rsidRDefault="00A470A9" w:rsidP="00A470A9">
            <w:pPr>
              <w:pStyle w:val="TableContents"/>
            </w:pPr>
          </w:p>
        </w:tc>
      </w:tr>
      <w:tr w:rsidR="00A470A9" w:rsidRPr="0054726E" w14:paraId="5A899ECE"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2811F038" w14:textId="77777777" w:rsidR="00A470A9" w:rsidRPr="0054726E" w:rsidRDefault="00A470A9" w:rsidP="00A470A9">
            <w:pPr>
              <w:pStyle w:val="Paragraphedeliste"/>
              <w:spacing w:before="120" w:line="276" w:lineRule="auto"/>
              <w:ind w:left="0"/>
              <w:rPr>
                <w:rFonts w:ascii="Marianne" w:hAnsi="Marianne"/>
                <w:sz w:val="20"/>
                <w:szCs w:val="20"/>
              </w:rPr>
            </w:pPr>
            <w:r w:rsidRPr="0054726E">
              <w:rPr>
                <w:rFonts w:ascii="Marianne" w:hAnsi="Marianne"/>
                <w:sz w:val="20"/>
                <w:szCs w:val="20"/>
              </w:rPr>
              <w:t xml:space="preserve">Tailles :  </w:t>
            </w:r>
            <w:r w:rsidRPr="0054726E">
              <w:rPr>
                <w:rFonts w:ascii="Marianne" w:hAnsi="Marianne"/>
                <w:kern w:val="0"/>
                <w:sz w:val="20"/>
                <w:szCs w:val="20"/>
              </w:rPr>
              <w:t>S, M et L</w:t>
            </w:r>
          </w:p>
          <w:p w14:paraId="53394EA3" w14:textId="77777777" w:rsidR="00A470A9" w:rsidRPr="0054726E" w:rsidRDefault="00A470A9" w:rsidP="00A470A9">
            <w:pPr>
              <w:pStyle w:val="Paragraphedeliste"/>
              <w:spacing w:before="120" w:line="276" w:lineRule="auto"/>
              <w:ind w:left="0"/>
              <w:rPr>
                <w:rFonts w:ascii="Marianne" w:hAnsi="Marianne"/>
                <w:kern w:val="0"/>
                <w:sz w:val="20"/>
                <w:szCs w:val="20"/>
              </w:rPr>
            </w:pPr>
            <w:r w:rsidRPr="0054726E">
              <w:rPr>
                <w:rFonts w:ascii="Marianne" w:hAnsi="Marianne"/>
                <w:kern w:val="0"/>
                <w:sz w:val="20"/>
                <w:szCs w:val="20"/>
              </w:rPr>
              <w:t>Chaque taille devra être disponible en 3 sous-tailles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8AA931" w14:textId="77777777" w:rsidR="00A470A9" w:rsidRPr="0054726E" w:rsidRDefault="00A470A9" w:rsidP="00A470A9">
            <w:pPr>
              <w:pStyle w:val="TableContents"/>
            </w:pPr>
          </w:p>
        </w:tc>
      </w:tr>
      <w:tr w:rsidR="00A470A9" w:rsidRPr="0054726E" w14:paraId="0C69FDBA" w14:textId="77777777" w:rsidTr="00B52833">
        <w:tc>
          <w:tcPr>
            <w:tcW w:w="9590"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C9E3527" w14:textId="77777777" w:rsidR="00A470A9" w:rsidRPr="0054726E" w:rsidRDefault="00A470A9" w:rsidP="00A470A9">
            <w:pPr>
              <w:pStyle w:val="TableContents"/>
            </w:pPr>
            <w:r w:rsidRPr="0054726E">
              <w:t>Qualité des matières premières et de la réalisation</w:t>
            </w:r>
          </w:p>
        </w:tc>
      </w:tr>
      <w:tr w:rsidR="00A470A9" w:rsidRPr="0054726E" w14:paraId="70EC2B6A"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5937730E" w14:textId="77777777" w:rsidR="00A470A9" w:rsidRPr="0054726E" w:rsidRDefault="00A470A9" w:rsidP="00A470A9">
            <w:pPr>
              <w:pStyle w:val="TableContents"/>
            </w:pPr>
            <w:r w:rsidRPr="0054726E">
              <w:t>Stabilité dimensionnelle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45B98D" w14:textId="77777777" w:rsidR="00A470A9" w:rsidRPr="0054726E" w:rsidRDefault="00A470A9" w:rsidP="00A470A9">
            <w:pPr>
              <w:pStyle w:val="TableContents"/>
            </w:pPr>
          </w:p>
        </w:tc>
      </w:tr>
      <w:tr w:rsidR="00A470A9" w:rsidRPr="0054726E" w14:paraId="210B3F58"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2F4A6F81" w14:textId="77777777" w:rsidR="00A470A9" w:rsidRPr="0054726E" w:rsidRDefault="00A470A9" w:rsidP="00A470A9">
            <w:pPr>
              <w:pStyle w:val="TableContents"/>
            </w:pPr>
            <w:r w:rsidRPr="0054726E">
              <w:t>Qualité des produits semi-finis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A47437" w14:textId="77777777" w:rsidR="00A470A9" w:rsidRPr="0054726E" w:rsidRDefault="00A470A9" w:rsidP="00A470A9">
            <w:pPr>
              <w:pStyle w:val="TableContents"/>
            </w:pPr>
          </w:p>
        </w:tc>
      </w:tr>
      <w:tr w:rsidR="00A470A9" w:rsidRPr="0054726E" w14:paraId="033A303C"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4789D2E2" w14:textId="77777777" w:rsidR="00A470A9" w:rsidRPr="0054726E" w:rsidRDefault="00A470A9" w:rsidP="00A470A9">
            <w:pPr>
              <w:pStyle w:val="TableContents"/>
            </w:pPr>
            <w:r w:rsidRPr="0054726E">
              <w:t>Qualité des montages et des coutures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6BFF9F" w14:textId="77777777" w:rsidR="00A470A9" w:rsidRPr="0054726E" w:rsidRDefault="00A470A9" w:rsidP="00A470A9">
            <w:pPr>
              <w:pStyle w:val="TableContents"/>
            </w:pPr>
          </w:p>
        </w:tc>
      </w:tr>
      <w:tr w:rsidR="00A470A9" w:rsidRPr="0054726E" w14:paraId="0B6FDE05"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6A592D7C" w14:textId="77777777" w:rsidR="00A470A9" w:rsidRPr="0054726E" w:rsidRDefault="00A470A9" w:rsidP="00A470A9">
            <w:pPr>
              <w:pStyle w:val="TableContents"/>
            </w:pPr>
            <w:r w:rsidRPr="0054726E">
              <w:t>Résistance à l'usure de l’inscription DOUANE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32D705" w14:textId="77777777" w:rsidR="00A470A9" w:rsidRPr="0054726E" w:rsidRDefault="00A470A9" w:rsidP="00A470A9">
            <w:pPr>
              <w:pStyle w:val="TableContents"/>
            </w:pPr>
          </w:p>
        </w:tc>
      </w:tr>
      <w:tr w:rsidR="00A470A9" w:rsidRPr="0054726E" w14:paraId="25CA5CB3"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5DA51B6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18A04D" w14:textId="77777777" w:rsidR="00A470A9" w:rsidRPr="0054726E" w:rsidRDefault="00A470A9" w:rsidP="00A470A9">
            <w:pPr>
              <w:pStyle w:val="TableContents"/>
            </w:pPr>
          </w:p>
        </w:tc>
      </w:tr>
      <w:tr w:rsidR="002665B1" w:rsidRPr="0054726E" w14:paraId="0116B3FB" w14:textId="77777777" w:rsidTr="00587844">
        <w:tc>
          <w:tcPr>
            <w:tcW w:w="51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48C004" w14:textId="134B8629" w:rsidR="002665B1" w:rsidRPr="0054726E" w:rsidRDefault="002665B1" w:rsidP="002665B1">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FB346B" w14:textId="77777777" w:rsidR="002665B1" w:rsidRPr="0054726E" w:rsidRDefault="002665B1" w:rsidP="002665B1">
            <w:pPr>
              <w:pStyle w:val="TableContents"/>
            </w:pPr>
          </w:p>
        </w:tc>
      </w:tr>
      <w:tr w:rsidR="002665B1" w:rsidRPr="0054726E" w14:paraId="11C2B043" w14:textId="77777777" w:rsidTr="00B52833">
        <w:tc>
          <w:tcPr>
            <w:tcW w:w="9590"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F5317BE" w14:textId="77777777" w:rsidR="002665B1" w:rsidRPr="0054726E" w:rsidRDefault="002665B1" w:rsidP="002665B1">
            <w:pPr>
              <w:pStyle w:val="TableContents"/>
            </w:pPr>
            <w:r w:rsidRPr="0054726E">
              <w:t>Confort et adaptation aux conditions d'utilisation</w:t>
            </w:r>
          </w:p>
        </w:tc>
      </w:tr>
      <w:tr w:rsidR="002665B1" w:rsidRPr="0054726E" w14:paraId="59804F7B"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74F0C4D1"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l’agent</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BB74E5" w14:textId="77777777" w:rsidR="002665B1" w:rsidRPr="0054726E" w:rsidRDefault="002665B1" w:rsidP="002665B1">
            <w:pPr>
              <w:pStyle w:val="TableContents"/>
            </w:pPr>
          </w:p>
        </w:tc>
      </w:tr>
      <w:tr w:rsidR="002665B1" w:rsidRPr="0054726E" w14:paraId="6ACEE7F8" w14:textId="77777777" w:rsidTr="00B52833">
        <w:tc>
          <w:tcPr>
            <w:tcW w:w="5100" w:type="dxa"/>
            <w:tcBorders>
              <w:left w:val="single" w:sz="2" w:space="0" w:color="000000"/>
              <w:bottom w:val="single" w:sz="2" w:space="0" w:color="000000"/>
            </w:tcBorders>
            <w:shd w:val="clear" w:color="auto" w:fill="auto"/>
            <w:tcMar>
              <w:top w:w="55" w:type="dxa"/>
              <w:left w:w="55" w:type="dxa"/>
              <w:bottom w:w="55" w:type="dxa"/>
              <w:right w:w="55" w:type="dxa"/>
            </w:tcMar>
          </w:tcPr>
          <w:p w14:paraId="2A75F6CE" w14:textId="77777777" w:rsidR="002665B1" w:rsidRPr="0054726E" w:rsidRDefault="002665B1" w:rsidP="002665B1">
            <w:pPr>
              <w:pStyle w:val="TableContents"/>
            </w:pPr>
            <w:r w:rsidRPr="0054726E">
              <w:t>Aisance dans les mouvements</w:t>
            </w:r>
          </w:p>
        </w:tc>
        <w:tc>
          <w:tcPr>
            <w:tcW w:w="44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89FD81" w14:textId="77777777" w:rsidR="002665B1" w:rsidRPr="0054726E" w:rsidRDefault="002665B1" w:rsidP="002665B1">
            <w:pPr>
              <w:pStyle w:val="TableContents"/>
            </w:pPr>
          </w:p>
        </w:tc>
      </w:tr>
      <w:tr w:rsidR="002665B1" w:rsidRPr="0054726E" w14:paraId="650490EC" w14:textId="77777777" w:rsidTr="00B52833">
        <w:tc>
          <w:tcPr>
            <w:tcW w:w="9590" w:type="dxa"/>
            <w:gridSpan w:val="2"/>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EA61872" w14:textId="77777777" w:rsidR="002665B1" w:rsidRPr="0054726E" w:rsidRDefault="002665B1" w:rsidP="002665B1">
            <w:pPr>
              <w:pStyle w:val="TableContents"/>
              <w:rPr>
                <w:b/>
                <w:bCs/>
              </w:rPr>
            </w:pPr>
            <w:r w:rsidRPr="0054726E">
              <w:rPr>
                <w:b/>
                <w:bCs/>
              </w:rPr>
              <w:t>Analyses laboratoires</w:t>
            </w:r>
          </w:p>
        </w:tc>
      </w:tr>
      <w:tr w:rsidR="002665B1" w:rsidRPr="0054726E" w14:paraId="01ACEB86" w14:textId="77777777" w:rsidTr="00B52833">
        <w:tc>
          <w:tcPr>
            <w:tcW w:w="5100" w:type="dxa"/>
            <w:tcBorders>
              <w:left w:val="single" w:sz="2" w:space="0" w:color="000000"/>
              <w:bottom w:val="single" w:sz="2" w:space="0" w:color="000000"/>
            </w:tcBorders>
            <w:shd w:val="clear" w:color="auto" w:fill="EEEEEE"/>
            <w:tcMar>
              <w:top w:w="55" w:type="dxa"/>
              <w:left w:w="55" w:type="dxa"/>
              <w:bottom w:w="55" w:type="dxa"/>
              <w:right w:w="55" w:type="dxa"/>
            </w:tcMar>
          </w:tcPr>
          <w:p w14:paraId="7B38A0D2" w14:textId="34A83BE9" w:rsidR="002665B1" w:rsidRPr="0054726E" w:rsidRDefault="002665B1" w:rsidP="002665B1">
            <w:pPr>
              <w:pStyle w:val="TableContents"/>
            </w:pPr>
            <w:r w:rsidRPr="0054726E">
              <w:t>Haute visibilité jaune (EN ISO 2047</w:t>
            </w:r>
            <w:r w:rsidR="00F054B0">
              <w:t>1</w:t>
            </w:r>
            <w:r w:rsidRPr="0054726E">
              <w:t>)</w:t>
            </w:r>
          </w:p>
        </w:tc>
        <w:tc>
          <w:tcPr>
            <w:tcW w:w="449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467E987E" w14:textId="77777777" w:rsidR="002665B1" w:rsidRPr="0054726E" w:rsidRDefault="002665B1" w:rsidP="002665B1">
            <w:pPr>
              <w:pStyle w:val="TableContents"/>
              <w:rPr>
                <w:i/>
                <w:iCs/>
              </w:rPr>
            </w:pPr>
            <w:r w:rsidRPr="0054726E">
              <w:rPr>
                <w:i/>
                <w:iCs/>
              </w:rPr>
              <w:t>Résultats test d’un laboratoire agréé</w:t>
            </w:r>
          </w:p>
        </w:tc>
      </w:tr>
      <w:tr w:rsidR="002665B1" w:rsidRPr="0054726E" w14:paraId="3F15E6C5" w14:textId="77777777" w:rsidTr="00B52833">
        <w:tc>
          <w:tcPr>
            <w:tcW w:w="5100" w:type="dxa"/>
            <w:tcBorders>
              <w:left w:val="single" w:sz="2" w:space="0" w:color="000000"/>
              <w:bottom w:val="single" w:sz="2" w:space="0" w:color="000000"/>
            </w:tcBorders>
            <w:shd w:val="clear" w:color="auto" w:fill="EEEEEE"/>
            <w:tcMar>
              <w:top w:w="55" w:type="dxa"/>
              <w:left w:w="55" w:type="dxa"/>
              <w:bottom w:w="55" w:type="dxa"/>
              <w:right w:w="55" w:type="dxa"/>
            </w:tcMar>
          </w:tcPr>
          <w:p w14:paraId="61D42DAC"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Résistance à l’arrachement</w:t>
            </w:r>
          </w:p>
        </w:tc>
        <w:tc>
          <w:tcPr>
            <w:tcW w:w="4490"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23E90FF5" w14:textId="77777777" w:rsidR="002665B1" w:rsidRPr="0054726E" w:rsidRDefault="002665B1" w:rsidP="002665B1">
            <w:pPr>
              <w:pStyle w:val="TableContents"/>
              <w:rPr>
                <w:i/>
                <w:iCs/>
              </w:rPr>
            </w:pPr>
            <w:r w:rsidRPr="0054726E">
              <w:rPr>
                <w:i/>
                <w:iCs/>
              </w:rPr>
              <w:t>Résultats test d’un laboratoire agréé</w:t>
            </w:r>
          </w:p>
        </w:tc>
      </w:tr>
    </w:tbl>
    <w:p w14:paraId="4642F952" w14:textId="77777777" w:rsidR="00E879C2" w:rsidRPr="0054726E" w:rsidRDefault="00E879C2" w:rsidP="00E879C2">
      <w:pPr>
        <w:pStyle w:val="Textbody"/>
        <w:tabs>
          <w:tab w:val="right" w:leader="dot" w:pos="9468"/>
        </w:tabs>
        <w:rPr>
          <w:rFonts w:ascii="Marianne" w:hAnsi="Marianne"/>
          <w:sz w:val="20"/>
          <w:szCs w:val="20"/>
        </w:rPr>
      </w:pPr>
    </w:p>
    <w:p w14:paraId="12638BE5" w14:textId="77777777" w:rsidR="00E879C2" w:rsidRPr="0054726E" w:rsidRDefault="00E879C2" w:rsidP="00E879C2">
      <w:pPr>
        <w:pStyle w:val="Standard"/>
        <w:tabs>
          <w:tab w:val="right" w:leader="dot" w:pos="9468"/>
        </w:tabs>
        <w:rPr>
          <w:rFonts w:ascii="Marianne" w:eastAsia="Calibri" w:hAnsi="Marianne"/>
          <w:color w:val="00000A"/>
          <w:sz w:val="20"/>
          <w:szCs w:val="20"/>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E879C2" w:rsidRPr="0054726E" w14:paraId="1812EEE0" w14:textId="77777777" w:rsidTr="00B52833">
        <w:tc>
          <w:tcPr>
            <w:tcW w:w="9638" w:type="dxa"/>
            <w:gridSpan w:val="3"/>
            <w:tcBorders>
              <w:top w:val="single" w:sz="4" w:space="0" w:color="000000"/>
              <w:left w:val="single" w:sz="4" w:space="0" w:color="000000"/>
              <w:bottom w:val="single" w:sz="4" w:space="0" w:color="000000"/>
              <w:right w:val="single" w:sz="4" w:space="0" w:color="000000"/>
            </w:tcBorders>
            <w:shd w:val="clear" w:color="auto" w:fill="808080"/>
            <w:tcMar>
              <w:top w:w="55" w:type="dxa"/>
              <w:left w:w="55" w:type="dxa"/>
              <w:bottom w:w="55" w:type="dxa"/>
              <w:right w:w="55" w:type="dxa"/>
            </w:tcMar>
          </w:tcPr>
          <w:p w14:paraId="0FFA8026" w14:textId="77777777" w:rsidR="00E879C2" w:rsidRPr="0054726E" w:rsidRDefault="00E879C2" w:rsidP="00B52833">
            <w:pPr>
              <w:pStyle w:val="TableContents"/>
              <w:jc w:val="center"/>
            </w:pPr>
            <w:r w:rsidRPr="0054726E">
              <w:t>Quantité et qualité des échantillons demandés</w:t>
            </w:r>
          </w:p>
        </w:tc>
      </w:tr>
      <w:tr w:rsidR="00E879C2" w:rsidRPr="0054726E" w14:paraId="3F6D25B6" w14:textId="77777777" w:rsidTr="00B52833">
        <w:tc>
          <w:tcPr>
            <w:tcW w:w="3212" w:type="dxa"/>
            <w:tcBorders>
              <w:left w:val="single" w:sz="4" w:space="0" w:color="000000"/>
              <w:bottom w:val="single" w:sz="4" w:space="0" w:color="000000"/>
            </w:tcBorders>
            <w:shd w:val="clear" w:color="auto" w:fill="DDDDDD"/>
            <w:tcMar>
              <w:top w:w="55" w:type="dxa"/>
              <w:left w:w="55" w:type="dxa"/>
              <w:bottom w:w="55" w:type="dxa"/>
              <w:right w:w="55" w:type="dxa"/>
            </w:tcMar>
          </w:tcPr>
          <w:p w14:paraId="2962BC47" w14:textId="77777777" w:rsidR="00E879C2" w:rsidRPr="0054726E" w:rsidRDefault="00E879C2" w:rsidP="00B52833">
            <w:pPr>
              <w:pStyle w:val="TableContents"/>
              <w:jc w:val="center"/>
            </w:pPr>
            <w:r w:rsidRPr="0054726E">
              <w:t>Modèle</w:t>
            </w:r>
          </w:p>
        </w:tc>
        <w:tc>
          <w:tcPr>
            <w:tcW w:w="3213" w:type="dxa"/>
            <w:tcBorders>
              <w:left w:val="single" w:sz="4" w:space="0" w:color="000000"/>
              <w:bottom w:val="single" w:sz="4" w:space="0" w:color="000000"/>
            </w:tcBorders>
            <w:shd w:val="clear" w:color="auto" w:fill="DDDDDD"/>
            <w:tcMar>
              <w:top w:w="55" w:type="dxa"/>
              <w:left w:w="55" w:type="dxa"/>
              <w:bottom w:w="55" w:type="dxa"/>
              <w:right w:w="55" w:type="dxa"/>
            </w:tcMar>
          </w:tcPr>
          <w:p w14:paraId="4BDDAC69" w14:textId="77777777" w:rsidR="00E879C2" w:rsidRPr="0054726E" w:rsidRDefault="00E879C2" w:rsidP="00B52833">
            <w:pPr>
              <w:pStyle w:val="TableContents"/>
              <w:jc w:val="center"/>
            </w:pPr>
            <w:r w:rsidRPr="0054726E">
              <w:t>Tailles</w:t>
            </w:r>
          </w:p>
        </w:tc>
        <w:tc>
          <w:tcPr>
            <w:tcW w:w="3213" w:type="dxa"/>
            <w:tcBorders>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122C0FF7" w14:textId="77777777" w:rsidR="00E879C2" w:rsidRPr="0054726E" w:rsidRDefault="00E879C2" w:rsidP="00B52833">
            <w:pPr>
              <w:pStyle w:val="TableContents"/>
              <w:jc w:val="center"/>
            </w:pPr>
            <w:r w:rsidRPr="0054726E">
              <w:t>Nombres  d’échantillons</w:t>
            </w:r>
          </w:p>
        </w:tc>
      </w:tr>
      <w:tr w:rsidR="00E879C2" w:rsidRPr="0054726E" w14:paraId="1FDC9CD4" w14:textId="77777777" w:rsidTr="00B52833">
        <w:trPr>
          <w:trHeight w:val="413"/>
        </w:trPr>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594C8CAF" w14:textId="77777777" w:rsidR="00E879C2" w:rsidRPr="0054726E" w:rsidRDefault="00E879C2" w:rsidP="00B52833">
            <w:pPr>
              <w:pStyle w:val="TableContents"/>
            </w:pPr>
            <w:r w:rsidRPr="0054726E">
              <w:t>Unisexe</w:t>
            </w:r>
          </w:p>
        </w:tc>
        <w:tc>
          <w:tcPr>
            <w:tcW w:w="3213" w:type="dxa"/>
            <w:tcBorders>
              <w:left w:val="single" w:sz="4" w:space="0" w:color="000000"/>
              <w:bottom w:val="single" w:sz="4" w:space="0" w:color="000000"/>
            </w:tcBorders>
            <w:shd w:val="clear" w:color="auto" w:fill="auto"/>
            <w:tcMar>
              <w:top w:w="55" w:type="dxa"/>
              <w:left w:w="55" w:type="dxa"/>
              <w:bottom w:w="55" w:type="dxa"/>
              <w:right w:w="55" w:type="dxa"/>
            </w:tcMar>
          </w:tcPr>
          <w:p w14:paraId="68BE000C" w14:textId="77777777" w:rsidR="00E879C2" w:rsidRPr="0054726E" w:rsidRDefault="00E879C2" w:rsidP="00B52833">
            <w:pPr>
              <w:pStyle w:val="TableContents"/>
            </w:pPr>
            <w:r w:rsidRPr="0054726E">
              <w:t>M</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14AA78" w14:textId="20A78B35" w:rsidR="00E879C2" w:rsidRPr="0054726E" w:rsidRDefault="00F054B0" w:rsidP="00B52833">
            <w:pPr>
              <w:pStyle w:val="TableContents"/>
            </w:pPr>
            <w:r>
              <w:t>6</w:t>
            </w:r>
          </w:p>
        </w:tc>
      </w:tr>
      <w:tr w:rsidR="00E879C2" w:rsidRPr="0054726E" w14:paraId="4EF90BC2" w14:textId="77777777" w:rsidTr="00B52833">
        <w:tc>
          <w:tcPr>
            <w:tcW w:w="3212" w:type="dxa"/>
            <w:tcBorders>
              <w:left w:val="single" w:sz="4" w:space="0" w:color="000000"/>
              <w:bottom w:val="single" w:sz="4" w:space="0" w:color="000000"/>
            </w:tcBorders>
            <w:shd w:val="clear" w:color="auto" w:fill="auto"/>
            <w:tcMar>
              <w:top w:w="55" w:type="dxa"/>
              <w:left w:w="55" w:type="dxa"/>
              <w:bottom w:w="55" w:type="dxa"/>
              <w:right w:w="55" w:type="dxa"/>
            </w:tcMar>
          </w:tcPr>
          <w:p w14:paraId="6D7945AF" w14:textId="77777777" w:rsidR="00E879C2" w:rsidRPr="0054726E" w:rsidRDefault="00E879C2" w:rsidP="00B52833">
            <w:pPr>
              <w:pStyle w:val="TableContents"/>
            </w:pPr>
            <w:r w:rsidRPr="0054726E">
              <w:t>Unisexe</w:t>
            </w:r>
          </w:p>
        </w:tc>
        <w:tc>
          <w:tcPr>
            <w:tcW w:w="3213" w:type="dxa"/>
            <w:tcBorders>
              <w:left w:val="single" w:sz="4" w:space="0" w:color="000000"/>
              <w:bottom w:val="single" w:sz="4" w:space="0" w:color="000000"/>
            </w:tcBorders>
            <w:shd w:val="clear" w:color="auto" w:fill="auto"/>
            <w:tcMar>
              <w:top w:w="55" w:type="dxa"/>
              <w:left w:w="55" w:type="dxa"/>
              <w:bottom w:w="55" w:type="dxa"/>
              <w:right w:w="55" w:type="dxa"/>
            </w:tcMar>
          </w:tcPr>
          <w:p w14:paraId="60732E27" w14:textId="77777777" w:rsidR="00E879C2" w:rsidRPr="0054726E" w:rsidRDefault="00E879C2" w:rsidP="00B52833">
            <w:pPr>
              <w:pStyle w:val="TableContents"/>
            </w:pPr>
            <w:r w:rsidRPr="0054726E">
              <w:t>L</w:t>
            </w: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BE7771" w14:textId="0EEEAECB" w:rsidR="00E879C2" w:rsidRPr="0054726E" w:rsidRDefault="00F054B0" w:rsidP="00B52833">
            <w:pPr>
              <w:pStyle w:val="TableContents"/>
            </w:pPr>
            <w:r>
              <w:t>6</w:t>
            </w:r>
          </w:p>
        </w:tc>
      </w:tr>
    </w:tbl>
    <w:p w14:paraId="4344E5EC" w14:textId="77777777" w:rsidR="00E879C2" w:rsidRPr="0054726E" w:rsidRDefault="00E879C2" w:rsidP="00E879C2">
      <w:pPr>
        <w:pStyle w:val="Standard"/>
        <w:rPr>
          <w:rFonts w:ascii="Marianne" w:hAnsi="Marianne"/>
          <w:sz w:val="20"/>
          <w:szCs w:val="20"/>
          <w:shd w:val="clear" w:color="auto" w:fill="FFFF00"/>
        </w:rPr>
      </w:pPr>
    </w:p>
    <w:p w14:paraId="45355D69" w14:textId="77777777" w:rsidR="00E879C2" w:rsidRPr="0054726E" w:rsidRDefault="00E879C2" w:rsidP="00E879C2">
      <w:pPr>
        <w:pStyle w:val="Standard"/>
        <w:rPr>
          <w:rFonts w:ascii="Marianne" w:hAnsi="Marianne"/>
          <w:sz w:val="20"/>
          <w:szCs w:val="20"/>
          <w:shd w:val="clear" w:color="auto" w:fill="FFFF00"/>
        </w:rPr>
      </w:pPr>
    </w:p>
    <w:p w14:paraId="2B4D5458" w14:textId="77777777" w:rsidR="00E879C2" w:rsidRPr="0054726E" w:rsidRDefault="00E879C2" w:rsidP="00E879C2">
      <w:pPr>
        <w:pStyle w:val="Titre3"/>
        <w:numPr>
          <w:ilvl w:val="0"/>
          <w:numId w:val="0"/>
        </w:numPr>
        <w:rPr>
          <w:color w:val="002060"/>
          <w:sz w:val="20"/>
          <w:szCs w:val="20"/>
        </w:rPr>
      </w:pPr>
      <w:bookmarkStart w:id="1084" w:name="__RefHeading___Toc31821_1669366336"/>
      <w:bookmarkStart w:id="1085" w:name="_Toc214868192"/>
      <w:bookmarkStart w:id="1086" w:name="_Toc215842713"/>
      <w:bookmarkStart w:id="1087" w:name="_Toc216101426"/>
      <w:bookmarkStart w:id="1088" w:name="_Toc216360539"/>
      <w:bookmarkStart w:id="1089" w:name="_Toc216883427"/>
      <w:r w:rsidRPr="0054726E">
        <w:rPr>
          <w:color w:val="002060"/>
          <w:sz w:val="20"/>
          <w:szCs w:val="20"/>
        </w:rPr>
        <w:t>10-17. Guêtres de débroussaillage</w:t>
      </w:r>
      <w:bookmarkEnd w:id="1084"/>
      <w:bookmarkEnd w:id="1085"/>
      <w:r w:rsidRPr="0054726E">
        <w:rPr>
          <w:color w:val="002060"/>
          <w:sz w:val="20"/>
          <w:szCs w:val="20"/>
        </w:rPr>
        <w:t xml:space="preserve"> opérations commerciales - unisexe</w:t>
      </w:r>
      <w:bookmarkEnd w:id="1086"/>
      <w:bookmarkEnd w:id="1087"/>
      <w:bookmarkEnd w:id="1088"/>
      <w:bookmarkEnd w:id="1089"/>
    </w:p>
    <w:p w14:paraId="50A98D95" w14:textId="77777777" w:rsidR="00E879C2" w:rsidRPr="0054726E" w:rsidRDefault="00E879C2" w:rsidP="00E879C2">
      <w:pPr>
        <w:pStyle w:val="Contents1"/>
        <w:rPr>
          <w:rFonts w:ascii="Marianne" w:hAnsi="Marianne"/>
          <w:color w:val="002060"/>
          <w:sz w:val="20"/>
          <w:szCs w:val="20"/>
          <w:u w:val="single" w:color="FF0000"/>
          <w:shd w:val="clear" w:color="auto" w:fill="FFFF0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64479B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3A9704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6F778E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FEC80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4CD79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BAFF5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E6D0F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7ECA99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pantalon de service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33EA4A" w14:textId="77777777" w:rsidR="00E879C2" w:rsidRPr="0054726E" w:rsidRDefault="00E879C2" w:rsidP="00B52833">
            <w:pPr>
              <w:pStyle w:val="Sansinterligne"/>
              <w:rPr>
                <w:rFonts w:ascii="Marianne" w:hAnsi="Marianne"/>
                <w:sz w:val="20"/>
                <w:szCs w:val="20"/>
              </w:rPr>
            </w:pPr>
          </w:p>
        </w:tc>
      </w:tr>
      <w:tr w:rsidR="00E879C2" w:rsidRPr="0054726E" w14:paraId="40DB281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861307C"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version unisexe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8DC56A" w14:textId="77777777" w:rsidR="00E879C2" w:rsidRPr="0054726E" w:rsidRDefault="00E879C2" w:rsidP="00B52833">
            <w:pPr>
              <w:pStyle w:val="Sansinterligne"/>
              <w:rPr>
                <w:rFonts w:ascii="Marianne" w:hAnsi="Marianne"/>
                <w:i/>
                <w:iCs/>
                <w:sz w:val="20"/>
                <w:szCs w:val="20"/>
              </w:rPr>
            </w:pPr>
          </w:p>
        </w:tc>
      </w:tr>
      <w:tr w:rsidR="00E879C2" w:rsidRPr="0054726E" w14:paraId="7416919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29E8148"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D26919" w14:textId="77777777" w:rsidR="00E879C2" w:rsidRPr="0054726E" w:rsidRDefault="00E879C2" w:rsidP="00B52833">
            <w:pPr>
              <w:pStyle w:val="Sansinterligne"/>
              <w:rPr>
                <w:rFonts w:ascii="Marianne" w:hAnsi="Marianne"/>
                <w:i/>
                <w:iCs/>
                <w:sz w:val="20"/>
                <w:szCs w:val="20"/>
              </w:rPr>
            </w:pPr>
          </w:p>
        </w:tc>
      </w:tr>
      <w:tr w:rsidR="00A470A9" w:rsidRPr="0054726E" w14:paraId="62C996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FA7F52" w14:textId="54EF4A04"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F34C78" w14:textId="77777777" w:rsidR="00A470A9" w:rsidRPr="0054726E" w:rsidRDefault="00A470A9" w:rsidP="00A470A9">
            <w:pPr>
              <w:pStyle w:val="Sansinterligne"/>
              <w:rPr>
                <w:rFonts w:ascii="Marianne" w:hAnsi="Marianne"/>
                <w:i/>
                <w:iCs/>
                <w:sz w:val="20"/>
                <w:szCs w:val="20"/>
              </w:rPr>
            </w:pPr>
          </w:p>
        </w:tc>
      </w:tr>
      <w:tr w:rsidR="00A470A9" w:rsidRPr="0054726E" w14:paraId="1226080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0DB24F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2669004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0F98E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6A19B4" w14:textId="77777777" w:rsidR="00A470A9" w:rsidRPr="0054726E" w:rsidRDefault="00A470A9" w:rsidP="00A470A9">
            <w:pPr>
              <w:pStyle w:val="Sansinterligne"/>
              <w:rPr>
                <w:rFonts w:ascii="Marianne" w:hAnsi="Marianne"/>
                <w:i/>
                <w:iCs/>
                <w:sz w:val="20"/>
                <w:szCs w:val="20"/>
              </w:rPr>
            </w:pPr>
          </w:p>
        </w:tc>
      </w:tr>
      <w:tr w:rsidR="00A470A9" w:rsidRPr="0054726E" w14:paraId="5AF96D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3CA79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F6391A" w14:textId="77777777" w:rsidR="00A470A9" w:rsidRPr="0054726E" w:rsidRDefault="00A470A9" w:rsidP="00A470A9">
            <w:pPr>
              <w:pStyle w:val="Sansinterligne"/>
              <w:rPr>
                <w:rFonts w:ascii="Marianne" w:hAnsi="Marianne"/>
                <w:i/>
                <w:iCs/>
                <w:sz w:val="20"/>
                <w:szCs w:val="20"/>
              </w:rPr>
            </w:pPr>
          </w:p>
        </w:tc>
      </w:tr>
      <w:tr w:rsidR="00A470A9" w:rsidRPr="0054726E" w14:paraId="286D97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F7B15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5A2C99" w14:textId="77777777" w:rsidR="00A470A9" w:rsidRPr="0054726E" w:rsidRDefault="00A470A9" w:rsidP="00A470A9">
            <w:pPr>
              <w:pStyle w:val="Sansinterligne"/>
              <w:rPr>
                <w:rFonts w:ascii="Marianne" w:hAnsi="Marianne"/>
                <w:i/>
                <w:iCs/>
                <w:sz w:val="20"/>
                <w:szCs w:val="20"/>
              </w:rPr>
            </w:pPr>
          </w:p>
        </w:tc>
      </w:tr>
      <w:tr w:rsidR="00A470A9" w:rsidRPr="0054726E" w14:paraId="799F26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5D439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l’usure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F5BEA3" w14:textId="77777777" w:rsidR="00A470A9" w:rsidRPr="0054726E" w:rsidRDefault="00A470A9" w:rsidP="00A470A9">
            <w:pPr>
              <w:pStyle w:val="Sansinterligne"/>
              <w:rPr>
                <w:rFonts w:ascii="Marianne" w:hAnsi="Marianne"/>
                <w:sz w:val="20"/>
                <w:szCs w:val="20"/>
              </w:rPr>
            </w:pPr>
          </w:p>
        </w:tc>
      </w:tr>
      <w:tr w:rsidR="00A470A9" w:rsidRPr="0054726E" w14:paraId="220983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85270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déchirure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364BDF" w14:textId="77777777" w:rsidR="00A470A9" w:rsidRPr="0054726E" w:rsidRDefault="00A470A9" w:rsidP="00A470A9">
            <w:pPr>
              <w:pStyle w:val="Sansinterligne"/>
              <w:rPr>
                <w:rFonts w:ascii="Marianne" w:hAnsi="Marianne"/>
                <w:i/>
                <w:iCs/>
                <w:sz w:val="20"/>
                <w:szCs w:val="20"/>
              </w:rPr>
            </w:pPr>
          </w:p>
        </w:tc>
      </w:tr>
      <w:tr w:rsidR="00A470A9" w:rsidRPr="0054726E" w14:paraId="365E4D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FA350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D14C05" w14:textId="77777777" w:rsidR="00A470A9" w:rsidRPr="0054726E" w:rsidRDefault="00A470A9" w:rsidP="00A470A9">
            <w:pPr>
              <w:pStyle w:val="Sansinterligne"/>
              <w:rPr>
                <w:rFonts w:ascii="Marianne" w:hAnsi="Marianne"/>
                <w:i/>
                <w:iCs/>
                <w:sz w:val="20"/>
                <w:szCs w:val="20"/>
              </w:rPr>
            </w:pPr>
          </w:p>
        </w:tc>
      </w:tr>
      <w:tr w:rsidR="00A470A9" w:rsidRPr="0054726E" w14:paraId="1E6947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BE175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92C3AB" w14:textId="77777777" w:rsidR="00A470A9" w:rsidRPr="0054726E" w:rsidRDefault="00A470A9" w:rsidP="00A470A9">
            <w:pPr>
              <w:pStyle w:val="Sansinterligne"/>
              <w:rPr>
                <w:rFonts w:ascii="Marianne" w:hAnsi="Marianne"/>
                <w:i/>
                <w:iCs/>
                <w:sz w:val="20"/>
                <w:szCs w:val="20"/>
              </w:rPr>
            </w:pPr>
          </w:p>
        </w:tc>
      </w:tr>
      <w:tr w:rsidR="00A470A9" w:rsidRPr="0054726E" w14:paraId="4830F5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DB2FF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Être imperméable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CC8C59" w14:textId="77777777" w:rsidR="00A470A9" w:rsidRPr="0054726E" w:rsidRDefault="00A470A9" w:rsidP="00A470A9">
            <w:pPr>
              <w:pStyle w:val="Sansinterligne"/>
              <w:rPr>
                <w:rFonts w:ascii="Marianne" w:hAnsi="Marianne"/>
                <w:sz w:val="20"/>
                <w:szCs w:val="20"/>
              </w:rPr>
            </w:pPr>
          </w:p>
        </w:tc>
      </w:tr>
      <w:tr w:rsidR="002665B1" w:rsidRPr="0054726E" w14:paraId="1E83D2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F94A01" w14:textId="611863DA"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98E486" w14:textId="77777777" w:rsidR="002665B1" w:rsidRPr="0054726E" w:rsidRDefault="002665B1" w:rsidP="002665B1">
            <w:pPr>
              <w:pStyle w:val="Sansinterligne"/>
              <w:rPr>
                <w:rFonts w:ascii="Marianne" w:hAnsi="Marianne"/>
                <w:sz w:val="20"/>
                <w:szCs w:val="20"/>
              </w:rPr>
            </w:pPr>
          </w:p>
        </w:tc>
      </w:tr>
      <w:tr w:rsidR="002665B1" w:rsidRPr="0054726E" w14:paraId="4D30540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9542C33"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6292A79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137C09"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8A3EA9" w14:textId="77777777" w:rsidR="002665B1" w:rsidRPr="0054726E" w:rsidRDefault="002665B1" w:rsidP="002665B1">
            <w:pPr>
              <w:pStyle w:val="Sansinterligne"/>
              <w:rPr>
                <w:rFonts w:ascii="Marianne" w:hAnsi="Marianne"/>
                <w:i/>
                <w:iCs/>
                <w:sz w:val="20"/>
                <w:szCs w:val="20"/>
              </w:rPr>
            </w:pPr>
          </w:p>
        </w:tc>
      </w:tr>
      <w:tr w:rsidR="002665B1" w:rsidRPr="0054726E" w14:paraId="6A510C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F354A84"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Protection contre débris volants et végétation basse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7875EF" w14:textId="77777777" w:rsidR="002665B1" w:rsidRPr="0054726E" w:rsidRDefault="002665B1" w:rsidP="002665B1">
            <w:pPr>
              <w:pStyle w:val="Sansinterligne"/>
              <w:rPr>
                <w:rFonts w:ascii="Marianne" w:hAnsi="Marianne"/>
                <w:i/>
                <w:iCs/>
                <w:sz w:val="20"/>
                <w:szCs w:val="20"/>
              </w:rPr>
            </w:pPr>
          </w:p>
        </w:tc>
      </w:tr>
    </w:tbl>
    <w:p w14:paraId="4253607D" w14:textId="77777777" w:rsidR="00E879C2" w:rsidRPr="0054726E" w:rsidRDefault="00E879C2" w:rsidP="00E879C2">
      <w:pPr>
        <w:pStyle w:val="Standard"/>
        <w:rPr>
          <w:rFonts w:ascii="Marianne" w:hAnsi="Marianne"/>
          <w:sz w:val="20"/>
          <w:szCs w:val="20"/>
        </w:rPr>
      </w:pPr>
    </w:p>
    <w:p w14:paraId="13A9710E" w14:textId="77777777" w:rsidR="00E879C2" w:rsidRPr="0054726E" w:rsidRDefault="00E879C2" w:rsidP="00E879C2">
      <w:pPr>
        <w:pStyle w:val="Titre3"/>
        <w:numPr>
          <w:ilvl w:val="0"/>
          <w:numId w:val="0"/>
        </w:numPr>
        <w:rPr>
          <w:color w:val="002060"/>
          <w:sz w:val="20"/>
          <w:szCs w:val="20"/>
        </w:rPr>
      </w:pPr>
      <w:bookmarkStart w:id="1090" w:name="_Toc214868193"/>
      <w:bookmarkStart w:id="1091" w:name="__RefHeading___Toc31823_1669366336"/>
      <w:bookmarkStart w:id="1092" w:name="_Toc215842714"/>
      <w:bookmarkStart w:id="1093" w:name="_Toc216101427"/>
      <w:bookmarkStart w:id="1094" w:name="_Toc216360540"/>
      <w:bookmarkStart w:id="1095" w:name="_Toc216883428"/>
      <w:r w:rsidRPr="0054726E">
        <w:rPr>
          <w:color w:val="002060"/>
          <w:sz w:val="20"/>
          <w:szCs w:val="20"/>
        </w:rPr>
        <w:t>10-18. Gilet tactique modulable</w:t>
      </w:r>
      <w:bookmarkEnd w:id="1090"/>
      <w:bookmarkEnd w:id="1091"/>
      <w:r w:rsidRPr="0054726E">
        <w:rPr>
          <w:color w:val="002060"/>
          <w:sz w:val="20"/>
          <w:szCs w:val="20"/>
        </w:rPr>
        <w:t xml:space="preserve"> terrestre - unisexe</w:t>
      </w:r>
      <w:bookmarkEnd w:id="1092"/>
      <w:bookmarkEnd w:id="1093"/>
      <w:bookmarkEnd w:id="1094"/>
      <w:bookmarkEnd w:id="1095"/>
    </w:p>
    <w:p w14:paraId="6662F12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724FA80"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CCAB23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45972D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0AAAB4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79DE7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234A9E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97B7F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75793CF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25DA4D" w14:textId="77777777" w:rsidR="00E879C2" w:rsidRPr="0054726E" w:rsidRDefault="00E879C2" w:rsidP="00B52833">
            <w:pPr>
              <w:pStyle w:val="Sansinterligne"/>
              <w:rPr>
                <w:rFonts w:ascii="Marianne" w:hAnsi="Marianne"/>
                <w:sz w:val="20"/>
                <w:szCs w:val="20"/>
              </w:rPr>
            </w:pPr>
          </w:p>
        </w:tc>
      </w:tr>
      <w:tr w:rsidR="00E879C2" w:rsidRPr="0054726E" w14:paraId="74929F0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9667B94"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9F97E2" w14:textId="77777777" w:rsidR="00E879C2" w:rsidRPr="0054726E" w:rsidRDefault="00E879C2" w:rsidP="00B52833">
            <w:pPr>
              <w:pStyle w:val="Sansinterligne"/>
              <w:rPr>
                <w:rFonts w:ascii="Marianne" w:hAnsi="Marianne"/>
                <w:sz w:val="20"/>
                <w:szCs w:val="20"/>
              </w:rPr>
            </w:pPr>
          </w:p>
        </w:tc>
      </w:tr>
      <w:tr w:rsidR="00E879C2" w:rsidRPr="0054726E" w14:paraId="1B7AB2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7EAC467"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7D7191" w14:textId="77777777" w:rsidR="00E879C2" w:rsidRPr="0054726E" w:rsidRDefault="00E879C2" w:rsidP="00B52833">
            <w:pPr>
              <w:pStyle w:val="Sansinterligne"/>
              <w:rPr>
                <w:rFonts w:ascii="Marianne" w:hAnsi="Marianne"/>
                <w:sz w:val="20"/>
                <w:szCs w:val="20"/>
              </w:rPr>
            </w:pPr>
          </w:p>
        </w:tc>
      </w:tr>
      <w:tr w:rsidR="00E879C2" w:rsidRPr="0054726E" w14:paraId="7769E2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D2B18C0"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615E43" w14:textId="77777777" w:rsidR="00E879C2" w:rsidRPr="0054726E" w:rsidRDefault="00E879C2" w:rsidP="00B52833">
            <w:pPr>
              <w:pStyle w:val="Sansinterligne"/>
              <w:rPr>
                <w:rFonts w:ascii="Marianne" w:hAnsi="Marianne"/>
                <w:sz w:val="20"/>
                <w:szCs w:val="20"/>
              </w:rPr>
            </w:pPr>
          </w:p>
        </w:tc>
      </w:tr>
      <w:tr w:rsidR="00E879C2" w:rsidRPr="0054726E" w14:paraId="275B31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109DB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7ECBBE" w14:textId="77777777" w:rsidR="00E879C2" w:rsidRPr="0054726E" w:rsidRDefault="00E879C2" w:rsidP="00B52833">
            <w:pPr>
              <w:pStyle w:val="Sansinterligne"/>
              <w:rPr>
                <w:rFonts w:ascii="Marianne" w:hAnsi="Marianne"/>
                <w:i/>
                <w:iCs/>
                <w:sz w:val="20"/>
                <w:szCs w:val="20"/>
              </w:rPr>
            </w:pPr>
          </w:p>
        </w:tc>
      </w:tr>
      <w:tr w:rsidR="00E879C2" w:rsidRPr="0054726E" w14:paraId="25B5969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890666"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Poches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773E2" w14:textId="77777777" w:rsidR="00E879C2" w:rsidRPr="0054726E" w:rsidRDefault="00E879C2" w:rsidP="00B52833">
            <w:pPr>
              <w:pStyle w:val="Sansinterligne"/>
              <w:rPr>
                <w:rFonts w:ascii="Marianne" w:hAnsi="Marianne"/>
                <w:i/>
                <w:iCs/>
                <w:sz w:val="20"/>
                <w:szCs w:val="20"/>
              </w:rPr>
            </w:pPr>
          </w:p>
        </w:tc>
      </w:tr>
      <w:tr w:rsidR="00A470A9" w:rsidRPr="0054726E" w14:paraId="1A357C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07AB672" w14:textId="4F28F505"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B6144C" w14:textId="77777777" w:rsidR="00A470A9" w:rsidRPr="0054726E" w:rsidRDefault="00A470A9" w:rsidP="00A470A9">
            <w:pPr>
              <w:pStyle w:val="Sansinterligne"/>
              <w:rPr>
                <w:rFonts w:ascii="Marianne" w:hAnsi="Marianne"/>
                <w:i/>
                <w:iCs/>
                <w:sz w:val="20"/>
                <w:szCs w:val="20"/>
              </w:rPr>
            </w:pPr>
          </w:p>
        </w:tc>
      </w:tr>
      <w:tr w:rsidR="00A470A9" w:rsidRPr="0054726E" w14:paraId="79C6DA8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2600C5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6A40C8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BAFE6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BDC10F" w14:textId="77777777" w:rsidR="00A470A9" w:rsidRPr="0054726E" w:rsidRDefault="00A470A9" w:rsidP="00A470A9">
            <w:pPr>
              <w:pStyle w:val="Sansinterligne"/>
              <w:rPr>
                <w:rFonts w:ascii="Marianne" w:hAnsi="Marianne"/>
                <w:i/>
                <w:iCs/>
                <w:sz w:val="20"/>
                <w:szCs w:val="20"/>
              </w:rPr>
            </w:pPr>
          </w:p>
        </w:tc>
      </w:tr>
      <w:tr w:rsidR="00A470A9" w:rsidRPr="0054726E" w14:paraId="2BBF9A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826E9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D969E1" w14:textId="77777777" w:rsidR="00A470A9" w:rsidRPr="0054726E" w:rsidRDefault="00A470A9" w:rsidP="00A470A9">
            <w:pPr>
              <w:pStyle w:val="Sansinterligne"/>
              <w:rPr>
                <w:rFonts w:ascii="Marianne" w:hAnsi="Marianne"/>
                <w:i/>
                <w:iCs/>
                <w:sz w:val="20"/>
                <w:szCs w:val="20"/>
              </w:rPr>
            </w:pPr>
          </w:p>
        </w:tc>
      </w:tr>
      <w:tr w:rsidR="00A470A9" w:rsidRPr="0054726E" w14:paraId="7E445F8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87CE9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0CFCA0" w14:textId="77777777" w:rsidR="00A470A9" w:rsidRPr="0054726E" w:rsidRDefault="00A470A9" w:rsidP="00A470A9">
            <w:pPr>
              <w:pStyle w:val="Sansinterligne"/>
              <w:rPr>
                <w:rFonts w:ascii="Marianne" w:hAnsi="Marianne"/>
                <w:i/>
                <w:iCs/>
                <w:sz w:val="20"/>
                <w:szCs w:val="20"/>
              </w:rPr>
            </w:pPr>
          </w:p>
        </w:tc>
      </w:tr>
      <w:tr w:rsidR="00A470A9" w:rsidRPr="0054726E" w14:paraId="514732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11192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FFC577" w14:textId="77777777" w:rsidR="00A470A9" w:rsidRPr="0054726E" w:rsidRDefault="00A470A9" w:rsidP="00A470A9">
            <w:pPr>
              <w:pStyle w:val="Sansinterligne"/>
              <w:rPr>
                <w:rFonts w:ascii="Marianne" w:hAnsi="Marianne"/>
                <w:i/>
                <w:iCs/>
                <w:sz w:val="20"/>
                <w:szCs w:val="20"/>
              </w:rPr>
            </w:pPr>
          </w:p>
        </w:tc>
      </w:tr>
      <w:tr w:rsidR="00A470A9" w:rsidRPr="0054726E" w14:paraId="5B4F96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5DFC2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9E9F3C" w14:textId="77777777" w:rsidR="00A470A9" w:rsidRPr="0054726E" w:rsidRDefault="00A470A9" w:rsidP="00A470A9">
            <w:pPr>
              <w:pStyle w:val="Sansinterligne"/>
              <w:rPr>
                <w:rFonts w:ascii="Marianne" w:hAnsi="Marianne"/>
                <w:sz w:val="20"/>
                <w:szCs w:val="20"/>
              </w:rPr>
            </w:pPr>
          </w:p>
        </w:tc>
      </w:tr>
      <w:tr w:rsidR="00A470A9" w:rsidRPr="0054726E" w14:paraId="2F320D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4B382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B523FA" w14:textId="77777777" w:rsidR="00A470A9" w:rsidRPr="0054726E" w:rsidRDefault="00A470A9" w:rsidP="00A470A9">
            <w:pPr>
              <w:pStyle w:val="Sansinterligne"/>
              <w:rPr>
                <w:rFonts w:ascii="Marianne" w:hAnsi="Marianne"/>
                <w:sz w:val="20"/>
                <w:szCs w:val="20"/>
              </w:rPr>
            </w:pPr>
          </w:p>
        </w:tc>
      </w:tr>
      <w:tr w:rsidR="00A470A9" w:rsidRPr="0054726E" w14:paraId="1262898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3A061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092F26" w14:textId="77777777" w:rsidR="00A470A9" w:rsidRPr="0054726E" w:rsidRDefault="00A470A9" w:rsidP="00A470A9">
            <w:pPr>
              <w:pStyle w:val="Sansinterligne"/>
              <w:rPr>
                <w:rFonts w:ascii="Marianne" w:hAnsi="Marianne"/>
                <w:sz w:val="20"/>
                <w:szCs w:val="20"/>
              </w:rPr>
            </w:pPr>
          </w:p>
        </w:tc>
      </w:tr>
      <w:tr w:rsidR="00A470A9" w:rsidRPr="0054726E" w14:paraId="1D6C5BF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42561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ED5F43" w14:textId="77777777" w:rsidR="00A470A9" w:rsidRPr="0054726E" w:rsidRDefault="00A470A9" w:rsidP="00A470A9">
            <w:pPr>
              <w:pStyle w:val="Sansinterligne"/>
              <w:rPr>
                <w:rFonts w:ascii="Marianne" w:hAnsi="Marianne"/>
                <w:i/>
                <w:iCs/>
                <w:sz w:val="20"/>
                <w:szCs w:val="20"/>
              </w:rPr>
            </w:pPr>
          </w:p>
        </w:tc>
      </w:tr>
      <w:tr w:rsidR="00A470A9" w:rsidRPr="0054726E" w14:paraId="5E1A31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10FF4C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2E7A64" w14:textId="77777777" w:rsidR="00A470A9" w:rsidRPr="0054726E" w:rsidRDefault="00A470A9" w:rsidP="00A470A9">
            <w:pPr>
              <w:pStyle w:val="Sansinterligne"/>
              <w:rPr>
                <w:rFonts w:ascii="Marianne" w:hAnsi="Marianne"/>
                <w:sz w:val="20"/>
                <w:szCs w:val="20"/>
              </w:rPr>
            </w:pPr>
          </w:p>
        </w:tc>
      </w:tr>
      <w:tr w:rsidR="002665B1" w:rsidRPr="0054726E" w14:paraId="3F603A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2F198A" w14:textId="44FBB0B2"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F3BB2B" w14:textId="77777777" w:rsidR="002665B1" w:rsidRPr="0054726E" w:rsidRDefault="002665B1" w:rsidP="002665B1">
            <w:pPr>
              <w:pStyle w:val="Sansinterligne"/>
              <w:rPr>
                <w:rFonts w:ascii="Marianne" w:hAnsi="Marianne"/>
                <w:sz w:val="20"/>
                <w:szCs w:val="20"/>
              </w:rPr>
            </w:pPr>
          </w:p>
        </w:tc>
      </w:tr>
      <w:tr w:rsidR="002665B1" w:rsidRPr="0054726E" w14:paraId="19D60EA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DD9DBE8"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10D5D2A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FBE492"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Adaptation/compatibilité aux packs balistiques en Douane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7C83B7" w14:textId="77777777" w:rsidR="002665B1" w:rsidRPr="0054726E" w:rsidRDefault="002665B1" w:rsidP="002665B1">
            <w:pPr>
              <w:pStyle w:val="Sansinterligne"/>
              <w:rPr>
                <w:rFonts w:ascii="Marianne" w:hAnsi="Marianne"/>
                <w:sz w:val="20"/>
                <w:szCs w:val="20"/>
              </w:rPr>
            </w:pPr>
          </w:p>
        </w:tc>
      </w:tr>
      <w:tr w:rsidR="002665B1" w:rsidRPr="0054726E" w14:paraId="2D84217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0036D2"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Légèreté (poids)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441FC9" w14:textId="77777777" w:rsidR="002665B1" w:rsidRPr="0054726E" w:rsidRDefault="002665B1" w:rsidP="002665B1">
            <w:pPr>
              <w:pStyle w:val="Sansinterligne"/>
              <w:rPr>
                <w:rFonts w:ascii="Marianne" w:hAnsi="Marianne"/>
                <w:sz w:val="20"/>
                <w:szCs w:val="20"/>
              </w:rPr>
            </w:pPr>
          </w:p>
        </w:tc>
      </w:tr>
      <w:tr w:rsidR="002665B1" w:rsidRPr="0054726E" w14:paraId="27A53BB6" w14:textId="77777777" w:rsidTr="00F054B0">
        <w:tc>
          <w:tcPr>
            <w:tcW w:w="4370" w:type="dxa"/>
            <w:tcBorders>
              <w:left w:val="single" w:sz="2" w:space="0" w:color="000000"/>
              <w:bottom w:val="single" w:sz="4" w:space="0" w:color="auto"/>
            </w:tcBorders>
            <w:shd w:val="clear" w:color="auto" w:fill="auto"/>
            <w:tcMar>
              <w:top w:w="55" w:type="dxa"/>
              <w:left w:w="55" w:type="dxa"/>
              <w:bottom w:w="55" w:type="dxa"/>
              <w:right w:w="55" w:type="dxa"/>
            </w:tcMar>
          </w:tcPr>
          <w:p w14:paraId="4105661E"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les équipements individuels</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072B6A9A" w14:textId="77777777" w:rsidR="002665B1" w:rsidRPr="0054726E" w:rsidRDefault="002665B1" w:rsidP="002665B1">
            <w:pPr>
              <w:pStyle w:val="Sansinterligne"/>
              <w:rPr>
                <w:rFonts w:ascii="Marianne" w:hAnsi="Marianne"/>
                <w:sz w:val="20"/>
                <w:szCs w:val="20"/>
              </w:rPr>
            </w:pPr>
          </w:p>
        </w:tc>
      </w:tr>
      <w:tr w:rsidR="002665B1" w:rsidRPr="0054726E" w14:paraId="763AB59A" w14:textId="77777777" w:rsidTr="00F054B0">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F07D94"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Facilité de mise en place avec le pack balistique</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D0E3CAF" w14:textId="77777777" w:rsidR="002665B1" w:rsidRPr="0054726E" w:rsidRDefault="002665B1" w:rsidP="002665B1">
            <w:pPr>
              <w:pStyle w:val="Sansinterligne"/>
              <w:rPr>
                <w:rFonts w:ascii="Marianne" w:hAnsi="Marianne"/>
                <w:sz w:val="20"/>
                <w:szCs w:val="20"/>
              </w:rPr>
            </w:pPr>
          </w:p>
        </w:tc>
      </w:tr>
      <w:tr w:rsidR="00F054B0" w:rsidRPr="0054726E" w14:paraId="33F6EF49" w14:textId="77777777" w:rsidTr="00F054B0">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14AC4A" w14:textId="5D0D9B78" w:rsidR="00F054B0" w:rsidRPr="0054726E" w:rsidRDefault="00F054B0" w:rsidP="002665B1">
            <w:pPr>
              <w:pStyle w:val="Sansinterligne"/>
              <w:rPr>
                <w:rFonts w:ascii="Marianne" w:hAnsi="Marianne"/>
                <w:sz w:val="20"/>
                <w:szCs w:val="20"/>
              </w:rPr>
            </w:pPr>
            <w:r>
              <w:rPr>
                <w:rFonts w:ascii="Marianne" w:hAnsi="Marianne"/>
                <w:sz w:val="20"/>
                <w:szCs w:val="20"/>
              </w:rPr>
              <w:t>Pour l’option haute visibilité jaune (EN ISO 20471 classe 2)</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2267DA" w14:textId="77777777" w:rsidR="00F054B0" w:rsidRPr="0054726E" w:rsidRDefault="00F054B0" w:rsidP="002665B1">
            <w:pPr>
              <w:pStyle w:val="Sansinterligne"/>
              <w:rPr>
                <w:rFonts w:ascii="Marianne" w:hAnsi="Marianne"/>
                <w:sz w:val="20"/>
                <w:szCs w:val="20"/>
              </w:rPr>
            </w:pPr>
          </w:p>
        </w:tc>
      </w:tr>
    </w:tbl>
    <w:p w14:paraId="4555BF58" w14:textId="77777777" w:rsidR="00E879C2" w:rsidRPr="0054726E" w:rsidRDefault="00E879C2" w:rsidP="00E879C2"/>
    <w:p w14:paraId="059A6A1D" w14:textId="77777777" w:rsidR="00E879C2" w:rsidRPr="0054726E" w:rsidRDefault="00E879C2" w:rsidP="00E879C2">
      <w:pPr>
        <w:pStyle w:val="Titre3"/>
        <w:numPr>
          <w:ilvl w:val="0"/>
          <w:numId w:val="0"/>
        </w:numPr>
        <w:rPr>
          <w:color w:val="002060"/>
          <w:sz w:val="20"/>
          <w:szCs w:val="20"/>
        </w:rPr>
      </w:pPr>
      <w:bookmarkStart w:id="1096" w:name="_Toc214868194"/>
      <w:bookmarkStart w:id="1097" w:name="__RefHeading___Toc31825_1669366336"/>
      <w:bookmarkStart w:id="1098" w:name="_Toc215842715"/>
      <w:bookmarkStart w:id="1099" w:name="_Toc216101428"/>
      <w:bookmarkStart w:id="1100" w:name="_Toc216360541"/>
      <w:bookmarkStart w:id="1101" w:name="_Toc216883429"/>
      <w:r w:rsidRPr="0054726E">
        <w:rPr>
          <w:color w:val="002060"/>
          <w:sz w:val="20"/>
          <w:szCs w:val="20"/>
        </w:rPr>
        <w:t>10-19. Ceinture de maintien lombaire</w:t>
      </w:r>
      <w:bookmarkEnd w:id="1096"/>
      <w:bookmarkEnd w:id="1097"/>
      <w:r w:rsidRPr="0054726E">
        <w:rPr>
          <w:color w:val="002060"/>
          <w:sz w:val="20"/>
          <w:szCs w:val="20"/>
        </w:rPr>
        <w:t xml:space="preserve"> motocycliste - unisexe</w:t>
      </w:r>
      <w:bookmarkEnd w:id="1098"/>
      <w:bookmarkEnd w:id="1099"/>
      <w:bookmarkEnd w:id="1100"/>
      <w:bookmarkEnd w:id="1101"/>
    </w:p>
    <w:p w14:paraId="0FE59788" w14:textId="77777777" w:rsidR="00E879C2" w:rsidRPr="0054726E" w:rsidRDefault="00E879C2" w:rsidP="00E879C2">
      <w:pPr>
        <w:pStyle w:val="Standard"/>
        <w:rPr>
          <w:rFonts w:ascii="Marianne" w:hAnsi="Marianne"/>
          <w:sz w:val="20"/>
          <w:szCs w:val="20"/>
        </w:rPr>
      </w:pPr>
    </w:p>
    <w:tbl>
      <w:tblPr>
        <w:tblW w:w="9628" w:type="dxa"/>
        <w:tblLayout w:type="fixed"/>
        <w:tblCellMar>
          <w:left w:w="10" w:type="dxa"/>
          <w:right w:w="10" w:type="dxa"/>
        </w:tblCellMar>
        <w:tblLook w:val="04A0" w:firstRow="1" w:lastRow="0" w:firstColumn="1" w:lastColumn="0" w:noHBand="0" w:noVBand="1"/>
      </w:tblPr>
      <w:tblGrid>
        <w:gridCol w:w="4362"/>
        <w:gridCol w:w="5266"/>
      </w:tblGrid>
      <w:tr w:rsidR="00E879C2" w:rsidRPr="0054726E" w14:paraId="4A8B4C03" w14:textId="77777777" w:rsidTr="00D92EF7">
        <w:tc>
          <w:tcPr>
            <w:tcW w:w="9628" w:type="dxa"/>
            <w:gridSpan w:val="2"/>
            <w:tcBorders>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FF0236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64F8651" w14:textId="77777777" w:rsidTr="00D92EF7">
        <w:tc>
          <w:tcPr>
            <w:tcW w:w="436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EFE9E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ED227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0D14F3CC"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63E0CB0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1D9EA9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0A7AC6" w14:textId="77777777" w:rsidR="00E879C2" w:rsidRPr="0054726E" w:rsidRDefault="00E879C2" w:rsidP="00B52833">
            <w:pPr>
              <w:pStyle w:val="Sansinterligne"/>
              <w:rPr>
                <w:rFonts w:ascii="Marianne" w:hAnsi="Marianne"/>
                <w:sz w:val="20"/>
                <w:szCs w:val="20"/>
              </w:rPr>
            </w:pPr>
          </w:p>
        </w:tc>
      </w:tr>
      <w:tr w:rsidR="00E879C2" w:rsidRPr="0054726E" w14:paraId="4503865B"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77D981DE"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581AA8" w14:textId="77777777" w:rsidR="00E879C2" w:rsidRPr="0054726E" w:rsidRDefault="00E879C2" w:rsidP="00B52833">
            <w:pPr>
              <w:pStyle w:val="Sansinterligne"/>
              <w:rPr>
                <w:rFonts w:ascii="Marianne" w:hAnsi="Marianne"/>
                <w:sz w:val="20"/>
                <w:szCs w:val="20"/>
              </w:rPr>
            </w:pPr>
          </w:p>
        </w:tc>
      </w:tr>
      <w:tr w:rsidR="00E879C2" w:rsidRPr="0054726E" w14:paraId="39689E58"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33463D7B" w14:textId="77777777" w:rsidR="00E879C2" w:rsidRPr="0054726E" w:rsidRDefault="00E879C2" w:rsidP="00173E72">
            <w:pPr>
              <w:pStyle w:val="TableHeading"/>
              <w:jc w:val="left"/>
            </w:pPr>
            <w:r w:rsidRPr="0054726E">
              <w:t>Tailles proposées</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B16B28" w14:textId="77777777" w:rsidR="00E879C2" w:rsidRPr="0054726E" w:rsidRDefault="00E879C2" w:rsidP="00B52833">
            <w:pPr>
              <w:pStyle w:val="Sansinterligne"/>
              <w:rPr>
                <w:rFonts w:ascii="Marianne" w:hAnsi="Marianne"/>
                <w:sz w:val="20"/>
                <w:szCs w:val="20"/>
              </w:rPr>
            </w:pPr>
          </w:p>
        </w:tc>
      </w:tr>
      <w:tr w:rsidR="00E879C2" w:rsidRPr="0054726E" w14:paraId="0E3764CF"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7D8F7460"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7081FC" w14:textId="77777777" w:rsidR="00E879C2" w:rsidRPr="0054726E" w:rsidRDefault="00E879C2" w:rsidP="00B52833">
            <w:pPr>
              <w:pStyle w:val="Sansinterligne"/>
              <w:rPr>
                <w:rFonts w:ascii="Marianne" w:hAnsi="Marianne"/>
                <w:i/>
                <w:iCs/>
                <w:sz w:val="20"/>
                <w:szCs w:val="20"/>
              </w:rPr>
            </w:pPr>
          </w:p>
        </w:tc>
      </w:tr>
      <w:tr w:rsidR="00E879C2" w:rsidRPr="0054726E" w14:paraId="429EBD36"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7E231EE1"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Système de réglage</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649B18" w14:textId="77777777" w:rsidR="00E879C2" w:rsidRPr="0054726E" w:rsidRDefault="00E879C2" w:rsidP="00B52833">
            <w:pPr>
              <w:pStyle w:val="Sansinterligne"/>
              <w:rPr>
                <w:rFonts w:ascii="Marianne" w:hAnsi="Marianne"/>
                <w:i/>
                <w:iCs/>
                <w:sz w:val="20"/>
                <w:szCs w:val="20"/>
              </w:rPr>
            </w:pPr>
          </w:p>
        </w:tc>
      </w:tr>
      <w:tr w:rsidR="00A470A9" w:rsidRPr="0054726E" w14:paraId="1C40095C"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537E600D" w14:textId="4EA91981"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37A84B" w14:textId="77777777" w:rsidR="00A470A9" w:rsidRPr="0054726E" w:rsidRDefault="00A470A9" w:rsidP="00A470A9">
            <w:pPr>
              <w:pStyle w:val="Sansinterligne"/>
              <w:rPr>
                <w:rFonts w:ascii="Marianne" w:hAnsi="Marianne"/>
                <w:i/>
                <w:iCs/>
                <w:sz w:val="20"/>
                <w:szCs w:val="20"/>
              </w:rPr>
            </w:pPr>
          </w:p>
        </w:tc>
      </w:tr>
      <w:tr w:rsidR="00A470A9" w:rsidRPr="0054726E" w14:paraId="121E1B7F" w14:textId="77777777" w:rsidTr="00D92EF7">
        <w:tc>
          <w:tcPr>
            <w:tcW w:w="962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ECDA41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178101D2"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118FA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C0120B" w14:textId="77777777" w:rsidR="00A470A9" w:rsidRPr="0054726E" w:rsidRDefault="00A470A9" w:rsidP="00A470A9">
            <w:pPr>
              <w:pStyle w:val="Sansinterligne"/>
              <w:rPr>
                <w:rFonts w:ascii="Marianne" w:hAnsi="Marianne"/>
                <w:i/>
                <w:iCs/>
                <w:sz w:val="20"/>
                <w:szCs w:val="20"/>
              </w:rPr>
            </w:pPr>
          </w:p>
        </w:tc>
      </w:tr>
      <w:tr w:rsidR="00A470A9" w:rsidRPr="0054726E" w14:paraId="5DDE1715"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2F964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A40198" w14:textId="77777777" w:rsidR="00A470A9" w:rsidRPr="0054726E" w:rsidRDefault="00A470A9" w:rsidP="00A470A9">
            <w:pPr>
              <w:pStyle w:val="Sansinterligne"/>
              <w:rPr>
                <w:rFonts w:ascii="Marianne" w:hAnsi="Marianne"/>
                <w:i/>
                <w:iCs/>
                <w:sz w:val="20"/>
                <w:szCs w:val="20"/>
              </w:rPr>
            </w:pPr>
          </w:p>
        </w:tc>
      </w:tr>
      <w:tr w:rsidR="00A470A9" w:rsidRPr="0054726E" w14:paraId="7032F781"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286C0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l’abrasion</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C42101" w14:textId="77777777" w:rsidR="00A470A9" w:rsidRPr="0054726E" w:rsidRDefault="00A470A9" w:rsidP="00A470A9">
            <w:pPr>
              <w:pStyle w:val="Sansinterligne"/>
              <w:rPr>
                <w:rFonts w:ascii="Marianne" w:hAnsi="Marianne"/>
                <w:sz w:val="20"/>
                <w:szCs w:val="20"/>
              </w:rPr>
            </w:pPr>
          </w:p>
        </w:tc>
      </w:tr>
      <w:tr w:rsidR="00A470A9" w:rsidRPr="0054726E" w14:paraId="0436BE07"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4E0F6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la traction</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B14F29" w14:textId="77777777" w:rsidR="00A470A9" w:rsidRPr="0054726E" w:rsidRDefault="00A470A9" w:rsidP="00A470A9">
            <w:pPr>
              <w:pStyle w:val="Sansinterligne"/>
              <w:rPr>
                <w:rFonts w:ascii="Marianne" w:hAnsi="Marianne"/>
                <w:sz w:val="20"/>
                <w:szCs w:val="20"/>
              </w:rPr>
            </w:pPr>
          </w:p>
        </w:tc>
      </w:tr>
      <w:tr w:rsidR="00A470A9" w:rsidRPr="0054726E" w14:paraId="10F0F587"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24B5C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à l’éclatement</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5DBB8D" w14:textId="77777777" w:rsidR="00A470A9" w:rsidRPr="0054726E" w:rsidRDefault="00A470A9" w:rsidP="00A470A9">
            <w:pPr>
              <w:pStyle w:val="Sansinterligne"/>
              <w:rPr>
                <w:rFonts w:ascii="Marianne" w:hAnsi="Marianne"/>
                <w:sz w:val="20"/>
                <w:szCs w:val="20"/>
              </w:rPr>
            </w:pPr>
          </w:p>
        </w:tc>
      </w:tr>
      <w:tr w:rsidR="00A470A9" w:rsidRPr="0054726E" w14:paraId="058A3CF1" w14:textId="77777777" w:rsidTr="00D92EF7">
        <w:trPr>
          <w:trHeight w:val="334"/>
        </w:trPr>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0805B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au lavage domestique</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CF6CB5" w14:textId="77777777" w:rsidR="00A470A9" w:rsidRPr="0054726E" w:rsidRDefault="00A470A9" w:rsidP="00A470A9">
            <w:pPr>
              <w:pStyle w:val="Sansinterligne"/>
              <w:rPr>
                <w:rFonts w:ascii="Marianne" w:hAnsi="Marianne"/>
                <w:i/>
                <w:iCs/>
                <w:sz w:val="20"/>
                <w:szCs w:val="20"/>
              </w:rPr>
            </w:pPr>
          </w:p>
        </w:tc>
      </w:tr>
      <w:tr w:rsidR="00A470A9" w:rsidRPr="0054726E" w14:paraId="7B3DBB70" w14:textId="77777777" w:rsidTr="00D92EF7">
        <w:trPr>
          <w:trHeight w:val="334"/>
        </w:trPr>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508D3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466280" w14:textId="77777777" w:rsidR="00A470A9" w:rsidRPr="0054726E" w:rsidRDefault="00A470A9" w:rsidP="00A470A9">
            <w:pPr>
              <w:pStyle w:val="Sansinterligne"/>
              <w:rPr>
                <w:rFonts w:ascii="Marianne" w:hAnsi="Marianne"/>
                <w:i/>
                <w:iCs/>
                <w:sz w:val="20"/>
                <w:szCs w:val="20"/>
              </w:rPr>
            </w:pPr>
          </w:p>
        </w:tc>
      </w:tr>
      <w:tr w:rsidR="00A470A9" w:rsidRPr="0054726E" w14:paraId="17CA3319"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4CA9F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20CFA1" w14:textId="77777777" w:rsidR="00A470A9" w:rsidRPr="0054726E" w:rsidRDefault="00A470A9" w:rsidP="00A470A9">
            <w:pPr>
              <w:pStyle w:val="Sansinterligne"/>
              <w:rPr>
                <w:rFonts w:ascii="Marianne" w:hAnsi="Marianne"/>
                <w:sz w:val="20"/>
                <w:szCs w:val="20"/>
              </w:rPr>
            </w:pPr>
          </w:p>
        </w:tc>
      </w:tr>
      <w:tr w:rsidR="002665B1" w:rsidRPr="0054726E" w14:paraId="6E42261D"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C1D1A6" w14:textId="1E23011F" w:rsidR="002665B1" w:rsidRPr="0054726E" w:rsidRDefault="002665B1" w:rsidP="002665B1">
            <w:pPr>
              <w:pStyle w:val="Sansinterligne"/>
              <w:rPr>
                <w:rFonts w:ascii="Marianne" w:hAnsi="Marianne"/>
                <w:sz w:val="20"/>
                <w:szCs w:val="20"/>
              </w:rPr>
            </w:pPr>
            <w:r w:rsidRPr="00A021DD">
              <w:rPr>
                <w:rFonts w:ascii="Marianne" w:hAnsi="Marianne"/>
                <w:sz w:val="20"/>
                <w:szCs w:val="20"/>
              </w:rPr>
              <w:t>Présence ou non de matières recyclées</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9495C2" w14:textId="77777777" w:rsidR="002665B1" w:rsidRPr="0054726E" w:rsidRDefault="002665B1" w:rsidP="002665B1">
            <w:pPr>
              <w:pStyle w:val="Sansinterligne"/>
              <w:rPr>
                <w:rFonts w:ascii="Marianne" w:hAnsi="Marianne"/>
                <w:sz w:val="20"/>
                <w:szCs w:val="20"/>
              </w:rPr>
            </w:pPr>
          </w:p>
        </w:tc>
      </w:tr>
      <w:tr w:rsidR="002665B1" w:rsidRPr="0054726E" w14:paraId="67E30168" w14:textId="77777777" w:rsidTr="00D92EF7">
        <w:tc>
          <w:tcPr>
            <w:tcW w:w="962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17173B"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46ABBB91" w14:textId="77777777" w:rsidTr="00D92EF7">
        <w:tc>
          <w:tcPr>
            <w:tcW w:w="4362" w:type="dxa"/>
            <w:tcBorders>
              <w:left w:val="single" w:sz="2" w:space="0" w:color="000000"/>
              <w:bottom w:val="single" w:sz="2" w:space="0" w:color="000000"/>
            </w:tcBorders>
            <w:shd w:val="clear" w:color="auto" w:fill="auto"/>
            <w:tcMar>
              <w:top w:w="55" w:type="dxa"/>
              <w:left w:w="55" w:type="dxa"/>
              <w:bottom w:w="55" w:type="dxa"/>
              <w:right w:w="55" w:type="dxa"/>
            </w:tcMar>
          </w:tcPr>
          <w:p w14:paraId="0AB9DDDB"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Légèreté</w:t>
            </w:r>
          </w:p>
        </w:tc>
        <w:tc>
          <w:tcPr>
            <w:tcW w:w="526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80E3B1" w14:textId="77777777" w:rsidR="002665B1" w:rsidRPr="0054726E" w:rsidRDefault="002665B1" w:rsidP="002665B1">
            <w:pPr>
              <w:pStyle w:val="Sansinterligne"/>
              <w:rPr>
                <w:rFonts w:ascii="Marianne" w:hAnsi="Marianne"/>
                <w:sz w:val="20"/>
                <w:szCs w:val="20"/>
              </w:rPr>
            </w:pPr>
          </w:p>
        </w:tc>
      </w:tr>
    </w:tbl>
    <w:p w14:paraId="45478158" w14:textId="77777777" w:rsidR="00E879C2" w:rsidRPr="0054726E" w:rsidRDefault="00E879C2" w:rsidP="00E879C2"/>
    <w:p w14:paraId="6339D460" w14:textId="77777777" w:rsidR="00E879C2" w:rsidRPr="0054726E" w:rsidRDefault="00E879C2" w:rsidP="00E879C2">
      <w:pPr>
        <w:pStyle w:val="Titre3"/>
        <w:numPr>
          <w:ilvl w:val="0"/>
          <w:numId w:val="0"/>
        </w:numPr>
        <w:rPr>
          <w:color w:val="002060"/>
          <w:sz w:val="20"/>
          <w:szCs w:val="20"/>
        </w:rPr>
      </w:pPr>
      <w:bookmarkStart w:id="1102" w:name="__RefHeading___Toc31827_1669366336"/>
      <w:bookmarkStart w:id="1103" w:name="_Toc215842716"/>
      <w:bookmarkStart w:id="1104" w:name="_Toc216101429"/>
      <w:bookmarkStart w:id="1105" w:name="_Toc216360542"/>
      <w:bookmarkStart w:id="1106" w:name="_Toc216883430"/>
      <w:r w:rsidRPr="0054726E">
        <w:rPr>
          <w:color w:val="002060"/>
          <w:sz w:val="20"/>
          <w:szCs w:val="20"/>
        </w:rPr>
        <w:t>10-20. Sac à dos</w:t>
      </w:r>
      <w:bookmarkEnd w:id="1102"/>
      <w:r w:rsidRPr="0054726E">
        <w:rPr>
          <w:color w:val="002060"/>
          <w:sz w:val="20"/>
          <w:szCs w:val="20"/>
        </w:rPr>
        <w:t xml:space="preserve"> surveillance et opérations commerciales</w:t>
      </w:r>
      <w:bookmarkEnd w:id="1103"/>
      <w:bookmarkEnd w:id="1104"/>
      <w:bookmarkEnd w:id="1105"/>
      <w:bookmarkEnd w:id="1106"/>
    </w:p>
    <w:p w14:paraId="3C9544B0"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7E863C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578D74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F9D1C7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4811E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E45BA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A96BF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59D24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5E5C27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63328B" w14:textId="77777777" w:rsidR="00E879C2" w:rsidRPr="0054726E" w:rsidRDefault="00E879C2" w:rsidP="00B52833">
            <w:pPr>
              <w:pStyle w:val="Sansinterligne"/>
              <w:rPr>
                <w:rFonts w:ascii="Marianne" w:hAnsi="Marianne"/>
                <w:sz w:val="20"/>
                <w:szCs w:val="20"/>
              </w:rPr>
            </w:pPr>
          </w:p>
        </w:tc>
      </w:tr>
      <w:tr w:rsidR="00E879C2" w:rsidRPr="0054726E" w14:paraId="5042C0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2A98A0" w14:textId="77777777" w:rsidR="00E879C2" w:rsidRPr="0054726E" w:rsidRDefault="00E879C2" w:rsidP="00173E72">
            <w:pPr>
              <w:pStyle w:val="TableHeading"/>
              <w:jc w:val="left"/>
            </w:pPr>
            <w:r w:rsidRPr="0054726E">
              <w:t>Dimensions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2E175B" w14:textId="77777777" w:rsidR="00E879C2" w:rsidRPr="0054726E" w:rsidRDefault="00E879C2" w:rsidP="00B52833">
            <w:pPr>
              <w:pStyle w:val="Sansinterligne"/>
              <w:rPr>
                <w:rFonts w:ascii="Marianne" w:hAnsi="Marianne"/>
                <w:sz w:val="20"/>
                <w:szCs w:val="20"/>
              </w:rPr>
            </w:pPr>
          </w:p>
        </w:tc>
      </w:tr>
      <w:tr w:rsidR="00E879C2" w:rsidRPr="0054726E" w14:paraId="5F9C54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E92C31" w14:textId="77777777" w:rsidR="00E879C2" w:rsidRPr="0054726E" w:rsidRDefault="00E879C2" w:rsidP="00173E72">
            <w:pPr>
              <w:pStyle w:val="TableHeading"/>
              <w:jc w:val="left"/>
            </w:pPr>
            <w:r w:rsidRPr="0054726E">
              <w:t>Description des poches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510E3F" w14:textId="77777777" w:rsidR="00E879C2" w:rsidRPr="0054726E" w:rsidRDefault="00E879C2" w:rsidP="00B52833">
            <w:pPr>
              <w:pStyle w:val="Sansinterligne"/>
              <w:rPr>
                <w:rFonts w:ascii="Marianne" w:hAnsi="Marianne"/>
                <w:sz w:val="20"/>
                <w:szCs w:val="20"/>
              </w:rPr>
            </w:pPr>
          </w:p>
        </w:tc>
      </w:tr>
      <w:tr w:rsidR="00E879C2" w:rsidRPr="0054726E" w14:paraId="34370D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60267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AFFAD9" w14:textId="77777777" w:rsidR="00E879C2" w:rsidRPr="0054726E" w:rsidRDefault="00E879C2" w:rsidP="00B52833">
            <w:pPr>
              <w:pStyle w:val="Sansinterligne"/>
              <w:rPr>
                <w:rFonts w:ascii="Marianne" w:hAnsi="Marianne"/>
                <w:i/>
                <w:iCs/>
                <w:sz w:val="20"/>
                <w:szCs w:val="20"/>
              </w:rPr>
            </w:pPr>
          </w:p>
        </w:tc>
      </w:tr>
      <w:tr w:rsidR="00A470A9" w:rsidRPr="0054726E" w14:paraId="1759F8F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028FE4" w14:textId="49516D35"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56F09F" w14:textId="77777777" w:rsidR="00A470A9" w:rsidRPr="0054726E" w:rsidRDefault="00A470A9" w:rsidP="00A470A9">
            <w:pPr>
              <w:pStyle w:val="Sansinterligne"/>
              <w:rPr>
                <w:rFonts w:ascii="Marianne" w:hAnsi="Marianne"/>
                <w:i/>
                <w:iCs/>
                <w:sz w:val="20"/>
                <w:szCs w:val="20"/>
              </w:rPr>
            </w:pPr>
          </w:p>
        </w:tc>
      </w:tr>
      <w:tr w:rsidR="00A470A9" w:rsidRPr="0054726E" w14:paraId="4F13538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F20240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0AB80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78F96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03B7B5" w14:textId="77777777" w:rsidR="00A470A9" w:rsidRPr="0054726E" w:rsidRDefault="00A470A9" w:rsidP="00A470A9">
            <w:pPr>
              <w:pStyle w:val="Sansinterligne"/>
              <w:rPr>
                <w:rFonts w:ascii="Marianne" w:hAnsi="Marianne"/>
                <w:i/>
                <w:iCs/>
                <w:sz w:val="20"/>
                <w:szCs w:val="20"/>
              </w:rPr>
            </w:pPr>
          </w:p>
        </w:tc>
      </w:tr>
      <w:tr w:rsidR="00A470A9" w:rsidRPr="0054726E" w14:paraId="1F7C5F1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7947C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C4BC66" w14:textId="77777777" w:rsidR="00A470A9" w:rsidRPr="0054726E" w:rsidRDefault="00A470A9" w:rsidP="00A470A9">
            <w:pPr>
              <w:pStyle w:val="Sansinterligne"/>
              <w:rPr>
                <w:rFonts w:ascii="Marianne" w:hAnsi="Marianne"/>
                <w:i/>
                <w:iCs/>
                <w:sz w:val="20"/>
                <w:szCs w:val="20"/>
              </w:rPr>
            </w:pPr>
          </w:p>
        </w:tc>
      </w:tr>
      <w:tr w:rsidR="00A470A9" w:rsidRPr="0054726E" w14:paraId="1517334B" w14:textId="77777777" w:rsidTr="002665B1">
        <w:tc>
          <w:tcPr>
            <w:tcW w:w="437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0158942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E3868BF" w14:textId="77777777" w:rsidR="00A470A9" w:rsidRPr="0054726E" w:rsidRDefault="00A470A9" w:rsidP="00A470A9">
            <w:pPr>
              <w:pStyle w:val="Sansinterligne"/>
              <w:rPr>
                <w:rFonts w:ascii="Marianne" w:hAnsi="Marianne"/>
                <w:sz w:val="20"/>
                <w:szCs w:val="20"/>
              </w:rPr>
            </w:pPr>
          </w:p>
        </w:tc>
      </w:tr>
      <w:tr w:rsidR="00A470A9" w:rsidRPr="0054726E" w14:paraId="6807D54A"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617834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1371F7" w14:textId="77777777" w:rsidR="00A470A9" w:rsidRPr="0054726E" w:rsidRDefault="00A470A9" w:rsidP="00A470A9">
            <w:pPr>
              <w:pStyle w:val="Sansinterligne"/>
              <w:rPr>
                <w:rFonts w:ascii="Marianne" w:hAnsi="Marianne"/>
                <w:sz w:val="20"/>
                <w:szCs w:val="20"/>
              </w:rPr>
            </w:pPr>
          </w:p>
        </w:tc>
      </w:tr>
      <w:tr w:rsidR="002665B1" w:rsidRPr="0054726E" w14:paraId="2A474BD1" w14:textId="77777777" w:rsidTr="002665B1">
        <w:tc>
          <w:tcPr>
            <w:tcW w:w="437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4929E82" w14:textId="499ECCE1" w:rsidR="002665B1" w:rsidRPr="0054726E" w:rsidRDefault="002665B1" w:rsidP="002665B1">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7D7BBA9" w14:textId="77777777" w:rsidR="002665B1" w:rsidRPr="0054726E" w:rsidRDefault="002665B1" w:rsidP="002665B1">
            <w:pPr>
              <w:pStyle w:val="Sansinterligne"/>
              <w:rPr>
                <w:rFonts w:ascii="Marianne" w:hAnsi="Marianne"/>
                <w:sz w:val="20"/>
                <w:szCs w:val="20"/>
              </w:rPr>
            </w:pPr>
          </w:p>
        </w:tc>
      </w:tr>
    </w:tbl>
    <w:p w14:paraId="0F8E5971" w14:textId="77777777" w:rsidR="00E879C2" w:rsidRPr="0054726E" w:rsidRDefault="00E879C2" w:rsidP="00E879C2">
      <w:pPr>
        <w:pStyle w:val="Standard"/>
        <w:rPr>
          <w:rFonts w:ascii="Marianne" w:hAnsi="Marianne"/>
          <w:sz w:val="20"/>
          <w:szCs w:val="20"/>
        </w:rPr>
      </w:pPr>
    </w:p>
    <w:p w14:paraId="630A0A8E" w14:textId="77777777" w:rsidR="00E879C2" w:rsidRPr="0054726E" w:rsidRDefault="00E879C2" w:rsidP="00E879C2">
      <w:pPr>
        <w:pStyle w:val="Titre3"/>
        <w:numPr>
          <w:ilvl w:val="0"/>
          <w:numId w:val="0"/>
        </w:numPr>
        <w:rPr>
          <w:color w:val="002060"/>
          <w:sz w:val="20"/>
          <w:szCs w:val="20"/>
        </w:rPr>
      </w:pPr>
      <w:bookmarkStart w:id="1107" w:name="_Toc207276963"/>
      <w:bookmarkStart w:id="1108" w:name="__RefHeading___Toc31829_1669366336"/>
      <w:bookmarkStart w:id="1109" w:name="_Toc214868195"/>
      <w:bookmarkStart w:id="1110" w:name="_Toc215842717"/>
      <w:bookmarkStart w:id="1111" w:name="_Toc216101430"/>
      <w:bookmarkStart w:id="1112" w:name="_Toc216360543"/>
      <w:bookmarkStart w:id="1113" w:name="_Toc216883431"/>
      <w:r w:rsidRPr="0054726E">
        <w:rPr>
          <w:color w:val="002060"/>
          <w:sz w:val="20"/>
          <w:szCs w:val="20"/>
        </w:rPr>
        <w:t>10-21. Tenue de sport</w:t>
      </w:r>
      <w:bookmarkEnd w:id="1107"/>
      <w:bookmarkEnd w:id="1108"/>
      <w:bookmarkEnd w:id="1109"/>
      <w:r w:rsidRPr="0054726E">
        <w:rPr>
          <w:color w:val="002060"/>
          <w:sz w:val="20"/>
          <w:szCs w:val="20"/>
        </w:rPr>
        <w:t xml:space="preserve"> surveillance – homme et femme</w:t>
      </w:r>
      <w:bookmarkEnd w:id="1110"/>
      <w:bookmarkEnd w:id="1111"/>
      <w:bookmarkEnd w:id="1112"/>
      <w:bookmarkEnd w:id="1113"/>
    </w:p>
    <w:p w14:paraId="1343E6DE" w14:textId="77777777" w:rsidR="00E879C2" w:rsidRPr="0054726E" w:rsidRDefault="00E879C2" w:rsidP="00E879C2"/>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2CBD1CB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EFCA11A"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CA38BA9"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0464A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95A33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FC945C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31B6F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34458F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163A59" w14:textId="77777777" w:rsidR="00E879C2" w:rsidRPr="0054726E" w:rsidRDefault="00E879C2" w:rsidP="00B52833">
            <w:pPr>
              <w:pStyle w:val="Sansinterligne"/>
              <w:rPr>
                <w:rFonts w:ascii="Marianne" w:hAnsi="Marianne"/>
                <w:sz w:val="20"/>
                <w:szCs w:val="20"/>
              </w:rPr>
            </w:pPr>
          </w:p>
        </w:tc>
      </w:tr>
      <w:tr w:rsidR="00E879C2" w:rsidRPr="0054726E" w14:paraId="5960F0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865D72" w14:textId="77777777" w:rsidR="00E879C2" w:rsidRPr="0054726E" w:rsidRDefault="00E879C2" w:rsidP="00173E72">
            <w:pPr>
              <w:pStyle w:val="TableHeading"/>
              <w:jc w:val="left"/>
            </w:pPr>
            <w:r w:rsidRPr="0054726E">
              <w:t>Une grille de taille comprenant un schéma indiquant le positionnement des mesures est joint au présent mémoire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BBD82B" w14:textId="77777777" w:rsidR="00E879C2" w:rsidRPr="0054726E" w:rsidRDefault="00E879C2" w:rsidP="00B52833">
            <w:pPr>
              <w:pStyle w:val="Sansinterligne"/>
              <w:rPr>
                <w:rFonts w:ascii="Marianne" w:hAnsi="Marianne"/>
                <w:sz w:val="20"/>
                <w:szCs w:val="20"/>
              </w:rPr>
            </w:pPr>
          </w:p>
        </w:tc>
      </w:tr>
      <w:tr w:rsidR="00E879C2" w:rsidRPr="0054726E" w14:paraId="729100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6EE4A46"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A45D03" w14:textId="77777777" w:rsidR="00E879C2" w:rsidRPr="0054726E" w:rsidRDefault="00E879C2" w:rsidP="00B52833">
            <w:pPr>
              <w:pStyle w:val="Sansinterligne"/>
              <w:rPr>
                <w:rFonts w:ascii="Marianne" w:hAnsi="Marianne"/>
                <w:sz w:val="20"/>
                <w:szCs w:val="20"/>
              </w:rPr>
            </w:pPr>
          </w:p>
        </w:tc>
      </w:tr>
      <w:tr w:rsidR="00E879C2" w:rsidRPr="0054726E" w14:paraId="6448DD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BBC2E5"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30B2D2" w14:textId="77777777" w:rsidR="00E879C2" w:rsidRPr="0054726E" w:rsidRDefault="00E879C2" w:rsidP="00B52833">
            <w:pPr>
              <w:pStyle w:val="Sansinterligne"/>
              <w:rPr>
                <w:rFonts w:ascii="Marianne" w:hAnsi="Marianne"/>
                <w:sz w:val="20"/>
                <w:szCs w:val="20"/>
              </w:rPr>
            </w:pPr>
          </w:p>
        </w:tc>
      </w:tr>
      <w:tr w:rsidR="00E879C2" w:rsidRPr="0054726E" w14:paraId="740C0E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712409"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805A11" w14:textId="77777777" w:rsidR="00E879C2" w:rsidRPr="0054726E" w:rsidRDefault="00E879C2" w:rsidP="00B52833">
            <w:pPr>
              <w:pStyle w:val="Sansinterligne"/>
              <w:rPr>
                <w:rFonts w:ascii="Marianne" w:hAnsi="Marianne"/>
                <w:i/>
                <w:iCs/>
                <w:sz w:val="20"/>
                <w:szCs w:val="20"/>
              </w:rPr>
            </w:pPr>
          </w:p>
        </w:tc>
      </w:tr>
      <w:tr w:rsidR="00A470A9" w:rsidRPr="0054726E" w14:paraId="619D9E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533C4B" w14:textId="4196835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3D02B5" w14:textId="77777777" w:rsidR="00A470A9" w:rsidRPr="0054726E" w:rsidRDefault="00A470A9" w:rsidP="00A470A9">
            <w:pPr>
              <w:pStyle w:val="Sansinterligne"/>
              <w:rPr>
                <w:rFonts w:ascii="Marianne" w:hAnsi="Marianne"/>
                <w:i/>
                <w:iCs/>
                <w:sz w:val="20"/>
                <w:szCs w:val="20"/>
              </w:rPr>
            </w:pPr>
          </w:p>
        </w:tc>
      </w:tr>
      <w:tr w:rsidR="00A470A9" w:rsidRPr="0054726E" w14:paraId="03BBC29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D86B43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36C741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2538A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des tissus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FB4D0A" w14:textId="77777777" w:rsidR="00A470A9" w:rsidRPr="0054726E" w:rsidRDefault="00A470A9" w:rsidP="00A470A9">
            <w:pPr>
              <w:pStyle w:val="Sansinterligne"/>
              <w:rPr>
                <w:rFonts w:ascii="Marianne" w:hAnsi="Marianne"/>
                <w:i/>
                <w:iCs/>
                <w:sz w:val="20"/>
                <w:szCs w:val="20"/>
              </w:rPr>
            </w:pPr>
          </w:p>
        </w:tc>
      </w:tr>
      <w:tr w:rsidR="00A470A9" w:rsidRPr="0054726E" w14:paraId="599041E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273AF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lumière,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0EBDB3" w14:textId="77777777" w:rsidR="00A470A9" w:rsidRPr="0054726E" w:rsidRDefault="00A470A9" w:rsidP="00A470A9">
            <w:pPr>
              <w:pStyle w:val="Sansinterligne"/>
              <w:rPr>
                <w:rFonts w:ascii="Marianne" w:hAnsi="Marianne"/>
                <w:i/>
                <w:iCs/>
                <w:sz w:val="20"/>
                <w:szCs w:val="20"/>
              </w:rPr>
            </w:pPr>
          </w:p>
        </w:tc>
      </w:tr>
      <w:tr w:rsidR="00A470A9" w:rsidRPr="0054726E" w14:paraId="19C303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3E59B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04D744" w14:textId="77777777" w:rsidR="00A470A9" w:rsidRPr="0054726E" w:rsidRDefault="00A470A9" w:rsidP="00A470A9">
            <w:pPr>
              <w:pStyle w:val="Sansinterligne"/>
              <w:rPr>
                <w:rFonts w:ascii="Marianne" w:hAnsi="Marianne"/>
                <w:i/>
                <w:iCs/>
                <w:sz w:val="20"/>
                <w:szCs w:val="20"/>
              </w:rPr>
            </w:pPr>
          </w:p>
        </w:tc>
      </w:tr>
      <w:tr w:rsidR="00A470A9" w:rsidRPr="0054726E" w14:paraId="517621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56F2C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ACF66A" w14:textId="77777777" w:rsidR="00A470A9" w:rsidRPr="0054726E" w:rsidRDefault="00A470A9" w:rsidP="00A470A9">
            <w:pPr>
              <w:pStyle w:val="Sansinterligne"/>
              <w:rPr>
                <w:rFonts w:ascii="Marianne" w:hAnsi="Marianne"/>
                <w:i/>
                <w:iCs/>
                <w:sz w:val="20"/>
                <w:szCs w:val="20"/>
              </w:rPr>
            </w:pPr>
          </w:p>
        </w:tc>
      </w:tr>
      <w:tr w:rsidR="00A470A9" w:rsidRPr="0054726E" w14:paraId="5F3B9B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FD0D1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EB4ED1" w14:textId="77777777" w:rsidR="00A470A9" w:rsidRPr="0054726E" w:rsidRDefault="00A470A9" w:rsidP="00A470A9">
            <w:pPr>
              <w:pStyle w:val="Sansinterligne"/>
              <w:rPr>
                <w:rFonts w:ascii="Marianne" w:hAnsi="Marianne"/>
                <w:sz w:val="20"/>
                <w:szCs w:val="20"/>
              </w:rPr>
            </w:pPr>
          </w:p>
        </w:tc>
      </w:tr>
      <w:tr w:rsidR="00A470A9" w:rsidRPr="0054726E" w14:paraId="461BFA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CDC14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7BD80B" w14:textId="77777777" w:rsidR="00A470A9" w:rsidRPr="0054726E" w:rsidRDefault="00A470A9" w:rsidP="00A470A9">
            <w:pPr>
              <w:pStyle w:val="Sansinterligne"/>
              <w:rPr>
                <w:rFonts w:ascii="Marianne" w:hAnsi="Marianne"/>
                <w:sz w:val="20"/>
                <w:szCs w:val="20"/>
              </w:rPr>
            </w:pPr>
          </w:p>
        </w:tc>
      </w:tr>
      <w:tr w:rsidR="00A470A9" w:rsidRPr="0054726E" w14:paraId="4BDCE9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615A0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C7322E" w14:textId="77777777" w:rsidR="00A470A9" w:rsidRPr="0054726E" w:rsidRDefault="00A470A9" w:rsidP="00A470A9">
            <w:pPr>
              <w:pStyle w:val="Sansinterligne"/>
              <w:rPr>
                <w:rFonts w:ascii="Marianne" w:hAnsi="Marianne"/>
                <w:sz w:val="20"/>
                <w:szCs w:val="20"/>
              </w:rPr>
            </w:pPr>
          </w:p>
        </w:tc>
      </w:tr>
      <w:tr w:rsidR="00A470A9" w:rsidRPr="0054726E" w14:paraId="60DBA16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FD58F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4A70F1" w14:textId="77777777" w:rsidR="00A470A9" w:rsidRPr="0054726E" w:rsidRDefault="00A470A9" w:rsidP="00A470A9">
            <w:pPr>
              <w:pStyle w:val="Sansinterligne"/>
              <w:rPr>
                <w:rFonts w:ascii="Marianne" w:hAnsi="Marianne"/>
                <w:i/>
                <w:iCs/>
                <w:sz w:val="20"/>
                <w:szCs w:val="20"/>
              </w:rPr>
            </w:pPr>
          </w:p>
        </w:tc>
      </w:tr>
      <w:tr w:rsidR="00A470A9" w:rsidRPr="0054726E" w14:paraId="74D0905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CB835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7AB722" w14:textId="77777777" w:rsidR="00A470A9" w:rsidRPr="0054726E" w:rsidRDefault="00A470A9" w:rsidP="00A470A9">
            <w:pPr>
              <w:pStyle w:val="Sansinterligne"/>
              <w:rPr>
                <w:rFonts w:ascii="Marianne" w:hAnsi="Marianne"/>
                <w:sz w:val="20"/>
                <w:szCs w:val="20"/>
              </w:rPr>
            </w:pPr>
          </w:p>
        </w:tc>
      </w:tr>
      <w:tr w:rsidR="00A470A9" w:rsidRPr="0054726E" w14:paraId="49C2748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3DE5D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Qualité de la fermeture à glissières de la veste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A67424" w14:textId="77777777" w:rsidR="00A470A9" w:rsidRPr="0054726E" w:rsidRDefault="00A470A9" w:rsidP="00A470A9">
            <w:pPr>
              <w:pStyle w:val="Sansinterligne"/>
              <w:rPr>
                <w:rFonts w:ascii="Marianne" w:hAnsi="Marianne"/>
                <w:i/>
                <w:iCs/>
                <w:sz w:val="20"/>
                <w:szCs w:val="20"/>
              </w:rPr>
            </w:pPr>
          </w:p>
        </w:tc>
      </w:tr>
      <w:tr w:rsidR="002665B1" w:rsidRPr="0054726E" w14:paraId="427DDE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45EBAC" w14:textId="10B113AF" w:rsidR="002665B1" w:rsidRPr="0054726E" w:rsidRDefault="002665B1" w:rsidP="002665B1">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6ECB65" w14:textId="77777777" w:rsidR="002665B1" w:rsidRPr="0054726E" w:rsidRDefault="002665B1" w:rsidP="002665B1">
            <w:pPr>
              <w:pStyle w:val="Sansinterligne"/>
              <w:rPr>
                <w:rFonts w:ascii="Marianne" w:hAnsi="Marianne"/>
                <w:i/>
                <w:iCs/>
                <w:sz w:val="20"/>
                <w:szCs w:val="20"/>
              </w:rPr>
            </w:pPr>
          </w:p>
        </w:tc>
      </w:tr>
      <w:tr w:rsidR="002665B1" w:rsidRPr="0054726E" w14:paraId="639BD1D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3FD330A"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2665B1" w:rsidRPr="0054726E" w14:paraId="3C310E9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CECCD8" w14:textId="77777777" w:rsidR="002665B1" w:rsidRPr="0054726E" w:rsidRDefault="002665B1" w:rsidP="002665B1">
            <w:pPr>
              <w:pStyle w:val="Standard"/>
              <w:tabs>
                <w:tab w:val="right" w:leader="dot" w:pos="9468"/>
              </w:tabs>
              <w:rPr>
                <w:rFonts w:ascii="Marianne" w:hAnsi="Marianne"/>
                <w:color w:val="00000A"/>
                <w:sz w:val="20"/>
                <w:szCs w:val="20"/>
                <w:lang w:eastAsia="en-US"/>
              </w:rPr>
            </w:pPr>
            <w:r w:rsidRPr="0054726E">
              <w:rPr>
                <w:rFonts w:ascii="Marianne" w:hAnsi="Marianne"/>
                <w:color w:val="00000A"/>
                <w:sz w:val="20"/>
                <w:szCs w:val="20"/>
                <w:lang w:eastAsia="en-US"/>
              </w:rPr>
              <w:t>Adaptation de la coupe à la morphologie de la majorité des agents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957832" w14:textId="77777777" w:rsidR="002665B1" w:rsidRPr="0054726E" w:rsidRDefault="002665B1" w:rsidP="002665B1">
            <w:pPr>
              <w:pStyle w:val="Sansinterligne"/>
              <w:rPr>
                <w:rFonts w:ascii="Marianne" w:hAnsi="Marianne"/>
                <w:sz w:val="20"/>
                <w:szCs w:val="20"/>
              </w:rPr>
            </w:pPr>
          </w:p>
        </w:tc>
      </w:tr>
      <w:tr w:rsidR="002665B1" w:rsidRPr="0054726E" w14:paraId="4B5BF0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08F358"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Aisance dans les mouvements (souplesse du tissu et coupe)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6C5DEC" w14:textId="77777777" w:rsidR="002665B1" w:rsidRPr="0054726E" w:rsidRDefault="002665B1" w:rsidP="002665B1">
            <w:pPr>
              <w:pStyle w:val="Sansinterligne"/>
              <w:rPr>
                <w:rFonts w:ascii="Marianne" w:hAnsi="Marianne"/>
                <w:sz w:val="20"/>
                <w:szCs w:val="20"/>
              </w:rPr>
            </w:pPr>
          </w:p>
        </w:tc>
      </w:tr>
      <w:tr w:rsidR="002665B1" w:rsidRPr="0054726E" w14:paraId="3D98CA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11C3545" w14:textId="77777777" w:rsidR="002665B1" w:rsidRPr="0054726E" w:rsidRDefault="002665B1" w:rsidP="002665B1">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345B20" w14:textId="77777777" w:rsidR="002665B1" w:rsidRPr="0054726E" w:rsidRDefault="002665B1" w:rsidP="002665B1">
            <w:pPr>
              <w:pStyle w:val="Sansinterligne"/>
              <w:rPr>
                <w:rFonts w:ascii="Marianne" w:hAnsi="Marianne"/>
                <w:sz w:val="20"/>
                <w:szCs w:val="20"/>
              </w:rPr>
            </w:pPr>
          </w:p>
        </w:tc>
      </w:tr>
      <w:tr w:rsidR="002665B1" w:rsidRPr="0054726E" w14:paraId="68F9E4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9948545" w14:textId="77777777" w:rsidR="002665B1" w:rsidRPr="0054726E" w:rsidRDefault="002665B1" w:rsidP="002665B1">
            <w:pPr>
              <w:pStyle w:val="Sansinterligne"/>
              <w:rPr>
                <w:rFonts w:ascii="Marianne" w:hAnsi="Marianne"/>
                <w:sz w:val="20"/>
                <w:szCs w:val="20"/>
              </w:rPr>
            </w:pPr>
            <w:r w:rsidRPr="0054726E">
              <w:rPr>
                <w:rFonts w:ascii="Marianne" w:hAnsi="Marianne"/>
                <w:sz w:val="20"/>
                <w:szCs w:val="20"/>
              </w:rPr>
              <w:t>Compatibilité avec les équipements individuels, notamment le  gilet pare-balles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C9777E" w14:textId="77777777" w:rsidR="002665B1" w:rsidRPr="0054726E" w:rsidRDefault="002665B1" w:rsidP="002665B1">
            <w:pPr>
              <w:pStyle w:val="Sansinterligne"/>
              <w:rPr>
                <w:rFonts w:ascii="Marianne" w:hAnsi="Marianne"/>
                <w:sz w:val="20"/>
                <w:szCs w:val="20"/>
              </w:rPr>
            </w:pPr>
          </w:p>
        </w:tc>
      </w:tr>
    </w:tbl>
    <w:p w14:paraId="109E048D" w14:textId="77777777" w:rsidR="002665B1" w:rsidRDefault="002665B1" w:rsidP="002665B1">
      <w:pPr>
        <w:pStyle w:val="Titre2"/>
        <w:numPr>
          <w:ilvl w:val="0"/>
          <w:numId w:val="0"/>
        </w:numPr>
        <w:ind w:left="567"/>
        <w:rPr>
          <w:sz w:val="20"/>
          <w:szCs w:val="20"/>
        </w:rPr>
      </w:pPr>
      <w:bookmarkStart w:id="1114" w:name="__RefHeading___Toc31831_1669366336"/>
      <w:bookmarkStart w:id="1115" w:name="_Toc214868174_Copie_1"/>
      <w:bookmarkStart w:id="1116" w:name="_Toc207276952_Copie_1"/>
      <w:bookmarkStart w:id="1117" w:name="_Toc215842718"/>
      <w:bookmarkStart w:id="1118" w:name="_Toc216101431"/>
      <w:bookmarkStart w:id="1119" w:name="_Toc216360544"/>
    </w:p>
    <w:p w14:paraId="55D0553A" w14:textId="5F3BB510" w:rsidR="00E879C2" w:rsidRPr="0054726E" w:rsidRDefault="00E879C2" w:rsidP="002665B1">
      <w:pPr>
        <w:pStyle w:val="Titre2"/>
        <w:numPr>
          <w:ilvl w:val="0"/>
          <w:numId w:val="0"/>
        </w:numPr>
        <w:ind w:left="567"/>
        <w:rPr>
          <w:i/>
          <w:iCs/>
          <w:sz w:val="20"/>
          <w:szCs w:val="20"/>
        </w:rPr>
      </w:pPr>
      <w:bookmarkStart w:id="1120" w:name="_Toc216883432"/>
      <w:r w:rsidRPr="0054726E">
        <w:rPr>
          <w:sz w:val="20"/>
          <w:szCs w:val="20"/>
        </w:rPr>
        <w:t xml:space="preserve">Groupe 11 : </w:t>
      </w:r>
      <w:bookmarkEnd w:id="1114"/>
      <w:bookmarkEnd w:id="1115"/>
      <w:bookmarkEnd w:id="1116"/>
      <w:r w:rsidRPr="0054726E">
        <w:rPr>
          <w:sz w:val="20"/>
          <w:szCs w:val="20"/>
        </w:rPr>
        <w:t>Sous-vêtements</w:t>
      </w:r>
      <w:bookmarkEnd w:id="1117"/>
      <w:bookmarkEnd w:id="1118"/>
      <w:bookmarkEnd w:id="1119"/>
      <w:bookmarkEnd w:id="1120"/>
    </w:p>
    <w:p w14:paraId="346278F3" w14:textId="77777777" w:rsidR="00E879C2" w:rsidRPr="0054726E" w:rsidRDefault="00E879C2" w:rsidP="00E879C2"/>
    <w:p w14:paraId="40C6C4D0" w14:textId="77777777" w:rsidR="00E879C2" w:rsidRPr="0054726E" w:rsidRDefault="00E879C2" w:rsidP="00E879C2">
      <w:pPr>
        <w:pStyle w:val="Titre3"/>
        <w:numPr>
          <w:ilvl w:val="0"/>
          <w:numId w:val="0"/>
        </w:numPr>
        <w:rPr>
          <w:color w:val="002060"/>
          <w:sz w:val="20"/>
          <w:szCs w:val="20"/>
        </w:rPr>
      </w:pPr>
      <w:bookmarkStart w:id="1121" w:name="_Toc214868198"/>
      <w:bookmarkStart w:id="1122" w:name="__RefHeading___Toc31833_1669366336"/>
      <w:bookmarkStart w:id="1123" w:name="_Toc207276966"/>
      <w:bookmarkStart w:id="1124" w:name="_Toc215842719"/>
      <w:bookmarkStart w:id="1125" w:name="_Toc216101432"/>
      <w:bookmarkStart w:id="1126" w:name="_Toc216360545"/>
      <w:bookmarkStart w:id="1127" w:name="_Toc216883433"/>
      <w:r w:rsidRPr="0054726E">
        <w:rPr>
          <w:color w:val="002060"/>
          <w:sz w:val="20"/>
          <w:szCs w:val="20"/>
        </w:rPr>
        <w:t>11-01. Bas de sous-vêtement thermique marin</w:t>
      </w:r>
      <w:bookmarkEnd w:id="1121"/>
      <w:bookmarkEnd w:id="1122"/>
      <w:bookmarkEnd w:id="1123"/>
      <w:r w:rsidRPr="0054726E">
        <w:rPr>
          <w:color w:val="002060"/>
          <w:sz w:val="20"/>
          <w:szCs w:val="20"/>
        </w:rPr>
        <w:t xml:space="preserve"> – homme et femme</w:t>
      </w:r>
      <w:bookmarkEnd w:id="1124"/>
      <w:bookmarkEnd w:id="1125"/>
      <w:bookmarkEnd w:id="1126"/>
      <w:bookmarkEnd w:id="1127"/>
    </w:p>
    <w:p w14:paraId="247944CB" w14:textId="77777777" w:rsidR="00E879C2" w:rsidRPr="0054726E" w:rsidRDefault="00E879C2" w:rsidP="00E879C2">
      <w:pPr>
        <w:pStyle w:val="Standard"/>
        <w:rPr>
          <w:rFonts w:ascii="Marianne" w:hAnsi="Marianne"/>
          <w:sz w:val="20"/>
          <w:szCs w:val="20"/>
        </w:rPr>
      </w:pPr>
    </w:p>
    <w:p w14:paraId="5B50E26E"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A98716E"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90B892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5226AC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447CE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77772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07D74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67582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BAE377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haut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92EC3B" w14:textId="77777777" w:rsidR="00E879C2" w:rsidRPr="0054726E" w:rsidRDefault="00E879C2" w:rsidP="00B52833">
            <w:pPr>
              <w:pStyle w:val="Sansinterligne"/>
              <w:rPr>
                <w:rFonts w:ascii="Marianne" w:hAnsi="Marianne"/>
                <w:sz w:val="20"/>
                <w:szCs w:val="20"/>
              </w:rPr>
            </w:pPr>
          </w:p>
        </w:tc>
      </w:tr>
      <w:tr w:rsidR="00E879C2" w:rsidRPr="0054726E" w14:paraId="3785403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D89C76"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F740FE" w14:textId="77777777" w:rsidR="00E879C2" w:rsidRPr="0054726E" w:rsidRDefault="00E879C2" w:rsidP="00B52833">
            <w:pPr>
              <w:pStyle w:val="Sansinterligne"/>
              <w:rPr>
                <w:rFonts w:ascii="Marianne" w:hAnsi="Marianne"/>
                <w:sz w:val="20"/>
                <w:szCs w:val="20"/>
              </w:rPr>
            </w:pPr>
          </w:p>
        </w:tc>
      </w:tr>
      <w:tr w:rsidR="00E879C2" w:rsidRPr="0054726E" w14:paraId="538521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DFD660F"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410C63" w14:textId="77777777" w:rsidR="00E879C2" w:rsidRPr="0054726E" w:rsidRDefault="00E879C2" w:rsidP="00B52833">
            <w:pPr>
              <w:pStyle w:val="Sansinterligne"/>
              <w:rPr>
                <w:rFonts w:ascii="Marianne" w:hAnsi="Marianne"/>
                <w:sz w:val="20"/>
                <w:szCs w:val="20"/>
              </w:rPr>
            </w:pPr>
          </w:p>
        </w:tc>
      </w:tr>
      <w:tr w:rsidR="00E879C2" w:rsidRPr="0054726E" w14:paraId="1C0622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75893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1E5740" w14:textId="77777777" w:rsidR="00E879C2" w:rsidRPr="0054726E" w:rsidRDefault="00E879C2" w:rsidP="00B52833">
            <w:pPr>
              <w:pStyle w:val="Sansinterligne"/>
              <w:rPr>
                <w:rFonts w:ascii="Marianne" w:hAnsi="Marianne"/>
                <w:i/>
                <w:iCs/>
                <w:sz w:val="20"/>
                <w:szCs w:val="20"/>
              </w:rPr>
            </w:pPr>
          </w:p>
        </w:tc>
      </w:tr>
      <w:tr w:rsidR="00A470A9" w:rsidRPr="0054726E" w14:paraId="61BD79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367FBF" w14:textId="3384DD3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CF9615" w14:textId="77777777" w:rsidR="00A470A9" w:rsidRPr="0054726E" w:rsidRDefault="00A470A9" w:rsidP="00A470A9">
            <w:pPr>
              <w:pStyle w:val="Sansinterligne"/>
              <w:rPr>
                <w:rFonts w:ascii="Marianne" w:hAnsi="Marianne"/>
                <w:i/>
                <w:iCs/>
                <w:sz w:val="20"/>
                <w:szCs w:val="20"/>
              </w:rPr>
            </w:pPr>
          </w:p>
        </w:tc>
      </w:tr>
      <w:tr w:rsidR="00A470A9" w:rsidRPr="0054726E" w14:paraId="6E74870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26BD91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EB7950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6CBD1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9EA89D" w14:textId="77777777" w:rsidR="00A470A9" w:rsidRPr="0054726E" w:rsidRDefault="00A470A9" w:rsidP="00A470A9">
            <w:pPr>
              <w:pStyle w:val="Sansinterligne"/>
              <w:rPr>
                <w:rFonts w:ascii="Marianne" w:hAnsi="Marianne"/>
                <w:i/>
                <w:iCs/>
                <w:sz w:val="20"/>
                <w:szCs w:val="20"/>
              </w:rPr>
            </w:pPr>
          </w:p>
        </w:tc>
      </w:tr>
      <w:tr w:rsidR="00A470A9" w:rsidRPr="0054726E" w14:paraId="50E8AF4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DC3EE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64E66E" w14:textId="77777777" w:rsidR="00A470A9" w:rsidRPr="0054726E" w:rsidRDefault="00A470A9" w:rsidP="00A470A9">
            <w:pPr>
              <w:pStyle w:val="Sansinterligne"/>
              <w:rPr>
                <w:rFonts w:ascii="Marianne" w:hAnsi="Marianne"/>
                <w:i/>
                <w:iCs/>
                <w:sz w:val="20"/>
                <w:szCs w:val="20"/>
              </w:rPr>
            </w:pPr>
          </w:p>
        </w:tc>
      </w:tr>
      <w:tr w:rsidR="00A470A9" w:rsidRPr="0054726E" w14:paraId="32B138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98FBC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00CC7A" w14:textId="77777777" w:rsidR="00A470A9" w:rsidRPr="0054726E" w:rsidRDefault="00A470A9" w:rsidP="00A470A9">
            <w:pPr>
              <w:pStyle w:val="Sansinterligne"/>
              <w:rPr>
                <w:rFonts w:ascii="Marianne" w:hAnsi="Marianne"/>
                <w:i/>
                <w:iCs/>
                <w:sz w:val="20"/>
                <w:szCs w:val="20"/>
              </w:rPr>
            </w:pPr>
          </w:p>
        </w:tc>
      </w:tr>
      <w:tr w:rsidR="00A470A9" w:rsidRPr="0054726E" w14:paraId="7956AA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D0066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92305F" w14:textId="77777777" w:rsidR="00A470A9" w:rsidRPr="0054726E" w:rsidRDefault="00A470A9" w:rsidP="00A470A9">
            <w:pPr>
              <w:pStyle w:val="Sansinterligne"/>
              <w:rPr>
                <w:rFonts w:ascii="Marianne" w:hAnsi="Marianne"/>
                <w:i/>
                <w:iCs/>
                <w:sz w:val="20"/>
                <w:szCs w:val="20"/>
              </w:rPr>
            </w:pPr>
          </w:p>
        </w:tc>
      </w:tr>
      <w:tr w:rsidR="00A470A9" w:rsidRPr="0054726E" w14:paraId="0ECA3E6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EA9D2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9AC026" w14:textId="77777777" w:rsidR="00A470A9" w:rsidRPr="0054726E" w:rsidRDefault="00A470A9" w:rsidP="00A470A9">
            <w:pPr>
              <w:pStyle w:val="Sansinterligne"/>
              <w:rPr>
                <w:rFonts w:ascii="Marianne" w:hAnsi="Marianne"/>
                <w:sz w:val="20"/>
                <w:szCs w:val="20"/>
              </w:rPr>
            </w:pPr>
          </w:p>
        </w:tc>
      </w:tr>
      <w:tr w:rsidR="00A470A9" w:rsidRPr="0054726E" w14:paraId="787529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C8018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EE8BC7" w14:textId="77777777" w:rsidR="00A470A9" w:rsidRPr="0054726E" w:rsidRDefault="00A470A9" w:rsidP="00A470A9">
            <w:pPr>
              <w:pStyle w:val="Sansinterligne"/>
              <w:rPr>
                <w:rFonts w:ascii="Marianne" w:hAnsi="Marianne"/>
                <w:sz w:val="20"/>
                <w:szCs w:val="20"/>
              </w:rPr>
            </w:pPr>
          </w:p>
        </w:tc>
      </w:tr>
      <w:tr w:rsidR="00A470A9" w:rsidRPr="0054726E" w14:paraId="2A705FC3"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D68B1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A2E678" w14:textId="77777777" w:rsidR="00A470A9" w:rsidRPr="0054726E" w:rsidRDefault="00A470A9" w:rsidP="00A470A9">
            <w:pPr>
              <w:pStyle w:val="Sansinterligne"/>
              <w:rPr>
                <w:rFonts w:ascii="Marianne" w:hAnsi="Marianne"/>
                <w:i/>
                <w:iCs/>
                <w:sz w:val="20"/>
                <w:szCs w:val="20"/>
              </w:rPr>
            </w:pPr>
          </w:p>
        </w:tc>
      </w:tr>
      <w:tr w:rsidR="00A470A9" w:rsidRPr="0054726E" w14:paraId="7EEF8AD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16915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D24D62" w14:textId="77777777" w:rsidR="00A470A9" w:rsidRPr="0054726E" w:rsidRDefault="00A470A9" w:rsidP="00A470A9">
            <w:pPr>
              <w:pStyle w:val="Sansinterligne"/>
              <w:rPr>
                <w:rFonts w:ascii="Marianne" w:hAnsi="Marianne"/>
                <w:i/>
                <w:iCs/>
                <w:sz w:val="20"/>
                <w:szCs w:val="20"/>
              </w:rPr>
            </w:pPr>
          </w:p>
        </w:tc>
      </w:tr>
      <w:tr w:rsidR="00A470A9" w:rsidRPr="0054726E" w14:paraId="2F4EE6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ADEC3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4CB881" w14:textId="77777777" w:rsidR="00A470A9" w:rsidRPr="0054726E" w:rsidRDefault="00A470A9" w:rsidP="00A470A9">
            <w:pPr>
              <w:pStyle w:val="Sansinterligne"/>
              <w:rPr>
                <w:rFonts w:ascii="Marianne" w:hAnsi="Marianne"/>
                <w:sz w:val="20"/>
                <w:szCs w:val="20"/>
              </w:rPr>
            </w:pPr>
          </w:p>
        </w:tc>
      </w:tr>
      <w:tr w:rsidR="00A470A9" w:rsidRPr="0054726E" w14:paraId="623D555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E4511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06998B" w14:textId="293A56A5" w:rsidR="00A470A9" w:rsidRPr="0054726E" w:rsidRDefault="00A470A9" w:rsidP="00A470A9">
            <w:pPr>
              <w:pStyle w:val="Sansinterligne"/>
              <w:rPr>
                <w:rFonts w:ascii="Marianne" w:hAnsi="Marianne"/>
                <w:sz w:val="20"/>
                <w:szCs w:val="20"/>
              </w:rPr>
            </w:pPr>
          </w:p>
        </w:tc>
      </w:tr>
      <w:tr w:rsidR="00084860" w:rsidRPr="0054726E" w14:paraId="4EAD035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ED2997" w14:textId="233E9802"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614BFD" w14:textId="77777777" w:rsidR="00084860" w:rsidRPr="0054726E" w:rsidRDefault="00084860" w:rsidP="00084860">
            <w:pPr>
              <w:pStyle w:val="Sansinterligne"/>
              <w:rPr>
                <w:rFonts w:ascii="Marianne" w:hAnsi="Marianne"/>
                <w:i/>
                <w:iCs/>
                <w:sz w:val="20"/>
                <w:szCs w:val="20"/>
              </w:rPr>
            </w:pPr>
          </w:p>
        </w:tc>
      </w:tr>
      <w:tr w:rsidR="00084860" w:rsidRPr="0054726E" w14:paraId="0189FB6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5FEF856"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3DF9F0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7D3638"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95B97E" w14:textId="77777777" w:rsidR="00084860" w:rsidRPr="0054726E" w:rsidRDefault="00084860" w:rsidP="00084860">
            <w:pPr>
              <w:pStyle w:val="Sansinterligne"/>
              <w:rPr>
                <w:rFonts w:ascii="Marianne" w:hAnsi="Marianne"/>
                <w:sz w:val="20"/>
                <w:szCs w:val="20"/>
              </w:rPr>
            </w:pPr>
          </w:p>
        </w:tc>
      </w:tr>
      <w:tr w:rsidR="00084860" w:rsidRPr="0054726E" w14:paraId="5F23C2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87DD996"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1120CA" w14:textId="77777777" w:rsidR="00084860" w:rsidRPr="0054726E" w:rsidRDefault="00084860" w:rsidP="00084860">
            <w:pPr>
              <w:pStyle w:val="Sansinterligne"/>
              <w:rPr>
                <w:rFonts w:ascii="Marianne" w:hAnsi="Marianne"/>
                <w:sz w:val="20"/>
                <w:szCs w:val="20"/>
              </w:rPr>
            </w:pPr>
          </w:p>
        </w:tc>
      </w:tr>
      <w:tr w:rsidR="00084860" w:rsidRPr="0054726E" w14:paraId="6E78582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E19A13"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E0BB25" w14:textId="77777777" w:rsidR="00084860" w:rsidRPr="0054726E" w:rsidRDefault="00084860" w:rsidP="00084860">
            <w:pPr>
              <w:pStyle w:val="Sansinterligne"/>
              <w:rPr>
                <w:rFonts w:ascii="Marianne" w:hAnsi="Marianne"/>
                <w:sz w:val="20"/>
                <w:szCs w:val="20"/>
              </w:rPr>
            </w:pPr>
          </w:p>
        </w:tc>
      </w:tr>
      <w:tr w:rsidR="00084860" w:rsidRPr="0054726E" w14:paraId="033D2B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DB991B"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8D63DF" w14:textId="77777777" w:rsidR="00084860" w:rsidRPr="0054726E" w:rsidRDefault="00084860" w:rsidP="00084860">
            <w:pPr>
              <w:pStyle w:val="Sansinterligne"/>
              <w:rPr>
                <w:rFonts w:ascii="Marianne" w:hAnsi="Marianne"/>
                <w:sz w:val="20"/>
                <w:szCs w:val="20"/>
              </w:rPr>
            </w:pPr>
          </w:p>
        </w:tc>
      </w:tr>
    </w:tbl>
    <w:p w14:paraId="5CB2A872" w14:textId="77777777" w:rsidR="00E879C2" w:rsidRPr="0054726E" w:rsidRDefault="00E879C2" w:rsidP="00E879C2"/>
    <w:p w14:paraId="4CF51334" w14:textId="77777777" w:rsidR="00E879C2" w:rsidRPr="0054726E" w:rsidRDefault="00E879C2" w:rsidP="00E879C2">
      <w:pPr>
        <w:pStyle w:val="Titre3"/>
        <w:numPr>
          <w:ilvl w:val="0"/>
          <w:numId w:val="0"/>
        </w:numPr>
        <w:rPr>
          <w:sz w:val="20"/>
          <w:szCs w:val="20"/>
        </w:rPr>
      </w:pPr>
      <w:bookmarkStart w:id="1128" w:name="__RefHeading___Toc31835_1669366336"/>
      <w:bookmarkStart w:id="1129" w:name="_Toc215842720"/>
      <w:bookmarkStart w:id="1130" w:name="_Toc216101433"/>
      <w:bookmarkStart w:id="1131" w:name="_Toc216360546"/>
      <w:bookmarkStart w:id="1132" w:name="_Toc216883434"/>
      <w:r w:rsidRPr="0054726E">
        <w:rPr>
          <w:color w:val="002060"/>
          <w:sz w:val="20"/>
          <w:szCs w:val="20"/>
        </w:rPr>
        <w:t>1</w:t>
      </w:r>
      <w:bookmarkStart w:id="1133" w:name="_Toc214868199"/>
      <w:r w:rsidRPr="0054726E">
        <w:rPr>
          <w:color w:val="002060"/>
          <w:sz w:val="20"/>
          <w:szCs w:val="20"/>
        </w:rPr>
        <w:t>1-02. Bas de sous-vêtement thermique terrestre</w:t>
      </w:r>
      <w:bookmarkEnd w:id="1128"/>
      <w:bookmarkEnd w:id="1133"/>
      <w:r w:rsidRPr="0054726E">
        <w:rPr>
          <w:color w:val="002060"/>
          <w:sz w:val="20"/>
          <w:szCs w:val="20"/>
        </w:rPr>
        <w:t xml:space="preserve"> – homme et femme</w:t>
      </w:r>
      <w:bookmarkEnd w:id="1129"/>
      <w:bookmarkEnd w:id="1130"/>
      <w:bookmarkEnd w:id="1131"/>
      <w:bookmarkEnd w:id="1132"/>
    </w:p>
    <w:p w14:paraId="70EE910C"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B55B00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B3F6D6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49383B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4E2C85"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0EC47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9769A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A2FBFF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4E550F0"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haut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5EBC9D" w14:textId="77777777" w:rsidR="00E879C2" w:rsidRPr="0054726E" w:rsidRDefault="00E879C2" w:rsidP="00B52833">
            <w:pPr>
              <w:pStyle w:val="Sansinterligne"/>
              <w:rPr>
                <w:rFonts w:ascii="Marianne" w:hAnsi="Marianne"/>
                <w:sz w:val="20"/>
                <w:szCs w:val="20"/>
              </w:rPr>
            </w:pPr>
          </w:p>
        </w:tc>
      </w:tr>
      <w:tr w:rsidR="00E879C2" w:rsidRPr="0054726E" w14:paraId="1D5AF9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015F82"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B9D631" w14:textId="77777777" w:rsidR="00E879C2" w:rsidRPr="0054726E" w:rsidRDefault="00E879C2" w:rsidP="00B52833">
            <w:pPr>
              <w:pStyle w:val="Sansinterligne"/>
              <w:rPr>
                <w:rFonts w:ascii="Marianne" w:hAnsi="Marianne"/>
                <w:sz w:val="20"/>
                <w:szCs w:val="20"/>
              </w:rPr>
            </w:pPr>
          </w:p>
        </w:tc>
      </w:tr>
      <w:tr w:rsidR="00E879C2" w:rsidRPr="0054726E" w14:paraId="47E783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1267F4"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2AE6DD" w14:textId="77777777" w:rsidR="00E879C2" w:rsidRPr="0054726E" w:rsidRDefault="00E879C2" w:rsidP="00B52833">
            <w:pPr>
              <w:pStyle w:val="Sansinterligne"/>
              <w:rPr>
                <w:rFonts w:ascii="Marianne" w:hAnsi="Marianne"/>
                <w:sz w:val="20"/>
                <w:szCs w:val="20"/>
              </w:rPr>
            </w:pPr>
          </w:p>
        </w:tc>
      </w:tr>
      <w:tr w:rsidR="00E879C2" w:rsidRPr="0054726E" w14:paraId="30D442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7A6F016"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552E0B" w14:textId="77777777" w:rsidR="00E879C2" w:rsidRPr="0054726E" w:rsidRDefault="00E879C2" w:rsidP="00B52833">
            <w:pPr>
              <w:pStyle w:val="Sansinterligne"/>
              <w:rPr>
                <w:rFonts w:ascii="Marianne" w:hAnsi="Marianne"/>
                <w:i/>
                <w:iCs/>
                <w:sz w:val="20"/>
                <w:szCs w:val="20"/>
              </w:rPr>
            </w:pPr>
          </w:p>
        </w:tc>
      </w:tr>
      <w:tr w:rsidR="00A470A9" w:rsidRPr="0054726E" w14:paraId="22A36D7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CAC89B8" w14:textId="0EF07B87"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2C2564" w14:textId="77777777" w:rsidR="00A470A9" w:rsidRPr="0054726E" w:rsidRDefault="00A470A9" w:rsidP="00A470A9">
            <w:pPr>
              <w:pStyle w:val="Sansinterligne"/>
              <w:rPr>
                <w:rFonts w:ascii="Marianne" w:hAnsi="Marianne"/>
                <w:i/>
                <w:iCs/>
                <w:sz w:val="20"/>
                <w:szCs w:val="20"/>
              </w:rPr>
            </w:pPr>
          </w:p>
        </w:tc>
      </w:tr>
      <w:tr w:rsidR="00A470A9" w:rsidRPr="0054726E" w14:paraId="482DD4F6"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A108E3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224BF6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4FC58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5A6015" w14:textId="77777777" w:rsidR="00A470A9" w:rsidRPr="0054726E" w:rsidRDefault="00A470A9" w:rsidP="00A470A9">
            <w:pPr>
              <w:pStyle w:val="Sansinterligne"/>
              <w:rPr>
                <w:rFonts w:ascii="Marianne" w:hAnsi="Marianne"/>
                <w:i/>
                <w:iCs/>
                <w:sz w:val="20"/>
                <w:szCs w:val="20"/>
              </w:rPr>
            </w:pPr>
          </w:p>
        </w:tc>
      </w:tr>
      <w:tr w:rsidR="00A470A9" w:rsidRPr="0054726E" w14:paraId="7BCD59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CF879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9290E3" w14:textId="77777777" w:rsidR="00A470A9" w:rsidRPr="0054726E" w:rsidRDefault="00A470A9" w:rsidP="00A470A9">
            <w:pPr>
              <w:pStyle w:val="Sansinterligne"/>
              <w:rPr>
                <w:rFonts w:ascii="Marianne" w:hAnsi="Marianne"/>
                <w:i/>
                <w:iCs/>
                <w:sz w:val="20"/>
                <w:szCs w:val="20"/>
              </w:rPr>
            </w:pPr>
          </w:p>
        </w:tc>
      </w:tr>
      <w:tr w:rsidR="00A470A9" w:rsidRPr="0054726E" w14:paraId="2C7290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E26E1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A6F784" w14:textId="77777777" w:rsidR="00A470A9" w:rsidRPr="0054726E" w:rsidRDefault="00A470A9" w:rsidP="00A470A9">
            <w:pPr>
              <w:pStyle w:val="Sansinterligne"/>
              <w:rPr>
                <w:rFonts w:ascii="Marianne" w:hAnsi="Marianne"/>
                <w:i/>
                <w:iCs/>
                <w:sz w:val="20"/>
                <w:szCs w:val="20"/>
              </w:rPr>
            </w:pPr>
          </w:p>
        </w:tc>
      </w:tr>
      <w:tr w:rsidR="00A470A9" w:rsidRPr="0054726E" w14:paraId="5CF334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2C6FB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C58103" w14:textId="77777777" w:rsidR="00A470A9" w:rsidRPr="0054726E" w:rsidRDefault="00A470A9" w:rsidP="00A470A9">
            <w:pPr>
              <w:pStyle w:val="Sansinterligne"/>
              <w:rPr>
                <w:rFonts w:ascii="Marianne" w:hAnsi="Marianne"/>
                <w:i/>
                <w:iCs/>
                <w:sz w:val="20"/>
                <w:szCs w:val="20"/>
              </w:rPr>
            </w:pPr>
          </w:p>
        </w:tc>
      </w:tr>
      <w:tr w:rsidR="00A470A9" w:rsidRPr="0054726E" w14:paraId="1DFC394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290F4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3C43A7" w14:textId="77777777" w:rsidR="00A470A9" w:rsidRPr="0054726E" w:rsidRDefault="00A470A9" w:rsidP="00A470A9">
            <w:pPr>
              <w:pStyle w:val="Sansinterligne"/>
              <w:rPr>
                <w:rFonts w:ascii="Marianne" w:hAnsi="Marianne"/>
                <w:sz w:val="20"/>
                <w:szCs w:val="20"/>
              </w:rPr>
            </w:pPr>
          </w:p>
        </w:tc>
      </w:tr>
      <w:tr w:rsidR="00A470A9" w:rsidRPr="0054726E" w14:paraId="1EC566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2F44C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6F0952" w14:textId="77777777" w:rsidR="00A470A9" w:rsidRPr="0054726E" w:rsidRDefault="00A470A9" w:rsidP="00A470A9">
            <w:pPr>
              <w:pStyle w:val="Sansinterligne"/>
              <w:rPr>
                <w:rFonts w:ascii="Marianne" w:hAnsi="Marianne"/>
                <w:sz w:val="20"/>
                <w:szCs w:val="20"/>
              </w:rPr>
            </w:pPr>
          </w:p>
        </w:tc>
      </w:tr>
      <w:tr w:rsidR="00A470A9" w:rsidRPr="0054726E" w14:paraId="025667D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E9FE8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D78000" w14:textId="77777777" w:rsidR="00A470A9" w:rsidRPr="0054726E" w:rsidRDefault="00A470A9" w:rsidP="00A470A9">
            <w:pPr>
              <w:pStyle w:val="Sansinterligne"/>
              <w:rPr>
                <w:rFonts w:ascii="Marianne" w:hAnsi="Marianne"/>
                <w:i/>
                <w:iCs/>
                <w:sz w:val="20"/>
                <w:szCs w:val="20"/>
              </w:rPr>
            </w:pPr>
          </w:p>
        </w:tc>
      </w:tr>
      <w:tr w:rsidR="00A470A9" w:rsidRPr="0054726E" w14:paraId="6100A1B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DAE69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CD2B3D" w14:textId="77777777" w:rsidR="00A470A9" w:rsidRPr="0054726E" w:rsidRDefault="00A470A9" w:rsidP="00A470A9">
            <w:pPr>
              <w:pStyle w:val="Sansinterligne"/>
              <w:rPr>
                <w:rFonts w:ascii="Marianne" w:hAnsi="Marianne"/>
                <w:i/>
                <w:iCs/>
                <w:sz w:val="20"/>
                <w:szCs w:val="20"/>
              </w:rPr>
            </w:pPr>
          </w:p>
        </w:tc>
      </w:tr>
      <w:tr w:rsidR="00A470A9" w:rsidRPr="0054726E" w14:paraId="6CA0095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48F28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8CE0FC" w14:textId="77777777" w:rsidR="00A470A9" w:rsidRPr="0054726E" w:rsidRDefault="00A470A9" w:rsidP="00A470A9">
            <w:pPr>
              <w:pStyle w:val="Sansinterligne"/>
              <w:rPr>
                <w:rFonts w:ascii="Marianne" w:hAnsi="Marianne"/>
                <w:sz w:val="20"/>
                <w:szCs w:val="20"/>
              </w:rPr>
            </w:pPr>
          </w:p>
        </w:tc>
      </w:tr>
      <w:tr w:rsidR="00084860" w:rsidRPr="0054726E" w14:paraId="7A2572B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D073A2" w14:textId="7363128C"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F103A4" w14:textId="77777777" w:rsidR="00084860" w:rsidRPr="0054726E" w:rsidRDefault="00084860" w:rsidP="00084860">
            <w:pPr>
              <w:pStyle w:val="Sansinterligne"/>
              <w:rPr>
                <w:rFonts w:ascii="Marianne" w:hAnsi="Marianne"/>
                <w:sz w:val="20"/>
                <w:szCs w:val="20"/>
              </w:rPr>
            </w:pPr>
          </w:p>
        </w:tc>
      </w:tr>
      <w:tr w:rsidR="00084860" w:rsidRPr="0054726E" w14:paraId="2563C54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2947BF2"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0E5AAF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9366B7"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D87057" w14:textId="77777777" w:rsidR="00084860" w:rsidRPr="0054726E" w:rsidRDefault="00084860" w:rsidP="00084860">
            <w:pPr>
              <w:pStyle w:val="Sansinterligne"/>
              <w:rPr>
                <w:rFonts w:ascii="Marianne" w:hAnsi="Marianne"/>
                <w:sz w:val="20"/>
                <w:szCs w:val="20"/>
              </w:rPr>
            </w:pPr>
          </w:p>
        </w:tc>
      </w:tr>
      <w:tr w:rsidR="00084860" w:rsidRPr="0054726E" w14:paraId="046517D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7FEDE3C"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A086EE" w14:textId="77777777" w:rsidR="00084860" w:rsidRPr="0054726E" w:rsidRDefault="00084860" w:rsidP="00084860">
            <w:pPr>
              <w:pStyle w:val="Sansinterligne"/>
              <w:rPr>
                <w:rFonts w:ascii="Marianne" w:hAnsi="Marianne"/>
                <w:sz w:val="20"/>
                <w:szCs w:val="20"/>
              </w:rPr>
            </w:pPr>
          </w:p>
        </w:tc>
      </w:tr>
      <w:tr w:rsidR="00084860" w:rsidRPr="0054726E" w14:paraId="00AFC7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50D34C"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C6E0EC" w14:textId="77777777" w:rsidR="00084860" w:rsidRPr="0054726E" w:rsidRDefault="00084860" w:rsidP="00084860">
            <w:pPr>
              <w:pStyle w:val="Sansinterligne"/>
              <w:rPr>
                <w:rFonts w:ascii="Marianne" w:hAnsi="Marianne"/>
                <w:sz w:val="20"/>
                <w:szCs w:val="20"/>
              </w:rPr>
            </w:pPr>
          </w:p>
        </w:tc>
      </w:tr>
      <w:tr w:rsidR="00084860" w:rsidRPr="0054726E" w14:paraId="073E00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2866161"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52B031" w14:textId="77777777" w:rsidR="00084860" w:rsidRPr="0054726E" w:rsidRDefault="00084860" w:rsidP="00084860">
            <w:pPr>
              <w:pStyle w:val="Sansinterligne"/>
              <w:rPr>
                <w:rFonts w:ascii="Marianne" w:hAnsi="Marianne"/>
                <w:sz w:val="20"/>
                <w:szCs w:val="20"/>
              </w:rPr>
            </w:pPr>
          </w:p>
        </w:tc>
      </w:tr>
    </w:tbl>
    <w:p w14:paraId="70AC9B27" w14:textId="77777777" w:rsidR="00E879C2" w:rsidRPr="0054726E" w:rsidRDefault="00E879C2" w:rsidP="00E879C2"/>
    <w:p w14:paraId="28C90AC0" w14:textId="77777777" w:rsidR="00E879C2" w:rsidRPr="0054726E" w:rsidRDefault="00E879C2" w:rsidP="00E879C2">
      <w:pPr>
        <w:pStyle w:val="Titre3"/>
        <w:numPr>
          <w:ilvl w:val="0"/>
          <w:numId w:val="0"/>
        </w:numPr>
        <w:rPr>
          <w:color w:val="002060"/>
          <w:sz w:val="20"/>
          <w:szCs w:val="20"/>
        </w:rPr>
      </w:pPr>
      <w:bookmarkStart w:id="1134" w:name="_Toc214868200"/>
      <w:bookmarkStart w:id="1135" w:name="__RefHeading___Toc31837_1669366336"/>
      <w:bookmarkStart w:id="1136" w:name="_Toc207276968"/>
      <w:bookmarkStart w:id="1137" w:name="_Toc215842721"/>
      <w:bookmarkStart w:id="1138" w:name="_Toc216101434"/>
      <w:bookmarkStart w:id="1139" w:name="_Toc216360547"/>
      <w:bookmarkStart w:id="1140" w:name="_Toc216883435"/>
      <w:r w:rsidRPr="0054726E">
        <w:rPr>
          <w:color w:val="002060"/>
          <w:sz w:val="20"/>
          <w:szCs w:val="20"/>
        </w:rPr>
        <w:t xml:space="preserve">11-03. Bas de sous-vêtement </w:t>
      </w:r>
      <w:bookmarkEnd w:id="1134"/>
      <w:bookmarkEnd w:id="1135"/>
      <w:bookmarkEnd w:id="1136"/>
      <w:r w:rsidRPr="0054726E">
        <w:rPr>
          <w:color w:val="002060"/>
          <w:sz w:val="20"/>
          <w:szCs w:val="20"/>
        </w:rPr>
        <w:t>PN et PNT - unisexe</w:t>
      </w:r>
      <w:bookmarkEnd w:id="1137"/>
      <w:bookmarkEnd w:id="1138"/>
      <w:bookmarkEnd w:id="1139"/>
      <w:bookmarkEnd w:id="1140"/>
    </w:p>
    <w:p w14:paraId="43AE2AA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290F4E4"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BA7771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F3F9880"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0F9D8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1A2D1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CC971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CA509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D82DF3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haut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A0E76" w14:textId="77777777" w:rsidR="00E879C2" w:rsidRPr="0054726E" w:rsidRDefault="00E879C2" w:rsidP="00B52833">
            <w:pPr>
              <w:pStyle w:val="Sansinterligne"/>
              <w:rPr>
                <w:rFonts w:ascii="Marianne" w:hAnsi="Marianne"/>
                <w:sz w:val="20"/>
                <w:szCs w:val="20"/>
              </w:rPr>
            </w:pPr>
          </w:p>
        </w:tc>
      </w:tr>
      <w:tr w:rsidR="00E879C2" w:rsidRPr="0054726E" w14:paraId="485E8E5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0C65CC"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AA2BCA" w14:textId="77777777" w:rsidR="00E879C2" w:rsidRPr="0054726E" w:rsidRDefault="00E879C2" w:rsidP="00173E72">
            <w:pPr>
              <w:pStyle w:val="Sansinterligne"/>
              <w:rPr>
                <w:rFonts w:ascii="Marianne" w:hAnsi="Marianne"/>
                <w:sz w:val="20"/>
                <w:szCs w:val="20"/>
              </w:rPr>
            </w:pPr>
          </w:p>
        </w:tc>
      </w:tr>
      <w:tr w:rsidR="00E879C2" w:rsidRPr="0054726E" w14:paraId="7E22494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879504"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6CAC7E" w14:textId="77777777" w:rsidR="00E879C2" w:rsidRPr="0054726E" w:rsidRDefault="00E879C2" w:rsidP="00173E72">
            <w:pPr>
              <w:pStyle w:val="Sansinterligne"/>
              <w:rPr>
                <w:rFonts w:ascii="Marianne" w:hAnsi="Marianne"/>
                <w:sz w:val="20"/>
                <w:szCs w:val="20"/>
              </w:rPr>
            </w:pPr>
          </w:p>
        </w:tc>
      </w:tr>
      <w:tr w:rsidR="00E879C2" w:rsidRPr="0054726E" w14:paraId="4511A9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62B531"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CDBE7D" w14:textId="77777777" w:rsidR="00E879C2" w:rsidRPr="0054726E" w:rsidRDefault="00E879C2" w:rsidP="00173E72">
            <w:pPr>
              <w:pStyle w:val="Sansinterligne"/>
              <w:rPr>
                <w:rFonts w:ascii="Marianne" w:hAnsi="Marianne"/>
                <w:i/>
                <w:iCs/>
                <w:sz w:val="20"/>
                <w:szCs w:val="20"/>
              </w:rPr>
            </w:pPr>
          </w:p>
        </w:tc>
      </w:tr>
      <w:tr w:rsidR="00A470A9" w:rsidRPr="0054726E" w14:paraId="2A06E9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1460D1" w14:textId="66DFF61B"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D30F83" w14:textId="77777777" w:rsidR="00A470A9" w:rsidRPr="0054726E" w:rsidRDefault="00A470A9" w:rsidP="00A470A9">
            <w:pPr>
              <w:pStyle w:val="Sansinterligne"/>
              <w:rPr>
                <w:rFonts w:ascii="Marianne" w:hAnsi="Marianne"/>
                <w:i/>
                <w:iCs/>
                <w:sz w:val="20"/>
                <w:szCs w:val="20"/>
              </w:rPr>
            </w:pPr>
          </w:p>
        </w:tc>
      </w:tr>
      <w:tr w:rsidR="00A470A9" w:rsidRPr="0054726E" w14:paraId="32750BA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1973FB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4DE8EC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4DD9C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A81FF2" w14:textId="77777777" w:rsidR="00A470A9" w:rsidRPr="0054726E" w:rsidRDefault="00A470A9" w:rsidP="00A470A9">
            <w:pPr>
              <w:pStyle w:val="Sansinterligne"/>
              <w:rPr>
                <w:rFonts w:ascii="Marianne" w:hAnsi="Marianne"/>
                <w:i/>
                <w:iCs/>
                <w:sz w:val="20"/>
                <w:szCs w:val="20"/>
              </w:rPr>
            </w:pPr>
          </w:p>
        </w:tc>
      </w:tr>
      <w:tr w:rsidR="00A470A9" w:rsidRPr="0054726E" w14:paraId="2C7DAD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178E7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C0DA26" w14:textId="77777777" w:rsidR="00A470A9" w:rsidRPr="0054726E" w:rsidRDefault="00A470A9" w:rsidP="00A470A9">
            <w:pPr>
              <w:pStyle w:val="Sansinterligne"/>
              <w:rPr>
                <w:rFonts w:ascii="Marianne" w:hAnsi="Marianne"/>
                <w:i/>
                <w:iCs/>
                <w:sz w:val="20"/>
                <w:szCs w:val="20"/>
              </w:rPr>
            </w:pPr>
          </w:p>
        </w:tc>
      </w:tr>
      <w:tr w:rsidR="00A470A9" w:rsidRPr="0054726E" w14:paraId="40976C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7FD00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5C939A" w14:textId="77777777" w:rsidR="00A470A9" w:rsidRPr="0054726E" w:rsidRDefault="00A470A9" w:rsidP="00A470A9">
            <w:pPr>
              <w:pStyle w:val="Sansinterligne"/>
              <w:rPr>
                <w:rFonts w:ascii="Marianne" w:hAnsi="Marianne"/>
                <w:i/>
                <w:iCs/>
                <w:sz w:val="20"/>
                <w:szCs w:val="20"/>
              </w:rPr>
            </w:pPr>
          </w:p>
        </w:tc>
      </w:tr>
      <w:tr w:rsidR="00A470A9" w:rsidRPr="0054726E" w14:paraId="354D36B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3A0B2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C9945B" w14:textId="77777777" w:rsidR="00A470A9" w:rsidRPr="0054726E" w:rsidRDefault="00A470A9" w:rsidP="00A470A9">
            <w:pPr>
              <w:pStyle w:val="Sansinterligne"/>
              <w:rPr>
                <w:rFonts w:ascii="Marianne" w:hAnsi="Marianne"/>
                <w:i/>
                <w:iCs/>
                <w:sz w:val="20"/>
                <w:szCs w:val="20"/>
              </w:rPr>
            </w:pPr>
          </w:p>
        </w:tc>
      </w:tr>
      <w:tr w:rsidR="00A470A9" w:rsidRPr="0054726E" w14:paraId="406A949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389AD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980E55" w14:textId="77777777" w:rsidR="00A470A9" w:rsidRPr="0054726E" w:rsidRDefault="00A470A9" w:rsidP="00A470A9">
            <w:pPr>
              <w:pStyle w:val="Sansinterligne"/>
              <w:rPr>
                <w:rFonts w:ascii="Marianne" w:hAnsi="Marianne"/>
                <w:sz w:val="20"/>
                <w:szCs w:val="20"/>
              </w:rPr>
            </w:pPr>
          </w:p>
        </w:tc>
      </w:tr>
      <w:tr w:rsidR="00A470A9" w:rsidRPr="0054726E" w14:paraId="44DD79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D34A2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D0D08C" w14:textId="77777777" w:rsidR="00A470A9" w:rsidRPr="0054726E" w:rsidRDefault="00A470A9" w:rsidP="00A470A9">
            <w:pPr>
              <w:pStyle w:val="Sansinterligne"/>
              <w:rPr>
                <w:rFonts w:ascii="Marianne" w:hAnsi="Marianne"/>
                <w:sz w:val="20"/>
                <w:szCs w:val="20"/>
              </w:rPr>
            </w:pPr>
          </w:p>
        </w:tc>
      </w:tr>
      <w:tr w:rsidR="00A470A9" w:rsidRPr="0054726E" w14:paraId="0A9E886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9A743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6A9337" w14:textId="77777777" w:rsidR="00A470A9" w:rsidRPr="0054726E" w:rsidRDefault="00A470A9" w:rsidP="00A470A9">
            <w:pPr>
              <w:pStyle w:val="Sansinterligne"/>
              <w:rPr>
                <w:rFonts w:ascii="Marianne" w:hAnsi="Marianne"/>
                <w:i/>
                <w:iCs/>
                <w:sz w:val="20"/>
                <w:szCs w:val="20"/>
              </w:rPr>
            </w:pPr>
          </w:p>
        </w:tc>
      </w:tr>
      <w:tr w:rsidR="00A470A9" w:rsidRPr="0054726E" w14:paraId="6397DFB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E3FF6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CA1BC4" w14:textId="77777777" w:rsidR="00A470A9" w:rsidRPr="0054726E" w:rsidRDefault="00A470A9" w:rsidP="00A470A9">
            <w:pPr>
              <w:pStyle w:val="Sansinterligne"/>
              <w:rPr>
                <w:rFonts w:ascii="Marianne" w:hAnsi="Marianne"/>
                <w:i/>
                <w:iCs/>
                <w:sz w:val="20"/>
                <w:szCs w:val="20"/>
              </w:rPr>
            </w:pPr>
          </w:p>
        </w:tc>
      </w:tr>
      <w:tr w:rsidR="00A470A9" w:rsidRPr="0054726E" w14:paraId="451E6E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6EE53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5D7356" w14:textId="77777777" w:rsidR="00A470A9" w:rsidRPr="0054726E" w:rsidRDefault="00A470A9" w:rsidP="00A470A9">
            <w:pPr>
              <w:pStyle w:val="Sansinterligne"/>
              <w:rPr>
                <w:rFonts w:ascii="Marianne" w:hAnsi="Marianne"/>
                <w:sz w:val="20"/>
                <w:szCs w:val="20"/>
              </w:rPr>
            </w:pPr>
          </w:p>
        </w:tc>
      </w:tr>
      <w:tr w:rsidR="00A470A9" w:rsidRPr="0054726E" w14:paraId="344FEE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8AB029" w14:textId="77777777" w:rsidR="00A470A9" w:rsidRPr="0054726E" w:rsidRDefault="00A470A9" w:rsidP="00A470A9">
            <w:pPr>
              <w:pStyle w:val="Standard"/>
              <w:widowControl w:val="0"/>
              <w:suppressAutoHyphens w:val="0"/>
              <w:rPr>
                <w:rFonts w:ascii="Marianne" w:hAnsi="Marianne"/>
                <w:kern w:val="0"/>
                <w:sz w:val="20"/>
                <w:szCs w:val="20"/>
              </w:rPr>
            </w:pPr>
            <w:r w:rsidRPr="0054726E">
              <w:rPr>
                <w:rFonts w:ascii="Marianne" w:hAnsi="Marianne"/>
                <w:kern w:val="0"/>
                <w:sz w:val="20"/>
                <w:szCs w:val="20"/>
              </w:rPr>
              <w:t>norme NF EN ISO 15025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94DF86" w14:textId="3E1AAEB7" w:rsidR="00A470A9" w:rsidRPr="0054726E" w:rsidRDefault="00A470A9" w:rsidP="00A470A9">
            <w:pPr>
              <w:pStyle w:val="Sansinterligne"/>
              <w:rPr>
                <w:rFonts w:ascii="Marianne" w:hAnsi="Marianne"/>
                <w:sz w:val="20"/>
                <w:szCs w:val="20"/>
              </w:rPr>
            </w:pPr>
          </w:p>
        </w:tc>
      </w:tr>
      <w:tr w:rsidR="00A470A9" w:rsidRPr="0054726E" w14:paraId="0BEE12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72D2A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092C1C" w14:textId="3B7A920D" w:rsidR="00A470A9" w:rsidRPr="0054726E" w:rsidRDefault="00A470A9" w:rsidP="00A470A9">
            <w:pPr>
              <w:pStyle w:val="Sansinterligne"/>
              <w:rPr>
                <w:rFonts w:ascii="Marianne" w:hAnsi="Marianne"/>
                <w:sz w:val="20"/>
                <w:szCs w:val="20"/>
              </w:rPr>
            </w:pPr>
          </w:p>
        </w:tc>
      </w:tr>
      <w:tr w:rsidR="00A470A9" w:rsidRPr="0054726E" w14:paraId="0DB1F7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42DAEA" w14:textId="77777777" w:rsidR="00A470A9" w:rsidRPr="0054726E" w:rsidRDefault="00A470A9" w:rsidP="00A470A9">
            <w:pPr>
              <w:pStyle w:val="Sansinterligne"/>
              <w:rPr>
                <w:rFonts w:ascii="Marianne" w:hAnsi="Marianne"/>
                <w:sz w:val="20"/>
                <w:szCs w:val="20"/>
              </w:rPr>
            </w:pPr>
            <w:r w:rsidRPr="0054726E">
              <w:rPr>
                <w:rFonts w:ascii="Marianne" w:hAnsi="Marianne"/>
                <w:kern w:val="0"/>
                <w:sz w:val="20"/>
                <w:szCs w:val="20"/>
              </w:rPr>
              <w:t>détermination de taux d’induction (norme NF EN 1149 – 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D52323" w14:textId="6841C088" w:rsidR="00A470A9" w:rsidRPr="0054726E" w:rsidRDefault="00A470A9" w:rsidP="00A470A9">
            <w:pPr>
              <w:pStyle w:val="Sansinterligne"/>
              <w:rPr>
                <w:rFonts w:ascii="Marianne" w:hAnsi="Marianne"/>
                <w:sz w:val="20"/>
                <w:szCs w:val="20"/>
              </w:rPr>
            </w:pPr>
          </w:p>
        </w:tc>
      </w:tr>
      <w:tr w:rsidR="00084860" w:rsidRPr="0054726E" w14:paraId="3FF03A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18DB9B" w14:textId="38FF77CF" w:rsidR="00084860" w:rsidRPr="0054726E" w:rsidRDefault="00084860" w:rsidP="00084860">
            <w:pPr>
              <w:pStyle w:val="Sansinterligne"/>
              <w:rPr>
                <w:rFonts w:ascii="Marianne" w:hAnsi="Marianne"/>
                <w:kern w:val="0"/>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ADC876" w14:textId="77777777" w:rsidR="00084860" w:rsidRPr="0054726E" w:rsidRDefault="00084860" w:rsidP="00084860">
            <w:pPr>
              <w:pStyle w:val="Sansinterligne"/>
              <w:rPr>
                <w:rFonts w:ascii="Marianne" w:hAnsi="Marianne"/>
                <w:i/>
                <w:iCs/>
                <w:sz w:val="20"/>
                <w:szCs w:val="20"/>
              </w:rPr>
            </w:pPr>
          </w:p>
        </w:tc>
      </w:tr>
      <w:tr w:rsidR="00084860" w:rsidRPr="0054726E" w14:paraId="72CB649C"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F762737"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777098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FDFA9C8"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815A43" w14:textId="77777777" w:rsidR="00084860" w:rsidRPr="0054726E" w:rsidRDefault="00084860" w:rsidP="00084860">
            <w:pPr>
              <w:pStyle w:val="Sansinterligne"/>
              <w:rPr>
                <w:rFonts w:ascii="Marianne" w:hAnsi="Marianne"/>
                <w:sz w:val="20"/>
                <w:szCs w:val="20"/>
              </w:rPr>
            </w:pPr>
          </w:p>
        </w:tc>
      </w:tr>
      <w:tr w:rsidR="00084860" w:rsidRPr="0054726E" w14:paraId="075F21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5A5AFBA"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535135" w14:textId="77777777" w:rsidR="00084860" w:rsidRPr="0054726E" w:rsidRDefault="00084860" w:rsidP="00084860">
            <w:pPr>
              <w:pStyle w:val="Sansinterligne"/>
              <w:rPr>
                <w:rFonts w:ascii="Marianne" w:hAnsi="Marianne"/>
                <w:sz w:val="20"/>
                <w:szCs w:val="20"/>
              </w:rPr>
            </w:pPr>
          </w:p>
        </w:tc>
      </w:tr>
      <w:tr w:rsidR="00084860" w:rsidRPr="0054726E" w14:paraId="59E9C7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968951"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1ECEA2" w14:textId="77777777" w:rsidR="00084860" w:rsidRPr="0054726E" w:rsidRDefault="00084860" w:rsidP="00084860">
            <w:pPr>
              <w:pStyle w:val="Sansinterligne"/>
              <w:rPr>
                <w:rFonts w:ascii="Marianne" w:hAnsi="Marianne"/>
                <w:sz w:val="20"/>
                <w:szCs w:val="20"/>
              </w:rPr>
            </w:pPr>
          </w:p>
        </w:tc>
      </w:tr>
      <w:tr w:rsidR="00084860" w:rsidRPr="0054726E" w14:paraId="4EC5142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858839"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C7D863" w14:textId="77777777" w:rsidR="00084860" w:rsidRPr="0054726E" w:rsidRDefault="00084860" w:rsidP="00084860">
            <w:pPr>
              <w:pStyle w:val="Sansinterligne"/>
              <w:rPr>
                <w:rFonts w:ascii="Marianne" w:hAnsi="Marianne"/>
                <w:sz w:val="20"/>
                <w:szCs w:val="20"/>
              </w:rPr>
            </w:pPr>
          </w:p>
        </w:tc>
      </w:tr>
    </w:tbl>
    <w:p w14:paraId="79A3BD63" w14:textId="77777777" w:rsidR="00E879C2" w:rsidRPr="0054726E" w:rsidRDefault="00E879C2" w:rsidP="00E879C2"/>
    <w:p w14:paraId="19A58444" w14:textId="77777777" w:rsidR="00E879C2" w:rsidRPr="0054726E" w:rsidRDefault="00E879C2" w:rsidP="00E879C2">
      <w:pPr>
        <w:pStyle w:val="Titre3"/>
        <w:numPr>
          <w:ilvl w:val="0"/>
          <w:numId w:val="0"/>
        </w:numPr>
        <w:rPr>
          <w:color w:val="002060"/>
          <w:sz w:val="20"/>
          <w:szCs w:val="20"/>
        </w:rPr>
      </w:pPr>
      <w:bookmarkStart w:id="1141" w:name="_Toc214868201"/>
      <w:bookmarkStart w:id="1142" w:name="__RefHeading___Toc31839_1669366336"/>
      <w:bookmarkStart w:id="1143" w:name="_Toc207276969"/>
      <w:bookmarkStart w:id="1144" w:name="_Toc215842722"/>
      <w:bookmarkStart w:id="1145" w:name="_Toc216101435"/>
      <w:bookmarkStart w:id="1146" w:name="_Toc216360548"/>
      <w:bookmarkStart w:id="1147" w:name="_Toc216883436"/>
      <w:r w:rsidRPr="0054726E">
        <w:rPr>
          <w:color w:val="002060"/>
          <w:sz w:val="20"/>
          <w:szCs w:val="20"/>
        </w:rPr>
        <w:t>11-04. Chaussettes noires</w:t>
      </w:r>
      <w:bookmarkEnd w:id="1141"/>
      <w:bookmarkEnd w:id="1142"/>
      <w:bookmarkEnd w:id="1143"/>
      <w:r w:rsidRPr="0054726E">
        <w:rPr>
          <w:color w:val="002060"/>
          <w:sz w:val="20"/>
          <w:szCs w:val="20"/>
        </w:rPr>
        <w:t xml:space="preserve"> terrestres et aéromaritimes - unisexe</w:t>
      </w:r>
      <w:bookmarkEnd w:id="1144"/>
      <w:bookmarkEnd w:id="1145"/>
      <w:bookmarkEnd w:id="1146"/>
      <w:bookmarkEnd w:id="1147"/>
    </w:p>
    <w:p w14:paraId="7DCFDD92"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44BF0745"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2A74251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A285155"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86B2D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87B49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204C67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C51E7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602EAD5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BCFB62" w14:textId="77777777" w:rsidR="00E879C2" w:rsidRPr="0054726E" w:rsidRDefault="00E879C2" w:rsidP="00B52833">
            <w:pPr>
              <w:pStyle w:val="Sansinterligne"/>
              <w:rPr>
                <w:rFonts w:ascii="Marianne" w:hAnsi="Marianne"/>
                <w:sz w:val="20"/>
                <w:szCs w:val="20"/>
              </w:rPr>
            </w:pPr>
          </w:p>
        </w:tc>
      </w:tr>
      <w:tr w:rsidR="00E879C2" w:rsidRPr="0054726E" w14:paraId="06CB87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3E20B0"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78E3E5" w14:textId="77777777" w:rsidR="00E879C2" w:rsidRPr="0054726E" w:rsidRDefault="00E879C2" w:rsidP="00173E72">
            <w:pPr>
              <w:pStyle w:val="Sansinterligne"/>
              <w:rPr>
                <w:rFonts w:ascii="Marianne" w:hAnsi="Marianne"/>
                <w:sz w:val="20"/>
                <w:szCs w:val="20"/>
              </w:rPr>
            </w:pPr>
          </w:p>
        </w:tc>
      </w:tr>
      <w:tr w:rsidR="00E879C2" w:rsidRPr="0054726E" w14:paraId="72675E6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200C1A"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7D13A4" w14:textId="77777777" w:rsidR="00E879C2" w:rsidRPr="0054726E" w:rsidRDefault="00E879C2" w:rsidP="00173E72">
            <w:pPr>
              <w:pStyle w:val="Sansinterligne"/>
              <w:rPr>
                <w:rFonts w:ascii="Marianne" w:hAnsi="Marianne"/>
                <w:sz w:val="20"/>
                <w:szCs w:val="20"/>
              </w:rPr>
            </w:pPr>
          </w:p>
        </w:tc>
      </w:tr>
      <w:tr w:rsidR="00E879C2" w:rsidRPr="0054726E" w14:paraId="1AFF04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9CAD59"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B2D76B" w14:textId="77777777" w:rsidR="00E879C2" w:rsidRPr="0054726E" w:rsidRDefault="00E879C2" w:rsidP="00173E72">
            <w:pPr>
              <w:pStyle w:val="Sansinterligne"/>
              <w:rPr>
                <w:rFonts w:ascii="Marianne" w:hAnsi="Marianne"/>
                <w:i/>
                <w:iCs/>
                <w:sz w:val="20"/>
                <w:szCs w:val="20"/>
              </w:rPr>
            </w:pPr>
          </w:p>
        </w:tc>
      </w:tr>
      <w:tr w:rsidR="00A470A9" w:rsidRPr="0054726E" w14:paraId="1EAD34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816327" w14:textId="2A7D7145"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C58C88" w14:textId="77777777" w:rsidR="00A470A9" w:rsidRPr="0054726E" w:rsidRDefault="00A470A9" w:rsidP="00A470A9">
            <w:pPr>
              <w:pStyle w:val="Sansinterligne"/>
              <w:rPr>
                <w:rFonts w:ascii="Marianne" w:hAnsi="Marianne"/>
                <w:i/>
                <w:iCs/>
                <w:sz w:val="20"/>
                <w:szCs w:val="20"/>
              </w:rPr>
            </w:pPr>
          </w:p>
        </w:tc>
      </w:tr>
      <w:tr w:rsidR="00A470A9" w:rsidRPr="0054726E" w14:paraId="589D3B1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45DAC0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4AE8D4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F1DF0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06671D" w14:textId="77777777" w:rsidR="00A470A9" w:rsidRPr="0054726E" w:rsidRDefault="00A470A9" w:rsidP="00A470A9">
            <w:pPr>
              <w:pStyle w:val="Sansinterligne"/>
              <w:rPr>
                <w:rFonts w:ascii="Marianne" w:hAnsi="Marianne"/>
                <w:i/>
                <w:iCs/>
                <w:sz w:val="20"/>
                <w:szCs w:val="20"/>
              </w:rPr>
            </w:pPr>
          </w:p>
        </w:tc>
      </w:tr>
      <w:tr w:rsidR="00A470A9" w:rsidRPr="0054726E" w14:paraId="7994D2B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6E395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9B0ED6" w14:textId="77777777" w:rsidR="00A470A9" w:rsidRPr="0054726E" w:rsidRDefault="00A470A9" w:rsidP="00A470A9">
            <w:pPr>
              <w:pStyle w:val="Sansinterligne"/>
              <w:rPr>
                <w:rFonts w:ascii="Marianne" w:hAnsi="Marianne"/>
                <w:i/>
                <w:iCs/>
                <w:sz w:val="20"/>
                <w:szCs w:val="20"/>
              </w:rPr>
            </w:pPr>
          </w:p>
        </w:tc>
      </w:tr>
      <w:tr w:rsidR="00A470A9" w:rsidRPr="0054726E" w14:paraId="5BD4BCA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65F3A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404646" w14:textId="77777777" w:rsidR="00A470A9" w:rsidRPr="0054726E" w:rsidRDefault="00A470A9" w:rsidP="00A470A9">
            <w:pPr>
              <w:pStyle w:val="Sansinterligne"/>
              <w:rPr>
                <w:rFonts w:ascii="Marianne" w:hAnsi="Marianne"/>
                <w:i/>
                <w:iCs/>
                <w:sz w:val="20"/>
                <w:szCs w:val="20"/>
              </w:rPr>
            </w:pPr>
          </w:p>
        </w:tc>
      </w:tr>
      <w:tr w:rsidR="00A470A9" w:rsidRPr="0054726E" w14:paraId="3409F6A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56289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60CFA1" w14:textId="77777777" w:rsidR="00A470A9" w:rsidRPr="0054726E" w:rsidRDefault="00A470A9" w:rsidP="00A470A9">
            <w:pPr>
              <w:pStyle w:val="Sansinterligne"/>
              <w:rPr>
                <w:rFonts w:ascii="Marianne" w:hAnsi="Marianne"/>
                <w:i/>
                <w:iCs/>
                <w:sz w:val="20"/>
                <w:szCs w:val="20"/>
              </w:rPr>
            </w:pPr>
          </w:p>
        </w:tc>
      </w:tr>
      <w:tr w:rsidR="00A470A9" w:rsidRPr="0054726E" w14:paraId="32690A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475F9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2B33A5" w14:textId="77777777" w:rsidR="00A470A9" w:rsidRPr="0054726E" w:rsidRDefault="00A470A9" w:rsidP="00A470A9">
            <w:pPr>
              <w:pStyle w:val="Sansinterligne"/>
              <w:rPr>
                <w:rFonts w:ascii="Marianne" w:hAnsi="Marianne"/>
                <w:sz w:val="20"/>
                <w:szCs w:val="20"/>
              </w:rPr>
            </w:pPr>
          </w:p>
        </w:tc>
      </w:tr>
      <w:tr w:rsidR="00A470A9" w:rsidRPr="0054726E" w14:paraId="0C6A14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BCD8C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D53BF6" w14:textId="77777777" w:rsidR="00A470A9" w:rsidRPr="0054726E" w:rsidRDefault="00A470A9" w:rsidP="00A470A9">
            <w:pPr>
              <w:pStyle w:val="Sansinterligne"/>
              <w:rPr>
                <w:rFonts w:ascii="Marianne" w:hAnsi="Marianne"/>
                <w:sz w:val="20"/>
                <w:szCs w:val="20"/>
              </w:rPr>
            </w:pPr>
          </w:p>
        </w:tc>
      </w:tr>
      <w:tr w:rsidR="00A470A9" w:rsidRPr="0054726E" w14:paraId="405D003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B0A5C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D5990A" w14:textId="77777777" w:rsidR="00A470A9" w:rsidRPr="0054726E" w:rsidRDefault="00A470A9" w:rsidP="00A470A9">
            <w:pPr>
              <w:pStyle w:val="Sansinterligne"/>
              <w:rPr>
                <w:rFonts w:ascii="Marianne" w:hAnsi="Marianne"/>
                <w:i/>
                <w:iCs/>
                <w:sz w:val="20"/>
                <w:szCs w:val="20"/>
              </w:rPr>
            </w:pPr>
          </w:p>
        </w:tc>
      </w:tr>
      <w:tr w:rsidR="00A470A9" w:rsidRPr="0054726E" w14:paraId="79ADAC0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DEAAF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5226F7" w14:textId="77777777" w:rsidR="00A470A9" w:rsidRPr="0054726E" w:rsidRDefault="00A470A9" w:rsidP="00A470A9">
            <w:pPr>
              <w:pStyle w:val="Sansinterligne"/>
              <w:rPr>
                <w:rFonts w:ascii="Marianne" w:hAnsi="Marianne"/>
                <w:i/>
                <w:iCs/>
                <w:sz w:val="20"/>
                <w:szCs w:val="20"/>
              </w:rPr>
            </w:pPr>
          </w:p>
        </w:tc>
      </w:tr>
      <w:tr w:rsidR="00A470A9" w:rsidRPr="0054726E" w14:paraId="39BB86A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AD10F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6F87DB" w14:textId="77777777" w:rsidR="00A470A9" w:rsidRPr="0054726E" w:rsidRDefault="00A470A9" w:rsidP="00A470A9">
            <w:pPr>
              <w:pStyle w:val="Sansinterligne"/>
              <w:rPr>
                <w:rFonts w:ascii="Marianne" w:hAnsi="Marianne"/>
                <w:sz w:val="20"/>
                <w:szCs w:val="20"/>
              </w:rPr>
            </w:pPr>
          </w:p>
        </w:tc>
      </w:tr>
      <w:tr w:rsidR="00084860" w:rsidRPr="0054726E" w14:paraId="2DD969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E07935" w14:textId="7DCAADF3"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969B86" w14:textId="77777777" w:rsidR="00084860" w:rsidRPr="0054726E" w:rsidRDefault="00084860" w:rsidP="00084860">
            <w:pPr>
              <w:pStyle w:val="Sansinterligne"/>
              <w:rPr>
                <w:rFonts w:ascii="Marianne" w:hAnsi="Marianne"/>
                <w:sz w:val="20"/>
                <w:szCs w:val="20"/>
              </w:rPr>
            </w:pPr>
          </w:p>
        </w:tc>
      </w:tr>
      <w:tr w:rsidR="00084860" w:rsidRPr="0054726E" w14:paraId="6EC4949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A2A2B1B"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62F91DE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685EA6F"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7F5BFF" w14:textId="77777777" w:rsidR="00084860" w:rsidRPr="0054726E" w:rsidRDefault="00084860" w:rsidP="00084860">
            <w:pPr>
              <w:pStyle w:val="Sansinterligne"/>
              <w:rPr>
                <w:rFonts w:ascii="Marianne" w:hAnsi="Marianne"/>
                <w:sz w:val="20"/>
                <w:szCs w:val="20"/>
              </w:rPr>
            </w:pPr>
          </w:p>
        </w:tc>
      </w:tr>
    </w:tbl>
    <w:p w14:paraId="09FCFFB6" w14:textId="77777777" w:rsidR="00E879C2" w:rsidRPr="0054726E" w:rsidRDefault="00E879C2" w:rsidP="00E879C2"/>
    <w:p w14:paraId="49EAA5F5" w14:textId="77777777" w:rsidR="00E879C2" w:rsidRPr="0054726E" w:rsidRDefault="00E879C2" w:rsidP="00E879C2">
      <w:pPr>
        <w:pStyle w:val="Titre3"/>
        <w:numPr>
          <w:ilvl w:val="0"/>
          <w:numId w:val="0"/>
        </w:numPr>
        <w:rPr>
          <w:color w:val="002060"/>
          <w:sz w:val="20"/>
          <w:szCs w:val="20"/>
        </w:rPr>
      </w:pPr>
      <w:bookmarkStart w:id="1148" w:name="_Toc207276970"/>
      <w:bookmarkStart w:id="1149" w:name="__RefHeading___Toc31841_1669366336"/>
      <w:bookmarkStart w:id="1150" w:name="_Toc214868202"/>
      <w:bookmarkStart w:id="1151" w:name="_Toc215842723"/>
      <w:bookmarkStart w:id="1152" w:name="_Toc216101436"/>
      <w:bookmarkStart w:id="1153" w:name="_Toc216360549"/>
      <w:bookmarkStart w:id="1154" w:name="_Toc216883437"/>
      <w:r w:rsidRPr="0054726E">
        <w:rPr>
          <w:color w:val="002060"/>
          <w:sz w:val="20"/>
          <w:szCs w:val="20"/>
        </w:rPr>
        <w:t xml:space="preserve">11-05. Deuxième couche thermique </w:t>
      </w:r>
      <w:bookmarkEnd w:id="1148"/>
      <w:bookmarkEnd w:id="1149"/>
      <w:bookmarkEnd w:id="1150"/>
      <w:r w:rsidRPr="0054726E">
        <w:rPr>
          <w:color w:val="002060"/>
          <w:sz w:val="20"/>
          <w:szCs w:val="20"/>
        </w:rPr>
        <w:t>maritime – homme et femme</w:t>
      </w:r>
      <w:bookmarkEnd w:id="1151"/>
      <w:bookmarkEnd w:id="1152"/>
      <w:bookmarkEnd w:id="1153"/>
      <w:bookmarkEnd w:id="1154"/>
    </w:p>
    <w:p w14:paraId="49ED94B9"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FA433EA"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3A6F6C8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711A66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6877E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CD390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D6CE35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B295D6A"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1CF1747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service marin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EB619" w14:textId="77777777" w:rsidR="00E879C2" w:rsidRPr="0054726E" w:rsidRDefault="00E879C2" w:rsidP="00B52833">
            <w:pPr>
              <w:pStyle w:val="Sansinterligne"/>
              <w:rPr>
                <w:rFonts w:ascii="Marianne" w:hAnsi="Marianne"/>
                <w:sz w:val="20"/>
                <w:szCs w:val="20"/>
              </w:rPr>
            </w:pPr>
          </w:p>
        </w:tc>
      </w:tr>
      <w:tr w:rsidR="00E879C2" w:rsidRPr="0054726E" w14:paraId="207EF6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5AE0B7"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6BB155" w14:textId="77777777" w:rsidR="00E879C2" w:rsidRPr="0054726E" w:rsidRDefault="00E879C2" w:rsidP="00B52833">
            <w:pPr>
              <w:pStyle w:val="Sansinterligne"/>
              <w:rPr>
                <w:rFonts w:ascii="Marianne" w:hAnsi="Marianne"/>
                <w:sz w:val="20"/>
                <w:szCs w:val="20"/>
              </w:rPr>
            </w:pPr>
          </w:p>
        </w:tc>
      </w:tr>
      <w:tr w:rsidR="00E879C2" w:rsidRPr="0054726E" w14:paraId="23BDC0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C17B2F"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9F9902" w14:textId="77777777" w:rsidR="00E879C2" w:rsidRPr="0054726E" w:rsidRDefault="00E879C2" w:rsidP="00B52833">
            <w:pPr>
              <w:pStyle w:val="Sansinterligne"/>
              <w:rPr>
                <w:rFonts w:ascii="Marianne" w:hAnsi="Marianne"/>
                <w:sz w:val="20"/>
                <w:szCs w:val="20"/>
              </w:rPr>
            </w:pPr>
          </w:p>
        </w:tc>
      </w:tr>
      <w:tr w:rsidR="00E879C2" w:rsidRPr="0054726E" w14:paraId="12186B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9D922A"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FD3CF5" w14:textId="77777777" w:rsidR="00E879C2" w:rsidRPr="0054726E" w:rsidRDefault="00E879C2" w:rsidP="00B52833">
            <w:pPr>
              <w:pStyle w:val="Sansinterligne"/>
              <w:rPr>
                <w:rFonts w:ascii="Marianne" w:hAnsi="Marianne"/>
                <w:i/>
                <w:iCs/>
                <w:sz w:val="20"/>
                <w:szCs w:val="20"/>
              </w:rPr>
            </w:pPr>
          </w:p>
        </w:tc>
      </w:tr>
      <w:tr w:rsidR="00A470A9" w:rsidRPr="0054726E" w14:paraId="525E84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73965A8" w14:textId="51959D44"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FDB03A" w14:textId="77777777" w:rsidR="00A470A9" w:rsidRPr="0054726E" w:rsidRDefault="00A470A9" w:rsidP="00A470A9">
            <w:pPr>
              <w:pStyle w:val="Sansinterligne"/>
              <w:rPr>
                <w:rFonts w:ascii="Marianne" w:hAnsi="Marianne"/>
                <w:i/>
                <w:iCs/>
                <w:sz w:val="20"/>
                <w:szCs w:val="20"/>
              </w:rPr>
            </w:pPr>
          </w:p>
        </w:tc>
      </w:tr>
      <w:tr w:rsidR="00A470A9" w:rsidRPr="0054726E" w14:paraId="2BABA49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DED824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4CCCE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D6745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3B44D8" w14:textId="77777777" w:rsidR="00A470A9" w:rsidRPr="0054726E" w:rsidRDefault="00A470A9" w:rsidP="00A470A9">
            <w:pPr>
              <w:pStyle w:val="Sansinterligne"/>
              <w:rPr>
                <w:rFonts w:ascii="Marianne" w:hAnsi="Marianne"/>
                <w:i/>
                <w:iCs/>
                <w:sz w:val="20"/>
                <w:szCs w:val="20"/>
              </w:rPr>
            </w:pPr>
          </w:p>
        </w:tc>
      </w:tr>
      <w:tr w:rsidR="00A470A9" w:rsidRPr="0054726E" w14:paraId="58AB40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14981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1BF5A2" w14:textId="77777777" w:rsidR="00A470A9" w:rsidRPr="0054726E" w:rsidRDefault="00A470A9" w:rsidP="00A470A9">
            <w:pPr>
              <w:pStyle w:val="Sansinterligne"/>
              <w:rPr>
                <w:rFonts w:ascii="Marianne" w:hAnsi="Marianne"/>
                <w:i/>
                <w:iCs/>
                <w:sz w:val="20"/>
                <w:szCs w:val="20"/>
              </w:rPr>
            </w:pPr>
          </w:p>
        </w:tc>
      </w:tr>
      <w:tr w:rsidR="00A470A9" w:rsidRPr="0054726E" w14:paraId="0C750E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C4809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863390" w14:textId="77777777" w:rsidR="00A470A9" w:rsidRPr="0054726E" w:rsidRDefault="00A470A9" w:rsidP="00A470A9">
            <w:pPr>
              <w:pStyle w:val="Sansinterligne"/>
              <w:rPr>
                <w:rFonts w:ascii="Marianne" w:hAnsi="Marianne"/>
                <w:i/>
                <w:iCs/>
                <w:sz w:val="20"/>
                <w:szCs w:val="20"/>
              </w:rPr>
            </w:pPr>
          </w:p>
        </w:tc>
      </w:tr>
      <w:tr w:rsidR="00A470A9" w:rsidRPr="0054726E" w14:paraId="24B221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ADBFA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9DFAFB" w14:textId="77777777" w:rsidR="00A470A9" w:rsidRPr="0054726E" w:rsidRDefault="00A470A9" w:rsidP="00A470A9">
            <w:pPr>
              <w:pStyle w:val="Sansinterligne"/>
              <w:rPr>
                <w:rFonts w:ascii="Marianne" w:hAnsi="Marianne"/>
                <w:i/>
                <w:iCs/>
                <w:sz w:val="20"/>
                <w:szCs w:val="20"/>
              </w:rPr>
            </w:pPr>
          </w:p>
        </w:tc>
      </w:tr>
      <w:tr w:rsidR="00A470A9" w:rsidRPr="0054726E" w14:paraId="26972C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AC38C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0B17A7" w14:textId="77777777" w:rsidR="00A470A9" w:rsidRPr="0054726E" w:rsidRDefault="00A470A9" w:rsidP="00A470A9">
            <w:pPr>
              <w:pStyle w:val="Sansinterligne"/>
              <w:rPr>
                <w:rFonts w:ascii="Marianne" w:hAnsi="Marianne"/>
                <w:sz w:val="20"/>
                <w:szCs w:val="20"/>
              </w:rPr>
            </w:pPr>
          </w:p>
        </w:tc>
      </w:tr>
      <w:tr w:rsidR="00A470A9" w:rsidRPr="0054726E" w14:paraId="44415BF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8B362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A94824" w14:textId="77777777" w:rsidR="00A470A9" w:rsidRPr="0054726E" w:rsidRDefault="00A470A9" w:rsidP="00A470A9">
            <w:pPr>
              <w:pStyle w:val="Sansinterligne"/>
              <w:rPr>
                <w:rFonts w:ascii="Marianne" w:hAnsi="Marianne"/>
                <w:sz w:val="20"/>
                <w:szCs w:val="20"/>
              </w:rPr>
            </w:pPr>
          </w:p>
        </w:tc>
      </w:tr>
      <w:tr w:rsidR="00A470A9" w:rsidRPr="0054726E" w14:paraId="3A0718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7269E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56765A" w14:textId="77777777" w:rsidR="00A470A9" w:rsidRPr="0054726E" w:rsidRDefault="00A470A9" w:rsidP="00A470A9">
            <w:pPr>
              <w:pStyle w:val="Sansinterligne"/>
              <w:rPr>
                <w:rFonts w:ascii="Marianne" w:hAnsi="Marianne"/>
                <w:sz w:val="20"/>
                <w:szCs w:val="20"/>
              </w:rPr>
            </w:pPr>
          </w:p>
        </w:tc>
      </w:tr>
      <w:tr w:rsidR="00A470A9" w:rsidRPr="0054726E" w14:paraId="04166EA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470DA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E4A838" w14:textId="77777777" w:rsidR="00A470A9" w:rsidRPr="0054726E" w:rsidRDefault="00A470A9" w:rsidP="00A470A9">
            <w:pPr>
              <w:pStyle w:val="Sansinterligne"/>
              <w:rPr>
                <w:rFonts w:ascii="Marianne" w:hAnsi="Marianne"/>
                <w:i/>
                <w:iCs/>
                <w:sz w:val="20"/>
                <w:szCs w:val="20"/>
              </w:rPr>
            </w:pPr>
          </w:p>
        </w:tc>
      </w:tr>
      <w:tr w:rsidR="00A470A9" w:rsidRPr="0054726E" w14:paraId="53278016"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9F84E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BAB7BC" w14:textId="77777777" w:rsidR="00A470A9" w:rsidRPr="0054726E" w:rsidRDefault="00A470A9" w:rsidP="00A470A9">
            <w:pPr>
              <w:pStyle w:val="Sansinterligne"/>
              <w:rPr>
                <w:rFonts w:ascii="Marianne" w:hAnsi="Marianne"/>
                <w:i/>
                <w:iCs/>
                <w:sz w:val="20"/>
                <w:szCs w:val="20"/>
              </w:rPr>
            </w:pPr>
          </w:p>
        </w:tc>
      </w:tr>
      <w:tr w:rsidR="00A470A9" w:rsidRPr="0054726E" w14:paraId="3882B6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69AF3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72FDE2" w14:textId="77777777" w:rsidR="00A470A9" w:rsidRPr="0054726E" w:rsidRDefault="00A470A9" w:rsidP="00A470A9">
            <w:pPr>
              <w:pStyle w:val="Sansinterligne"/>
              <w:rPr>
                <w:rFonts w:ascii="Marianne" w:hAnsi="Marianne"/>
                <w:sz w:val="20"/>
                <w:szCs w:val="20"/>
              </w:rPr>
            </w:pPr>
          </w:p>
        </w:tc>
      </w:tr>
      <w:tr w:rsidR="00A470A9" w:rsidRPr="0054726E" w14:paraId="23A7928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9E0A1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fermeture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F68DB8" w14:textId="77777777" w:rsidR="00A470A9" w:rsidRPr="0054726E" w:rsidRDefault="00A470A9" w:rsidP="00A470A9">
            <w:pPr>
              <w:pStyle w:val="Sansinterligne"/>
              <w:rPr>
                <w:rFonts w:ascii="Marianne" w:hAnsi="Marianne"/>
                <w:sz w:val="20"/>
                <w:szCs w:val="20"/>
              </w:rPr>
            </w:pPr>
          </w:p>
        </w:tc>
      </w:tr>
      <w:tr w:rsidR="00A470A9" w:rsidRPr="0054726E" w14:paraId="78D0FC2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AC1D5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EEF244" w14:textId="3D840A02" w:rsidR="00A470A9" w:rsidRPr="0054726E" w:rsidRDefault="00A470A9" w:rsidP="00A470A9">
            <w:pPr>
              <w:pStyle w:val="Sansinterligne"/>
              <w:rPr>
                <w:rFonts w:ascii="Marianne" w:hAnsi="Marianne"/>
                <w:sz w:val="20"/>
                <w:szCs w:val="20"/>
              </w:rPr>
            </w:pPr>
          </w:p>
        </w:tc>
      </w:tr>
      <w:tr w:rsidR="00084860" w:rsidRPr="0054726E" w14:paraId="2B2815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F7B1FC" w14:textId="14C51EE8"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73D110" w14:textId="77777777" w:rsidR="00084860" w:rsidRPr="0054726E" w:rsidRDefault="00084860" w:rsidP="00084860">
            <w:pPr>
              <w:pStyle w:val="Sansinterligne"/>
              <w:rPr>
                <w:rFonts w:ascii="Marianne" w:hAnsi="Marianne"/>
                <w:i/>
                <w:iCs/>
                <w:sz w:val="20"/>
                <w:szCs w:val="20"/>
              </w:rPr>
            </w:pPr>
          </w:p>
        </w:tc>
      </w:tr>
      <w:tr w:rsidR="00084860" w:rsidRPr="0054726E" w14:paraId="11325DDD"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4677CFB"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049D162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4478EFF"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45B0D1" w14:textId="77777777" w:rsidR="00084860" w:rsidRPr="0054726E" w:rsidRDefault="00084860" w:rsidP="00084860">
            <w:pPr>
              <w:pStyle w:val="Sansinterligne"/>
              <w:rPr>
                <w:rFonts w:ascii="Marianne" w:hAnsi="Marianne"/>
                <w:sz w:val="20"/>
                <w:szCs w:val="20"/>
              </w:rPr>
            </w:pPr>
          </w:p>
        </w:tc>
      </w:tr>
      <w:tr w:rsidR="00084860" w:rsidRPr="0054726E" w14:paraId="462067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676994"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4A07F7" w14:textId="77777777" w:rsidR="00084860" w:rsidRPr="0054726E" w:rsidRDefault="00084860" w:rsidP="00084860">
            <w:pPr>
              <w:pStyle w:val="Sansinterligne"/>
              <w:rPr>
                <w:rFonts w:ascii="Marianne" w:hAnsi="Marianne"/>
                <w:sz w:val="20"/>
                <w:szCs w:val="20"/>
              </w:rPr>
            </w:pPr>
          </w:p>
        </w:tc>
      </w:tr>
      <w:tr w:rsidR="00084860" w:rsidRPr="0054726E" w14:paraId="5379B2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24BD09"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74FF79" w14:textId="77777777" w:rsidR="00084860" w:rsidRPr="0054726E" w:rsidRDefault="00084860" w:rsidP="00084860">
            <w:pPr>
              <w:pStyle w:val="Sansinterligne"/>
              <w:rPr>
                <w:rFonts w:ascii="Marianne" w:hAnsi="Marianne"/>
                <w:sz w:val="20"/>
                <w:szCs w:val="20"/>
              </w:rPr>
            </w:pPr>
          </w:p>
        </w:tc>
      </w:tr>
      <w:tr w:rsidR="00084860" w:rsidRPr="0054726E" w14:paraId="3AE52F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CD4766"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390799" w14:textId="77777777" w:rsidR="00084860" w:rsidRPr="0054726E" w:rsidRDefault="00084860" w:rsidP="00084860">
            <w:pPr>
              <w:pStyle w:val="Sansinterligne"/>
              <w:rPr>
                <w:rFonts w:ascii="Marianne" w:hAnsi="Marianne"/>
                <w:sz w:val="20"/>
                <w:szCs w:val="20"/>
              </w:rPr>
            </w:pPr>
          </w:p>
        </w:tc>
      </w:tr>
    </w:tbl>
    <w:p w14:paraId="056206EB" w14:textId="77777777" w:rsidR="00E879C2" w:rsidRPr="0054726E" w:rsidRDefault="00E879C2" w:rsidP="00E879C2"/>
    <w:p w14:paraId="1CB01268" w14:textId="77777777" w:rsidR="00E879C2" w:rsidRPr="0054726E" w:rsidRDefault="00E879C2" w:rsidP="00E879C2">
      <w:pPr>
        <w:pStyle w:val="Titre3"/>
        <w:numPr>
          <w:ilvl w:val="0"/>
          <w:numId w:val="0"/>
        </w:numPr>
        <w:rPr>
          <w:color w:val="002060"/>
          <w:sz w:val="20"/>
          <w:szCs w:val="20"/>
        </w:rPr>
      </w:pPr>
      <w:bookmarkStart w:id="1155" w:name="_Toc214868203"/>
      <w:bookmarkStart w:id="1156" w:name="__RefHeading___Toc31843_1669366336"/>
      <w:bookmarkStart w:id="1157" w:name="_Toc207276971"/>
      <w:bookmarkStart w:id="1158" w:name="_Toc215842724"/>
      <w:bookmarkStart w:id="1159" w:name="_Toc216101437"/>
      <w:bookmarkStart w:id="1160" w:name="_Toc216360550"/>
      <w:bookmarkStart w:id="1161" w:name="_Toc216883438"/>
      <w:r w:rsidRPr="0054726E">
        <w:rPr>
          <w:color w:val="002060"/>
          <w:sz w:val="20"/>
          <w:szCs w:val="20"/>
        </w:rPr>
        <w:t>11-06. Deuxième couche thermique terrestre</w:t>
      </w:r>
      <w:bookmarkEnd w:id="1155"/>
      <w:bookmarkEnd w:id="1156"/>
      <w:bookmarkEnd w:id="1157"/>
      <w:r w:rsidRPr="0054726E">
        <w:rPr>
          <w:color w:val="002060"/>
          <w:sz w:val="20"/>
          <w:szCs w:val="20"/>
        </w:rPr>
        <w:t xml:space="preserve"> – homme et femme</w:t>
      </w:r>
      <w:bookmarkEnd w:id="1158"/>
      <w:bookmarkEnd w:id="1159"/>
      <w:bookmarkEnd w:id="1160"/>
      <w:bookmarkEnd w:id="1161"/>
    </w:p>
    <w:p w14:paraId="29BED9A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43F4E6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9AFB1A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8FA382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AF8D2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C5D7F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D0BA7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24916D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8FD4A49"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un pantalon de service terrestre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179DC0" w14:textId="77777777" w:rsidR="00E879C2" w:rsidRPr="0054726E" w:rsidRDefault="00E879C2" w:rsidP="00B52833">
            <w:pPr>
              <w:pStyle w:val="Sansinterligne"/>
              <w:rPr>
                <w:rFonts w:ascii="Marianne" w:hAnsi="Marianne"/>
                <w:sz w:val="20"/>
                <w:szCs w:val="20"/>
              </w:rPr>
            </w:pPr>
          </w:p>
        </w:tc>
      </w:tr>
      <w:tr w:rsidR="00E879C2" w:rsidRPr="0054726E" w14:paraId="33840A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31E9CBA"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6F5E5F" w14:textId="77777777" w:rsidR="00E879C2" w:rsidRPr="0054726E" w:rsidRDefault="00E879C2" w:rsidP="00173E72">
            <w:pPr>
              <w:pStyle w:val="Sansinterligne"/>
              <w:rPr>
                <w:rFonts w:ascii="Marianne" w:hAnsi="Marianne"/>
                <w:sz w:val="20"/>
                <w:szCs w:val="20"/>
              </w:rPr>
            </w:pPr>
          </w:p>
        </w:tc>
      </w:tr>
      <w:tr w:rsidR="00E879C2" w:rsidRPr="0054726E" w14:paraId="1FA443E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A5CF97"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19CB97" w14:textId="77777777" w:rsidR="00E879C2" w:rsidRPr="0054726E" w:rsidRDefault="00E879C2" w:rsidP="00173E72">
            <w:pPr>
              <w:pStyle w:val="Sansinterligne"/>
              <w:rPr>
                <w:rFonts w:ascii="Marianne" w:hAnsi="Marianne"/>
                <w:sz w:val="20"/>
                <w:szCs w:val="20"/>
              </w:rPr>
            </w:pPr>
          </w:p>
        </w:tc>
      </w:tr>
      <w:tr w:rsidR="00E879C2" w:rsidRPr="0054726E" w14:paraId="67B607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CD21BF"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9484C4" w14:textId="77777777" w:rsidR="00E879C2" w:rsidRPr="0054726E" w:rsidRDefault="00E879C2" w:rsidP="00173E72">
            <w:pPr>
              <w:pStyle w:val="Sansinterligne"/>
              <w:rPr>
                <w:rFonts w:ascii="Marianne" w:hAnsi="Marianne"/>
                <w:i/>
                <w:iCs/>
                <w:sz w:val="20"/>
                <w:szCs w:val="20"/>
              </w:rPr>
            </w:pPr>
          </w:p>
        </w:tc>
      </w:tr>
      <w:tr w:rsidR="00A470A9" w:rsidRPr="0054726E" w14:paraId="1E41C8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BB5761C" w14:textId="04951406"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80FB9E" w14:textId="77777777" w:rsidR="00A470A9" w:rsidRPr="0054726E" w:rsidRDefault="00A470A9" w:rsidP="00A470A9">
            <w:pPr>
              <w:pStyle w:val="Sansinterligne"/>
              <w:rPr>
                <w:rFonts w:ascii="Marianne" w:hAnsi="Marianne"/>
                <w:i/>
                <w:iCs/>
                <w:sz w:val="20"/>
                <w:szCs w:val="20"/>
              </w:rPr>
            </w:pPr>
          </w:p>
        </w:tc>
      </w:tr>
      <w:tr w:rsidR="00A470A9" w:rsidRPr="0054726E" w14:paraId="105A0BF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D53511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3BA394C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89AFD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2B8BEB" w14:textId="77777777" w:rsidR="00A470A9" w:rsidRPr="0054726E" w:rsidRDefault="00A470A9" w:rsidP="00A470A9">
            <w:pPr>
              <w:pStyle w:val="Sansinterligne"/>
              <w:rPr>
                <w:rFonts w:ascii="Marianne" w:hAnsi="Marianne"/>
                <w:i/>
                <w:iCs/>
                <w:sz w:val="20"/>
                <w:szCs w:val="20"/>
              </w:rPr>
            </w:pPr>
          </w:p>
        </w:tc>
      </w:tr>
      <w:tr w:rsidR="00A470A9" w:rsidRPr="0054726E" w14:paraId="76BA590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8F916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C9E09A" w14:textId="77777777" w:rsidR="00A470A9" w:rsidRPr="0054726E" w:rsidRDefault="00A470A9" w:rsidP="00A470A9">
            <w:pPr>
              <w:pStyle w:val="Sansinterligne"/>
              <w:rPr>
                <w:rFonts w:ascii="Marianne" w:hAnsi="Marianne"/>
                <w:i/>
                <w:iCs/>
                <w:sz w:val="20"/>
                <w:szCs w:val="20"/>
              </w:rPr>
            </w:pPr>
          </w:p>
        </w:tc>
      </w:tr>
      <w:tr w:rsidR="00A470A9" w:rsidRPr="0054726E" w14:paraId="2BF7C6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F6164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C2104B" w14:textId="77777777" w:rsidR="00A470A9" w:rsidRPr="0054726E" w:rsidRDefault="00A470A9" w:rsidP="00A470A9">
            <w:pPr>
              <w:pStyle w:val="Sansinterligne"/>
              <w:rPr>
                <w:rFonts w:ascii="Marianne" w:hAnsi="Marianne"/>
                <w:i/>
                <w:iCs/>
                <w:sz w:val="20"/>
                <w:szCs w:val="20"/>
              </w:rPr>
            </w:pPr>
          </w:p>
        </w:tc>
      </w:tr>
      <w:tr w:rsidR="00A470A9" w:rsidRPr="0054726E" w14:paraId="56CD880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97E02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7EC80D" w14:textId="77777777" w:rsidR="00A470A9" w:rsidRPr="0054726E" w:rsidRDefault="00A470A9" w:rsidP="00A470A9">
            <w:pPr>
              <w:pStyle w:val="Sansinterligne"/>
              <w:rPr>
                <w:rFonts w:ascii="Marianne" w:hAnsi="Marianne"/>
                <w:i/>
                <w:iCs/>
                <w:sz w:val="20"/>
                <w:szCs w:val="20"/>
              </w:rPr>
            </w:pPr>
          </w:p>
        </w:tc>
      </w:tr>
      <w:tr w:rsidR="00A470A9" w:rsidRPr="0054726E" w14:paraId="25B8E10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E8E87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29CD60" w14:textId="77777777" w:rsidR="00A470A9" w:rsidRPr="0054726E" w:rsidRDefault="00A470A9" w:rsidP="00A470A9">
            <w:pPr>
              <w:pStyle w:val="Sansinterligne"/>
              <w:rPr>
                <w:rFonts w:ascii="Marianne" w:hAnsi="Marianne"/>
                <w:sz w:val="20"/>
                <w:szCs w:val="20"/>
              </w:rPr>
            </w:pPr>
          </w:p>
        </w:tc>
      </w:tr>
      <w:tr w:rsidR="00A470A9" w:rsidRPr="0054726E" w14:paraId="1B283F4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9D747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 traction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8A493B" w14:textId="77777777" w:rsidR="00A470A9" w:rsidRPr="0054726E" w:rsidRDefault="00A470A9" w:rsidP="00A470A9">
            <w:pPr>
              <w:pStyle w:val="Sansinterligne"/>
              <w:rPr>
                <w:rFonts w:ascii="Marianne" w:hAnsi="Marianne"/>
                <w:sz w:val="20"/>
                <w:szCs w:val="20"/>
              </w:rPr>
            </w:pPr>
          </w:p>
        </w:tc>
      </w:tr>
      <w:tr w:rsidR="00A470A9" w:rsidRPr="0054726E" w14:paraId="461AFD5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0FDDA8"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B75A95" w14:textId="77777777" w:rsidR="00A470A9" w:rsidRPr="0054726E" w:rsidRDefault="00A470A9" w:rsidP="00A470A9">
            <w:pPr>
              <w:pStyle w:val="Sansinterligne"/>
              <w:rPr>
                <w:rFonts w:ascii="Marianne" w:hAnsi="Marianne"/>
                <w:sz w:val="20"/>
                <w:szCs w:val="20"/>
              </w:rPr>
            </w:pPr>
          </w:p>
        </w:tc>
      </w:tr>
      <w:tr w:rsidR="00A470A9" w:rsidRPr="0054726E" w14:paraId="79F02AE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75CC1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22A3BD" w14:textId="77777777" w:rsidR="00A470A9" w:rsidRPr="0054726E" w:rsidRDefault="00A470A9" w:rsidP="00A470A9">
            <w:pPr>
              <w:pStyle w:val="Sansinterligne"/>
              <w:rPr>
                <w:rFonts w:ascii="Marianne" w:hAnsi="Marianne"/>
                <w:i/>
                <w:iCs/>
                <w:sz w:val="20"/>
                <w:szCs w:val="20"/>
              </w:rPr>
            </w:pPr>
          </w:p>
        </w:tc>
      </w:tr>
      <w:tr w:rsidR="00A470A9" w:rsidRPr="0054726E" w14:paraId="4E0D83E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ABB8D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DDE100" w14:textId="77777777" w:rsidR="00A470A9" w:rsidRPr="0054726E" w:rsidRDefault="00A470A9" w:rsidP="00A470A9">
            <w:pPr>
              <w:pStyle w:val="Sansinterligne"/>
              <w:rPr>
                <w:rFonts w:ascii="Marianne" w:hAnsi="Marianne"/>
                <w:i/>
                <w:iCs/>
                <w:sz w:val="20"/>
                <w:szCs w:val="20"/>
              </w:rPr>
            </w:pPr>
          </w:p>
        </w:tc>
      </w:tr>
      <w:tr w:rsidR="00A470A9" w:rsidRPr="0054726E" w14:paraId="1F12E2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89487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AF1058" w14:textId="77777777" w:rsidR="00A470A9" w:rsidRPr="0054726E" w:rsidRDefault="00A470A9" w:rsidP="00A470A9">
            <w:pPr>
              <w:pStyle w:val="Sansinterligne"/>
              <w:rPr>
                <w:rFonts w:ascii="Marianne" w:hAnsi="Marianne"/>
                <w:sz w:val="20"/>
                <w:szCs w:val="20"/>
              </w:rPr>
            </w:pPr>
          </w:p>
        </w:tc>
      </w:tr>
      <w:tr w:rsidR="00A470A9" w:rsidRPr="0054726E" w14:paraId="63E68C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881CD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 la fermeture à glissières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C85EB8" w14:textId="77777777" w:rsidR="00A470A9" w:rsidRPr="0054726E" w:rsidRDefault="00A470A9" w:rsidP="00A470A9">
            <w:pPr>
              <w:pStyle w:val="Sansinterligne"/>
              <w:rPr>
                <w:rFonts w:ascii="Marianne" w:hAnsi="Marianne"/>
                <w:sz w:val="20"/>
                <w:szCs w:val="20"/>
              </w:rPr>
            </w:pPr>
          </w:p>
        </w:tc>
      </w:tr>
      <w:tr w:rsidR="00084860" w:rsidRPr="0054726E" w14:paraId="5051E2B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42169A" w14:textId="4703D4C7"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69BBAF" w14:textId="77777777" w:rsidR="00084860" w:rsidRPr="0054726E" w:rsidRDefault="00084860" w:rsidP="00084860">
            <w:pPr>
              <w:pStyle w:val="Sansinterligne"/>
              <w:rPr>
                <w:rFonts w:ascii="Marianne" w:hAnsi="Marianne"/>
                <w:sz w:val="20"/>
                <w:szCs w:val="20"/>
              </w:rPr>
            </w:pPr>
          </w:p>
        </w:tc>
      </w:tr>
      <w:tr w:rsidR="00084860" w:rsidRPr="0054726E" w14:paraId="61CBEEC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E9C0080"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34BB88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948F60"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4D4777" w14:textId="77777777" w:rsidR="00084860" w:rsidRPr="0054726E" w:rsidRDefault="00084860" w:rsidP="00084860">
            <w:pPr>
              <w:pStyle w:val="Sansinterligne"/>
              <w:rPr>
                <w:rFonts w:ascii="Marianne" w:hAnsi="Marianne"/>
                <w:sz w:val="20"/>
                <w:szCs w:val="20"/>
              </w:rPr>
            </w:pPr>
          </w:p>
        </w:tc>
      </w:tr>
      <w:tr w:rsidR="00084860" w:rsidRPr="0054726E" w14:paraId="3615941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9633DE6"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4A7274" w14:textId="77777777" w:rsidR="00084860" w:rsidRPr="0054726E" w:rsidRDefault="00084860" w:rsidP="00084860">
            <w:pPr>
              <w:pStyle w:val="Sansinterligne"/>
              <w:rPr>
                <w:rFonts w:ascii="Marianne" w:hAnsi="Marianne"/>
                <w:sz w:val="20"/>
                <w:szCs w:val="20"/>
              </w:rPr>
            </w:pPr>
          </w:p>
        </w:tc>
      </w:tr>
      <w:tr w:rsidR="00084860" w:rsidRPr="0054726E" w14:paraId="4BE7B1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4DE5EC3"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E65215" w14:textId="77777777" w:rsidR="00084860" w:rsidRPr="0054726E" w:rsidRDefault="00084860" w:rsidP="00084860">
            <w:pPr>
              <w:pStyle w:val="Sansinterligne"/>
              <w:rPr>
                <w:rFonts w:ascii="Marianne" w:hAnsi="Marianne"/>
                <w:sz w:val="20"/>
                <w:szCs w:val="20"/>
              </w:rPr>
            </w:pPr>
          </w:p>
        </w:tc>
      </w:tr>
      <w:tr w:rsidR="00084860" w:rsidRPr="0054726E" w14:paraId="686C693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2857C2C"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F94F85" w14:textId="77777777" w:rsidR="00084860" w:rsidRPr="0054726E" w:rsidRDefault="00084860" w:rsidP="00084860">
            <w:pPr>
              <w:pStyle w:val="Sansinterligne"/>
              <w:rPr>
                <w:rFonts w:ascii="Marianne" w:hAnsi="Marianne"/>
                <w:sz w:val="20"/>
                <w:szCs w:val="20"/>
              </w:rPr>
            </w:pPr>
          </w:p>
        </w:tc>
      </w:tr>
    </w:tbl>
    <w:p w14:paraId="220E7E1D" w14:textId="77777777" w:rsidR="00E879C2" w:rsidRPr="0054726E" w:rsidRDefault="00E879C2" w:rsidP="00E879C2"/>
    <w:p w14:paraId="2108EB6A" w14:textId="77777777" w:rsidR="00E879C2" w:rsidRPr="0054726E" w:rsidRDefault="00E879C2" w:rsidP="00E879C2">
      <w:pPr>
        <w:pStyle w:val="Titre3"/>
        <w:numPr>
          <w:ilvl w:val="0"/>
          <w:numId w:val="0"/>
        </w:numPr>
        <w:rPr>
          <w:color w:val="002060"/>
          <w:sz w:val="20"/>
          <w:szCs w:val="20"/>
        </w:rPr>
      </w:pPr>
      <w:bookmarkStart w:id="1162" w:name="_Toc214868204"/>
      <w:bookmarkStart w:id="1163" w:name="__RefHeading___Toc31845_1669366336"/>
      <w:bookmarkStart w:id="1164" w:name="_Toc207276972"/>
      <w:bookmarkStart w:id="1165" w:name="_Toc215842725"/>
      <w:bookmarkStart w:id="1166" w:name="_Toc216101438"/>
      <w:bookmarkStart w:id="1167" w:name="_Toc216360551"/>
      <w:bookmarkStart w:id="1168" w:name="_Toc216883439"/>
      <w:r w:rsidRPr="0054726E">
        <w:rPr>
          <w:color w:val="002060"/>
          <w:sz w:val="20"/>
          <w:szCs w:val="20"/>
        </w:rPr>
        <w:t>11-07. Haut de sous-vêtement PN et PNT manches longues – col cheminée</w:t>
      </w:r>
      <w:bookmarkEnd w:id="1162"/>
      <w:bookmarkEnd w:id="1163"/>
      <w:bookmarkEnd w:id="1164"/>
      <w:r w:rsidRPr="0054726E">
        <w:rPr>
          <w:color w:val="002060"/>
          <w:sz w:val="20"/>
          <w:szCs w:val="20"/>
        </w:rPr>
        <w:t xml:space="preserve"> - unisexe</w:t>
      </w:r>
      <w:bookmarkEnd w:id="1165"/>
      <w:bookmarkEnd w:id="1166"/>
      <w:bookmarkEnd w:id="1167"/>
      <w:bookmarkEnd w:id="1168"/>
    </w:p>
    <w:p w14:paraId="6E3C02E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9F2E265"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F48E12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0C612EB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E42A3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352F3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FCE81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4A053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3DB7B81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bas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1D6C3F" w14:textId="77777777" w:rsidR="00E879C2" w:rsidRPr="0054726E" w:rsidRDefault="00E879C2" w:rsidP="00B52833">
            <w:pPr>
              <w:pStyle w:val="Sansinterligne"/>
              <w:rPr>
                <w:rFonts w:ascii="Marianne" w:hAnsi="Marianne"/>
                <w:sz w:val="20"/>
                <w:szCs w:val="20"/>
              </w:rPr>
            </w:pPr>
          </w:p>
        </w:tc>
      </w:tr>
      <w:tr w:rsidR="00E879C2" w:rsidRPr="0054726E" w14:paraId="244E9EA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044688E"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6BDEC8" w14:textId="77777777" w:rsidR="00E879C2" w:rsidRPr="0054726E" w:rsidRDefault="00E879C2" w:rsidP="00B52833">
            <w:pPr>
              <w:pStyle w:val="Sansinterligne"/>
              <w:rPr>
                <w:rFonts w:ascii="Marianne" w:hAnsi="Marianne"/>
                <w:sz w:val="20"/>
                <w:szCs w:val="20"/>
              </w:rPr>
            </w:pPr>
          </w:p>
        </w:tc>
      </w:tr>
      <w:tr w:rsidR="00E879C2" w:rsidRPr="0054726E" w14:paraId="2D4145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288FFB"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2875EF" w14:textId="77777777" w:rsidR="00E879C2" w:rsidRPr="0054726E" w:rsidRDefault="00E879C2" w:rsidP="00B52833">
            <w:pPr>
              <w:pStyle w:val="Sansinterligne"/>
              <w:rPr>
                <w:rFonts w:ascii="Marianne" w:hAnsi="Marianne"/>
                <w:sz w:val="20"/>
                <w:szCs w:val="20"/>
              </w:rPr>
            </w:pPr>
          </w:p>
        </w:tc>
      </w:tr>
      <w:tr w:rsidR="00E879C2" w:rsidRPr="0054726E" w14:paraId="0639AB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11BDF1"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B0A1BE" w14:textId="77777777" w:rsidR="00E879C2" w:rsidRPr="0054726E" w:rsidRDefault="00E879C2" w:rsidP="00B52833">
            <w:pPr>
              <w:pStyle w:val="Sansinterligne"/>
              <w:rPr>
                <w:rFonts w:ascii="Marianne" w:hAnsi="Marianne"/>
                <w:i/>
                <w:iCs/>
                <w:sz w:val="20"/>
                <w:szCs w:val="20"/>
              </w:rPr>
            </w:pPr>
          </w:p>
        </w:tc>
      </w:tr>
      <w:tr w:rsidR="00A470A9" w:rsidRPr="0054726E" w14:paraId="759792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F18C62" w14:textId="7974E8F0"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A35242" w14:textId="77777777" w:rsidR="00A470A9" w:rsidRPr="0054726E" w:rsidRDefault="00A470A9" w:rsidP="00A470A9">
            <w:pPr>
              <w:pStyle w:val="Sansinterligne"/>
              <w:rPr>
                <w:rFonts w:ascii="Marianne" w:hAnsi="Marianne"/>
                <w:i/>
                <w:iCs/>
                <w:sz w:val="20"/>
                <w:szCs w:val="20"/>
              </w:rPr>
            </w:pPr>
          </w:p>
        </w:tc>
      </w:tr>
      <w:tr w:rsidR="00A470A9" w:rsidRPr="0054726E" w14:paraId="3FB8213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D7BC16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3E5A489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DEA12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D855A5" w14:textId="77777777" w:rsidR="00A470A9" w:rsidRPr="0054726E" w:rsidRDefault="00A470A9" w:rsidP="00A470A9">
            <w:pPr>
              <w:pStyle w:val="Sansinterligne"/>
              <w:rPr>
                <w:rFonts w:ascii="Marianne" w:hAnsi="Marianne"/>
                <w:i/>
                <w:iCs/>
                <w:sz w:val="20"/>
                <w:szCs w:val="20"/>
              </w:rPr>
            </w:pPr>
          </w:p>
        </w:tc>
      </w:tr>
      <w:tr w:rsidR="00A470A9" w:rsidRPr="0054726E" w14:paraId="4024EBE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9EFAA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1DA69" w14:textId="77777777" w:rsidR="00A470A9" w:rsidRPr="0054726E" w:rsidRDefault="00A470A9" w:rsidP="00A470A9">
            <w:pPr>
              <w:pStyle w:val="Sansinterligne"/>
              <w:rPr>
                <w:rFonts w:ascii="Marianne" w:hAnsi="Marianne"/>
                <w:i/>
                <w:iCs/>
                <w:sz w:val="20"/>
                <w:szCs w:val="20"/>
              </w:rPr>
            </w:pPr>
          </w:p>
        </w:tc>
      </w:tr>
      <w:tr w:rsidR="00A470A9" w:rsidRPr="0054726E" w14:paraId="002CE86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79C26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247F1A" w14:textId="77777777" w:rsidR="00A470A9" w:rsidRPr="0054726E" w:rsidRDefault="00A470A9" w:rsidP="00A470A9">
            <w:pPr>
              <w:pStyle w:val="Sansinterligne"/>
              <w:rPr>
                <w:rFonts w:ascii="Marianne" w:hAnsi="Marianne"/>
                <w:i/>
                <w:iCs/>
                <w:sz w:val="20"/>
                <w:szCs w:val="20"/>
              </w:rPr>
            </w:pPr>
          </w:p>
        </w:tc>
      </w:tr>
      <w:tr w:rsidR="00A470A9" w:rsidRPr="0054726E" w14:paraId="64736E0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DD919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27083A" w14:textId="77777777" w:rsidR="00A470A9" w:rsidRPr="0054726E" w:rsidRDefault="00A470A9" w:rsidP="00A470A9">
            <w:pPr>
              <w:pStyle w:val="Sansinterligne"/>
              <w:rPr>
                <w:rFonts w:ascii="Marianne" w:hAnsi="Marianne"/>
                <w:i/>
                <w:iCs/>
                <w:sz w:val="20"/>
                <w:szCs w:val="20"/>
              </w:rPr>
            </w:pPr>
          </w:p>
        </w:tc>
      </w:tr>
      <w:tr w:rsidR="00A470A9" w:rsidRPr="0054726E" w14:paraId="49DF24F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514EB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45E7EC" w14:textId="77777777" w:rsidR="00A470A9" w:rsidRPr="0054726E" w:rsidRDefault="00A470A9" w:rsidP="00A470A9">
            <w:pPr>
              <w:pStyle w:val="Sansinterligne"/>
              <w:rPr>
                <w:rFonts w:ascii="Marianne" w:hAnsi="Marianne"/>
                <w:sz w:val="20"/>
                <w:szCs w:val="20"/>
              </w:rPr>
            </w:pPr>
          </w:p>
        </w:tc>
      </w:tr>
      <w:tr w:rsidR="00A470A9" w:rsidRPr="0054726E" w14:paraId="673EC6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9A2EF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0775CC" w14:textId="77777777" w:rsidR="00A470A9" w:rsidRPr="0054726E" w:rsidRDefault="00A470A9" w:rsidP="00A470A9">
            <w:pPr>
              <w:pStyle w:val="Sansinterligne"/>
              <w:rPr>
                <w:rFonts w:ascii="Marianne" w:hAnsi="Marianne"/>
                <w:sz w:val="20"/>
                <w:szCs w:val="20"/>
              </w:rPr>
            </w:pPr>
          </w:p>
        </w:tc>
      </w:tr>
      <w:tr w:rsidR="00A470A9" w:rsidRPr="0054726E" w14:paraId="2BABDDB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63998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054819" w14:textId="77777777" w:rsidR="00A470A9" w:rsidRPr="0054726E" w:rsidRDefault="00A470A9" w:rsidP="00A470A9">
            <w:pPr>
              <w:pStyle w:val="Sansinterligne"/>
              <w:rPr>
                <w:rFonts w:ascii="Marianne" w:hAnsi="Marianne"/>
                <w:i/>
                <w:iCs/>
                <w:sz w:val="20"/>
                <w:szCs w:val="20"/>
              </w:rPr>
            </w:pPr>
          </w:p>
        </w:tc>
      </w:tr>
      <w:tr w:rsidR="00A470A9" w:rsidRPr="0054726E" w14:paraId="5283181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64BDD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D2F80E" w14:textId="77777777" w:rsidR="00A470A9" w:rsidRPr="0054726E" w:rsidRDefault="00A470A9" w:rsidP="00A470A9">
            <w:pPr>
              <w:pStyle w:val="Sansinterligne"/>
              <w:rPr>
                <w:rFonts w:ascii="Marianne" w:hAnsi="Marianne"/>
                <w:i/>
                <w:iCs/>
                <w:sz w:val="20"/>
                <w:szCs w:val="20"/>
              </w:rPr>
            </w:pPr>
          </w:p>
        </w:tc>
      </w:tr>
      <w:tr w:rsidR="00A470A9" w:rsidRPr="0054726E" w14:paraId="3513BDE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40E10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4E6B6" w14:textId="77777777" w:rsidR="00A470A9" w:rsidRPr="0054726E" w:rsidRDefault="00A470A9" w:rsidP="00A470A9">
            <w:pPr>
              <w:pStyle w:val="Sansinterligne"/>
              <w:rPr>
                <w:rFonts w:ascii="Marianne" w:hAnsi="Marianne"/>
                <w:sz w:val="20"/>
                <w:szCs w:val="20"/>
              </w:rPr>
            </w:pPr>
          </w:p>
        </w:tc>
      </w:tr>
      <w:tr w:rsidR="00A470A9" w:rsidRPr="0054726E" w14:paraId="5AE4C49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69A621" w14:textId="77777777" w:rsidR="00A470A9" w:rsidRPr="0054726E" w:rsidRDefault="00A470A9" w:rsidP="00A470A9">
            <w:pPr>
              <w:pStyle w:val="Standard"/>
              <w:widowControl w:val="0"/>
              <w:suppressAutoHyphens w:val="0"/>
              <w:rPr>
                <w:rFonts w:ascii="Marianne" w:hAnsi="Marianne"/>
                <w:kern w:val="0"/>
                <w:sz w:val="20"/>
                <w:szCs w:val="20"/>
              </w:rPr>
            </w:pPr>
            <w:r w:rsidRPr="0054726E">
              <w:rPr>
                <w:rFonts w:ascii="Marianne" w:hAnsi="Marianne"/>
                <w:kern w:val="0"/>
                <w:sz w:val="20"/>
                <w:szCs w:val="20"/>
              </w:rPr>
              <w:t>norme NF EN ISO 15025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171DF2" w14:textId="0D80B816" w:rsidR="00A470A9" w:rsidRPr="0054726E" w:rsidRDefault="00A470A9" w:rsidP="00A470A9">
            <w:pPr>
              <w:pStyle w:val="Sansinterligne"/>
              <w:rPr>
                <w:rFonts w:ascii="Marianne" w:hAnsi="Marianne"/>
                <w:sz w:val="20"/>
                <w:szCs w:val="20"/>
              </w:rPr>
            </w:pPr>
          </w:p>
        </w:tc>
      </w:tr>
      <w:tr w:rsidR="00A470A9" w:rsidRPr="0054726E" w14:paraId="5CA2F61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56185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EF97E5" w14:textId="1E22D0CD" w:rsidR="00A470A9" w:rsidRPr="0054726E" w:rsidRDefault="00A470A9" w:rsidP="00A470A9">
            <w:pPr>
              <w:pStyle w:val="Sansinterligne"/>
              <w:rPr>
                <w:rFonts w:ascii="Marianne" w:hAnsi="Marianne"/>
                <w:sz w:val="20"/>
                <w:szCs w:val="20"/>
              </w:rPr>
            </w:pPr>
          </w:p>
        </w:tc>
      </w:tr>
      <w:tr w:rsidR="00084860" w:rsidRPr="0054726E" w14:paraId="1C2BDE9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C6EE1F" w14:textId="77777777" w:rsidR="00084860" w:rsidRPr="0054726E" w:rsidRDefault="00084860" w:rsidP="00084860">
            <w:pPr>
              <w:pStyle w:val="Sansinterligne"/>
              <w:rPr>
                <w:rFonts w:ascii="Marianne" w:hAnsi="Marianne"/>
                <w:sz w:val="20"/>
                <w:szCs w:val="20"/>
              </w:rPr>
            </w:pPr>
            <w:r w:rsidRPr="0054726E">
              <w:rPr>
                <w:rFonts w:ascii="Marianne" w:hAnsi="Marianne"/>
                <w:kern w:val="0"/>
                <w:sz w:val="20"/>
                <w:szCs w:val="20"/>
              </w:rPr>
              <w:t>détermination de taux d’induction (norme NF EN 1149 – 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AA1671" w14:textId="38B113C7" w:rsidR="00084860" w:rsidRPr="0054726E" w:rsidRDefault="00084860" w:rsidP="00084860">
            <w:pPr>
              <w:pStyle w:val="Sansinterligne"/>
              <w:rPr>
                <w:rFonts w:ascii="Marianne" w:hAnsi="Marianne"/>
                <w:sz w:val="20"/>
                <w:szCs w:val="20"/>
              </w:rPr>
            </w:pPr>
          </w:p>
        </w:tc>
      </w:tr>
      <w:tr w:rsidR="00084860" w:rsidRPr="0054726E" w14:paraId="6F50C86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67BFA0" w14:textId="13ED43A5" w:rsidR="00084860" w:rsidRPr="0054726E" w:rsidRDefault="00084860" w:rsidP="00084860">
            <w:pPr>
              <w:pStyle w:val="Sansinterligne"/>
              <w:rPr>
                <w:rFonts w:ascii="Marianne" w:hAnsi="Marianne"/>
                <w:kern w:val="0"/>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2F3D55" w14:textId="77777777" w:rsidR="00084860" w:rsidRPr="0054726E" w:rsidRDefault="00084860" w:rsidP="00084860">
            <w:pPr>
              <w:pStyle w:val="Sansinterligne"/>
              <w:rPr>
                <w:rFonts w:ascii="Marianne" w:hAnsi="Marianne"/>
                <w:sz w:val="20"/>
                <w:szCs w:val="20"/>
              </w:rPr>
            </w:pPr>
          </w:p>
        </w:tc>
      </w:tr>
      <w:tr w:rsidR="00084860" w:rsidRPr="0054726E" w14:paraId="3D10BF5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A0641A2"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09251C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893E21"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214372" w14:textId="77777777" w:rsidR="00084860" w:rsidRPr="0054726E" w:rsidRDefault="00084860" w:rsidP="00084860">
            <w:pPr>
              <w:pStyle w:val="Sansinterligne"/>
              <w:rPr>
                <w:rFonts w:ascii="Marianne" w:hAnsi="Marianne"/>
                <w:sz w:val="20"/>
                <w:szCs w:val="20"/>
              </w:rPr>
            </w:pPr>
          </w:p>
        </w:tc>
      </w:tr>
      <w:tr w:rsidR="00084860" w:rsidRPr="0054726E" w14:paraId="6952E1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C3E551"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414DCF" w14:textId="77777777" w:rsidR="00084860" w:rsidRPr="0054726E" w:rsidRDefault="00084860" w:rsidP="00084860">
            <w:pPr>
              <w:pStyle w:val="Sansinterligne"/>
              <w:rPr>
                <w:rFonts w:ascii="Marianne" w:hAnsi="Marianne"/>
                <w:sz w:val="20"/>
                <w:szCs w:val="20"/>
              </w:rPr>
            </w:pPr>
          </w:p>
        </w:tc>
      </w:tr>
      <w:tr w:rsidR="00084860" w:rsidRPr="0054726E" w14:paraId="592A9E8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B2383C"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24284A" w14:textId="77777777" w:rsidR="00084860" w:rsidRPr="0054726E" w:rsidRDefault="00084860" w:rsidP="00084860">
            <w:pPr>
              <w:pStyle w:val="Sansinterligne"/>
              <w:rPr>
                <w:rFonts w:ascii="Marianne" w:hAnsi="Marianne"/>
                <w:sz w:val="20"/>
                <w:szCs w:val="20"/>
              </w:rPr>
            </w:pPr>
          </w:p>
        </w:tc>
      </w:tr>
      <w:tr w:rsidR="00084860" w:rsidRPr="0054726E" w14:paraId="705755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311C192"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3BCDE9" w14:textId="77777777" w:rsidR="00084860" w:rsidRPr="0054726E" w:rsidRDefault="00084860" w:rsidP="00084860">
            <w:pPr>
              <w:pStyle w:val="Sansinterligne"/>
              <w:rPr>
                <w:rFonts w:ascii="Marianne" w:hAnsi="Marianne"/>
                <w:sz w:val="20"/>
                <w:szCs w:val="20"/>
              </w:rPr>
            </w:pPr>
          </w:p>
        </w:tc>
      </w:tr>
    </w:tbl>
    <w:p w14:paraId="66D9955D" w14:textId="77777777" w:rsidR="00E879C2" w:rsidRPr="0054726E" w:rsidRDefault="00E879C2" w:rsidP="00E879C2">
      <w:pPr>
        <w:pStyle w:val="Standard"/>
        <w:rPr>
          <w:rFonts w:ascii="Marianne" w:hAnsi="Marianne"/>
          <w:sz w:val="20"/>
          <w:szCs w:val="20"/>
        </w:rPr>
      </w:pPr>
    </w:p>
    <w:p w14:paraId="444400E1" w14:textId="77777777" w:rsidR="00E879C2" w:rsidRPr="0054726E" w:rsidRDefault="00E879C2" w:rsidP="00E879C2">
      <w:pPr>
        <w:pStyle w:val="Standard"/>
        <w:rPr>
          <w:rFonts w:ascii="Marianne" w:hAnsi="Marianne"/>
          <w:sz w:val="20"/>
          <w:szCs w:val="20"/>
        </w:rPr>
      </w:pPr>
    </w:p>
    <w:p w14:paraId="7FE28762" w14:textId="77777777" w:rsidR="00E879C2" w:rsidRPr="0054726E" w:rsidRDefault="00E879C2" w:rsidP="00E879C2">
      <w:pPr>
        <w:pStyle w:val="Titre3"/>
        <w:numPr>
          <w:ilvl w:val="0"/>
          <w:numId w:val="0"/>
        </w:numPr>
        <w:rPr>
          <w:color w:val="002060"/>
          <w:sz w:val="20"/>
          <w:szCs w:val="20"/>
        </w:rPr>
      </w:pPr>
      <w:bookmarkStart w:id="1169" w:name="_Toc214868205"/>
      <w:bookmarkStart w:id="1170" w:name="__RefHeading___Toc31847_1669366336"/>
      <w:bookmarkStart w:id="1171" w:name="_Toc207276973"/>
      <w:bookmarkStart w:id="1172" w:name="_Toc215842726"/>
      <w:bookmarkStart w:id="1173" w:name="_Toc216101439"/>
      <w:bookmarkStart w:id="1174" w:name="_Toc216360552"/>
      <w:bookmarkStart w:id="1175" w:name="_Toc216883440"/>
      <w:r w:rsidRPr="0054726E">
        <w:rPr>
          <w:color w:val="002060"/>
          <w:sz w:val="20"/>
          <w:szCs w:val="20"/>
        </w:rPr>
        <w:t>11-08. Haut de sous-vêtement PN et PNT manches longues – col rond</w:t>
      </w:r>
      <w:bookmarkEnd w:id="1169"/>
      <w:bookmarkEnd w:id="1170"/>
      <w:bookmarkEnd w:id="1171"/>
      <w:r w:rsidRPr="0054726E">
        <w:rPr>
          <w:color w:val="002060"/>
          <w:sz w:val="20"/>
          <w:szCs w:val="20"/>
        </w:rPr>
        <w:t xml:space="preserve"> - unisexe</w:t>
      </w:r>
      <w:bookmarkEnd w:id="1172"/>
      <w:bookmarkEnd w:id="1173"/>
      <w:bookmarkEnd w:id="1174"/>
      <w:bookmarkEnd w:id="1175"/>
    </w:p>
    <w:p w14:paraId="3070BE07" w14:textId="77777777" w:rsidR="00E879C2" w:rsidRPr="0054726E" w:rsidRDefault="00E879C2" w:rsidP="00E879C2">
      <w:pPr>
        <w:pStyle w:val="Standard"/>
        <w:rPr>
          <w:rFonts w:ascii="Marianne" w:hAnsi="Marianne"/>
          <w:sz w:val="20"/>
          <w:szCs w:val="20"/>
        </w:rPr>
      </w:pPr>
    </w:p>
    <w:p w14:paraId="7036DD18"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47A1E4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03CCD7A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77841338"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E83FE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E7ED36"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A3EC34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E24D0C"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4B2890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bas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3F5F7A" w14:textId="77777777" w:rsidR="00E879C2" w:rsidRPr="0054726E" w:rsidRDefault="00E879C2" w:rsidP="00B52833">
            <w:pPr>
              <w:pStyle w:val="Sansinterligne"/>
              <w:rPr>
                <w:rFonts w:ascii="Marianne" w:hAnsi="Marianne"/>
                <w:sz w:val="20"/>
                <w:szCs w:val="20"/>
              </w:rPr>
            </w:pPr>
          </w:p>
        </w:tc>
      </w:tr>
      <w:tr w:rsidR="00E879C2" w:rsidRPr="0054726E" w14:paraId="6355D8C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4D673A6"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1FA6FC" w14:textId="77777777" w:rsidR="00E879C2" w:rsidRPr="0054726E" w:rsidRDefault="00E879C2" w:rsidP="00B52833">
            <w:pPr>
              <w:pStyle w:val="Sansinterligne"/>
              <w:rPr>
                <w:rFonts w:ascii="Marianne" w:hAnsi="Marianne"/>
                <w:sz w:val="20"/>
                <w:szCs w:val="20"/>
              </w:rPr>
            </w:pPr>
          </w:p>
        </w:tc>
      </w:tr>
      <w:tr w:rsidR="00E879C2" w:rsidRPr="0054726E" w14:paraId="5B6B7A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6B26B5"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B8DFB7" w14:textId="77777777" w:rsidR="00E879C2" w:rsidRPr="0054726E" w:rsidRDefault="00E879C2" w:rsidP="00B52833">
            <w:pPr>
              <w:pStyle w:val="Sansinterligne"/>
              <w:rPr>
                <w:rFonts w:ascii="Marianne" w:hAnsi="Marianne"/>
                <w:sz w:val="20"/>
                <w:szCs w:val="20"/>
              </w:rPr>
            </w:pPr>
          </w:p>
        </w:tc>
      </w:tr>
      <w:tr w:rsidR="00E879C2" w:rsidRPr="0054726E" w14:paraId="125F08B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408BF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460C9F" w14:textId="77777777" w:rsidR="00E879C2" w:rsidRPr="0054726E" w:rsidRDefault="00E879C2" w:rsidP="00B52833">
            <w:pPr>
              <w:pStyle w:val="Sansinterligne"/>
              <w:rPr>
                <w:rFonts w:ascii="Marianne" w:hAnsi="Marianne"/>
                <w:i/>
                <w:iCs/>
                <w:sz w:val="20"/>
                <w:szCs w:val="20"/>
              </w:rPr>
            </w:pPr>
          </w:p>
        </w:tc>
      </w:tr>
      <w:tr w:rsidR="00A470A9" w:rsidRPr="0054726E" w14:paraId="16F2B47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C081B2C" w14:textId="6E3DA7C7"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073E6E" w14:textId="77777777" w:rsidR="00A470A9" w:rsidRPr="0054726E" w:rsidRDefault="00A470A9" w:rsidP="00A470A9">
            <w:pPr>
              <w:pStyle w:val="Sansinterligne"/>
              <w:rPr>
                <w:rFonts w:ascii="Marianne" w:hAnsi="Marianne"/>
                <w:i/>
                <w:iCs/>
                <w:sz w:val="20"/>
                <w:szCs w:val="20"/>
              </w:rPr>
            </w:pPr>
          </w:p>
        </w:tc>
      </w:tr>
      <w:tr w:rsidR="00A470A9" w:rsidRPr="0054726E" w14:paraId="6D22D219"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2DDAC2B"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645CD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BE2F92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7E02FE" w14:textId="77777777" w:rsidR="00A470A9" w:rsidRPr="0054726E" w:rsidRDefault="00A470A9" w:rsidP="00A470A9">
            <w:pPr>
              <w:pStyle w:val="Sansinterligne"/>
              <w:rPr>
                <w:rFonts w:ascii="Marianne" w:hAnsi="Marianne"/>
                <w:i/>
                <w:iCs/>
                <w:sz w:val="20"/>
                <w:szCs w:val="20"/>
              </w:rPr>
            </w:pPr>
          </w:p>
        </w:tc>
      </w:tr>
      <w:tr w:rsidR="00A470A9" w:rsidRPr="0054726E" w14:paraId="75ABB2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F3F66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3FABBA" w14:textId="77777777" w:rsidR="00A470A9" w:rsidRPr="0054726E" w:rsidRDefault="00A470A9" w:rsidP="00A470A9">
            <w:pPr>
              <w:pStyle w:val="Sansinterligne"/>
              <w:rPr>
                <w:rFonts w:ascii="Marianne" w:hAnsi="Marianne"/>
                <w:i/>
                <w:iCs/>
                <w:sz w:val="20"/>
                <w:szCs w:val="20"/>
              </w:rPr>
            </w:pPr>
          </w:p>
        </w:tc>
      </w:tr>
      <w:tr w:rsidR="00A470A9" w:rsidRPr="0054726E" w14:paraId="368037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F706BD"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CA5733" w14:textId="77777777" w:rsidR="00A470A9" w:rsidRPr="0054726E" w:rsidRDefault="00A470A9" w:rsidP="00A470A9">
            <w:pPr>
              <w:pStyle w:val="Sansinterligne"/>
              <w:rPr>
                <w:rFonts w:ascii="Marianne" w:hAnsi="Marianne"/>
                <w:i/>
                <w:iCs/>
                <w:sz w:val="20"/>
                <w:szCs w:val="20"/>
              </w:rPr>
            </w:pPr>
          </w:p>
        </w:tc>
      </w:tr>
      <w:tr w:rsidR="00A470A9" w:rsidRPr="0054726E" w14:paraId="094CACF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EBE82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37372E" w14:textId="77777777" w:rsidR="00A470A9" w:rsidRPr="0054726E" w:rsidRDefault="00A470A9" w:rsidP="00A470A9">
            <w:pPr>
              <w:pStyle w:val="Sansinterligne"/>
              <w:rPr>
                <w:rFonts w:ascii="Marianne" w:hAnsi="Marianne"/>
                <w:i/>
                <w:iCs/>
                <w:sz w:val="20"/>
                <w:szCs w:val="20"/>
              </w:rPr>
            </w:pPr>
          </w:p>
        </w:tc>
      </w:tr>
      <w:tr w:rsidR="00A470A9" w:rsidRPr="0054726E" w14:paraId="56C5614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943D9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0CD7F4" w14:textId="77777777" w:rsidR="00A470A9" w:rsidRPr="0054726E" w:rsidRDefault="00A470A9" w:rsidP="00A470A9">
            <w:pPr>
              <w:pStyle w:val="Sansinterligne"/>
              <w:rPr>
                <w:rFonts w:ascii="Marianne" w:hAnsi="Marianne"/>
                <w:sz w:val="20"/>
                <w:szCs w:val="20"/>
              </w:rPr>
            </w:pPr>
          </w:p>
        </w:tc>
      </w:tr>
      <w:tr w:rsidR="00A470A9" w:rsidRPr="0054726E" w14:paraId="67B69D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322FD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616042" w14:textId="77777777" w:rsidR="00A470A9" w:rsidRPr="0054726E" w:rsidRDefault="00A470A9" w:rsidP="00A470A9">
            <w:pPr>
              <w:pStyle w:val="Sansinterligne"/>
              <w:rPr>
                <w:rFonts w:ascii="Marianne" w:hAnsi="Marianne"/>
                <w:sz w:val="20"/>
                <w:szCs w:val="20"/>
              </w:rPr>
            </w:pPr>
          </w:p>
        </w:tc>
      </w:tr>
      <w:tr w:rsidR="00A470A9" w:rsidRPr="0054726E" w14:paraId="4CEA170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BA2DA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7573D8" w14:textId="77777777" w:rsidR="00A470A9" w:rsidRPr="0054726E" w:rsidRDefault="00A470A9" w:rsidP="00A470A9">
            <w:pPr>
              <w:pStyle w:val="Sansinterligne"/>
              <w:rPr>
                <w:rFonts w:ascii="Marianne" w:hAnsi="Marianne"/>
                <w:i/>
                <w:iCs/>
                <w:sz w:val="20"/>
                <w:szCs w:val="20"/>
              </w:rPr>
            </w:pPr>
          </w:p>
        </w:tc>
      </w:tr>
      <w:tr w:rsidR="00A470A9" w:rsidRPr="0054726E" w14:paraId="5DD1406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83826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2D743F" w14:textId="77777777" w:rsidR="00A470A9" w:rsidRPr="0054726E" w:rsidRDefault="00A470A9" w:rsidP="00A470A9">
            <w:pPr>
              <w:pStyle w:val="Sansinterligne"/>
              <w:rPr>
                <w:rFonts w:ascii="Marianne" w:hAnsi="Marianne"/>
                <w:i/>
                <w:iCs/>
                <w:sz w:val="20"/>
                <w:szCs w:val="20"/>
              </w:rPr>
            </w:pPr>
          </w:p>
        </w:tc>
      </w:tr>
      <w:tr w:rsidR="00A470A9" w:rsidRPr="0054726E" w14:paraId="4EDA17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A1372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CE2E7C" w14:textId="77777777" w:rsidR="00A470A9" w:rsidRPr="0054726E" w:rsidRDefault="00A470A9" w:rsidP="00A470A9">
            <w:pPr>
              <w:pStyle w:val="Sansinterligne"/>
              <w:rPr>
                <w:rFonts w:ascii="Marianne" w:hAnsi="Marianne"/>
                <w:sz w:val="20"/>
                <w:szCs w:val="20"/>
              </w:rPr>
            </w:pPr>
          </w:p>
        </w:tc>
      </w:tr>
      <w:tr w:rsidR="00A470A9" w:rsidRPr="0054726E" w14:paraId="1DC818F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D4A083" w14:textId="77777777" w:rsidR="00A470A9" w:rsidRPr="0054726E" w:rsidRDefault="00A470A9" w:rsidP="00A470A9">
            <w:pPr>
              <w:pStyle w:val="Standard"/>
              <w:widowControl w:val="0"/>
              <w:suppressAutoHyphens w:val="0"/>
              <w:rPr>
                <w:rFonts w:ascii="Marianne" w:hAnsi="Marianne"/>
                <w:kern w:val="0"/>
                <w:sz w:val="20"/>
                <w:szCs w:val="20"/>
              </w:rPr>
            </w:pPr>
            <w:r w:rsidRPr="0054726E">
              <w:rPr>
                <w:rFonts w:ascii="Marianne" w:hAnsi="Marianne"/>
                <w:kern w:val="0"/>
                <w:sz w:val="20"/>
                <w:szCs w:val="20"/>
              </w:rPr>
              <w:t>norme NF EN ISO 15025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1E8B05" w14:textId="7C5081D2" w:rsidR="00A470A9" w:rsidRPr="0054726E" w:rsidRDefault="00A470A9" w:rsidP="00A470A9">
            <w:pPr>
              <w:pStyle w:val="Sansinterligne"/>
              <w:rPr>
                <w:rFonts w:ascii="Marianne" w:hAnsi="Marianne"/>
                <w:sz w:val="20"/>
                <w:szCs w:val="20"/>
              </w:rPr>
            </w:pPr>
          </w:p>
        </w:tc>
      </w:tr>
      <w:tr w:rsidR="00A470A9" w:rsidRPr="0054726E" w14:paraId="7E0237B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72363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959857" w14:textId="37914EE6" w:rsidR="00A470A9" w:rsidRPr="0054726E" w:rsidRDefault="00A470A9" w:rsidP="00A470A9">
            <w:pPr>
              <w:pStyle w:val="Sansinterligne"/>
              <w:rPr>
                <w:rFonts w:ascii="Marianne" w:hAnsi="Marianne"/>
                <w:sz w:val="20"/>
                <w:szCs w:val="20"/>
              </w:rPr>
            </w:pPr>
          </w:p>
        </w:tc>
      </w:tr>
      <w:tr w:rsidR="00A470A9" w:rsidRPr="0054726E" w14:paraId="4403D12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1F6555" w14:textId="77777777" w:rsidR="00A470A9" w:rsidRPr="0054726E" w:rsidRDefault="00A470A9" w:rsidP="00A470A9">
            <w:pPr>
              <w:pStyle w:val="Sansinterligne"/>
              <w:rPr>
                <w:rFonts w:ascii="Marianne" w:hAnsi="Marianne"/>
                <w:sz w:val="20"/>
                <w:szCs w:val="20"/>
              </w:rPr>
            </w:pPr>
            <w:r w:rsidRPr="0054726E">
              <w:rPr>
                <w:rFonts w:ascii="Marianne" w:hAnsi="Marianne"/>
                <w:kern w:val="0"/>
                <w:sz w:val="20"/>
                <w:szCs w:val="20"/>
              </w:rPr>
              <w:t>détermination de taux d’induction (norme NF EN 1149 – 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7F343C" w14:textId="5C8C9FE6" w:rsidR="00A470A9" w:rsidRPr="0054726E" w:rsidRDefault="00A470A9" w:rsidP="00A470A9">
            <w:pPr>
              <w:pStyle w:val="Sansinterligne"/>
              <w:rPr>
                <w:rFonts w:ascii="Marianne" w:hAnsi="Marianne"/>
                <w:sz w:val="20"/>
                <w:szCs w:val="20"/>
              </w:rPr>
            </w:pPr>
          </w:p>
        </w:tc>
      </w:tr>
      <w:tr w:rsidR="00084860" w:rsidRPr="0054726E" w14:paraId="7F66E4A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9EBA84" w14:textId="6FE8B39F" w:rsidR="00084860" w:rsidRPr="0054726E" w:rsidRDefault="00084860" w:rsidP="00084860">
            <w:pPr>
              <w:pStyle w:val="Sansinterligne"/>
              <w:rPr>
                <w:rFonts w:ascii="Marianne" w:hAnsi="Marianne"/>
                <w:kern w:val="0"/>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6658BB" w14:textId="77777777" w:rsidR="00084860" w:rsidRPr="0054726E" w:rsidRDefault="00084860" w:rsidP="00084860">
            <w:pPr>
              <w:pStyle w:val="Sansinterligne"/>
              <w:rPr>
                <w:rFonts w:ascii="Marianne" w:hAnsi="Marianne"/>
                <w:i/>
                <w:iCs/>
                <w:sz w:val="20"/>
                <w:szCs w:val="20"/>
              </w:rPr>
            </w:pPr>
          </w:p>
        </w:tc>
      </w:tr>
      <w:tr w:rsidR="00084860" w:rsidRPr="0054726E" w14:paraId="4CDDAD3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17B28EB"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364D0FC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F4AFBC2"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A92715" w14:textId="77777777" w:rsidR="00084860" w:rsidRPr="0054726E" w:rsidRDefault="00084860" w:rsidP="00084860">
            <w:pPr>
              <w:pStyle w:val="Sansinterligne"/>
              <w:rPr>
                <w:rFonts w:ascii="Marianne" w:hAnsi="Marianne"/>
                <w:sz w:val="20"/>
                <w:szCs w:val="20"/>
              </w:rPr>
            </w:pPr>
          </w:p>
        </w:tc>
      </w:tr>
      <w:tr w:rsidR="00084860" w:rsidRPr="0054726E" w14:paraId="39A547C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563BD4E"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623C05" w14:textId="77777777" w:rsidR="00084860" w:rsidRPr="0054726E" w:rsidRDefault="00084860" w:rsidP="00084860">
            <w:pPr>
              <w:pStyle w:val="Sansinterligne"/>
              <w:rPr>
                <w:rFonts w:ascii="Marianne" w:hAnsi="Marianne"/>
                <w:sz w:val="20"/>
                <w:szCs w:val="20"/>
              </w:rPr>
            </w:pPr>
          </w:p>
        </w:tc>
      </w:tr>
      <w:tr w:rsidR="00084860" w:rsidRPr="0054726E" w14:paraId="335A76F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4BEC34F"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575B67" w14:textId="77777777" w:rsidR="00084860" w:rsidRPr="0054726E" w:rsidRDefault="00084860" w:rsidP="00084860">
            <w:pPr>
              <w:pStyle w:val="Sansinterligne"/>
              <w:rPr>
                <w:rFonts w:ascii="Marianne" w:hAnsi="Marianne"/>
                <w:sz w:val="20"/>
                <w:szCs w:val="20"/>
              </w:rPr>
            </w:pPr>
          </w:p>
        </w:tc>
      </w:tr>
      <w:tr w:rsidR="00084860" w:rsidRPr="0054726E" w14:paraId="78C961E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09338B3"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F309BD" w14:textId="77777777" w:rsidR="00084860" w:rsidRPr="0054726E" w:rsidRDefault="00084860" w:rsidP="00084860">
            <w:pPr>
              <w:pStyle w:val="Sansinterligne"/>
              <w:rPr>
                <w:rFonts w:ascii="Marianne" w:hAnsi="Marianne"/>
                <w:sz w:val="20"/>
                <w:szCs w:val="20"/>
              </w:rPr>
            </w:pPr>
          </w:p>
        </w:tc>
      </w:tr>
    </w:tbl>
    <w:p w14:paraId="60BE2812" w14:textId="77777777" w:rsidR="00E879C2" w:rsidRPr="0054726E" w:rsidRDefault="00E879C2" w:rsidP="00E879C2"/>
    <w:p w14:paraId="7A142143" w14:textId="77777777" w:rsidR="00E879C2" w:rsidRPr="0054726E" w:rsidRDefault="00E879C2" w:rsidP="00E879C2">
      <w:pPr>
        <w:pStyle w:val="Standard"/>
        <w:rPr>
          <w:rFonts w:ascii="Marianne" w:hAnsi="Marianne"/>
          <w:sz w:val="20"/>
          <w:szCs w:val="20"/>
        </w:rPr>
      </w:pPr>
    </w:p>
    <w:p w14:paraId="714D08AA" w14:textId="77777777" w:rsidR="00E879C2" w:rsidRPr="0054726E" w:rsidRDefault="00E879C2" w:rsidP="00E879C2">
      <w:pPr>
        <w:pStyle w:val="Titre3"/>
        <w:numPr>
          <w:ilvl w:val="0"/>
          <w:numId w:val="0"/>
        </w:numPr>
        <w:rPr>
          <w:color w:val="002060"/>
          <w:sz w:val="20"/>
          <w:szCs w:val="20"/>
        </w:rPr>
      </w:pPr>
      <w:bookmarkStart w:id="1176" w:name="_Toc214868206"/>
      <w:bookmarkStart w:id="1177" w:name="__RefHeading___Toc31849_1669366336"/>
      <w:bookmarkStart w:id="1178" w:name="_Toc207276974"/>
      <w:bookmarkStart w:id="1179" w:name="_Toc215842727"/>
      <w:bookmarkStart w:id="1180" w:name="_Toc216101440"/>
      <w:bookmarkStart w:id="1181" w:name="_Toc216360553"/>
      <w:bookmarkStart w:id="1182" w:name="_Toc216883441"/>
      <w:r w:rsidRPr="0054726E">
        <w:rPr>
          <w:color w:val="002060"/>
          <w:sz w:val="20"/>
          <w:szCs w:val="20"/>
        </w:rPr>
        <w:t xml:space="preserve">11-09. Sous-combinaison intégrale </w:t>
      </w:r>
      <w:bookmarkEnd w:id="1176"/>
      <w:bookmarkEnd w:id="1177"/>
      <w:bookmarkEnd w:id="1178"/>
      <w:r w:rsidRPr="0054726E">
        <w:rPr>
          <w:color w:val="002060"/>
          <w:sz w:val="20"/>
          <w:szCs w:val="20"/>
        </w:rPr>
        <w:t>PN et PNT - unisexe</w:t>
      </w:r>
      <w:bookmarkEnd w:id="1179"/>
      <w:bookmarkEnd w:id="1180"/>
      <w:bookmarkEnd w:id="1181"/>
      <w:bookmarkEnd w:id="1182"/>
    </w:p>
    <w:p w14:paraId="33524F61"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42C6003"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77BC0C2F"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2BE2281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6C0D29"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41AEF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D2C89F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E29364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2E140A8D"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bas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E58502" w14:textId="77777777" w:rsidR="00E879C2" w:rsidRPr="0054726E" w:rsidRDefault="00E879C2" w:rsidP="00B52833">
            <w:pPr>
              <w:pStyle w:val="Sansinterligne"/>
              <w:rPr>
                <w:rFonts w:ascii="Marianne" w:hAnsi="Marianne"/>
                <w:sz w:val="20"/>
                <w:szCs w:val="20"/>
              </w:rPr>
            </w:pPr>
          </w:p>
        </w:tc>
      </w:tr>
      <w:tr w:rsidR="00E879C2" w:rsidRPr="0054726E" w14:paraId="394CEB5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0B6E788"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DD3BD3" w14:textId="77777777" w:rsidR="00E879C2" w:rsidRPr="0054726E" w:rsidRDefault="00E879C2" w:rsidP="00B52833">
            <w:pPr>
              <w:pStyle w:val="Sansinterligne"/>
              <w:rPr>
                <w:rFonts w:ascii="Marianne" w:hAnsi="Marianne"/>
                <w:sz w:val="20"/>
                <w:szCs w:val="20"/>
              </w:rPr>
            </w:pPr>
          </w:p>
        </w:tc>
      </w:tr>
      <w:tr w:rsidR="00E879C2" w:rsidRPr="0054726E" w14:paraId="66962B6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EC37D9"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276D3A" w14:textId="77777777" w:rsidR="00E879C2" w:rsidRPr="0054726E" w:rsidRDefault="00E879C2" w:rsidP="00B52833">
            <w:pPr>
              <w:pStyle w:val="Sansinterligne"/>
              <w:rPr>
                <w:rFonts w:ascii="Marianne" w:hAnsi="Marianne"/>
                <w:sz w:val="20"/>
                <w:szCs w:val="20"/>
              </w:rPr>
            </w:pPr>
          </w:p>
        </w:tc>
      </w:tr>
      <w:tr w:rsidR="00E879C2" w:rsidRPr="0054726E" w14:paraId="72044B6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A0BE663"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9220E2" w14:textId="77777777" w:rsidR="00E879C2" w:rsidRPr="0054726E" w:rsidRDefault="00E879C2" w:rsidP="00B52833">
            <w:pPr>
              <w:pStyle w:val="Sansinterligne"/>
              <w:rPr>
                <w:rFonts w:ascii="Marianne" w:hAnsi="Marianne"/>
                <w:i/>
                <w:iCs/>
                <w:sz w:val="20"/>
                <w:szCs w:val="20"/>
              </w:rPr>
            </w:pPr>
          </w:p>
        </w:tc>
      </w:tr>
      <w:tr w:rsidR="00A470A9" w:rsidRPr="0054726E" w14:paraId="73AE910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3A16BBC" w14:textId="01A0C9BA"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AEB6FB" w14:textId="77777777" w:rsidR="00A470A9" w:rsidRPr="0054726E" w:rsidRDefault="00A470A9" w:rsidP="00A470A9">
            <w:pPr>
              <w:pStyle w:val="Sansinterligne"/>
              <w:rPr>
                <w:rFonts w:ascii="Marianne" w:hAnsi="Marianne"/>
                <w:i/>
                <w:iCs/>
                <w:sz w:val="20"/>
                <w:szCs w:val="20"/>
              </w:rPr>
            </w:pPr>
          </w:p>
        </w:tc>
      </w:tr>
      <w:tr w:rsidR="00A470A9" w:rsidRPr="0054726E" w14:paraId="720A726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9CE7FD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5B60C5A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D4C95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3BFCDF" w14:textId="77777777" w:rsidR="00A470A9" w:rsidRPr="0054726E" w:rsidRDefault="00A470A9" w:rsidP="00A470A9">
            <w:pPr>
              <w:pStyle w:val="Sansinterligne"/>
              <w:rPr>
                <w:rFonts w:ascii="Marianne" w:hAnsi="Marianne"/>
                <w:i/>
                <w:iCs/>
                <w:sz w:val="20"/>
                <w:szCs w:val="20"/>
              </w:rPr>
            </w:pPr>
          </w:p>
        </w:tc>
      </w:tr>
      <w:tr w:rsidR="00A470A9" w:rsidRPr="0054726E" w14:paraId="327EF1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8CC02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B3D854" w14:textId="77777777" w:rsidR="00A470A9" w:rsidRPr="0054726E" w:rsidRDefault="00A470A9" w:rsidP="00A470A9">
            <w:pPr>
              <w:pStyle w:val="Sansinterligne"/>
              <w:rPr>
                <w:rFonts w:ascii="Marianne" w:hAnsi="Marianne"/>
                <w:i/>
                <w:iCs/>
                <w:sz w:val="20"/>
                <w:szCs w:val="20"/>
              </w:rPr>
            </w:pPr>
          </w:p>
        </w:tc>
      </w:tr>
      <w:tr w:rsidR="00A470A9" w:rsidRPr="0054726E" w14:paraId="466D20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092CC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0755A3" w14:textId="77777777" w:rsidR="00A470A9" w:rsidRPr="0054726E" w:rsidRDefault="00A470A9" w:rsidP="00A470A9">
            <w:pPr>
              <w:pStyle w:val="Sansinterligne"/>
              <w:rPr>
                <w:rFonts w:ascii="Marianne" w:hAnsi="Marianne"/>
                <w:i/>
                <w:iCs/>
                <w:sz w:val="20"/>
                <w:szCs w:val="20"/>
              </w:rPr>
            </w:pPr>
          </w:p>
        </w:tc>
      </w:tr>
      <w:tr w:rsidR="00A470A9" w:rsidRPr="0054726E" w14:paraId="58BBFF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813FF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7F2504" w14:textId="77777777" w:rsidR="00A470A9" w:rsidRPr="0054726E" w:rsidRDefault="00A470A9" w:rsidP="00A470A9">
            <w:pPr>
              <w:pStyle w:val="Sansinterligne"/>
              <w:rPr>
                <w:rFonts w:ascii="Marianne" w:hAnsi="Marianne"/>
                <w:i/>
                <w:iCs/>
                <w:sz w:val="20"/>
                <w:szCs w:val="20"/>
              </w:rPr>
            </w:pPr>
          </w:p>
        </w:tc>
      </w:tr>
      <w:tr w:rsidR="00A470A9" w:rsidRPr="0054726E" w14:paraId="069595A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39D4A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9F6940" w14:textId="77777777" w:rsidR="00A470A9" w:rsidRPr="0054726E" w:rsidRDefault="00A470A9" w:rsidP="00A470A9">
            <w:pPr>
              <w:pStyle w:val="Sansinterligne"/>
              <w:rPr>
                <w:rFonts w:ascii="Marianne" w:hAnsi="Marianne"/>
                <w:sz w:val="20"/>
                <w:szCs w:val="20"/>
              </w:rPr>
            </w:pPr>
          </w:p>
        </w:tc>
      </w:tr>
      <w:tr w:rsidR="00A470A9" w:rsidRPr="0054726E" w14:paraId="098640D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9A82C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98E497" w14:textId="77777777" w:rsidR="00A470A9" w:rsidRPr="0054726E" w:rsidRDefault="00A470A9" w:rsidP="00A470A9">
            <w:pPr>
              <w:pStyle w:val="Sansinterligne"/>
              <w:rPr>
                <w:rFonts w:ascii="Marianne" w:hAnsi="Marianne"/>
                <w:sz w:val="20"/>
                <w:szCs w:val="20"/>
              </w:rPr>
            </w:pPr>
          </w:p>
        </w:tc>
      </w:tr>
      <w:tr w:rsidR="00A470A9" w:rsidRPr="0054726E" w14:paraId="45D7DF9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720C4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4D3ADB" w14:textId="77777777" w:rsidR="00A470A9" w:rsidRPr="0054726E" w:rsidRDefault="00A470A9" w:rsidP="00A470A9">
            <w:pPr>
              <w:pStyle w:val="Sansinterligne"/>
              <w:rPr>
                <w:rFonts w:ascii="Marianne" w:hAnsi="Marianne"/>
                <w:i/>
                <w:iCs/>
                <w:sz w:val="20"/>
                <w:szCs w:val="20"/>
              </w:rPr>
            </w:pPr>
          </w:p>
        </w:tc>
      </w:tr>
      <w:tr w:rsidR="00A470A9" w:rsidRPr="0054726E" w14:paraId="70A2E4F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A888D5"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960DF9" w14:textId="77777777" w:rsidR="00A470A9" w:rsidRPr="0054726E" w:rsidRDefault="00A470A9" w:rsidP="00A470A9">
            <w:pPr>
              <w:pStyle w:val="Sansinterligne"/>
              <w:rPr>
                <w:rFonts w:ascii="Marianne" w:hAnsi="Marianne"/>
                <w:i/>
                <w:iCs/>
                <w:sz w:val="20"/>
                <w:szCs w:val="20"/>
              </w:rPr>
            </w:pPr>
          </w:p>
        </w:tc>
      </w:tr>
      <w:tr w:rsidR="00A470A9" w:rsidRPr="0054726E" w14:paraId="7B21F0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35E97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493925" w14:textId="77777777" w:rsidR="00A470A9" w:rsidRPr="0054726E" w:rsidRDefault="00A470A9" w:rsidP="00A470A9">
            <w:pPr>
              <w:pStyle w:val="Sansinterligne"/>
              <w:rPr>
                <w:rFonts w:ascii="Marianne" w:hAnsi="Marianne"/>
                <w:sz w:val="20"/>
                <w:szCs w:val="20"/>
              </w:rPr>
            </w:pPr>
          </w:p>
        </w:tc>
      </w:tr>
      <w:tr w:rsidR="00A470A9" w:rsidRPr="0054726E" w14:paraId="3EB05DF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15F5DC" w14:textId="77777777" w:rsidR="00A470A9" w:rsidRPr="0054726E" w:rsidRDefault="00A470A9" w:rsidP="00A470A9">
            <w:pPr>
              <w:pStyle w:val="Standard"/>
              <w:widowControl w:val="0"/>
              <w:suppressAutoHyphens w:val="0"/>
              <w:rPr>
                <w:rFonts w:ascii="Marianne" w:hAnsi="Marianne"/>
                <w:kern w:val="0"/>
                <w:sz w:val="20"/>
                <w:szCs w:val="20"/>
              </w:rPr>
            </w:pPr>
            <w:r w:rsidRPr="0054726E">
              <w:rPr>
                <w:rFonts w:ascii="Marianne" w:hAnsi="Marianne"/>
                <w:kern w:val="0"/>
                <w:sz w:val="20"/>
                <w:szCs w:val="20"/>
              </w:rPr>
              <w:t>norme NF EN ISO 15025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85F261" w14:textId="19DF2C4C" w:rsidR="00A470A9" w:rsidRPr="0054726E" w:rsidRDefault="00A470A9" w:rsidP="00A470A9">
            <w:pPr>
              <w:pStyle w:val="Sansinterligne"/>
              <w:rPr>
                <w:rFonts w:ascii="Marianne" w:hAnsi="Marianne"/>
                <w:sz w:val="20"/>
                <w:szCs w:val="20"/>
              </w:rPr>
            </w:pPr>
          </w:p>
        </w:tc>
      </w:tr>
      <w:tr w:rsidR="00A470A9" w:rsidRPr="0054726E" w14:paraId="2964DA9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108CD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F7E6FB" w14:textId="21B32F1C" w:rsidR="00A470A9" w:rsidRPr="0054726E" w:rsidRDefault="00A470A9" w:rsidP="00A470A9">
            <w:pPr>
              <w:pStyle w:val="Sansinterligne"/>
              <w:rPr>
                <w:rFonts w:ascii="Marianne" w:hAnsi="Marianne"/>
                <w:sz w:val="20"/>
                <w:szCs w:val="20"/>
              </w:rPr>
            </w:pPr>
          </w:p>
        </w:tc>
      </w:tr>
      <w:tr w:rsidR="00A470A9" w:rsidRPr="0054726E" w14:paraId="324BB1F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23920D" w14:textId="77777777" w:rsidR="00A470A9" w:rsidRPr="0054726E" w:rsidRDefault="00A470A9" w:rsidP="00A470A9">
            <w:pPr>
              <w:pStyle w:val="Sansinterligne"/>
              <w:rPr>
                <w:rFonts w:ascii="Marianne" w:hAnsi="Marianne"/>
                <w:sz w:val="20"/>
                <w:szCs w:val="20"/>
              </w:rPr>
            </w:pPr>
            <w:r w:rsidRPr="0054726E">
              <w:rPr>
                <w:rFonts w:ascii="Marianne" w:hAnsi="Marianne"/>
                <w:kern w:val="0"/>
                <w:sz w:val="20"/>
                <w:szCs w:val="20"/>
              </w:rPr>
              <w:t>détermination de taux d’induction (norme NF EN 1149 – 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A6CE77" w14:textId="7223144B" w:rsidR="00A470A9" w:rsidRPr="0054726E" w:rsidRDefault="00A470A9" w:rsidP="00A470A9">
            <w:pPr>
              <w:pStyle w:val="Sansinterligne"/>
              <w:rPr>
                <w:rFonts w:ascii="Marianne" w:hAnsi="Marianne"/>
                <w:sz w:val="20"/>
                <w:szCs w:val="20"/>
              </w:rPr>
            </w:pPr>
          </w:p>
        </w:tc>
      </w:tr>
      <w:tr w:rsidR="00084860" w:rsidRPr="0054726E" w14:paraId="4349F35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D8CF17" w14:textId="02C65201" w:rsidR="00084860" w:rsidRPr="0054726E" w:rsidRDefault="00084860" w:rsidP="00084860">
            <w:pPr>
              <w:pStyle w:val="Sansinterligne"/>
              <w:rPr>
                <w:rFonts w:ascii="Marianne" w:hAnsi="Marianne"/>
                <w:kern w:val="0"/>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8D7EE6" w14:textId="77777777" w:rsidR="00084860" w:rsidRPr="0054726E" w:rsidRDefault="00084860" w:rsidP="00084860">
            <w:pPr>
              <w:pStyle w:val="Sansinterligne"/>
              <w:rPr>
                <w:rFonts w:ascii="Marianne" w:hAnsi="Marianne"/>
                <w:i/>
                <w:iCs/>
                <w:sz w:val="20"/>
                <w:szCs w:val="20"/>
              </w:rPr>
            </w:pPr>
          </w:p>
        </w:tc>
      </w:tr>
      <w:tr w:rsidR="00084860" w:rsidRPr="0054726E" w14:paraId="3D93D64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CF6A7E6"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5BC39A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8F6230"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B6BED3" w14:textId="77777777" w:rsidR="00084860" w:rsidRPr="0054726E" w:rsidRDefault="00084860" w:rsidP="00084860">
            <w:pPr>
              <w:pStyle w:val="Sansinterligne"/>
              <w:rPr>
                <w:rFonts w:ascii="Marianne" w:hAnsi="Marianne"/>
                <w:sz w:val="20"/>
                <w:szCs w:val="20"/>
              </w:rPr>
            </w:pPr>
          </w:p>
        </w:tc>
      </w:tr>
      <w:tr w:rsidR="00084860" w:rsidRPr="0054726E" w14:paraId="3ED619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A05C968"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0CA300" w14:textId="77777777" w:rsidR="00084860" w:rsidRPr="0054726E" w:rsidRDefault="00084860" w:rsidP="00084860">
            <w:pPr>
              <w:pStyle w:val="Sansinterligne"/>
              <w:rPr>
                <w:rFonts w:ascii="Marianne" w:hAnsi="Marianne"/>
                <w:sz w:val="20"/>
                <w:szCs w:val="20"/>
              </w:rPr>
            </w:pPr>
          </w:p>
        </w:tc>
      </w:tr>
      <w:tr w:rsidR="00084860" w:rsidRPr="0054726E" w14:paraId="414CDF5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69E4AC7"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A77BFF" w14:textId="77777777" w:rsidR="00084860" w:rsidRPr="0054726E" w:rsidRDefault="00084860" w:rsidP="00084860">
            <w:pPr>
              <w:pStyle w:val="Sansinterligne"/>
              <w:rPr>
                <w:rFonts w:ascii="Marianne" w:hAnsi="Marianne"/>
                <w:sz w:val="20"/>
                <w:szCs w:val="20"/>
              </w:rPr>
            </w:pPr>
          </w:p>
        </w:tc>
      </w:tr>
      <w:tr w:rsidR="00084860" w:rsidRPr="0054726E" w14:paraId="15836F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D202607"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5FC133" w14:textId="77777777" w:rsidR="00084860" w:rsidRPr="0054726E" w:rsidRDefault="00084860" w:rsidP="00084860">
            <w:pPr>
              <w:pStyle w:val="Sansinterligne"/>
              <w:rPr>
                <w:rFonts w:ascii="Marianne" w:hAnsi="Marianne"/>
                <w:sz w:val="20"/>
                <w:szCs w:val="20"/>
              </w:rPr>
            </w:pPr>
          </w:p>
        </w:tc>
      </w:tr>
    </w:tbl>
    <w:p w14:paraId="6E4C431F" w14:textId="77777777" w:rsidR="00E879C2" w:rsidRPr="0054726E" w:rsidRDefault="00E879C2" w:rsidP="00E879C2"/>
    <w:p w14:paraId="7EB7E42F" w14:textId="77777777" w:rsidR="00E879C2" w:rsidRPr="0054726E" w:rsidRDefault="00E879C2" w:rsidP="00E879C2">
      <w:pPr>
        <w:pStyle w:val="Titre3"/>
        <w:numPr>
          <w:ilvl w:val="0"/>
          <w:numId w:val="0"/>
        </w:numPr>
        <w:rPr>
          <w:color w:val="002060"/>
          <w:sz w:val="20"/>
          <w:szCs w:val="20"/>
        </w:rPr>
      </w:pPr>
      <w:bookmarkStart w:id="1183" w:name="_Toc214868207"/>
      <w:bookmarkStart w:id="1184" w:name="__RefHeading___Toc31851_1669366336"/>
      <w:bookmarkStart w:id="1185" w:name="_Toc207276975"/>
      <w:bookmarkStart w:id="1186" w:name="_Toc215842728"/>
      <w:bookmarkStart w:id="1187" w:name="_Toc216101441"/>
      <w:bookmarkStart w:id="1188" w:name="_Toc216360554"/>
      <w:bookmarkStart w:id="1189" w:name="_Toc216883442"/>
      <w:r w:rsidRPr="0054726E">
        <w:rPr>
          <w:color w:val="002060"/>
          <w:sz w:val="20"/>
          <w:szCs w:val="20"/>
        </w:rPr>
        <w:t>11-10. Haut de sous-vêtement PN et PNT manches courtes – col rond</w:t>
      </w:r>
      <w:bookmarkEnd w:id="1183"/>
      <w:bookmarkEnd w:id="1184"/>
      <w:bookmarkEnd w:id="1185"/>
      <w:r w:rsidRPr="0054726E">
        <w:rPr>
          <w:color w:val="002060"/>
          <w:sz w:val="20"/>
          <w:szCs w:val="20"/>
        </w:rPr>
        <w:t xml:space="preserve"> - unisexe</w:t>
      </w:r>
      <w:bookmarkEnd w:id="1186"/>
      <w:bookmarkEnd w:id="1187"/>
      <w:bookmarkEnd w:id="1188"/>
      <w:bookmarkEnd w:id="1189"/>
    </w:p>
    <w:p w14:paraId="6FB9DCE0"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78CAEA10"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85B7CA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2D4580C"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82534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C0F71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41D6BC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426F7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ABA2CE6"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bas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594E4B" w14:textId="77777777" w:rsidR="00E879C2" w:rsidRPr="0054726E" w:rsidRDefault="00E879C2" w:rsidP="00B52833">
            <w:pPr>
              <w:pStyle w:val="Sansinterligne"/>
              <w:rPr>
                <w:rFonts w:ascii="Marianne" w:hAnsi="Marianne"/>
                <w:sz w:val="20"/>
                <w:szCs w:val="20"/>
              </w:rPr>
            </w:pPr>
          </w:p>
        </w:tc>
      </w:tr>
      <w:tr w:rsidR="00E879C2" w:rsidRPr="0054726E" w14:paraId="510D197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BDD8DD"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356915" w14:textId="77777777" w:rsidR="00E879C2" w:rsidRPr="0054726E" w:rsidRDefault="00E879C2" w:rsidP="00B52833">
            <w:pPr>
              <w:pStyle w:val="Sansinterligne"/>
              <w:rPr>
                <w:rFonts w:ascii="Marianne" w:hAnsi="Marianne"/>
                <w:sz w:val="20"/>
                <w:szCs w:val="20"/>
              </w:rPr>
            </w:pPr>
          </w:p>
        </w:tc>
      </w:tr>
      <w:tr w:rsidR="00E879C2" w:rsidRPr="0054726E" w14:paraId="7A02A44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E965446"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2BF92A" w14:textId="77777777" w:rsidR="00E879C2" w:rsidRPr="0054726E" w:rsidRDefault="00E879C2" w:rsidP="00B52833">
            <w:pPr>
              <w:pStyle w:val="Sansinterligne"/>
              <w:rPr>
                <w:rFonts w:ascii="Marianne" w:hAnsi="Marianne"/>
                <w:sz w:val="20"/>
                <w:szCs w:val="20"/>
              </w:rPr>
            </w:pPr>
          </w:p>
        </w:tc>
      </w:tr>
      <w:tr w:rsidR="00E879C2" w:rsidRPr="0054726E" w14:paraId="2FC9216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265712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B340C9" w14:textId="77777777" w:rsidR="00E879C2" w:rsidRPr="0054726E" w:rsidRDefault="00E879C2" w:rsidP="00B52833">
            <w:pPr>
              <w:pStyle w:val="Sansinterligne"/>
              <w:rPr>
                <w:rFonts w:ascii="Marianne" w:hAnsi="Marianne"/>
                <w:i/>
                <w:iCs/>
                <w:sz w:val="20"/>
                <w:szCs w:val="20"/>
              </w:rPr>
            </w:pPr>
          </w:p>
        </w:tc>
      </w:tr>
      <w:tr w:rsidR="00A470A9" w:rsidRPr="0054726E" w14:paraId="663B62D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582C591" w14:textId="1F55649E"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E23C98" w14:textId="77777777" w:rsidR="00A470A9" w:rsidRPr="0054726E" w:rsidRDefault="00A470A9" w:rsidP="00A470A9">
            <w:pPr>
              <w:pStyle w:val="Sansinterligne"/>
              <w:rPr>
                <w:rFonts w:ascii="Marianne" w:hAnsi="Marianne"/>
                <w:i/>
                <w:iCs/>
                <w:sz w:val="20"/>
                <w:szCs w:val="20"/>
              </w:rPr>
            </w:pPr>
          </w:p>
        </w:tc>
      </w:tr>
      <w:tr w:rsidR="00A470A9" w:rsidRPr="0054726E" w14:paraId="4DD925D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2136A1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5CE75A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8D286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54EBD0" w14:textId="77777777" w:rsidR="00A470A9" w:rsidRPr="0054726E" w:rsidRDefault="00A470A9" w:rsidP="00A470A9">
            <w:pPr>
              <w:pStyle w:val="Sansinterligne"/>
              <w:rPr>
                <w:rFonts w:ascii="Marianne" w:hAnsi="Marianne"/>
                <w:i/>
                <w:iCs/>
                <w:sz w:val="20"/>
                <w:szCs w:val="20"/>
              </w:rPr>
            </w:pPr>
          </w:p>
        </w:tc>
      </w:tr>
      <w:tr w:rsidR="00A470A9" w:rsidRPr="0054726E" w14:paraId="6278301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99656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D34E86" w14:textId="77777777" w:rsidR="00A470A9" w:rsidRPr="0054726E" w:rsidRDefault="00A470A9" w:rsidP="00A470A9">
            <w:pPr>
              <w:pStyle w:val="Sansinterligne"/>
              <w:rPr>
                <w:rFonts w:ascii="Marianne" w:hAnsi="Marianne"/>
                <w:i/>
                <w:iCs/>
                <w:sz w:val="20"/>
                <w:szCs w:val="20"/>
              </w:rPr>
            </w:pPr>
          </w:p>
        </w:tc>
      </w:tr>
      <w:tr w:rsidR="00A470A9" w:rsidRPr="0054726E" w14:paraId="694BF2D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D8B74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FC9E27" w14:textId="77777777" w:rsidR="00A470A9" w:rsidRPr="0054726E" w:rsidRDefault="00A470A9" w:rsidP="00A470A9">
            <w:pPr>
              <w:pStyle w:val="Sansinterligne"/>
              <w:rPr>
                <w:rFonts w:ascii="Marianne" w:hAnsi="Marianne"/>
                <w:i/>
                <w:iCs/>
                <w:sz w:val="20"/>
                <w:szCs w:val="20"/>
              </w:rPr>
            </w:pPr>
          </w:p>
        </w:tc>
      </w:tr>
      <w:tr w:rsidR="00A470A9" w:rsidRPr="0054726E" w14:paraId="5535DF1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B0168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5DB6AC" w14:textId="77777777" w:rsidR="00A470A9" w:rsidRPr="0054726E" w:rsidRDefault="00A470A9" w:rsidP="00A470A9">
            <w:pPr>
              <w:pStyle w:val="Sansinterligne"/>
              <w:rPr>
                <w:rFonts w:ascii="Marianne" w:hAnsi="Marianne"/>
                <w:i/>
                <w:iCs/>
                <w:sz w:val="20"/>
                <w:szCs w:val="20"/>
              </w:rPr>
            </w:pPr>
          </w:p>
        </w:tc>
      </w:tr>
      <w:tr w:rsidR="00A470A9" w:rsidRPr="0054726E" w14:paraId="6098B3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EBB6F5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AA0543" w14:textId="77777777" w:rsidR="00A470A9" w:rsidRPr="0054726E" w:rsidRDefault="00A470A9" w:rsidP="00A470A9">
            <w:pPr>
              <w:pStyle w:val="Sansinterligne"/>
              <w:rPr>
                <w:rFonts w:ascii="Marianne" w:hAnsi="Marianne"/>
                <w:sz w:val="20"/>
                <w:szCs w:val="20"/>
              </w:rPr>
            </w:pPr>
          </w:p>
        </w:tc>
      </w:tr>
      <w:tr w:rsidR="00A470A9" w:rsidRPr="0054726E" w14:paraId="484111D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37B9B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DC51F6" w14:textId="77777777" w:rsidR="00A470A9" w:rsidRPr="0054726E" w:rsidRDefault="00A470A9" w:rsidP="00A470A9">
            <w:pPr>
              <w:pStyle w:val="Sansinterligne"/>
              <w:rPr>
                <w:rFonts w:ascii="Marianne" w:hAnsi="Marianne"/>
                <w:sz w:val="20"/>
                <w:szCs w:val="20"/>
              </w:rPr>
            </w:pPr>
          </w:p>
        </w:tc>
      </w:tr>
      <w:tr w:rsidR="00A470A9" w:rsidRPr="0054726E" w14:paraId="4F6296F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56969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DCC447" w14:textId="77777777" w:rsidR="00A470A9" w:rsidRPr="0054726E" w:rsidRDefault="00A470A9" w:rsidP="00A470A9">
            <w:pPr>
              <w:pStyle w:val="Sansinterligne"/>
              <w:rPr>
                <w:rFonts w:ascii="Marianne" w:hAnsi="Marianne"/>
                <w:i/>
                <w:iCs/>
                <w:sz w:val="20"/>
                <w:szCs w:val="20"/>
              </w:rPr>
            </w:pPr>
          </w:p>
        </w:tc>
      </w:tr>
      <w:tr w:rsidR="00A470A9" w:rsidRPr="0054726E" w14:paraId="6847BB9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46139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95DFE" w14:textId="77777777" w:rsidR="00A470A9" w:rsidRPr="0054726E" w:rsidRDefault="00A470A9" w:rsidP="00A470A9">
            <w:pPr>
              <w:pStyle w:val="Sansinterligne"/>
              <w:rPr>
                <w:rFonts w:ascii="Marianne" w:hAnsi="Marianne"/>
                <w:i/>
                <w:iCs/>
                <w:sz w:val="20"/>
                <w:szCs w:val="20"/>
              </w:rPr>
            </w:pPr>
          </w:p>
        </w:tc>
      </w:tr>
      <w:tr w:rsidR="00A470A9" w:rsidRPr="0054726E" w14:paraId="5518CA1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F4029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14554B" w14:textId="77777777" w:rsidR="00A470A9" w:rsidRPr="0054726E" w:rsidRDefault="00A470A9" w:rsidP="00A470A9">
            <w:pPr>
              <w:pStyle w:val="Sansinterligne"/>
              <w:rPr>
                <w:rFonts w:ascii="Marianne" w:hAnsi="Marianne"/>
                <w:sz w:val="20"/>
                <w:szCs w:val="20"/>
              </w:rPr>
            </w:pPr>
          </w:p>
        </w:tc>
      </w:tr>
      <w:tr w:rsidR="00A470A9" w:rsidRPr="0054726E" w14:paraId="1A94E78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0D4512" w14:textId="77777777" w:rsidR="00A470A9" w:rsidRPr="0054726E" w:rsidRDefault="00A470A9" w:rsidP="00A470A9">
            <w:pPr>
              <w:pStyle w:val="Standard"/>
              <w:widowControl w:val="0"/>
              <w:suppressAutoHyphens w:val="0"/>
              <w:rPr>
                <w:rFonts w:ascii="Marianne" w:hAnsi="Marianne"/>
                <w:kern w:val="0"/>
                <w:sz w:val="20"/>
                <w:szCs w:val="20"/>
              </w:rPr>
            </w:pPr>
            <w:r w:rsidRPr="0054726E">
              <w:rPr>
                <w:rFonts w:ascii="Marianne" w:hAnsi="Marianne"/>
                <w:kern w:val="0"/>
                <w:sz w:val="20"/>
                <w:szCs w:val="20"/>
              </w:rPr>
              <w:t>norme NF EN ISO 15025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1F9B48" w14:textId="46CE7A41" w:rsidR="00A470A9" w:rsidRPr="0054726E" w:rsidRDefault="00A470A9" w:rsidP="00A470A9">
            <w:pPr>
              <w:pStyle w:val="Sansinterligne"/>
              <w:rPr>
                <w:rFonts w:ascii="Marianne" w:hAnsi="Marianne"/>
                <w:sz w:val="20"/>
                <w:szCs w:val="20"/>
              </w:rPr>
            </w:pPr>
          </w:p>
        </w:tc>
      </w:tr>
      <w:tr w:rsidR="00A470A9" w:rsidRPr="0054726E" w14:paraId="7C7E438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83261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5950D2" w14:textId="7A34F6F0" w:rsidR="00A470A9" w:rsidRPr="0054726E" w:rsidRDefault="00A470A9" w:rsidP="00A470A9">
            <w:pPr>
              <w:pStyle w:val="Sansinterligne"/>
              <w:rPr>
                <w:rFonts w:ascii="Marianne" w:hAnsi="Marianne"/>
                <w:sz w:val="20"/>
                <w:szCs w:val="20"/>
              </w:rPr>
            </w:pPr>
          </w:p>
        </w:tc>
      </w:tr>
      <w:tr w:rsidR="00A470A9" w:rsidRPr="0054726E" w14:paraId="2CE7DB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F2926E" w14:textId="77777777" w:rsidR="00A470A9" w:rsidRPr="0054726E" w:rsidRDefault="00A470A9" w:rsidP="00A470A9">
            <w:pPr>
              <w:pStyle w:val="Sansinterligne"/>
              <w:rPr>
                <w:rFonts w:ascii="Marianne" w:hAnsi="Marianne"/>
                <w:sz w:val="20"/>
                <w:szCs w:val="20"/>
              </w:rPr>
            </w:pPr>
            <w:r w:rsidRPr="0054726E">
              <w:rPr>
                <w:rFonts w:ascii="Marianne" w:hAnsi="Marianne"/>
                <w:kern w:val="0"/>
                <w:sz w:val="20"/>
                <w:szCs w:val="20"/>
              </w:rPr>
              <w:t>détermination de taux d’induction (norme NF EN 1149 – 5)</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E8328A" w14:textId="5CF24188" w:rsidR="00A470A9" w:rsidRPr="0054726E" w:rsidRDefault="00A470A9" w:rsidP="00A470A9">
            <w:pPr>
              <w:pStyle w:val="Sansinterligne"/>
              <w:rPr>
                <w:rFonts w:ascii="Marianne" w:hAnsi="Marianne"/>
                <w:sz w:val="20"/>
                <w:szCs w:val="20"/>
              </w:rPr>
            </w:pPr>
          </w:p>
        </w:tc>
      </w:tr>
      <w:tr w:rsidR="00084860" w:rsidRPr="0054726E" w14:paraId="150B528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CC233E" w14:textId="062D245C" w:rsidR="00084860" w:rsidRPr="0054726E" w:rsidRDefault="00084860" w:rsidP="00084860">
            <w:pPr>
              <w:pStyle w:val="Sansinterligne"/>
              <w:rPr>
                <w:rFonts w:ascii="Marianne" w:hAnsi="Marianne"/>
                <w:kern w:val="0"/>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70D0E9" w14:textId="77777777" w:rsidR="00084860" w:rsidRPr="0054726E" w:rsidRDefault="00084860" w:rsidP="00084860">
            <w:pPr>
              <w:pStyle w:val="Sansinterligne"/>
              <w:rPr>
                <w:rFonts w:ascii="Marianne" w:hAnsi="Marianne"/>
                <w:i/>
                <w:iCs/>
                <w:sz w:val="20"/>
                <w:szCs w:val="20"/>
              </w:rPr>
            </w:pPr>
          </w:p>
        </w:tc>
      </w:tr>
      <w:tr w:rsidR="00084860" w:rsidRPr="0054726E" w14:paraId="257EC7E0"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5D34805"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282844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C6B0F9"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7FF6B4" w14:textId="77777777" w:rsidR="00084860" w:rsidRPr="0054726E" w:rsidRDefault="00084860" w:rsidP="00084860">
            <w:pPr>
              <w:pStyle w:val="Sansinterligne"/>
              <w:rPr>
                <w:rFonts w:ascii="Marianne" w:hAnsi="Marianne"/>
                <w:sz w:val="20"/>
                <w:szCs w:val="20"/>
              </w:rPr>
            </w:pPr>
          </w:p>
        </w:tc>
      </w:tr>
      <w:tr w:rsidR="00084860" w:rsidRPr="0054726E" w14:paraId="368EBE7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BE0D47B"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444EC5" w14:textId="77777777" w:rsidR="00084860" w:rsidRPr="0054726E" w:rsidRDefault="00084860" w:rsidP="00084860">
            <w:pPr>
              <w:pStyle w:val="Sansinterligne"/>
              <w:rPr>
                <w:rFonts w:ascii="Marianne" w:hAnsi="Marianne"/>
                <w:sz w:val="20"/>
                <w:szCs w:val="20"/>
              </w:rPr>
            </w:pPr>
          </w:p>
        </w:tc>
      </w:tr>
      <w:tr w:rsidR="00084860" w:rsidRPr="0054726E" w14:paraId="5879EF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D2DF8CF"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AED04E" w14:textId="77777777" w:rsidR="00084860" w:rsidRPr="0054726E" w:rsidRDefault="00084860" w:rsidP="00084860">
            <w:pPr>
              <w:pStyle w:val="Sansinterligne"/>
              <w:rPr>
                <w:rFonts w:ascii="Marianne" w:hAnsi="Marianne"/>
                <w:sz w:val="20"/>
                <w:szCs w:val="20"/>
              </w:rPr>
            </w:pPr>
          </w:p>
        </w:tc>
      </w:tr>
      <w:tr w:rsidR="00084860" w:rsidRPr="0054726E" w14:paraId="3EFE121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D90C40"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B7E5F8" w14:textId="77777777" w:rsidR="00084860" w:rsidRPr="0054726E" w:rsidRDefault="00084860" w:rsidP="00084860">
            <w:pPr>
              <w:pStyle w:val="Sansinterligne"/>
              <w:rPr>
                <w:rFonts w:ascii="Marianne" w:hAnsi="Marianne"/>
                <w:sz w:val="20"/>
                <w:szCs w:val="20"/>
              </w:rPr>
            </w:pPr>
          </w:p>
        </w:tc>
      </w:tr>
    </w:tbl>
    <w:p w14:paraId="3408E2A2" w14:textId="77777777" w:rsidR="00E879C2" w:rsidRPr="0054726E" w:rsidRDefault="00E879C2" w:rsidP="00E879C2"/>
    <w:p w14:paraId="53EB385E" w14:textId="77777777" w:rsidR="00E879C2" w:rsidRPr="0054726E" w:rsidRDefault="00E879C2" w:rsidP="00E879C2">
      <w:pPr>
        <w:pStyle w:val="Titre3"/>
        <w:numPr>
          <w:ilvl w:val="0"/>
          <w:numId w:val="0"/>
        </w:numPr>
        <w:rPr>
          <w:color w:val="002060"/>
          <w:sz w:val="20"/>
          <w:szCs w:val="20"/>
        </w:rPr>
      </w:pPr>
      <w:bookmarkStart w:id="1190" w:name="_Toc214868208"/>
      <w:bookmarkStart w:id="1191" w:name="__RefHeading___Toc31853_1669366336"/>
      <w:bookmarkStart w:id="1192" w:name="_Toc207276976"/>
      <w:bookmarkStart w:id="1193" w:name="_Toc215842729"/>
      <w:bookmarkStart w:id="1194" w:name="_Toc216101442"/>
      <w:bookmarkStart w:id="1195" w:name="_Toc216360555"/>
      <w:bookmarkStart w:id="1196" w:name="_Toc216883443"/>
      <w:r w:rsidRPr="0054726E">
        <w:rPr>
          <w:color w:val="002060"/>
          <w:sz w:val="20"/>
          <w:szCs w:val="20"/>
        </w:rPr>
        <w:t>11-11. Haut de sous-vêtement thermique mari</w:t>
      </w:r>
      <w:bookmarkEnd w:id="1190"/>
      <w:bookmarkEnd w:id="1191"/>
      <w:bookmarkEnd w:id="1192"/>
      <w:r w:rsidRPr="0054726E">
        <w:rPr>
          <w:color w:val="002060"/>
          <w:sz w:val="20"/>
          <w:szCs w:val="20"/>
        </w:rPr>
        <w:t>time – homme et femme</w:t>
      </w:r>
      <w:bookmarkEnd w:id="1193"/>
      <w:bookmarkEnd w:id="1194"/>
      <w:bookmarkEnd w:id="1195"/>
      <w:bookmarkEnd w:id="1196"/>
    </w:p>
    <w:p w14:paraId="01DE4DFC"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544F2C7"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8627C3C"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5E5E4B2D"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2272C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99A51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4B9708A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276DA8F"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4AB784B"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bas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328EA4" w14:textId="77777777" w:rsidR="00E879C2" w:rsidRPr="0054726E" w:rsidRDefault="00E879C2" w:rsidP="00B52833">
            <w:pPr>
              <w:pStyle w:val="Sansinterligne"/>
              <w:rPr>
                <w:rFonts w:ascii="Marianne" w:hAnsi="Marianne"/>
                <w:sz w:val="20"/>
                <w:szCs w:val="20"/>
              </w:rPr>
            </w:pPr>
          </w:p>
        </w:tc>
      </w:tr>
      <w:tr w:rsidR="00E879C2" w:rsidRPr="0054726E" w14:paraId="06DAD2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34287D"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022F3B" w14:textId="77777777" w:rsidR="00E879C2" w:rsidRPr="0054726E" w:rsidRDefault="00E879C2" w:rsidP="00B52833">
            <w:pPr>
              <w:pStyle w:val="Sansinterligne"/>
              <w:rPr>
                <w:rFonts w:ascii="Marianne" w:hAnsi="Marianne"/>
                <w:sz w:val="20"/>
                <w:szCs w:val="20"/>
              </w:rPr>
            </w:pPr>
          </w:p>
        </w:tc>
      </w:tr>
      <w:tr w:rsidR="00E879C2" w:rsidRPr="0054726E" w14:paraId="642F929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3DBE9D5"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A64846" w14:textId="77777777" w:rsidR="00E879C2" w:rsidRPr="0054726E" w:rsidRDefault="00E879C2" w:rsidP="00B52833">
            <w:pPr>
              <w:pStyle w:val="Sansinterligne"/>
              <w:rPr>
                <w:rFonts w:ascii="Marianne" w:hAnsi="Marianne"/>
                <w:sz w:val="20"/>
                <w:szCs w:val="20"/>
              </w:rPr>
            </w:pPr>
          </w:p>
        </w:tc>
      </w:tr>
      <w:tr w:rsidR="00E879C2" w:rsidRPr="0054726E" w14:paraId="4996DE2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017EA73"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8A02B7" w14:textId="77777777" w:rsidR="00E879C2" w:rsidRPr="0054726E" w:rsidRDefault="00E879C2" w:rsidP="00B52833">
            <w:pPr>
              <w:pStyle w:val="Sansinterligne"/>
              <w:rPr>
                <w:rFonts w:ascii="Marianne" w:hAnsi="Marianne"/>
                <w:i/>
                <w:iCs/>
                <w:sz w:val="20"/>
                <w:szCs w:val="20"/>
              </w:rPr>
            </w:pPr>
          </w:p>
        </w:tc>
      </w:tr>
      <w:tr w:rsidR="00A470A9" w:rsidRPr="0054726E" w14:paraId="5A28FA2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4BEE5B" w14:textId="60EF1C1B"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03DC59" w14:textId="77777777" w:rsidR="00A470A9" w:rsidRPr="0054726E" w:rsidRDefault="00A470A9" w:rsidP="00A470A9">
            <w:pPr>
              <w:pStyle w:val="Sansinterligne"/>
              <w:rPr>
                <w:rFonts w:ascii="Marianne" w:hAnsi="Marianne"/>
                <w:i/>
                <w:iCs/>
                <w:sz w:val="20"/>
                <w:szCs w:val="20"/>
              </w:rPr>
            </w:pPr>
          </w:p>
        </w:tc>
      </w:tr>
      <w:tr w:rsidR="00A470A9" w:rsidRPr="0054726E" w14:paraId="0261C49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BD5566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E9451A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BF3CF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9238A7" w14:textId="77777777" w:rsidR="00A470A9" w:rsidRPr="0054726E" w:rsidRDefault="00A470A9" w:rsidP="00A470A9">
            <w:pPr>
              <w:pStyle w:val="Sansinterligne"/>
              <w:rPr>
                <w:rFonts w:ascii="Marianne" w:hAnsi="Marianne"/>
                <w:i/>
                <w:iCs/>
                <w:sz w:val="20"/>
                <w:szCs w:val="20"/>
              </w:rPr>
            </w:pPr>
          </w:p>
        </w:tc>
      </w:tr>
      <w:tr w:rsidR="00A470A9" w:rsidRPr="0054726E" w14:paraId="38D0740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0E798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58C028" w14:textId="77777777" w:rsidR="00A470A9" w:rsidRPr="0054726E" w:rsidRDefault="00A470A9" w:rsidP="00A470A9">
            <w:pPr>
              <w:pStyle w:val="Sansinterligne"/>
              <w:rPr>
                <w:rFonts w:ascii="Marianne" w:hAnsi="Marianne"/>
                <w:i/>
                <w:iCs/>
                <w:sz w:val="20"/>
                <w:szCs w:val="20"/>
              </w:rPr>
            </w:pPr>
          </w:p>
        </w:tc>
      </w:tr>
      <w:tr w:rsidR="00A470A9" w:rsidRPr="0054726E" w14:paraId="34037B1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0024E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94B57F" w14:textId="77777777" w:rsidR="00A470A9" w:rsidRPr="0054726E" w:rsidRDefault="00A470A9" w:rsidP="00A470A9">
            <w:pPr>
              <w:pStyle w:val="Sansinterligne"/>
              <w:rPr>
                <w:rFonts w:ascii="Marianne" w:hAnsi="Marianne"/>
                <w:i/>
                <w:iCs/>
                <w:sz w:val="20"/>
                <w:szCs w:val="20"/>
              </w:rPr>
            </w:pPr>
          </w:p>
        </w:tc>
      </w:tr>
      <w:tr w:rsidR="00A470A9" w:rsidRPr="0054726E" w14:paraId="630A0E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96E74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340755" w14:textId="77777777" w:rsidR="00A470A9" w:rsidRPr="0054726E" w:rsidRDefault="00A470A9" w:rsidP="00A470A9">
            <w:pPr>
              <w:pStyle w:val="Sansinterligne"/>
              <w:rPr>
                <w:rFonts w:ascii="Marianne" w:hAnsi="Marianne"/>
                <w:i/>
                <w:iCs/>
                <w:sz w:val="20"/>
                <w:szCs w:val="20"/>
              </w:rPr>
            </w:pPr>
          </w:p>
        </w:tc>
      </w:tr>
      <w:tr w:rsidR="00A470A9" w:rsidRPr="0054726E" w14:paraId="515BC0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DF627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D26438" w14:textId="77777777" w:rsidR="00A470A9" w:rsidRPr="0054726E" w:rsidRDefault="00A470A9" w:rsidP="00A470A9">
            <w:pPr>
              <w:pStyle w:val="Sansinterligne"/>
              <w:rPr>
                <w:rFonts w:ascii="Marianne" w:hAnsi="Marianne"/>
                <w:sz w:val="20"/>
                <w:szCs w:val="20"/>
              </w:rPr>
            </w:pPr>
          </w:p>
        </w:tc>
      </w:tr>
      <w:tr w:rsidR="00A470A9" w:rsidRPr="0054726E" w14:paraId="0C68D5B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F456E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B68715" w14:textId="77777777" w:rsidR="00A470A9" w:rsidRPr="0054726E" w:rsidRDefault="00A470A9" w:rsidP="00A470A9">
            <w:pPr>
              <w:pStyle w:val="Sansinterligne"/>
              <w:rPr>
                <w:rFonts w:ascii="Marianne" w:hAnsi="Marianne"/>
                <w:sz w:val="20"/>
                <w:szCs w:val="20"/>
              </w:rPr>
            </w:pPr>
          </w:p>
        </w:tc>
      </w:tr>
      <w:tr w:rsidR="00A470A9" w:rsidRPr="0054726E" w14:paraId="5373A132"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DBCA5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ED2A12" w14:textId="77777777" w:rsidR="00A470A9" w:rsidRPr="0054726E" w:rsidRDefault="00A470A9" w:rsidP="00A470A9">
            <w:pPr>
              <w:pStyle w:val="Sansinterligne"/>
              <w:rPr>
                <w:rFonts w:ascii="Marianne" w:hAnsi="Marianne"/>
                <w:i/>
                <w:iCs/>
                <w:sz w:val="20"/>
                <w:szCs w:val="20"/>
              </w:rPr>
            </w:pPr>
          </w:p>
        </w:tc>
      </w:tr>
      <w:tr w:rsidR="00A470A9" w:rsidRPr="0054726E" w14:paraId="51DE213A"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FBDEE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A2C7F6" w14:textId="77777777" w:rsidR="00A470A9" w:rsidRPr="0054726E" w:rsidRDefault="00A470A9" w:rsidP="00A470A9">
            <w:pPr>
              <w:pStyle w:val="Sansinterligne"/>
              <w:rPr>
                <w:rFonts w:ascii="Marianne" w:hAnsi="Marianne"/>
                <w:i/>
                <w:iCs/>
                <w:sz w:val="20"/>
                <w:szCs w:val="20"/>
              </w:rPr>
            </w:pPr>
          </w:p>
        </w:tc>
      </w:tr>
      <w:tr w:rsidR="00A470A9" w:rsidRPr="0054726E" w14:paraId="729BCC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AD877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328819" w14:textId="77777777" w:rsidR="00A470A9" w:rsidRPr="0054726E" w:rsidRDefault="00A470A9" w:rsidP="00A470A9">
            <w:pPr>
              <w:pStyle w:val="Sansinterligne"/>
              <w:rPr>
                <w:rFonts w:ascii="Marianne" w:hAnsi="Marianne"/>
                <w:sz w:val="20"/>
                <w:szCs w:val="20"/>
              </w:rPr>
            </w:pPr>
          </w:p>
        </w:tc>
      </w:tr>
      <w:tr w:rsidR="00A470A9" w:rsidRPr="0054726E" w14:paraId="41D012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0009EF"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89F6DB" w14:textId="1E45769A" w:rsidR="00A470A9" w:rsidRPr="0054726E" w:rsidRDefault="00A470A9" w:rsidP="00A470A9">
            <w:pPr>
              <w:pStyle w:val="Sansinterligne"/>
              <w:rPr>
                <w:rFonts w:ascii="Marianne" w:hAnsi="Marianne"/>
                <w:sz w:val="20"/>
                <w:szCs w:val="20"/>
              </w:rPr>
            </w:pPr>
          </w:p>
        </w:tc>
      </w:tr>
      <w:tr w:rsidR="00084860" w:rsidRPr="0054726E" w14:paraId="1B4782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DFD622" w14:textId="08CE28D6"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26BDAD" w14:textId="77777777" w:rsidR="00084860" w:rsidRPr="0054726E" w:rsidRDefault="00084860" w:rsidP="00084860">
            <w:pPr>
              <w:pStyle w:val="Sansinterligne"/>
              <w:rPr>
                <w:rFonts w:ascii="Marianne" w:hAnsi="Marianne"/>
                <w:i/>
                <w:iCs/>
                <w:sz w:val="20"/>
                <w:szCs w:val="20"/>
              </w:rPr>
            </w:pPr>
          </w:p>
        </w:tc>
      </w:tr>
      <w:tr w:rsidR="00084860" w:rsidRPr="0054726E" w14:paraId="23D7CD63"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64FF0DA"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611F9EA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8EF21EA"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F4C467" w14:textId="77777777" w:rsidR="00084860" w:rsidRPr="0054726E" w:rsidRDefault="00084860" w:rsidP="00084860">
            <w:pPr>
              <w:pStyle w:val="Sansinterligne"/>
              <w:rPr>
                <w:rFonts w:ascii="Marianne" w:hAnsi="Marianne"/>
                <w:sz w:val="20"/>
                <w:szCs w:val="20"/>
              </w:rPr>
            </w:pPr>
          </w:p>
        </w:tc>
      </w:tr>
      <w:tr w:rsidR="00084860" w:rsidRPr="0054726E" w14:paraId="5846623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17250C"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F4FACD" w14:textId="77777777" w:rsidR="00084860" w:rsidRPr="0054726E" w:rsidRDefault="00084860" w:rsidP="00084860">
            <w:pPr>
              <w:pStyle w:val="Sansinterligne"/>
              <w:rPr>
                <w:rFonts w:ascii="Marianne" w:hAnsi="Marianne"/>
                <w:sz w:val="20"/>
                <w:szCs w:val="20"/>
              </w:rPr>
            </w:pPr>
          </w:p>
        </w:tc>
      </w:tr>
      <w:tr w:rsidR="00084860" w:rsidRPr="0054726E" w14:paraId="1F82EB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F32A65C"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24CABF" w14:textId="77777777" w:rsidR="00084860" w:rsidRPr="0054726E" w:rsidRDefault="00084860" w:rsidP="00084860">
            <w:pPr>
              <w:pStyle w:val="Sansinterligne"/>
              <w:rPr>
                <w:rFonts w:ascii="Marianne" w:hAnsi="Marianne"/>
                <w:sz w:val="20"/>
                <w:szCs w:val="20"/>
              </w:rPr>
            </w:pPr>
          </w:p>
        </w:tc>
      </w:tr>
      <w:tr w:rsidR="00084860" w:rsidRPr="0054726E" w14:paraId="637ECFE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C90D5AD"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6241AF" w14:textId="77777777" w:rsidR="00084860" w:rsidRPr="0054726E" w:rsidRDefault="00084860" w:rsidP="00084860">
            <w:pPr>
              <w:pStyle w:val="Sansinterligne"/>
              <w:rPr>
                <w:rFonts w:ascii="Marianne" w:hAnsi="Marianne"/>
                <w:sz w:val="20"/>
                <w:szCs w:val="20"/>
              </w:rPr>
            </w:pPr>
          </w:p>
        </w:tc>
      </w:tr>
    </w:tbl>
    <w:p w14:paraId="12F9EDDE" w14:textId="77777777" w:rsidR="00E879C2" w:rsidRPr="0054726E" w:rsidRDefault="00E879C2" w:rsidP="00E879C2"/>
    <w:p w14:paraId="19270C2E" w14:textId="77777777" w:rsidR="00E879C2" w:rsidRPr="0054726E" w:rsidRDefault="00E879C2" w:rsidP="00E879C2">
      <w:pPr>
        <w:pStyle w:val="Titre3"/>
        <w:numPr>
          <w:ilvl w:val="0"/>
          <w:numId w:val="0"/>
        </w:numPr>
        <w:rPr>
          <w:color w:val="002060"/>
          <w:sz w:val="20"/>
          <w:szCs w:val="20"/>
        </w:rPr>
      </w:pPr>
      <w:bookmarkStart w:id="1197" w:name="_Toc214868209"/>
      <w:bookmarkStart w:id="1198" w:name="__RefHeading___Toc31855_1669366336"/>
      <w:bookmarkStart w:id="1199" w:name="_Toc207276977"/>
      <w:bookmarkStart w:id="1200" w:name="_Toc215842730"/>
      <w:bookmarkStart w:id="1201" w:name="_Toc216101443"/>
      <w:bookmarkStart w:id="1202" w:name="_Toc216360556"/>
      <w:bookmarkStart w:id="1203" w:name="_Toc216883444"/>
      <w:r w:rsidRPr="0054726E">
        <w:rPr>
          <w:color w:val="002060"/>
          <w:sz w:val="20"/>
          <w:szCs w:val="20"/>
        </w:rPr>
        <w:t>11-12. Haut de sous-vêtement thermique terrestre</w:t>
      </w:r>
      <w:bookmarkEnd w:id="1197"/>
      <w:bookmarkEnd w:id="1198"/>
      <w:bookmarkEnd w:id="1199"/>
      <w:r w:rsidRPr="0054726E">
        <w:rPr>
          <w:color w:val="002060"/>
          <w:sz w:val="20"/>
          <w:szCs w:val="20"/>
        </w:rPr>
        <w:t xml:space="preserve"> – homme et femme</w:t>
      </w:r>
      <w:bookmarkEnd w:id="1200"/>
      <w:bookmarkEnd w:id="1201"/>
      <w:bookmarkEnd w:id="1202"/>
      <w:bookmarkEnd w:id="1203"/>
    </w:p>
    <w:p w14:paraId="0A0B12D6" w14:textId="77777777" w:rsidR="00E879C2" w:rsidRPr="0054726E" w:rsidRDefault="00E879C2" w:rsidP="00E879C2">
      <w:pPr>
        <w:pStyle w:val="Standard"/>
        <w:rPr>
          <w:rFonts w:ascii="Marianne" w:hAnsi="Marianne"/>
          <w:sz w:val="20"/>
          <w:szCs w:val="20"/>
        </w:rPr>
      </w:pPr>
    </w:p>
    <w:p w14:paraId="65DE5237"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5FA5A378"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D04E3D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E62E02E"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7D0FC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D42A2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55150D6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23F2AC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0C5863D1"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seul et porté avec le bas de sous-vêtement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FA0EC3" w14:textId="77777777" w:rsidR="00E879C2" w:rsidRPr="0054726E" w:rsidRDefault="00E879C2" w:rsidP="00B52833">
            <w:pPr>
              <w:pStyle w:val="Sansinterligne"/>
              <w:rPr>
                <w:rFonts w:ascii="Marianne" w:hAnsi="Marianne"/>
                <w:sz w:val="20"/>
                <w:szCs w:val="20"/>
              </w:rPr>
            </w:pPr>
          </w:p>
        </w:tc>
      </w:tr>
      <w:tr w:rsidR="00E879C2" w:rsidRPr="0054726E" w14:paraId="0646ED3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3B01BF6"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2D634A" w14:textId="77777777" w:rsidR="00E879C2" w:rsidRPr="0054726E" w:rsidRDefault="00E879C2" w:rsidP="00B52833">
            <w:pPr>
              <w:pStyle w:val="Sansinterligne"/>
              <w:rPr>
                <w:rFonts w:ascii="Marianne" w:hAnsi="Marianne"/>
                <w:sz w:val="20"/>
                <w:szCs w:val="20"/>
              </w:rPr>
            </w:pPr>
          </w:p>
        </w:tc>
      </w:tr>
      <w:tr w:rsidR="00E879C2" w:rsidRPr="0054726E" w14:paraId="74D6290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A064C70"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AF4426" w14:textId="77777777" w:rsidR="00E879C2" w:rsidRPr="0054726E" w:rsidRDefault="00E879C2" w:rsidP="00B52833">
            <w:pPr>
              <w:pStyle w:val="Sansinterligne"/>
              <w:rPr>
                <w:rFonts w:ascii="Marianne" w:hAnsi="Marianne"/>
                <w:sz w:val="20"/>
                <w:szCs w:val="20"/>
              </w:rPr>
            </w:pPr>
          </w:p>
        </w:tc>
      </w:tr>
      <w:tr w:rsidR="00E879C2" w:rsidRPr="0054726E" w14:paraId="4D0DC49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6F055A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136B71" w14:textId="77777777" w:rsidR="00E879C2" w:rsidRPr="0054726E" w:rsidRDefault="00E879C2" w:rsidP="00B52833">
            <w:pPr>
              <w:pStyle w:val="Sansinterligne"/>
              <w:rPr>
                <w:rFonts w:ascii="Marianne" w:hAnsi="Marianne"/>
                <w:i/>
                <w:iCs/>
                <w:sz w:val="20"/>
                <w:szCs w:val="20"/>
              </w:rPr>
            </w:pPr>
          </w:p>
        </w:tc>
      </w:tr>
      <w:tr w:rsidR="00A470A9" w:rsidRPr="0054726E" w14:paraId="516330C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49D56CB" w14:textId="20546539"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1756A1" w14:textId="77777777" w:rsidR="00A470A9" w:rsidRPr="0054726E" w:rsidRDefault="00A470A9" w:rsidP="00A470A9">
            <w:pPr>
              <w:pStyle w:val="Sansinterligne"/>
              <w:rPr>
                <w:rFonts w:ascii="Marianne" w:hAnsi="Marianne"/>
                <w:i/>
                <w:iCs/>
                <w:sz w:val="20"/>
                <w:szCs w:val="20"/>
              </w:rPr>
            </w:pPr>
          </w:p>
        </w:tc>
      </w:tr>
      <w:tr w:rsidR="00A470A9" w:rsidRPr="0054726E" w14:paraId="1CF51F04"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43B95F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C41EC4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B3A0B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29522A" w14:textId="77777777" w:rsidR="00A470A9" w:rsidRPr="0054726E" w:rsidRDefault="00A470A9" w:rsidP="00A470A9">
            <w:pPr>
              <w:pStyle w:val="Sansinterligne"/>
              <w:rPr>
                <w:rFonts w:ascii="Marianne" w:hAnsi="Marianne"/>
                <w:i/>
                <w:iCs/>
                <w:sz w:val="20"/>
                <w:szCs w:val="20"/>
              </w:rPr>
            </w:pPr>
          </w:p>
        </w:tc>
      </w:tr>
      <w:tr w:rsidR="00A470A9" w:rsidRPr="0054726E" w14:paraId="14FA83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113FA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C47CF5" w14:textId="77777777" w:rsidR="00A470A9" w:rsidRPr="0054726E" w:rsidRDefault="00A470A9" w:rsidP="00A470A9">
            <w:pPr>
              <w:pStyle w:val="Sansinterligne"/>
              <w:rPr>
                <w:rFonts w:ascii="Marianne" w:hAnsi="Marianne"/>
                <w:i/>
                <w:iCs/>
                <w:sz w:val="20"/>
                <w:szCs w:val="20"/>
              </w:rPr>
            </w:pPr>
          </w:p>
        </w:tc>
      </w:tr>
      <w:tr w:rsidR="00A470A9" w:rsidRPr="0054726E" w14:paraId="2212681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9FC75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AF02FD" w14:textId="77777777" w:rsidR="00A470A9" w:rsidRPr="0054726E" w:rsidRDefault="00A470A9" w:rsidP="00A470A9">
            <w:pPr>
              <w:pStyle w:val="Sansinterligne"/>
              <w:rPr>
                <w:rFonts w:ascii="Marianne" w:hAnsi="Marianne"/>
                <w:i/>
                <w:iCs/>
                <w:sz w:val="20"/>
                <w:szCs w:val="20"/>
              </w:rPr>
            </w:pPr>
          </w:p>
        </w:tc>
      </w:tr>
      <w:tr w:rsidR="00A470A9" w:rsidRPr="0054726E" w14:paraId="5EE125C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3045C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F27E39" w14:textId="77777777" w:rsidR="00A470A9" w:rsidRPr="0054726E" w:rsidRDefault="00A470A9" w:rsidP="00A470A9">
            <w:pPr>
              <w:pStyle w:val="Sansinterligne"/>
              <w:rPr>
                <w:rFonts w:ascii="Marianne" w:hAnsi="Marianne"/>
                <w:i/>
                <w:iCs/>
                <w:sz w:val="20"/>
                <w:szCs w:val="20"/>
              </w:rPr>
            </w:pPr>
          </w:p>
        </w:tc>
      </w:tr>
      <w:tr w:rsidR="00A470A9" w:rsidRPr="0054726E" w14:paraId="6820636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7216C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E1D7CA" w14:textId="77777777" w:rsidR="00A470A9" w:rsidRPr="0054726E" w:rsidRDefault="00A470A9" w:rsidP="00A470A9">
            <w:pPr>
              <w:pStyle w:val="Sansinterligne"/>
              <w:rPr>
                <w:rFonts w:ascii="Marianne" w:hAnsi="Marianne"/>
                <w:sz w:val="20"/>
                <w:szCs w:val="20"/>
              </w:rPr>
            </w:pPr>
          </w:p>
        </w:tc>
      </w:tr>
      <w:tr w:rsidR="00A470A9" w:rsidRPr="0054726E" w14:paraId="3980A02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93675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EFB85D" w14:textId="77777777" w:rsidR="00A470A9" w:rsidRPr="0054726E" w:rsidRDefault="00A470A9" w:rsidP="00A470A9">
            <w:pPr>
              <w:pStyle w:val="Sansinterligne"/>
              <w:rPr>
                <w:rFonts w:ascii="Marianne" w:hAnsi="Marianne"/>
                <w:sz w:val="20"/>
                <w:szCs w:val="20"/>
              </w:rPr>
            </w:pPr>
          </w:p>
        </w:tc>
      </w:tr>
      <w:tr w:rsidR="00A470A9" w:rsidRPr="0054726E" w14:paraId="68DF1FA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8BCB6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064DB0" w14:textId="77777777" w:rsidR="00A470A9" w:rsidRPr="0054726E" w:rsidRDefault="00A470A9" w:rsidP="00A470A9">
            <w:pPr>
              <w:pStyle w:val="Sansinterligne"/>
              <w:rPr>
                <w:rFonts w:ascii="Marianne" w:hAnsi="Marianne"/>
                <w:i/>
                <w:iCs/>
                <w:sz w:val="20"/>
                <w:szCs w:val="20"/>
              </w:rPr>
            </w:pPr>
          </w:p>
        </w:tc>
      </w:tr>
      <w:tr w:rsidR="00A470A9" w:rsidRPr="0054726E" w14:paraId="2735CDC9"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2CECEF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E5DC00" w14:textId="77777777" w:rsidR="00A470A9" w:rsidRPr="0054726E" w:rsidRDefault="00A470A9" w:rsidP="00A470A9">
            <w:pPr>
              <w:pStyle w:val="Sansinterligne"/>
              <w:rPr>
                <w:rFonts w:ascii="Marianne" w:hAnsi="Marianne"/>
                <w:i/>
                <w:iCs/>
                <w:sz w:val="20"/>
                <w:szCs w:val="20"/>
              </w:rPr>
            </w:pPr>
          </w:p>
        </w:tc>
      </w:tr>
      <w:tr w:rsidR="00A470A9" w:rsidRPr="0054726E" w14:paraId="1E98464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244D11"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AD7618" w14:textId="77777777" w:rsidR="00A470A9" w:rsidRPr="0054726E" w:rsidRDefault="00A470A9" w:rsidP="00A470A9">
            <w:pPr>
              <w:pStyle w:val="Sansinterligne"/>
              <w:rPr>
                <w:rFonts w:ascii="Marianne" w:hAnsi="Marianne"/>
                <w:sz w:val="20"/>
                <w:szCs w:val="20"/>
              </w:rPr>
            </w:pPr>
          </w:p>
        </w:tc>
      </w:tr>
      <w:tr w:rsidR="00084860" w:rsidRPr="0054726E" w14:paraId="4EFF0A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063A2E" w14:textId="653766BA"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F2A70A" w14:textId="77777777" w:rsidR="00084860" w:rsidRPr="0054726E" w:rsidRDefault="00084860" w:rsidP="00084860">
            <w:pPr>
              <w:pStyle w:val="Sansinterligne"/>
              <w:rPr>
                <w:rFonts w:ascii="Marianne" w:hAnsi="Marianne"/>
                <w:sz w:val="20"/>
                <w:szCs w:val="20"/>
              </w:rPr>
            </w:pPr>
          </w:p>
        </w:tc>
      </w:tr>
      <w:tr w:rsidR="00084860" w:rsidRPr="0054726E" w14:paraId="30E7B52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2CD8156"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5CFFBF3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41C9A9D"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645AE5" w14:textId="77777777" w:rsidR="00084860" w:rsidRPr="0054726E" w:rsidRDefault="00084860" w:rsidP="00084860">
            <w:pPr>
              <w:pStyle w:val="Sansinterligne"/>
              <w:rPr>
                <w:rFonts w:ascii="Marianne" w:hAnsi="Marianne"/>
                <w:sz w:val="20"/>
                <w:szCs w:val="20"/>
              </w:rPr>
            </w:pPr>
          </w:p>
        </w:tc>
      </w:tr>
      <w:tr w:rsidR="00084860" w:rsidRPr="0054726E" w14:paraId="78CE1C0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A57410C"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675FAB" w14:textId="77777777" w:rsidR="00084860" w:rsidRPr="0054726E" w:rsidRDefault="00084860" w:rsidP="00084860">
            <w:pPr>
              <w:pStyle w:val="Sansinterligne"/>
              <w:rPr>
                <w:rFonts w:ascii="Marianne" w:hAnsi="Marianne"/>
                <w:sz w:val="20"/>
                <w:szCs w:val="20"/>
              </w:rPr>
            </w:pPr>
          </w:p>
        </w:tc>
      </w:tr>
      <w:tr w:rsidR="00084860" w:rsidRPr="0054726E" w14:paraId="7F4E406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617255F"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0170BA" w14:textId="77777777" w:rsidR="00084860" w:rsidRPr="0054726E" w:rsidRDefault="00084860" w:rsidP="00084860">
            <w:pPr>
              <w:pStyle w:val="Sansinterligne"/>
              <w:rPr>
                <w:rFonts w:ascii="Marianne" w:hAnsi="Marianne"/>
                <w:sz w:val="20"/>
                <w:szCs w:val="20"/>
              </w:rPr>
            </w:pPr>
          </w:p>
        </w:tc>
      </w:tr>
      <w:tr w:rsidR="00084860" w:rsidRPr="0054726E" w14:paraId="568DD3A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0A598E"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1A9333" w14:textId="77777777" w:rsidR="00084860" w:rsidRPr="0054726E" w:rsidRDefault="00084860" w:rsidP="00084860">
            <w:pPr>
              <w:pStyle w:val="Sansinterligne"/>
              <w:rPr>
                <w:rFonts w:ascii="Marianne" w:hAnsi="Marianne"/>
                <w:sz w:val="20"/>
                <w:szCs w:val="20"/>
              </w:rPr>
            </w:pPr>
          </w:p>
        </w:tc>
      </w:tr>
    </w:tbl>
    <w:p w14:paraId="19FEB758" w14:textId="196CD0DA" w:rsidR="00E879C2" w:rsidRDefault="00E879C2" w:rsidP="00E879C2">
      <w:pPr>
        <w:pStyle w:val="Standard"/>
        <w:rPr>
          <w:rFonts w:ascii="Marianne" w:hAnsi="Marianne"/>
          <w:sz w:val="20"/>
          <w:szCs w:val="20"/>
        </w:rPr>
      </w:pPr>
    </w:p>
    <w:p w14:paraId="7E950885" w14:textId="3674C18A" w:rsidR="00084860" w:rsidRDefault="00084860" w:rsidP="00E879C2">
      <w:pPr>
        <w:pStyle w:val="Standard"/>
        <w:rPr>
          <w:rFonts w:ascii="Marianne" w:hAnsi="Marianne"/>
          <w:sz w:val="20"/>
          <w:szCs w:val="20"/>
        </w:rPr>
      </w:pPr>
    </w:p>
    <w:p w14:paraId="3831A246" w14:textId="6687B529" w:rsidR="00084860" w:rsidRDefault="00084860" w:rsidP="00E879C2">
      <w:pPr>
        <w:pStyle w:val="Standard"/>
        <w:rPr>
          <w:rFonts w:ascii="Marianne" w:hAnsi="Marianne"/>
          <w:sz w:val="20"/>
          <w:szCs w:val="20"/>
        </w:rPr>
      </w:pPr>
    </w:p>
    <w:p w14:paraId="1E5B58ED" w14:textId="3C86CEC3" w:rsidR="00084860" w:rsidRDefault="00084860" w:rsidP="00E879C2">
      <w:pPr>
        <w:pStyle w:val="Standard"/>
        <w:rPr>
          <w:rFonts w:ascii="Marianne" w:hAnsi="Marianne"/>
          <w:sz w:val="20"/>
          <w:szCs w:val="20"/>
        </w:rPr>
      </w:pPr>
    </w:p>
    <w:p w14:paraId="1AB6ED54" w14:textId="77777777" w:rsidR="00084860" w:rsidRPr="0054726E" w:rsidRDefault="00084860" w:rsidP="00E879C2">
      <w:pPr>
        <w:pStyle w:val="Standard"/>
        <w:rPr>
          <w:rFonts w:ascii="Marianne" w:hAnsi="Marianne"/>
          <w:sz w:val="20"/>
          <w:szCs w:val="20"/>
        </w:rPr>
      </w:pPr>
    </w:p>
    <w:p w14:paraId="5BCC6B7B" w14:textId="77777777" w:rsidR="00E879C2" w:rsidRPr="0054726E" w:rsidRDefault="00E879C2" w:rsidP="00E879C2">
      <w:pPr>
        <w:pStyle w:val="Titre3"/>
        <w:numPr>
          <w:ilvl w:val="0"/>
          <w:numId w:val="0"/>
        </w:numPr>
        <w:rPr>
          <w:color w:val="002060"/>
          <w:sz w:val="20"/>
          <w:szCs w:val="20"/>
        </w:rPr>
      </w:pPr>
      <w:bookmarkStart w:id="1204" w:name="_Toc214868210"/>
      <w:bookmarkStart w:id="1205" w:name="__RefHeading___Toc31857_1669366336"/>
      <w:bookmarkStart w:id="1206" w:name="_Toc207276978"/>
      <w:bookmarkStart w:id="1207" w:name="_Toc215842731"/>
      <w:bookmarkStart w:id="1208" w:name="_Toc216101444"/>
      <w:bookmarkStart w:id="1209" w:name="_Toc216360557"/>
      <w:bookmarkStart w:id="1210" w:name="_Toc216883445"/>
      <w:r w:rsidRPr="0054726E">
        <w:rPr>
          <w:color w:val="002060"/>
          <w:sz w:val="20"/>
          <w:szCs w:val="20"/>
        </w:rPr>
        <w:t>11-13. Mi-bas climats chauds terrestres</w:t>
      </w:r>
      <w:bookmarkEnd w:id="1204"/>
      <w:bookmarkEnd w:id="1205"/>
      <w:bookmarkEnd w:id="1206"/>
      <w:r w:rsidRPr="0054726E">
        <w:rPr>
          <w:color w:val="002060"/>
          <w:sz w:val="20"/>
          <w:szCs w:val="20"/>
        </w:rPr>
        <w:t xml:space="preserve"> et opérations commerciales - unisexe</w:t>
      </w:r>
      <w:bookmarkEnd w:id="1207"/>
      <w:bookmarkEnd w:id="1208"/>
      <w:bookmarkEnd w:id="1209"/>
      <w:bookmarkEnd w:id="1210"/>
    </w:p>
    <w:p w14:paraId="4C443695"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8C8A71C"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6FEED75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D66500A"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BFAA2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EE560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2DDF1CD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1943C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94A39AE"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93A2F4" w14:textId="77777777" w:rsidR="00E879C2" w:rsidRPr="0054726E" w:rsidRDefault="00E879C2" w:rsidP="00B52833">
            <w:pPr>
              <w:pStyle w:val="Sansinterligne"/>
              <w:rPr>
                <w:rFonts w:ascii="Marianne" w:hAnsi="Marianne"/>
                <w:sz w:val="20"/>
                <w:szCs w:val="20"/>
              </w:rPr>
            </w:pPr>
          </w:p>
        </w:tc>
      </w:tr>
      <w:tr w:rsidR="00E879C2" w:rsidRPr="0054726E" w14:paraId="0DB8EEB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6258C4"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F45049" w14:textId="77777777" w:rsidR="00E879C2" w:rsidRPr="0054726E" w:rsidRDefault="00E879C2" w:rsidP="00B52833">
            <w:pPr>
              <w:pStyle w:val="Sansinterligne"/>
              <w:rPr>
                <w:rFonts w:ascii="Marianne" w:hAnsi="Marianne"/>
                <w:sz w:val="20"/>
                <w:szCs w:val="20"/>
              </w:rPr>
            </w:pPr>
          </w:p>
        </w:tc>
      </w:tr>
      <w:tr w:rsidR="00E879C2" w:rsidRPr="0054726E" w14:paraId="504A968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AABA9EC"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A26D5E" w14:textId="77777777" w:rsidR="00E879C2" w:rsidRPr="0054726E" w:rsidRDefault="00E879C2" w:rsidP="00B52833">
            <w:pPr>
              <w:pStyle w:val="Sansinterligne"/>
              <w:rPr>
                <w:rFonts w:ascii="Marianne" w:hAnsi="Marianne"/>
                <w:sz w:val="20"/>
                <w:szCs w:val="20"/>
              </w:rPr>
            </w:pPr>
          </w:p>
        </w:tc>
      </w:tr>
      <w:tr w:rsidR="00E879C2" w:rsidRPr="0054726E" w14:paraId="3C23453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87E6C2C" w14:textId="77777777" w:rsidR="00E879C2" w:rsidRPr="0054726E" w:rsidRDefault="00E879C2" w:rsidP="00173E72">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08C2BB" w14:textId="77777777" w:rsidR="00E879C2" w:rsidRPr="0054726E" w:rsidRDefault="00E879C2" w:rsidP="00B52833">
            <w:pPr>
              <w:pStyle w:val="Sansinterligne"/>
              <w:rPr>
                <w:rFonts w:ascii="Marianne" w:hAnsi="Marianne"/>
                <w:i/>
                <w:iCs/>
                <w:sz w:val="20"/>
                <w:szCs w:val="20"/>
              </w:rPr>
            </w:pPr>
          </w:p>
        </w:tc>
      </w:tr>
      <w:tr w:rsidR="00A470A9" w:rsidRPr="0054726E" w14:paraId="76CD69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E2784BA" w14:textId="6F9A7E0B"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1B991B" w14:textId="77777777" w:rsidR="00A470A9" w:rsidRPr="0054726E" w:rsidRDefault="00A470A9" w:rsidP="00A470A9">
            <w:pPr>
              <w:pStyle w:val="Sansinterligne"/>
              <w:rPr>
                <w:rFonts w:ascii="Marianne" w:hAnsi="Marianne"/>
                <w:i/>
                <w:iCs/>
                <w:sz w:val="20"/>
                <w:szCs w:val="20"/>
              </w:rPr>
            </w:pPr>
          </w:p>
        </w:tc>
      </w:tr>
      <w:tr w:rsidR="00A470A9" w:rsidRPr="0054726E" w14:paraId="7839E14A"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024360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D299CA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84D4E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E8C065" w14:textId="77777777" w:rsidR="00A470A9" w:rsidRPr="0054726E" w:rsidRDefault="00A470A9" w:rsidP="00A470A9">
            <w:pPr>
              <w:pStyle w:val="Sansinterligne"/>
              <w:rPr>
                <w:rFonts w:ascii="Marianne" w:hAnsi="Marianne"/>
                <w:i/>
                <w:iCs/>
                <w:sz w:val="20"/>
                <w:szCs w:val="20"/>
              </w:rPr>
            </w:pPr>
          </w:p>
        </w:tc>
      </w:tr>
      <w:tr w:rsidR="00A470A9" w:rsidRPr="0054726E" w14:paraId="3DAF041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6CD60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5C301F" w14:textId="77777777" w:rsidR="00A470A9" w:rsidRPr="0054726E" w:rsidRDefault="00A470A9" w:rsidP="00A470A9">
            <w:pPr>
              <w:pStyle w:val="Sansinterligne"/>
              <w:rPr>
                <w:rFonts w:ascii="Marianne" w:hAnsi="Marianne"/>
                <w:i/>
                <w:iCs/>
                <w:sz w:val="20"/>
                <w:szCs w:val="20"/>
              </w:rPr>
            </w:pPr>
          </w:p>
        </w:tc>
      </w:tr>
      <w:tr w:rsidR="00A470A9" w:rsidRPr="0054726E" w14:paraId="099059E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3C65F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212B8B" w14:textId="77777777" w:rsidR="00A470A9" w:rsidRPr="0054726E" w:rsidRDefault="00A470A9" w:rsidP="00A470A9">
            <w:pPr>
              <w:pStyle w:val="Sansinterligne"/>
              <w:rPr>
                <w:rFonts w:ascii="Marianne" w:hAnsi="Marianne"/>
                <w:i/>
                <w:iCs/>
                <w:sz w:val="20"/>
                <w:szCs w:val="20"/>
              </w:rPr>
            </w:pPr>
          </w:p>
        </w:tc>
      </w:tr>
      <w:tr w:rsidR="00A470A9" w:rsidRPr="0054726E" w14:paraId="20A6FA3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D6984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9C20E7" w14:textId="77777777" w:rsidR="00A470A9" w:rsidRPr="0054726E" w:rsidRDefault="00A470A9" w:rsidP="00A470A9">
            <w:pPr>
              <w:pStyle w:val="Sansinterligne"/>
              <w:rPr>
                <w:rFonts w:ascii="Marianne" w:hAnsi="Marianne"/>
                <w:i/>
                <w:iCs/>
                <w:sz w:val="20"/>
                <w:szCs w:val="20"/>
              </w:rPr>
            </w:pPr>
          </w:p>
        </w:tc>
      </w:tr>
      <w:tr w:rsidR="00A470A9" w:rsidRPr="0054726E" w14:paraId="5BE3CE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DAC91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61ED92" w14:textId="77777777" w:rsidR="00A470A9" w:rsidRPr="0054726E" w:rsidRDefault="00A470A9" w:rsidP="00A470A9">
            <w:pPr>
              <w:pStyle w:val="Sansinterligne"/>
              <w:rPr>
                <w:rFonts w:ascii="Marianne" w:hAnsi="Marianne"/>
                <w:sz w:val="20"/>
                <w:szCs w:val="20"/>
              </w:rPr>
            </w:pPr>
          </w:p>
        </w:tc>
      </w:tr>
      <w:tr w:rsidR="00A470A9" w:rsidRPr="0054726E" w14:paraId="73EE799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8678F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DAB8C0" w14:textId="77777777" w:rsidR="00A470A9" w:rsidRPr="0054726E" w:rsidRDefault="00A470A9" w:rsidP="00A470A9">
            <w:pPr>
              <w:pStyle w:val="Sansinterligne"/>
              <w:rPr>
                <w:rFonts w:ascii="Marianne" w:hAnsi="Marianne"/>
                <w:sz w:val="20"/>
                <w:szCs w:val="20"/>
              </w:rPr>
            </w:pPr>
          </w:p>
        </w:tc>
      </w:tr>
      <w:tr w:rsidR="00A470A9" w:rsidRPr="0054726E" w14:paraId="65C7DEE5"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EBC4A0A"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71188E" w14:textId="77777777" w:rsidR="00A470A9" w:rsidRPr="0054726E" w:rsidRDefault="00A470A9" w:rsidP="00A470A9">
            <w:pPr>
              <w:pStyle w:val="Sansinterligne"/>
              <w:rPr>
                <w:rFonts w:ascii="Marianne" w:hAnsi="Marianne"/>
                <w:i/>
                <w:iCs/>
                <w:sz w:val="20"/>
                <w:szCs w:val="20"/>
              </w:rPr>
            </w:pPr>
          </w:p>
        </w:tc>
      </w:tr>
      <w:tr w:rsidR="00A470A9" w:rsidRPr="0054726E" w14:paraId="368B8188"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BED2D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AAEE7A" w14:textId="77777777" w:rsidR="00A470A9" w:rsidRPr="0054726E" w:rsidRDefault="00A470A9" w:rsidP="00A470A9">
            <w:pPr>
              <w:pStyle w:val="Sansinterligne"/>
              <w:rPr>
                <w:rFonts w:ascii="Marianne" w:hAnsi="Marianne"/>
                <w:i/>
                <w:iCs/>
                <w:sz w:val="20"/>
                <w:szCs w:val="20"/>
              </w:rPr>
            </w:pPr>
          </w:p>
        </w:tc>
      </w:tr>
      <w:tr w:rsidR="00A470A9" w:rsidRPr="0054726E" w14:paraId="678B9F2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F515A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4B5F15" w14:textId="77777777" w:rsidR="00A470A9" w:rsidRPr="0054726E" w:rsidRDefault="00A470A9" w:rsidP="00A470A9">
            <w:pPr>
              <w:pStyle w:val="Sansinterligne"/>
              <w:rPr>
                <w:rFonts w:ascii="Marianne" w:hAnsi="Marianne"/>
                <w:sz w:val="20"/>
                <w:szCs w:val="20"/>
              </w:rPr>
            </w:pPr>
          </w:p>
        </w:tc>
      </w:tr>
      <w:tr w:rsidR="00084860" w:rsidRPr="0054726E" w14:paraId="36DFC45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6D23A4" w14:textId="5421A552"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FD4F80" w14:textId="77777777" w:rsidR="00084860" w:rsidRPr="0054726E" w:rsidRDefault="00084860" w:rsidP="00084860">
            <w:pPr>
              <w:pStyle w:val="Sansinterligne"/>
              <w:rPr>
                <w:rFonts w:ascii="Marianne" w:hAnsi="Marianne"/>
                <w:sz w:val="20"/>
                <w:szCs w:val="20"/>
              </w:rPr>
            </w:pPr>
          </w:p>
        </w:tc>
      </w:tr>
      <w:tr w:rsidR="00084860" w:rsidRPr="0054726E" w14:paraId="4C96C0F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265F5E2"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0DB079C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E755989"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F8B125" w14:textId="77777777" w:rsidR="00084860" w:rsidRPr="0054726E" w:rsidRDefault="00084860" w:rsidP="00084860">
            <w:pPr>
              <w:pStyle w:val="Sansinterligne"/>
              <w:rPr>
                <w:rFonts w:ascii="Marianne" w:hAnsi="Marianne"/>
                <w:sz w:val="20"/>
                <w:szCs w:val="20"/>
              </w:rPr>
            </w:pPr>
          </w:p>
        </w:tc>
      </w:tr>
      <w:tr w:rsidR="00084860" w:rsidRPr="0054726E" w14:paraId="407CBE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63CE757"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83CDD9" w14:textId="77777777" w:rsidR="00084860" w:rsidRPr="0054726E" w:rsidRDefault="00084860" w:rsidP="00084860">
            <w:pPr>
              <w:pStyle w:val="Sansinterligne"/>
              <w:rPr>
                <w:rFonts w:ascii="Marianne" w:hAnsi="Marianne"/>
                <w:sz w:val="20"/>
                <w:szCs w:val="20"/>
              </w:rPr>
            </w:pPr>
          </w:p>
        </w:tc>
      </w:tr>
      <w:tr w:rsidR="00084860" w:rsidRPr="0054726E" w14:paraId="0F38FC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C967F43"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9CD235" w14:textId="77777777" w:rsidR="00084860" w:rsidRPr="0054726E" w:rsidRDefault="00084860" w:rsidP="00084860">
            <w:pPr>
              <w:pStyle w:val="Sansinterligne"/>
              <w:rPr>
                <w:rFonts w:ascii="Marianne" w:hAnsi="Marianne"/>
                <w:sz w:val="20"/>
                <w:szCs w:val="20"/>
              </w:rPr>
            </w:pPr>
          </w:p>
        </w:tc>
      </w:tr>
      <w:tr w:rsidR="00084860" w:rsidRPr="0054726E" w14:paraId="10F7E36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847B54B"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02D025" w14:textId="77777777" w:rsidR="00084860" w:rsidRPr="0054726E" w:rsidRDefault="00084860" w:rsidP="00084860">
            <w:pPr>
              <w:pStyle w:val="Sansinterligne"/>
              <w:rPr>
                <w:rFonts w:ascii="Marianne" w:hAnsi="Marianne"/>
                <w:sz w:val="20"/>
                <w:szCs w:val="20"/>
              </w:rPr>
            </w:pPr>
          </w:p>
        </w:tc>
      </w:tr>
    </w:tbl>
    <w:p w14:paraId="10DA9BBD" w14:textId="77777777" w:rsidR="00E879C2" w:rsidRPr="0054726E" w:rsidRDefault="00E879C2" w:rsidP="00E879C2"/>
    <w:p w14:paraId="2D956E8A" w14:textId="77777777" w:rsidR="00E879C2" w:rsidRPr="0054726E" w:rsidRDefault="00E879C2" w:rsidP="00E879C2">
      <w:pPr>
        <w:pStyle w:val="Titre3"/>
        <w:numPr>
          <w:ilvl w:val="0"/>
          <w:numId w:val="0"/>
        </w:numPr>
        <w:rPr>
          <w:color w:val="002060"/>
          <w:sz w:val="20"/>
          <w:szCs w:val="20"/>
        </w:rPr>
      </w:pPr>
      <w:bookmarkStart w:id="1211" w:name="_Toc214868211"/>
      <w:bookmarkStart w:id="1212" w:name="__RefHeading___Toc31859_1669366336"/>
      <w:bookmarkStart w:id="1213" w:name="_Toc207276979"/>
      <w:bookmarkStart w:id="1214" w:name="_Toc215842732"/>
      <w:bookmarkStart w:id="1215" w:name="_Toc216101445"/>
      <w:bookmarkStart w:id="1216" w:name="_Toc216360558"/>
      <w:bookmarkStart w:id="1217" w:name="_Toc216883446"/>
      <w:r w:rsidRPr="0054726E">
        <w:rPr>
          <w:color w:val="002060"/>
          <w:sz w:val="20"/>
          <w:szCs w:val="20"/>
        </w:rPr>
        <w:t xml:space="preserve">11-14. Mi-bas climats chauds aéromaritimes – </w:t>
      </w:r>
      <w:bookmarkEnd w:id="1211"/>
      <w:bookmarkEnd w:id="1212"/>
      <w:bookmarkEnd w:id="1213"/>
      <w:r w:rsidRPr="0054726E">
        <w:rPr>
          <w:color w:val="002060"/>
          <w:sz w:val="20"/>
          <w:szCs w:val="20"/>
        </w:rPr>
        <w:t>unisexe</w:t>
      </w:r>
      <w:bookmarkEnd w:id="1214"/>
      <w:bookmarkEnd w:id="1215"/>
      <w:bookmarkEnd w:id="1216"/>
      <w:bookmarkEnd w:id="1217"/>
    </w:p>
    <w:p w14:paraId="58BE658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1282720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B4A754B"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103E3D07"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5D175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5613B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646673E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EB7F336"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FA24E7" w14:textId="77777777" w:rsidR="00E879C2" w:rsidRPr="0054726E" w:rsidRDefault="00E879C2" w:rsidP="00B52833">
            <w:pPr>
              <w:pStyle w:val="Sansinterligne"/>
              <w:rPr>
                <w:rFonts w:ascii="Marianne" w:hAnsi="Marianne"/>
                <w:sz w:val="20"/>
                <w:szCs w:val="20"/>
              </w:rPr>
            </w:pPr>
          </w:p>
        </w:tc>
      </w:tr>
      <w:tr w:rsidR="00E879C2" w:rsidRPr="0054726E" w14:paraId="1977E5E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97A4C46"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CCF8F6" w14:textId="77777777" w:rsidR="00E879C2" w:rsidRPr="0054726E" w:rsidRDefault="00E879C2" w:rsidP="00B52833">
            <w:pPr>
              <w:pStyle w:val="Sansinterligne"/>
              <w:rPr>
                <w:rFonts w:ascii="Marianne" w:hAnsi="Marianne"/>
                <w:sz w:val="20"/>
                <w:szCs w:val="20"/>
              </w:rPr>
            </w:pPr>
          </w:p>
        </w:tc>
      </w:tr>
      <w:tr w:rsidR="00E879C2" w:rsidRPr="0054726E" w14:paraId="77F470D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7BBEEE4"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C87319" w14:textId="77777777" w:rsidR="00E879C2" w:rsidRPr="0054726E" w:rsidRDefault="00E879C2" w:rsidP="00B52833">
            <w:pPr>
              <w:pStyle w:val="Sansinterligne"/>
              <w:rPr>
                <w:rFonts w:ascii="Marianne" w:hAnsi="Marianne"/>
                <w:i/>
                <w:iCs/>
                <w:sz w:val="20"/>
                <w:szCs w:val="20"/>
              </w:rPr>
            </w:pPr>
          </w:p>
        </w:tc>
      </w:tr>
      <w:tr w:rsidR="00A470A9" w:rsidRPr="0054726E" w14:paraId="05FE655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75A4449" w14:textId="0C32E698"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FAA0FB" w14:textId="77777777" w:rsidR="00A470A9" w:rsidRPr="0054726E" w:rsidRDefault="00A470A9" w:rsidP="00A470A9">
            <w:pPr>
              <w:pStyle w:val="Sansinterligne"/>
              <w:rPr>
                <w:rFonts w:ascii="Marianne" w:hAnsi="Marianne"/>
                <w:i/>
                <w:iCs/>
                <w:sz w:val="20"/>
                <w:szCs w:val="20"/>
              </w:rPr>
            </w:pPr>
          </w:p>
        </w:tc>
      </w:tr>
      <w:tr w:rsidR="00A470A9" w:rsidRPr="0054726E" w14:paraId="76C57467"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79A554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61EF94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0F92E0"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824DCD" w14:textId="77777777" w:rsidR="00A470A9" w:rsidRPr="0054726E" w:rsidRDefault="00A470A9" w:rsidP="00A470A9">
            <w:pPr>
              <w:pStyle w:val="Sansinterligne"/>
              <w:rPr>
                <w:rFonts w:ascii="Marianne" w:hAnsi="Marianne"/>
                <w:i/>
                <w:iCs/>
                <w:sz w:val="20"/>
                <w:szCs w:val="20"/>
              </w:rPr>
            </w:pPr>
          </w:p>
        </w:tc>
      </w:tr>
      <w:tr w:rsidR="00A470A9" w:rsidRPr="0054726E" w14:paraId="13E49D8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279D9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D4B304" w14:textId="77777777" w:rsidR="00A470A9" w:rsidRPr="0054726E" w:rsidRDefault="00A470A9" w:rsidP="00A470A9">
            <w:pPr>
              <w:pStyle w:val="Sansinterligne"/>
              <w:rPr>
                <w:rFonts w:ascii="Marianne" w:hAnsi="Marianne"/>
                <w:i/>
                <w:iCs/>
                <w:sz w:val="20"/>
                <w:szCs w:val="20"/>
              </w:rPr>
            </w:pPr>
          </w:p>
        </w:tc>
      </w:tr>
      <w:tr w:rsidR="00A470A9" w:rsidRPr="0054726E" w14:paraId="0560E04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7B643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C0393E" w14:textId="77777777" w:rsidR="00A470A9" w:rsidRPr="0054726E" w:rsidRDefault="00A470A9" w:rsidP="00A470A9">
            <w:pPr>
              <w:pStyle w:val="Sansinterligne"/>
              <w:rPr>
                <w:rFonts w:ascii="Marianne" w:hAnsi="Marianne"/>
                <w:i/>
                <w:iCs/>
                <w:sz w:val="20"/>
                <w:szCs w:val="20"/>
              </w:rPr>
            </w:pPr>
          </w:p>
        </w:tc>
      </w:tr>
      <w:tr w:rsidR="00A470A9" w:rsidRPr="0054726E" w14:paraId="4DF5F52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880A8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09EDD6" w14:textId="77777777" w:rsidR="00A470A9" w:rsidRPr="0054726E" w:rsidRDefault="00A470A9" w:rsidP="00A470A9">
            <w:pPr>
              <w:pStyle w:val="Sansinterligne"/>
              <w:rPr>
                <w:rFonts w:ascii="Marianne" w:hAnsi="Marianne"/>
                <w:i/>
                <w:iCs/>
                <w:sz w:val="20"/>
                <w:szCs w:val="20"/>
              </w:rPr>
            </w:pPr>
          </w:p>
        </w:tc>
      </w:tr>
      <w:tr w:rsidR="00A470A9" w:rsidRPr="0054726E" w14:paraId="2AF630D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A7470"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E1F163" w14:textId="77777777" w:rsidR="00A470A9" w:rsidRPr="0054726E" w:rsidRDefault="00A470A9" w:rsidP="00A470A9">
            <w:pPr>
              <w:pStyle w:val="Sansinterligne"/>
              <w:rPr>
                <w:rFonts w:ascii="Marianne" w:hAnsi="Marianne"/>
                <w:sz w:val="20"/>
                <w:szCs w:val="20"/>
              </w:rPr>
            </w:pPr>
          </w:p>
        </w:tc>
      </w:tr>
      <w:tr w:rsidR="00A470A9" w:rsidRPr="0054726E" w14:paraId="42953B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BB9133"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BE321C" w14:textId="77777777" w:rsidR="00A470A9" w:rsidRPr="0054726E" w:rsidRDefault="00A470A9" w:rsidP="00A470A9">
            <w:pPr>
              <w:pStyle w:val="Sansinterligne"/>
              <w:rPr>
                <w:rFonts w:ascii="Marianne" w:hAnsi="Marianne"/>
                <w:sz w:val="20"/>
                <w:szCs w:val="20"/>
              </w:rPr>
            </w:pPr>
          </w:p>
        </w:tc>
      </w:tr>
      <w:tr w:rsidR="00A470A9" w:rsidRPr="0054726E" w14:paraId="41543FCD"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0C39D6"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13B6AF" w14:textId="77777777" w:rsidR="00A470A9" w:rsidRPr="0054726E" w:rsidRDefault="00A470A9" w:rsidP="00A470A9">
            <w:pPr>
              <w:pStyle w:val="Sansinterligne"/>
              <w:rPr>
                <w:rFonts w:ascii="Marianne" w:hAnsi="Marianne"/>
                <w:i/>
                <w:iCs/>
                <w:sz w:val="20"/>
                <w:szCs w:val="20"/>
              </w:rPr>
            </w:pPr>
          </w:p>
        </w:tc>
      </w:tr>
      <w:tr w:rsidR="00A470A9" w:rsidRPr="0054726E" w14:paraId="0F07299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206859"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50061B" w14:textId="77777777" w:rsidR="00A470A9" w:rsidRPr="0054726E" w:rsidRDefault="00A470A9" w:rsidP="00A470A9">
            <w:pPr>
              <w:pStyle w:val="Sansinterligne"/>
              <w:rPr>
                <w:rFonts w:ascii="Marianne" w:hAnsi="Marianne"/>
                <w:i/>
                <w:iCs/>
                <w:sz w:val="20"/>
                <w:szCs w:val="20"/>
              </w:rPr>
            </w:pPr>
          </w:p>
        </w:tc>
      </w:tr>
      <w:tr w:rsidR="00A470A9" w:rsidRPr="0054726E" w14:paraId="68D4194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D3D31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55BA2C" w14:textId="77777777" w:rsidR="00A470A9" w:rsidRPr="0054726E" w:rsidRDefault="00A470A9" w:rsidP="00A470A9">
            <w:pPr>
              <w:pStyle w:val="Sansinterligne"/>
              <w:rPr>
                <w:rFonts w:ascii="Marianne" w:hAnsi="Marianne"/>
                <w:sz w:val="20"/>
                <w:szCs w:val="20"/>
              </w:rPr>
            </w:pPr>
          </w:p>
        </w:tc>
      </w:tr>
      <w:tr w:rsidR="00A470A9" w:rsidRPr="0054726E" w14:paraId="2DBF2A9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D9A26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388124" w14:textId="69E3BF7E" w:rsidR="00A470A9" w:rsidRPr="0054726E" w:rsidRDefault="00A470A9" w:rsidP="00A470A9">
            <w:pPr>
              <w:pStyle w:val="Sansinterligne"/>
              <w:rPr>
                <w:rFonts w:ascii="Marianne" w:hAnsi="Marianne"/>
                <w:sz w:val="20"/>
                <w:szCs w:val="20"/>
              </w:rPr>
            </w:pPr>
          </w:p>
        </w:tc>
      </w:tr>
      <w:tr w:rsidR="00084860" w:rsidRPr="0054726E" w14:paraId="69555F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F46F43" w14:textId="6C641D9F"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5D0A00" w14:textId="77777777" w:rsidR="00084860" w:rsidRPr="0054726E" w:rsidRDefault="00084860" w:rsidP="00084860">
            <w:pPr>
              <w:pStyle w:val="Sansinterligne"/>
              <w:rPr>
                <w:rFonts w:ascii="Marianne" w:hAnsi="Marianne"/>
                <w:i/>
                <w:iCs/>
                <w:sz w:val="20"/>
                <w:szCs w:val="20"/>
              </w:rPr>
            </w:pPr>
          </w:p>
        </w:tc>
      </w:tr>
      <w:tr w:rsidR="00084860" w:rsidRPr="0054726E" w14:paraId="31BC09F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9D23EB3"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22CE9B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D6C6EF"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9A8AE0" w14:textId="77777777" w:rsidR="00084860" w:rsidRPr="0054726E" w:rsidRDefault="00084860" w:rsidP="00084860">
            <w:pPr>
              <w:pStyle w:val="Sansinterligne"/>
              <w:rPr>
                <w:rFonts w:ascii="Marianne" w:hAnsi="Marianne"/>
                <w:sz w:val="20"/>
                <w:szCs w:val="20"/>
              </w:rPr>
            </w:pPr>
          </w:p>
        </w:tc>
      </w:tr>
      <w:tr w:rsidR="00084860" w:rsidRPr="0054726E" w14:paraId="20295F8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B25D09E"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C1215B" w14:textId="77777777" w:rsidR="00084860" w:rsidRPr="0054726E" w:rsidRDefault="00084860" w:rsidP="00084860">
            <w:pPr>
              <w:pStyle w:val="Sansinterligne"/>
              <w:rPr>
                <w:rFonts w:ascii="Marianne" w:hAnsi="Marianne"/>
                <w:sz w:val="20"/>
                <w:szCs w:val="20"/>
              </w:rPr>
            </w:pPr>
          </w:p>
        </w:tc>
      </w:tr>
      <w:tr w:rsidR="00084860" w:rsidRPr="0054726E" w14:paraId="15DC05C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E426BBF"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2C76F3" w14:textId="77777777" w:rsidR="00084860" w:rsidRPr="0054726E" w:rsidRDefault="00084860" w:rsidP="00084860">
            <w:pPr>
              <w:pStyle w:val="Sansinterligne"/>
              <w:rPr>
                <w:rFonts w:ascii="Marianne" w:hAnsi="Marianne"/>
                <w:sz w:val="20"/>
                <w:szCs w:val="20"/>
              </w:rPr>
            </w:pPr>
          </w:p>
        </w:tc>
      </w:tr>
      <w:tr w:rsidR="00084860" w:rsidRPr="0054726E" w14:paraId="662CE98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D71B75"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4521C2" w14:textId="77777777" w:rsidR="00084860" w:rsidRPr="0054726E" w:rsidRDefault="00084860" w:rsidP="00084860">
            <w:pPr>
              <w:pStyle w:val="Sansinterligne"/>
              <w:rPr>
                <w:rFonts w:ascii="Marianne" w:hAnsi="Marianne"/>
                <w:sz w:val="20"/>
                <w:szCs w:val="20"/>
              </w:rPr>
            </w:pPr>
          </w:p>
        </w:tc>
      </w:tr>
    </w:tbl>
    <w:p w14:paraId="640839B5" w14:textId="77777777" w:rsidR="00E879C2" w:rsidRPr="0054726E" w:rsidRDefault="00E879C2" w:rsidP="00E879C2"/>
    <w:p w14:paraId="2A9AC825" w14:textId="77777777" w:rsidR="00E879C2" w:rsidRPr="0054726E" w:rsidRDefault="00E879C2" w:rsidP="00E879C2">
      <w:pPr>
        <w:pStyle w:val="Titre3"/>
        <w:numPr>
          <w:ilvl w:val="0"/>
          <w:numId w:val="0"/>
        </w:numPr>
        <w:rPr>
          <w:color w:val="002060"/>
          <w:sz w:val="20"/>
          <w:szCs w:val="20"/>
        </w:rPr>
      </w:pPr>
      <w:bookmarkStart w:id="1218" w:name="_Toc214868212"/>
      <w:bookmarkStart w:id="1219" w:name="__RefHeading___Toc31861_1669366336"/>
      <w:bookmarkStart w:id="1220" w:name="_Toc207276980"/>
      <w:bookmarkStart w:id="1221" w:name="_Toc215842733"/>
      <w:bookmarkStart w:id="1222" w:name="_Toc216101446"/>
      <w:bookmarkStart w:id="1223" w:name="_Toc216360559"/>
      <w:bookmarkStart w:id="1224" w:name="_Toc216883447"/>
      <w:r w:rsidRPr="0054726E">
        <w:rPr>
          <w:color w:val="002060"/>
          <w:sz w:val="20"/>
          <w:szCs w:val="20"/>
        </w:rPr>
        <w:t>11-15. Mi-bas grand froid</w:t>
      </w:r>
      <w:bookmarkEnd w:id="1218"/>
      <w:bookmarkEnd w:id="1219"/>
      <w:bookmarkEnd w:id="1220"/>
      <w:r w:rsidRPr="0054726E">
        <w:rPr>
          <w:color w:val="002060"/>
          <w:sz w:val="20"/>
          <w:szCs w:val="20"/>
        </w:rPr>
        <w:t xml:space="preserve"> terrestre et marin - unisexe</w:t>
      </w:r>
      <w:bookmarkEnd w:id="1221"/>
      <w:bookmarkEnd w:id="1222"/>
      <w:bookmarkEnd w:id="1223"/>
      <w:bookmarkEnd w:id="1224"/>
    </w:p>
    <w:p w14:paraId="0EFD02C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6F8839B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B60E6F0"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4A6589C2"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1AE19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4E56D3"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3374BE4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462BEA7"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4B38EB14"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9F3302" w14:textId="77777777" w:rsidR="00E879C2" w:rsidRPr="0054726E" w:rsidRDefault="00E879C2" w:rsidP="00B52833">
            <w:pPr>
              <w:pStyle w:val="Sansinterligne"/>
              <w:rPr>
                <w:rFonts w:ascii="Marianne" w:hAnsi="Marianne"/>
                <w:sz w:val="20"/>
                <w:szCs w:val="20"/>
              </w:rPr>
            </w:pPr>
          </w:p>
        </w:tc>
      </w:tr>
      <w:tr w:rsidR="00E879C2" w:rsidRPr="0054726E" w14:paraId="390AC4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0B46883"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1A1E57" w14:textId="77777777" w:rsidR="00E879C2" w:rsidRPr="0054726E" w:rsidRDefault="00E879C2" w:rsidP="00B52833">
            <w:pPr>
              <w:pStyle w:val="Sansinterligne"/>
              <w:rPr>
                <w:rFonts w:ascii="Marianne" w:hAnsi="Marianne"/>
                <w:sz w:val="20"/>
                <w:szCs w:val="20"/>
              </w:rPr>
            </w:pPr>
          </w:p>
        </w:tc>
      </w:tr>
      <w:tr w:rsidR="00E879C2" w:rsidRPr="0054726E" w14:paraId="6EA62DE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D26F45C"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796862" w14:textId="77777777" w:rsidR="00E879C2" w:rsidRPr="0054726E" w:rsidRDefault="00E879C2" w:rsidP="00B52833">
            <w:pPr>
              <w:pStyle w:val="Sansinterligne"/>
              <w:rPr>
                <w:rFonts w:ascii="Marianne" w:hAnsi="Marianne"/>
                <w:sz w:val="20"/>
                <w:szCs w:val="20"/>
              </w:rPr>
            </w:pPr>
          </w:p>
        </w:tc>
      </w:tr>
      <w:tr w:rsidR="00E879C2" w:rsidRPr="0054726E" w14:paraId="3FE39AC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83CAB05"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79DB6C" w14:textId="77777777" w:rsidR="00E879C2" w:rsidRPr="0054726E" w:rsidRDefault="00E879C2" w:rsidP="00B52833">
            <w:pPr>
              <w:pStyle w:val="Sansinterligne"/>
              <w:rPr>
                <w:rFonts w:ascii="Marianne" w:hAnsi="Marianne"/>
                <w:i/>
                <w:iCs/>
                <w:sz w:val="20"/>
                <w:szCs w:val="20"/>
              </w:rPr>
            </w:pPr>
          </w:p>
        </w:tc>
      </w:tr>
      <w:tr w:rsidR="00A470A9" w:rsidRPr="0054726E" w14:paraId="6AFE6B3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513AB3D" w14:textId="47E8C86A"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9D1368" w14:textId="77777777" w:rsidR="00A470A9" w:rsidRPr="0054726E" w:rsidRDefault="00A470A9" w:rsidP="00A470A9">
            <w:pPr>
              <w:pStyle w:val="Sansinterligne"/>
              <w:rPr>
                <w:rFonts w:ascii="Marianne" w:hAnsi="Marianne"/>
                <w:i/>
                <w:iCs/>
                <w:sz w:val="20"/>
                <w:szCs w:val="20"/>
              </w:rPr>
            </w:pPr>
          </w:p>
        </w:tc>
      </w:tr>
      <w:tr w:rsidR="00A470A9" w:rsidRPr="0054726E" w14:paraId="5DE0DEDB"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9B55DE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05091B3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D25346"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D1647F" w14:textId="77777777" w:rsidR="00A470A9" w:rsidRPr="0054726E" w:rsidRDefault="00A470A9" w:rsidP="00A470A9">
            <w:pPr>
              <w:pStyle w:val="Sansinterligne"/>
              <w:rPr>
                <w:rFonts w:ascii="Marianne" w:hAnsi="Marianne"/>
                <w:i/>
                <w:iCs/>
                <w:sz w:val="20"/>
                <w:szCs w:val="20"/>
              </w:rPr>
            </w:pPr>
          </w:p>
        </w:tc>
      </w:tr>
      <w:tr w:rsidR="00A470A9" w:rsidRPr="0054726E" w14:paraId="3D28C11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6657A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3DD531" w14:textId="77777777" w:rsidR="00A470A9" w:rsidRPr="0054726E" w:rsidRDefault="00A470A9" w:rsidP="00A470A9">
            <w:pPr>
              <w:pStyle w:val="Sansinterligne"/>
              <w:rPr>
                <w:rFonts w:ascii="Marianne" w:hAnsi="Marianne"/>
                <w:i/>
                <w:iCs/>
                <w:sz w:val="20"/>
                <w:szCs w:val="20"/>
              </w:rPr>
            </w:pPr>
          </w:p>
        </w:tc>
      </w:tr>
      <w:tr w:rsidR="00A470A9" w:rsidRPr="0054726E" w14:paraId="32CCE06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849F2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DA17B8" w14:textId="77777777" w:rsidR="00A470A9" w:rsidRPr="0054726E" w:rsidRDefault="00A470A9" w:rsidP="00A470A9">
            <w:pPr>
              <w:pStyle w:val="Sansinterligne"/>
              <w:rPr>
                <w:rFonts w:ascii="Marianne" w:hAnsi="Marianne"/>
                <w:i/>
                <w:iCs/>
                <w:sz w:val="20"/>
                <w:szCs w:val="20"/>
              </w:rPr>
            </w:pPr>
          </w:p>
        </w:tc>
      </w:tr>
      <w:tr w:rsidR="00A470A9" w:rsidRPr="0054726E" w14:paraId="4810A6D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8C9EBA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61E810" w14:textId="77777777" w:rsidR="00A470A9" w:rsidRPr="0054726E" w:rsidRDefault="00A470A9" w:rsidP="00A470A9">
            <w:pPr>
              <w:pStyle w:val="Sansinterligne"/>
              <w:rPr>
                <w:rFonts w:ascii="Marianne" w:hAnsi="Marianne"/>
                <w:i/>
                <w:iCs/>
                <w:sz w:val="20"/>
                <w:szCs w:val="20"/>
              </w:rPr>
            </w:pPr>
          </w:p>
        </w:tc>
      </w:tr>
      <w:tr w:rsidR="00A470A9" w:rsidRPr="0054726E" w14:paraId="1568181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DCAD9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FD4C62" w14:textId="77777777" w:rsidR="00A470A9" w:rsidRPr="0054726E" w:rsidRDefault="00A470A9" w:rsidP="00A470A9">
            <w:pPr>
              <w:pStyle w:val="Sansinterligne"/>
              <w:rPr>
                <w:rFonts w:ascii="Marianne" w:hAnsi="Marianne"/>
                <w:sz w:val="20"/>
                <w:szCs w:val="20"/>
              </w:rPr>
            </w:pPr>
          </w:p>
        </w:tc>
      </w:tr>
      <w:tr w:rsidR="00A470A9" w:rsidRPr="0054726E" w14:paraId="7B897AB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7188BE"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97BF0E" w14:textId="77777777" w:rsidR="00A470A9" w:rsidRPr="0054726E" w:rsidRDefault="00A470A9" w:rsidP="00A470A9">
            <w:pPr>
              <w:pStyle w:val="Sansinterligne"/>
              <w:rPr>
                <w:rFonts w:ascii="Marianne" w:hAnsi="Marianne"/>
                <w:sz w:val="20"/>
                <w:szCs w:val="20"/>
              </w:rPr>
            </w:pPr>
          </w:p>
        </w:tc>
      </w:tr>
      <w:tr w:rsidR="00A470A9" w:rsidRPr="0054726E" w14:paraId="2941987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35976B"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FED516" w14:textId="77777777" w:rsidR="00A470A9" w:rsidRPr="0054726E" w:rsidRDefault="00A470A9" w:rsidP="00A470A9">
            <w:pPr>
              <w:pStyle w:val="Sansinterligne"/>
              <w:rPr>
                <w:rFonts w:ascii="Marianne" w:hAnsi="Marianne"/>
                <w:i/>
                <w:iCs/>
                <w:sz w:val="20"/>
                <w:szCs w:val="20"/>
              </w:rPr>
            </w:pPr>
          </w:p>
        </w:tc>
      </w:tr>
      <w:tr w:rsidR="00A470A9" w:rsidRPr="0054726E" w14:paraId="56F4B931"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81ECCF"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669F29" w14:textId="77777777" w:rsidR="00A470A9" w:rsidRPr="0054726E" w:rsidRDefault="00A470A9" w:rsidP="00A470A9">
            <w:pPr>
              <w:pStyle w:val="Sansinterligne"/>
              <w:rPr>
                <w:rFonts w:ascii="Marianne" w:hAnsi="Marianne"/>
                <w:i/>
                <w:iCs/>
                <w:sz w:val="20"/>
                <w:szCs w:val="20"/>
              </w:rPr>
            </w:pPr>
          </w:p>
        </w:tc>
      </w:tr>
      <w:tr w:rsidR="00A470A9" w:rsidRPr="0054726E" w14:paraId="46482D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7169B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F14DF2" w14:textId="77777777" w:rsidR="00A470A9" w:rsidRPr="0054726E" w:rsidRDefault="00A470A9" w:rsidP="00A470A9">
            <w:pPr>
              <w:pStyle w:val="Sansinterligne"/>
              <w:rPr>
                <w:rFonts w:ascii="Marianne" w:hAnsi="Marianne"/>
                <w:sz w:val="20"/>
                <w:szCs w:val="20"/>
              </w:rPr>
            </w:pPr>
          </w:p>
        </w:tc>
      </w:tr>
      <w:tr w:rsidR="00084860" w:rsidRPr="0054726E" w14:paraId="53CE042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918AD6" w14:textId="70410B9D"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881D04" w14:textId="77777777" w:rsidR="00084860" w:rsidRPr="0054726E" w:rsidRDefault="00084860" w:rsidP="00084860">
            <w:pPr>
              <w:pStyle w:val="Sansinterligne"/>
              <w:rPr>
                <w:rFonts w:ascii="Marianne" w:hAnsi="Marianne"/>
                <w:sz w:val="20"/>
                <w:szCs w:val="20"/>
              </w:rPr>
            </w:pPr>
          </w:p>
        </w:tc>
      </w:tr>
      <w:tr w:rsidR="00084860" w:rsidRPr="0054726E" w14:paraId="487D5475"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9F93544"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73AE957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1DF5C8"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6AB501" w14:textId="77777777" w:rsidR="00084860" w:rsidRPr="0054726E" w:rsidRDefault="00084860" w:rsidP="00084860">
            <w:pPr>
              <w:pStyle w:val="Sansinterligne"/>
              <w:rPr>
                <w:rFonts w:ascii="Marianne" w:hAnsi="Marianne"/>
                <w:sz w:val="20"/>
                <w:szCs w:val="20"/>
              </w:rPr>
            </w:pPr>
          </w:p>
        </w:tc>
      </w:tr>
      <w:tr w:rsidR="00084860" w:rsidRPr="0054726E" w14:paraId="47526AF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BA80518" w14:textId="77777777" w:rsidR="00084860" w:rsidRPr="0054726E" w:rsidRDefault="00084860" w:rsidP="00084860">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Confort thermique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D812B4" w14:textId="77777777" w:rsidR="00084860" w:rsidRPr="0054726E" w:rsidRDefault="00084860" w:rsidP="00084860">
            <w:pPr>
              <w:pStyle w:val="Sansinterligne"/>
              <w:rPr>
                <w:rFonts w:ascii="Marianne" w:hAnsi="Marianne"/>
                <w:sz w:val="20"/>
                <w:szCs w:val="20"/>
              </w:rPr>
            </w:pPr>
          </w:p>
        </w:tc>
      </w:tr>
      <w:tr w:rsidR="00084860" w:rsidRPr="0054726E" w14:paraId="0ACD7AD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DD7A70"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AF0131" w14:textId="77777777" w:rsidR="00084860" w:rsidRPr="0054726E" w:rsidRDefault="00084860" w:rsidP="00084860">
            <w:pPr>
              <w:pStyle w:val="Sansinterligne"/>
              <w:rPr>
                <w:rFonts w:ascii="Marianne" w:hAnsi="Marianne"/>
                <w:sz w:val="20"/>
                <w:szCs w:val="20"/>
              </w:rPr>
            </w:pPr>
          </w:p>
        </w:tc>
      </w:tr>
      <w:tr w:rsidR="00084860" w:rsidRPr="0054726E" w14:paraId="7E1A6F4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07EF1D65"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476C80" w14:textId="77777777" w:rsidR="00084860" w:rsidRPr="0054726E" w:rsidRDefault="00084860" w:rsidP="00084860">
            <w:pPr>
              <w:pStyle w:val="Sansinterligne"/>
              <w:rPr>
                <w:rFonts w:ascii="Marianne" w:hAnsi="Marianne"/>
                <w:sz w:val="20"/>
                <w:szCs w:val="20"/>
              </w:rPr>
            </w:pPr>
          </w:p>
        </w:tc>
      </w:tr>
    </w:tbl>
    <w:p w14:paraId="572BA52C" w14:textId="77777777" w:rsidR="00E879C2" w:rsidRPr="0054726E" w:rsidRDefault="00E879C2" w:rsidP="00E879C2">
      <w:pPr>
        <w:pStyle w:val="Standard"/>
        <w:rPr>
          <w:rFonts w:ascii="Marianne" w:hAnsi="Marianne"/>
          <w:sz w:val="20"/>
          <w:szCs w:val="20"/>
        </w:rPr>
      </w:pPr>
    </w:p>
    <w:p w14:paraId="1B9BED5C" w14:textId="46CB18A6" w:rsidR="00E879C2" w:rsidRDefault="00E879C2" w:rsidP="00084860">
      <w:pPr>
        <w:pStyle w:val="Titre3"/>
        <w:numPr>
          <w:ilvl w:val="0"/>
          <w:numId w:val="0"/>
        </w:numPr>
        <w:rPr>
          <w:color w:val="002060"/>
          <w:sz w:val="20"/>
          <w:szCs w:val="20"/>
        </w:rPr>
      </w:pPr>
      <w:bookmarkStart w:id="1225" w:name="_Toc214868213"/>
      <w:bookmarkStart w:id="1226" w:name="__RefHeading___Toc31863_1669366336"/>
      <w:bookmarkStart w:id="1227" w:name="_Toc207276981"/>
      <w:bookmarkStart w:id="1228" w:name="_Toc215842734"/>
      <w:bookmarkStart w:id="1229" w:name="_Toc216101447"/>
      <w:bookmarkStart w:id="1230" w:name="_Toc216360560"/>
      <w:bookmarkStart w:id="1231" w:name="_Toc216883448"/>
      <w:r w:rsidRPr="0054726E">
        <w:rPr>
          <w:color w:val="002060"/>
          <w:sz w:val="20"/>
          <w:szCs w:val="20"/>
        </w:rPr>
        <w:t>11-16. Mi-bas thermiques aéromaritimes</w:t>
      </w:r>
      <w:bookmarkEnd w:id="1225"/>
      <w:bookmarkEnd w:id="1226"/>
      <w:bookmarkEnd w:id="1227"/>
      <w:r w:rsidRPr="0054726E">
        <w:rPr>
          <w:color w:val="002060"/>
          <w:sz w:val="20"/>
          <w:szCs w:val="20"/>
        </w:rPr>
        <w:t xml:space="preserve"> </w:t>
      </w:r>
      <w:r w:rsidR="00084860">
        <w:rPr>
          <w:color w:val="002060"/>
          <w:sz w:val="20"/>
          <w:szCs w:val="20"/>
        </w:rPr>
        <w:t>–</w:t>
      </w:r>
      <w:r w:rsidRPr="0054726E">
        <w:rPr>
          <w:color w:val="002060"/>
          <w:sz w:val="20"/>
          <w:szCs w:val="20"/>
        </w:rPr>
        <w:t xml:space="preserve"> unisexe</w:t>
      </w:r>
      <w:bookmarkEnd w:id="1228"/>
      <w:bookmarkEnd w:id="1229"/>
      <w:bookmarkEnd w:id="1230"/>
      <w:bookmarkEnd w:id="1231"/>
    </w:p>
    <w:p w14:paraId="38A8B81B" w14:textId="77777777" w:rsidR="00084860" w:rsidRPr="00084860" w:rsidRDefault="00084860" w:rsidP="00084860">
      <w:pPr>
        <w:pStyle w:val="Standard"/>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002F2F25"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47ED930D"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347B4FD6"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30549E"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2AF164"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72C0647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9B29BA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40A70D8"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97EF34" w14:textId="77777777" w:rsidR="00E879C2" w:rsidRPr="0054726E" w:rsidRDefault="00E879C2" w:rsidP="00B52833">
            <w:pPr>
              <w:pStyle w:val="Sansinterligne"/>
              <w:rPr>
                <w:rFonts w:ascii="Marianne" w:hAnsi="Marianne"/>
                <w:sz w:val="20"/>
                <w:szCs w:val="20"/>
              </w:rPr>
            </w:pPr>
          </w:p>
        </w:tc>
      </w:tr>
      <w:tr w:rsidR="00E879C2" w:rsidRPr="0054726E" w14:paraId="1501060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59DB53D7"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2C4FDF" w14:textId="77777777" w:rsidR="00E879C2" w:rsidRPr="0054726E" w:rsidRDefault="00E879C2" w:rsidP="00B52833">
            <w:pPr>
              <w:pStyle w:val="Sansinterligne"/>
              <w:rPr>
                <w:rFonts w:ascii="Marianne" w:hAnsi="Marianne"/>
                <w:sz w:val="20"/>
                <w:szCs w:val="20"/>
              </w:rPr>
            </w:pPr>
          </w:p>
        </w:tc>
      </w:tr>
      <w:tr w:rsidR="00E879C2" w:rsidRPr="0054726E" w14:paraId="70D9992E"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507F6C"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354660" w14:textId="77777777" w:rsidR="00E879C2" w:rsidRPr="0054726E" w:rsidRDefault="00E879C2" w:rsidP="00B52833">
            <w:pPr>
              <w:pStyle w:val="Sansinterligne"/>
              <w:rPr>
                <w:rFonts w:ascii="Marianne" w:hAnsi="Marianne"/>
                <w:sz w:val="20"/>
                <w:szCs w:val="20"/>
              </w:rPr>
            </w:pPr>
          </w:p>
        </w:tc>
      </w:tr>
      <w:tr w:rsidR="00E879C2" w:rsidRPr="0054726E" w14:paraId="5CE039B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6D65E6A"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F0E724" w14:textId="77777777" w:rsidR="00E879C2" w:rsidRPr="0054726E" w:rsidRDefault="00E879C2" w:rsidP="00B52833">
            <w:pPr>
              <w:pStyle w:val="Sansinterligne"/>
              <w:rPr>
                <w:rFonts w:ascii="Marianne" w:hAnsi="Marianne"/>
                <w:i/>
                <w:iCs/>
                <w:sz w:val="20"/>
                <w:szCs w:val="20"/>
              </w:rPr>
            </w:pPr>
          </w:p>
        </w:tc>
      </w:tr>
      <w:tr w:rsidR="00A470A9" w:rsidRPr="0054726E" w14:paraId="3ED2DA7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C5B5AD2" w14:textId="4AA24887"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B82793" w14:textId="77777777" w:rsidR="00A470A9" w:rsidRPr="0054726E" w:rsidRDefault="00A470A9" w:rsidP="00A470A9">
            <w:pPr>
              <w:pStyle w:val="Sansinterligne"/>
              <w:rPr>
                <w:rFonts w:ascii="Marianne" w:hAnsi="Marianne"/>
                <w:i/>
                <w:iCs/>
                <w:sz w:val="20"/>
                <w:szCs w:val="20"/>
              </w:rPr>
            </w:pPr>
          </w:p>
        </w:tc>
      </w:tr>
      <w:tr w:rsidR="00A470A9" w:rsidRPr="0054726E" w14:paraId="02263C5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11372C2"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4CAE93D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E4BFF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A5976A" w14:textId="77777777" w:rsidR="00A470A9" w:rsidRPr="0054726E" w:rsidRDefault="00A470A9" w:rsidP="00A470A9">
            <w:pPr>
              <w:pStyle w:val="Sansinterligne"/>
              <w:rPr>
                <w:rFonts w:ascii="Marianne" w:hAnsi="Marianne"/>
                <w:i/>
                <w:iCs/>
                <w:sz w:val="20"/>
                <w:szCs w:val="20"/>
              </w:rPr>
            </w:pPr>
          </w:p>
        </w:tc>
      </w:tr>
      <w:tr w:rsidR="00A470A9" w:rsidRPr="0054726E" w14:paraId="0B2BFED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69E915"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1FA5E4" w14:textId="77777777" w:rsidR="00A470A9" w:rsidRPr="0054726E" w:rsidRDefault="00A470A9" w:rsidP="00A470A9">
            <w:pPr>
              <w:pStyle w:val="Sansinterligne"/>
              <w:rPr>
                <w:rFonts w:ascii="Marianne" w:hAnsi="Marianne"/>
                <w:i/>
                <w:iCs/>
                <w:sz w:val="20"/>
                <w:szCs w:val="20"/>
              </w:rPr>
            </w:pPr>
          </w:p>
        </w:tc>
      </w:tr>
      <w:tr w:rsidR="00A470A9" w:rsidRPr="0054726E" w14:paraId="7845D8A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DB2304"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DB25CC" w14:textId="77777777" w:rsidR="00A470A9" w:rsidRPr="0054726E" w:rsidRDefault="00A470A9" w:rsidP="00A470A9">
            <w:pPr>
              <w:pStyle w:val="Sansinterligne"/>
              <w:rPr>
                <w:rFonts w:ascii="Marianne" w:hAnsi="Marianne"/>
                <w:i/>
                <w:iCs/>
                <w:sz w:val="20"/>
                <w:szCs w:val="20"/>
              </w:rPr>
            </w:pPr>
          </w:p>
        </w:tc>
      </w:tr>
      <w:tr w:rsidR="00A470A9" w:rsidRPr="0054726E" w14:paraId="087668A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964F53"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6DDAF9" w14:textId="77777777" w:rsidR="00A470A9" w:rsidRPr="0054726E" w:rsidRDefault="00A470A9" w:rsidP="00A470A9">
            <w:pPr>
              <w:pStyle w:val="Sansinterligne"/>
              <w:rPr>
                <w:rFonts w:ascii="Marianne" w:hAnsi="Marianne"/>
                <w:i/>
                <w:iCs/>
                <w:sz w:val="20"/>
                <w:szCs w:val="20"/>
              </w:rPr>
            </w:pPr>
          </w:p>
        </w:tc>
      </w:tr>
      <w:tr w:rsidR="00A470A9" w:rsidRPr="0054726E" w14:paraId="3B6C1A8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199EBF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FD6081" w14:textId="77777777" w:rsidR="00A470A9" w:rsidRPr="0054726E" w:rsidRDefault="00A470A9" w:rsidP="00A470A9">
            <w:pPr>
              <w:pStyle w:val="Sansinterligne"/>
              <w:rPr>
                <w:rFonts w:ascii="Marianne" w:hAnsi="Marianne"/>
                <w:sz w:val="20"/>
                <w:szCs w:val="20"/>
              </w:rPr>
            </w:pPr>
          </w:p>
        </w:tc>
      </w:tr>
      <w:tr w:rsidR="00A470A9" w:rsidRPr="0054726E" w14:paraId="023BA52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430CA1"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4856ED" w14:textId="77777777" w:rsidR="00A470A9" w:rsidRPr="0054726E" w:rsidRDefault="00A470A9" w:rsidP="00A470A9">
            <w:pPr>
              <w:pStyle w:val="Sansinterligne"/>
              <w:rPr>
                <w:rFonts w:ascii="Marianne" w:hAnsi="Marianne"/>
                <w:sz w:val="20"/>
                <w:szCs w:val="20"/>
              </w:rPr>
            </w:pPr>
          </w:p>
        </w:tc>
      </w:tr>
      <w:tr w:rsidR="00A470A9" w:rsidRPr="0054726E" w14:paraId="4FA5673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3BA7F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A70CDE" w14:textId="77777777" w:rsidR="00A470A9" w:rsidRPr="0054726E" w:rsidRDefault="00A470A9" w:rsidP="00A470A9">
            <w:pPr>
              <w:pStyle w:val="Sansinterligne"/>
              <w:rPr>
                <w:rFonts w:ascii="Marianne" w:hAnsi="Marianne"/>
                <w:i/>
                <w:iCs/>
                <w:sz w:val="20"/>
                <w:szCs w:val="20"/>
              </w:rPr>
            </w:pPr>
          </w:p>
        </w:tc>
      </w:tr>
      <w:tr w:rsidR="00A470A9" w:rsidRPr="0054726E" w14:paraId="2D84C3EF"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762052"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C2B41F" w14:textId="77777777" w:rsidR="00A470A9" w:rsidRPr="0054726E" w:rsidRDefault="00A470A9" w:rsidP="00A470A9">
            <w:pPr>
              <w:pStyle w:val="Sansinterligne"/>
              <w:rPr>
                <w:rFonts w:ascii="Marianne" w:hAnsi="Marianne"/>
                <w:i/>
                <w:iCs/>
                <w:sz w:val="20"/>
                <w:szCs w:val="20"/>
              </w:rPr>
            </w:pPr>
          </w:p>
        </w:tc>
      </w:tr>
      <w:tr w:rsidR="00A470A9" w:rsidRPr="0054726E" w14:paraId="159DA6C3"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5D63EA"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CEFBC5" w14:textId="77777777" w:rsidR="00A470A9" w:rsidRPr="0054726E" w:rsidRDefault="00A470A9" w:rsidP="00A470A9">
            <w:pPr>
              <w:pStyle w:val="Sansinterligne"/>
              <w:rPr>
                <w:rFonts w:ascii="Marianne" w:hAnsi="Marianne"/>
                <w:sz w:val="20"/>
                <w:szCs w:val="20"/>
              </w:rPr>
            </w:pPr>
          </w:p>
        </w:tc>
      </w:tr>
      <w:tr w:rsidR="00A470A9" w:rsidRPr="0054726E" w14:paraId="491C1588"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13336C"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Capacité non feu (Norme ISO 11612 A1-B2-C2-F2)</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A892FE" w14:textId="613644E6" w:rsidR="00A470A9" w:rsidRPr="0054726E" w:rsidRDefault="00A470A9" w:rsidP="00A470A9">
            <w:pPr>
              <w:pStyle w:val="Sansinterligne"/>
              <w:rPr>
                <w:rFonts w:ascii="Marianne" w:hAnsi="Marianne"/>
                <w:sz w:val="20"/>
                <w:szCs w:val="20"/>
              </w:rPr>
            </w:pPr>
          </w:p>
        </w:tc>
      </w:tr>
      <w:tr w:rsidR="00084860" w:rsidRPr="0054726E" w14:paraId="5CF2A3F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E71202" w14:textId="0520C2F7"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AAE3D1" w14:textId="77777777" w:rsidR="00084860" w:rsidRPr="0054726E" w:rsidRDefault="00084860" w:rsidP="00084860">
            <w:pPr>
              <w:pStyle w:val="Sansinterligne"/>
              <w:rPr>
                <w:rFonts w:ascii="Marianne" w:hAnsi="Marianne"/>
                <w:i/>
                <w:iCs/>
                <w:sz w:val="20"/>
                <w:szCs w:val="20"/>
              </w:rPr>
            </w:pPr>
          </w:p>
        </w:tc>
      </w:tr>
      <w:tr w:rsidR="00084860" w:rsidRPr="0054726E" w14:paraId="31501BE1"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572D487"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7E60D01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94A6299"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B57BF2" w14:textId="77777777" w:rsidR="00084860" w:rsidRPr="0054726E" w:rsidRDefault="00084860" w:rsidP="00084860">
            <w:pPr>
              <w:pStyle w:val="Sansinterligne"/>
              <w:rPr>
                <w:rFonts w:ascii="Marianne" w:hAnsi="Marianne"/>
                <w:sz w:val="20"/>
                <w:szCs w:val="20"/>
              </w:rPr>
            </w:pPr>
          </w:p>
        </w:tc>
      </w:tr>
      <w:tr w:rsidR="00084860" w:rsidRPr="0054726E" w14:paraId="5187FC5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31D33F7"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5F6A90" w14:textId="77777777" w:rsidR="00084860" w:rsidRPr="0054726E" w:rsidRDefault="00084860" w:rsidP="00084860">
            <w:pPr>
              <w:pStyle w:val="Sansinterligne"/>
              <w:rPr>
                <w:rFonts w:ascii="Marianne" w:hAnsi="Marianne"/>
                <w:sz w:val="20"/>
                <w:szCs w:val="20"/>
              </w:rPr>
            </w:pPr>
          </w:p>
        </w:tc>
      </w:tr>
      <w:tr w:rsidR="00084860" w:rsidRPr="0054726E" w14:paraId="5BBC493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68E964E8"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D1126A" w14:textId="77777777" w:rsidR="00084860" w:rsidRPr="0054726E" w:rsidRDefault="00084860" w:rsidP="00084860">
            <w:pPr>
              <w:pStyle w:val="Sansinterligne"/>
              <w:rPr>
                <w:rFonts w:ascii="Marianne" w:hAnsi="Marianne"/>
                <w:sz w:val="20"/>
                <w:szCs w:val="20"/>
              </w:rPr>
            </w:pPr>
          </w:p>
        </w:tc>
      </w:tr>
    </w:tbl>
    <w:p w14:paraId="6150D116" w14:textId="77777777" w:rsidR="00E879C2" w:rsidRPr="0054726E" w:rsidRDefault="00E879C2" w:rsidP="00E879C2"/>
    <w:p w14:paraId="74723598" w14:textId="77777777" w:rsidR="00E879C2" w:rsidRPr="0054726E" w:rsidRDefault="00E879C2" w:rsidP="00E879C2">
      <w:pPr>
        <w:pStyle w:val="Titre3"/>
        <w:numPr>
          <w:ilvl w:val="0"/>
          <w:numId w:val="0"/>
        </w:numPr>
        <w:rPr>
          <w:color w:val="002060"/>
          <w:sz w:val="20"/>
          <w:szCs w:val="20"/>
        </w:rPr>
      </w:pPr>
      <w:bookmarkStart w:id="1232" w:name="_Toc214868214"/>
      <w:bookmarkStart w:id="1233" w:name="__RefHeading___Toc31865_1669366336"/>
      <w:bookmarkStart w:id="1234" w:name="_Toc207276982"/>
      <w:bookmarkStart w:id="1235" w:name="_Toc215842735"/>
      <w:bookmarkStart w:id="1236" w:name="_Toc216101448"/>
      <w:bookmarkStart w:id="1237" w:name="_Toc216360561"/>
      <w:bookmarkStart w:id="1238" w:name="_Toc216883449"/>
      <w:r w:rsidRPr="0054726E">
        <w:rPr>
          <w:color w:val="002060"/>
          <w:sz w:val="20"/>
          <w:szCs w:val="20"/>
        </w:rPr>
        <w:t>11-17. Mi-bas thermiques terrestres</w:t>
      </w:r>
      <w:bookmarkEnd w:id="1232"/>
      <w:bookmarkEnd w:id="1233"/>
      <w:bookmarkEnd w:id="1234"/>
      <w:r w:rsidRPr="0054726E">
        <w:rPr>
          <w:color w:val="002060"/>
          <w:sz w:val="20"/>
          <w:szCs w:val="20"/>
        </w:rPr>
        <w:t xml:space="preserve"> et opérations commerciales - unisexe</w:t>
      </w:r>
      <w:bookmarkEnd w:id="1235"/>
      <w:bookmarkEnd w:id="1236"/>
      <w:bookmarkEnd w:id="1237"/>
      <w:bookmarkEnd w:id="1238"/>
    </w:p>
    <w:p w14:paraId="5C7F0B0B" w14:textId="77777777" w:rsidR="00E879C2" w:rsidRPr="0054726E" w:rsidRDefault="00E879C2" w:rsidP="00E879C2">
      <w:pPr>
        <w:pStyle w:val="Standard"/>
        <w:rPr>
          <w:rFonts w:ascii="Marianne" w:hAnsi="Marianne"/>
          <w:sz w:val="20"/>
          <w:szCs w:val="20"/>
        </w:rPr>
      </w:pPr>
    </w:p>
    <w:tbl>
      <w:tblPr>
        <w:tblW w:w="9638" w:type="dxa"/>
        <w:tblLayout w:type="fixed"/>
        <w:tblCellMar>
          <w:left w:w="10" w:type="dxa"/>
          <w:right w:w="10" w:type="dxa"/>
        </w:tblCellMar>
        <w:tblLook w:val="04A0" w:firstRow="1" w:lastRow="0" w:firstColumn="1" w:lastColumn="0" w:noHBand="0" w:noVBand="1"/>
      </w:tblPr>
      <w:tblGrid>
        <w:gridCol w:w="4370"/>
        <w:gridCol w:w="5268"/>
      </w:tblGrid>
      <w:tr w:rsidR="00E879C2" w:rsidRPr="0054726E" w14:paraId="37041F96" w14:textId="77777777" w:rsidTr="00B52833">
        <w:tc>
          <w:tcPr>
            <w:tcW w:w="9638"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tcPr>
          <w:p w14:paraId="10D78488"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Fiche technique</w:t>
            </w:r>
          </w:p>
        </w:tc>
      </w:tr>
      <w:tr w:rsidR="00E879C2" w:rsidRPr="0054726E" w14:paraId="61CAE573" w14:textId="77777777" w:rsidTr="00B52833">
        <w:tc>
          <w:tcPr>
            <w:tcW w:w="43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3C9097"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Exigences</w:t>
            </w:r>
          </w:p>
        </w:tc>
        <w:tc>
          <w:tcPr>
            <w:tcW w:w="52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83B531" w14:textId="77777777" w:rsidR="00E879C2" w:rsidRPr="0054726E" w:rsidRDefault="00E879C2" w:rsidP="00B52833">
            <w:pPr>
              <w:pStyle w:val="Sansinterligne"/>
              <w:jc w:val="center"/>
              <w:rPr>
                <w:rFonts w:ascii="Marianne" w:hAnsi="Marianne"/>
                <w:sz w:val="20"/>
                <w:szCs w:val="20"/>
              </w:rPr>
            </w:pPr>
            <w:r w:rsidRPr="0054726E">
              <w:rPr>
                <w:rFonts w:ascii="Marianne" w:hAnsi="Marianne"/>
                <w:b/>
                <w:bCs/>
                <w:sz w:val="20"/>
                <w:szCs w:val="20"/>
              </w:rPr>
              <w:t>Réponse du candidat</w:t>
            </w:r>
          </w:p>
        </w:tc>
      </w:tr>
      <w:tr w:rsidR="00E879C2" w:rsidRPr="0054726E" w14:paraId="169051A6"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FD16603"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Photographie(s) ou tout autre support visuel  (les joindre au format .jpeg ou .pdf)</w:t>
            </w:r>
          </w:p>
          <w:p w14:paraId="5F4356E2" w14:textId="77777777" w:rsidR="00E879C2" w:rsidRPr="0054726E" w:rsidRDefault="00E879C2" w:rsidP="00B52833">
            <w:pPr>
              <w:pStyle w:val="Lgende"/>
              <w:tabs>
                <w:tab w:val="right" w:leader="dot" w:pos="9468"/>
              </w:tabs>
              <w:rPr>
                <w:rFonts w:ascii="Marianne" w:hAnsi="Marianne"/>
                <w:sz w:val="20"/>
                <w:szCs w:val="20"/>
              </w:rPr>
            </w:pPr>
            <w:r w:rsidRPr="0054726E">
              <w:rPr>
                <w:rFonts w:ascii="Marianne" w:eastAsia="Calibri" w:hAnsi="Marianne"/>
                <w:i w:val="0"/>
                <w:iCs w:val="0"/>
                <w:color w:val="00000A"/>
                <w:sz w:val="20"/>
                <w:szCs w:val="20"/>
                <w:lang w:eastAsia="en-US"/>
              </w:rPr>
              <w:t>visuel de l’effet porté</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68F51E" w14:textId="77777777" w:rsidR="00E879C2" w:rsidRPr="0054726E" w:rsidRDefault="00E879C2" w:rsidP="00B52833">
            <w:pPr>
              <w:pStyle w:val="Sansinterligne"/>
              <w:rPr>
                <w:rFonts w:ascii="Marianne" w:hAnsi="Marianne"/>
                <w:sz w:val="20"/>
                <w:szCs w:val="20"/>
              </w:rPr>
            </w:pPr>
          </w:p>
        </w:tc>
      </w:tr>
      <w:tr w:rsidR="00E879C2" w:rsidRPr="0054726E" w14:paraId="7BAFCE6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3999074D" w14:textId="77777777" w:rsidR="00E879C2" w:rsidRPr="0054726E" w:rsidRDefault="00E879C2" w:rsidP="00173E72">
            <w:pPr>
              <w:pStyle w:val="TableHeading"/>
              <w:jc w:val="left"/>
            </w:pPr>
            <w:r w:rsidRPr="0054726E">
              <w:t>Tailles proposées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B9DF14" w14:textId="77777777" w:rsidR="00E879C2" w:rsidRPr="0054726E" w:rsidRDefault="00E879C2" w:rsidP="00B52833">
            <w:pPr>
              <w:pStyle w:val="Sansinterligne"/>
              <w:rPr>
                <w:rFonts w:ascii="Marianne" w:hAnsi="Marianne"/>
                <w:sz w:val="20"/>
                <w:szCs w:val="20"/>
              </w:rPr>
            </w:pPr>
          </w:p>
        </w:tc>
      </w:tr>
      <w:tr w:rsidR="00E879C2" w:rsidRPr="0054726E" w14:paraId="77482AE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28DC126" w14:textId="77777777" w:rsidR="00E879C2" w:rsidRPr="0054726E" w:rsidRDefault="00E879C2" w:rsidP="00173E72">
            <w:pPr>
              <w:pStyle w:val="TableHeading"/>
              <w:jc w:val="left"/>
            </w:pPr>
            <w:r w:rsidRPr="0054726E">
              <w:t>Possibilité de proposer des tailles exceptionnelles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379B28" w14:textId="77777777" w:rsidR="00E879C2" w:rsidRPr="0054726E" w:rsidRDefault="00E879C2" w:rsidP="00B52833">
            <w:pPr>
              <w:pStyle w:val="Sansinterligne"/>
              <w:rPr>
                <w:rFonts w:ascii="Marianne" w:hAnsi="Marianne"/>
                <w:sz w:val="20"/>
                <w:szCs w:val="20"/>
              </w:rPr>
            </w:pPr>
          </w:p>
        </w:tc>
      </w:tr>
      <w:tr w:rsidR="00E879C2" w:rsidRPr="0054726E" w14:paraId="0BAAD1DC"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26A2531B" w14:textId="77777777" w:rsidR="00E879C2" w:rsidRPr="0054726E" w:rsidRDefault="00E879C2" w:rsidP="00B52833">
            <w:pPr>
              <w:pStyle w:val="Standard"/>
              <w:rPr>
                <w:rFonts w:ascii="Marianne" w:hAnsi="Marianne"/>
                <w:sz w:val="20"/>
                <w:szCs w:val="20"/>
              </w:rPr>
            </w:pPr>
            <w:r w:rsidRPr="0054726E">
              <w:rPr>
                <w:rFonts w:ascii="Marianne" w:hAnsi="Marianne"/>
                <w:sz w:val="20"/>
                <w:szCs w:val="20"/>
              </w:rPr>
              <w:t>Descriptif général à l’initiative du candidat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5B0A66" w14:textId="77777777" w:rsidR="00E879C2" w:rsidRPr="0054726E" w:rsidRDefault="00E879C2" w:rsidP="00B52833">
            <w:pPr>
              <w:pStyle w:val="Sansinterligne"/>
              <w:rPr>
                <w:rFonts w:ascii="Marianne" w:hAnsi="Marianne"/>
                <w:i/>
                <w:iCs/>
                <w:sz w:val="20"/>
                <w:szCs w:val="20"/>
              </w:rPr>
            </w:pPr>
          </w:p>
        </w:tc>
      </w:tr>
      <w:tr w:rsidR="00A470A9" w:rsidRPr="0054726E" w14:paraId="5F762E0F"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15B3BDA9" w14:textId="3E1E8D2F" w:rsidR="00A470A9" w:rsidRPr="0054726E" w:rsidRDefault="00A470A9" w:rsidP="00A470A9">
            <w:pPr>
              <w:pStyle w:val="Standard"/>
              <w:rPr>
                <w:rFonts w:ascii="Marianne" w:hAnsi="Marianne"/>
                <w:sz w:val="20"/>
                <w:szCs w:val="20"/>
              </w:rPr>
            </w:pPr>
            <w:r w:rsidRPr="00A021DD">
              <w:rPr>
                <w:rFonts w:ascii="Marianne" w:hAnsi="Marianne"/>
                <w:sz w:val="20"/>
                <w:szCs w:val="20"/>
              </w:rPr>
              <w:t>Normes/exigences mises en œuvre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7FC35A" w14:textId="77777777" w:rsidR="00A470A9" w:rsidRPr="0054726E" w:rsidRDefault="00A470A9" w:rsidP="00A470A9">
            <w:pPr>
              <w:pStyle w:val="Sansinterligne"/>
              <w:rPr>
                <w:rFonts w:ascii="Marianne" w:hAnsi="Marianne"/>
                <w:i/>
                <w:iCs/>
                <w:sz w:val="20"/>
                <w:szCs w:val="20"/>
              </w:rPr>
            </w:pPr>
          </w:p>
        </w:tc>
      </w:tr>
      <w:tr w:rsidR="00A470A9" w:rsidRPr="0054726E" w14:paraId="77B6C4C2"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341A07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matières premières et de la réalisation</w:t>
            </w:r>
          </w:p>
        </w:tc>
      </w:tr>
      <w:tr w:rsidR="00A470A9" w:rsidRPr="0054726E" w14:paraId="78D07FB1"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A72F27"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Composition du tissu</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C8BB91" w14:textId="77777777" w:rsidR="00A470A9" w:rsidRPr="0054726E" w:rsidRDefault="00A470A9" w:rsidP="00A470A9">
            <w:pPr>
              <w:pStyle w:val="Sansinterligne"/>
              <w:rPr>
                <w:rFonts w:ascii="Marianne" w:hAnsi="Marianne"/>
                <w:i/>
                <w:iCs/>
                <w:sz w:val="20"/>
                <w:szCs w:val="20"/>
              </w:rPr>
            </w:pPr>
          </w:p>
        </w:tc>
      </w:tr>
      <w:tr w:rsidR="00A470A9" w:rsidRPr="0054726E" w14:paraId="0699D2C9"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BF973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Solidité des teintures (aux frottements, à la sueur et aux détergents)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192B2A" w14:textId="77777777" w:rsidR="00A470A9" w:rsidRPr="0054726E" w:rsidRDefault="00A470A9" w:rsidP="00A470A9">
            <w:pPr>
              <w:pStyle w:val="Sansinterligne"/>
              <w:rPr>
                <w:rFonts w:ascii="Marianne" w:hAnsi="Marianne"/>
                <w:i/>
                <w:iCs/>
                <w:sz w:val="20"/>
                <w:szCs w:val="20"/>
              </w:rPr>
            </w:pPr>
          </w:p>
        </w:tc>
      </w:tr>
      <w:tr w:rsidR="00A470A9" w:rsidRPr="0054726E" w14:paraId="6B69FFD4"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382B68"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Stabilité dimensionnelle lavage à 40 °</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E60C13" w14:textId="77777777" w:rsidR="00A470A9" w:rsidRPr="0054726E" w:rsidRDefault="00A470A9" w:rsidP="00A470A9">
            <w:pPr>
              <w:pStyle w:val="Sansinterligne"/>
              <w:rPr>
                <w:rFonts w:ascii="Marianne" w:hAnsi="Marianne"/>
                <w:i/>
                <w:iCs/>
                <w:sz w:val="20"/>
                <w:szCs w:val="20"/>
              </w:rPr>
            </w:pPr>
          </w:p>
        </w:tc>
      </w:tr>
      <w:tr w:rsidR="00A470A9" w:rsidRPr="0054726E" w14:paraId="490E7CD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885A6E"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Qualité des montages et des coutures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215E2" w14:textId="77777777" w:rsidR="00A470A9" w:rsidRPr="0054726E" w:rsidRDefault="00A470A9" w:rsidP="00A470A9">
            <w:pPr>
              <w:pStyle w:val="Sansinterligne"/>
              <w:rPr>
                <w:rFonts w:ascii="Marianne" w:hAnsi="Marianne"/>
                <w:i/>
                <w:iCs/>
                <w:sz w:val="20"/>
                <w:szCs w:val="20"/>
              </w:rPr>
            </w:pPr>
          </w:p>
        </w:tc>
      </w:tr>
      <w:tr w:rsidR="00A470A9" w:rsidRPr="0054726E" w14:paraId="1BEB2537"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D7C96D"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l’abrasion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573077" w14:textId="77777777" w:rsidR="00A470A9" w:rsidRPr="0054726E" w:rsidRDefault="00A470A9" w:rsidP="00A470A9">
            <w:pPr>
              <w:pStyle w:val="Sansinterligne"/>
              <w:rPr>
                <w:rFonts w:ascii="Marianne" w:hAnsi="Marianne"/>
                <w:sz w:val="20"/>
                <w:szCs w:val="20"/>
              </w:rPr>
            </w:pPr>
          </w:p>
        </w:tc>
      </w:tr>
      <w:tr w:rsidR="00A470A9" w:rsidRPr="0054726E" w14:paraId="14529795"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6FF7C9C"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à l’éclatement</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5C270B" w14:textId="77777777" w:rsidR="00A470A9" w:rsidRPr="0054726E" w:rsidRDefault="00A470A9" w:rsidP="00A470A9">
            <w:pPr>
              <w:pStyle w:val="Sansinterligne"/>
              <w:rPr>
                <w:rFonts w:ascii="Marianne" w:hAnsi="Marianne"/>
                <w:sz w:val="20"/>
                <w:szCs w:val="20"/>
              </w:rPr>
            </w:pPr>
          </w:p>
        </w:tc>
      </w:tr>
      <w:tr w:rsidR="00A470A9" w:rsidRPr="0054726E" w14:paraId="58073DAB"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8DE6A7"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du vêtement au lavage domestique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D65EFF" w14:textId="77777777" w:rsidR="00A470A9" w:rsidRPr="0054726E" w:rsidRDefault="00A470A9" w:rsidP="00A470A9">
            <w:pPr>
              <w:pStyle w:val="Sansinterligne"/>
              <w:rPr>
                <w:rFonts w:ascii="Marianne" w:hAnsi="Marianne"/>
                <w:i/>
                <w:iCs/>
                <w:sz w:val="20"/>
                <w:szCs w:val="20"/>
              </w:rPr>
            </w:pPr>
          </w:p>
        </w:tc>
      </w:tr>
      <w:tr w:rsidR="00A470A9" w:rsidRPr="0054726E" w14:paraId="0C0CAF74" w14:textId="77777777" w:rsidTr="00B52833">
        <w:trPr>
          <w:trHeight w:val="334"/>
        </w:trPr>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D5AB94" w14:textId="77777777" w:rsidR="00A470A9" w:rsidRPr="0054726E" w:rsidRDefault="00A470A9" w:rsidP="00A470A9">
            <w:pPr>
              <w:pStyle w:val="Standard"/>
              <w:tabs>
                <w:tab w:val="right" w:leader="dot" w:pos="9468"/>
              </w:tabs>
              <w:textAlignment w:val="center"/>
              <w:rPr>
                <w:rFonts w:ascii="Marianne" w:eastAsia="Calibri" w:hAnsi="Marianne"/>
                <w:color w:val="00000A"/>
                <w:sz w:val="20"/>
                <w:szCs w:val="20"/>
                <w:lang w:eastAsia="en-US"/>
              </w:rPr>
            </w:pPr>
            <w:r w:rsidRPr="0054726E">
              <w:rPr>
                <w:rFonts w:ascii="Marianne" w:eastAsia="Calibri" w:hAnsi="Marianne"/>
                <w:color w:val="00000A"/>
                <w:sz w:val="20"/>
                <w:szCs w:val="20"/>
                <w:lang w:eastAsia="en-US"/>
              </w:rPr>
              <w:t>Résistance évaporative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241A2B" w14:textId="77777777" w:rsidR="00A470A9" w:rsidRPr="0054726E" w:rsidRDefault="00A470A9" w:rsidP="00A470A9">
            <w:pPr>
              <w:pStyle w:val="Sansinterligne"/>
              <w:rPr>
                <w:rFonts w:ascii="Marianne" w:hAnsi="Marianne"/>
                <w:i/>
                <w:iCs/>
                <w:sz w:val="20"/>
                <w:szCs w:val="20"/>
              </w:rPr>
            </w:pPr>
          </w:p>
        </w:tc>
      </w:tr>
      <w:tr w:rsidR="00A470A9" w:rsidRPr="0054726E" w14:paraId="4DF488FD"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B3A1B9" w14:textId="77777777" w:rsidR="00A470A9" w:rsidRPr="0054726E" w:rsidRDefault="00A470A9" w:rsidP="00A470A9">
            <w:pPr>
              <w:pStyle w:val="Sansinterligne"/>
              <w:rPr>
                <w:rFonts w:ascii="Marianne" w:hAnsi="Marianne"/>
                <w:sz w:val="20"/>
                <w:szCs w:val="20"/>
              </w:rPr>
            </w:pPr>
            <w:r w:rsidRPr="0054726E">
              <w:rPr>
                <w:rFonts w:ascii="Marianne" w:hAnsi="Marianne"/>
                <w:sz w:val="20"/>
                <w:szCs w:val="20"/>
              </w:rPr>
              <w:t>Absence de boulochage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5012F8" w14:textId="77777777" w:rsidR="00A470A9" w:rsidRPr="0054726E" w:rsidRDefault="00A470A9" w:rsidP="00A470A9">
            <w:pPr>
              <w:pStyle w:val="Sansinterligne"/>
              <w:rPr>
                <w:rFonts w:ascii="Marianne" w:hAnsi="Marianne"/>
                <w:sz w:val="20"/>
                <w:szCs w:val="20"/>
              </w:rPr>
            </w:pPr>
          </w:p>
        </w:tc>
      </w:tr>
      <w:tr w:rsidR="00084860" w:rsidRPr="0054726E" w14:paraId="003DA97B"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EADE74" w14:textId="30F063D2" w:rsidR="00084860" w:rsidRPr="0054726E" w:rsidRDefault="00084860" w:rsidP="00084860">
            <w:pPr>
              <w:pStyle w:val="Sansinterligne"/>
              <w:rPr>
                <w:rFonts w:ascii="Marianne" w:hAnsi="Marianne"/>
                <w:sz w:val="20"/>
                <w:szCs w:val="20"/>
              </w:rPr>
            </w:pPr>
            <w:r w:rsidRPr="00A021DD">
              <w:rPr>
                <w:rFonts w:ascii="Marianne" w:hAnsi="Marianne"/>
                <w:sz w:val="20"/>
                <w:szCs w:val="20"/>
              </w:rPr>
              <w:t>Présence ou non de matières recyclées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64F5FD" w14:textId="77777777" w:rsidR="00084860" w:rsidRPr="0054726E" w:rsidRDefault="00084860" w:rsidP="00084860">
            <w:pPr>
              <w:pStyle w:val="Sansinterligne"/>
              <w:rPr>
                <w:rFonts w:ascii="Marianne" w:hAnsi="Marianne"/>
                <w:sz w:val="20"/>
                <w:szCs w:val="20"/>
              </w:rPr>
            </w:pPr>
          </w:p>
        </w:tc>
      </w:tr>
      <w:tr w:rsidR="00084860" w:rsidRPr="0054726E" w14:paraId="39CB23BE" w14:textId="77777777" w:rsidTr="00B52833">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9382408"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Confort et adaptation aux conditions d'utilisation</w:t>
            </w:r>
          </w:p>
        </w:tc>
      </w:tr>
      <w:tr w:rsidR="00084860" w:rsidRPr="0054726E" w14:paraId="1E139F72"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41270BE3" w14:textId="77777777" w:rsidR="00084860" w:rsidRPr="0054726E" w:rsidRDefault="00084860" w:rsidP="00084860">
            <w:pPr>
              <w:pStyle w:val="Sansinterligne"/>
              <w:tabs>
                <w:tab w:val="right" w:leader="dot" w:pos="9468"/>
              </w:tabs>
              <w:jc w:val="both"/>
              <w:rPr>
                <w:rFonts w:ascii="Marianne" w:hAnsi="Marianne"/>
                <w:sz w:val="20"/>
                <w:szCs w:val="20"/>
              </w:rPr>
            </w:pPr>
            <w:r w:rsidRPr="0054726E">
              <w:rPr>
                <w:rFonts w:ascii="Marianne" w:eastAsia="Arial" w:hAnsi="Marianne" w:cs="Arial"/>
                <w:sz w:val="20"/>
                <w:szCs w:val="20"/>
              </w:rPr>
              <w:t>Confort du tissu en contact direct avec la peau de l’agent (matière non irritante)</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FFD178" w14:textId="77777777" w:rsidR="00084860" w:rsidRPr="0054726E" w:rsidRDefault="00084860" w:rsidP="00084860">
            <w:pPr>
              <w:pStyle w:val="Sansinterligne"/>
              <w:rPr>
                <w:rFonts w:ascii="Marianne" w:hAnsi="Marianne"/>
                <w:sz w:val="20"/>
                <w:szCs w:val="20"/>
              </w:rPr>
            </w:pPr>
          </w:p>
        </w:tc>
      </w:tr>
      <w:tr w:rsidR="00084860" w:rsidRPr="0054726E" w14:paraId="4DBD713A"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1D88A63"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Zones renforcées pour le confort et limiter les frottements</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41FE17" w14:textId="77777777" w:rsidR="00084860" w:rsidRPr="0054726E" w:rsidRDefault="00084860" w:rsidP="00084860">
            <w:pPr>
              <w:pStyle w:val="Sansinterligne"/>
              <w:rPr>
                <w:rFonts w:ascii="Marianne" w:hAnsi="Marianne"/>
                <w:sz w:val="20"/>
                <w:szCs w:val="20"/>
              </w:rPr>
            </w:pPr>
          </w:p>
        </w:tc>
      </w:tr>
      <w:tr w:rsidR="00084860" w:rsidRPr="0054726E" w14:paraId="21244D70" w14:textId="77777777" w:rsidTr="00B52833">
        <w:tc>
          <w:tcPr>
            <w:tcW w:w="4370" w:type="dxa"/>
            <w:tcBorders>
              <w:left w:val="single" w:sz="2" w:space="0" w:color="000000"/>
              <w:bottom w:val="single" w:sz="2" w:space="0" w:color="000000"/>
            </w:tcBorders>
            <w:shd w:val="clear" w:color="auto" w:fill="auto"/>
            <w:tcMar>
              <w:top w:w="55" w:type="dxa"/>
              <w:left w:w="55" w:type="dxa"/>
              <w:bottom w:w="55" w:type="dxa"/>
              <w:right w:w="55" w:type="dxa"/>
            </w:tcMar>
          </w:tcPr>
          <w:p w14:paraId="77AD92BC" w14:textId="77777777" w:rsidR="00084860" w:rsidRPr="0054726E" w:rsidRDefault="00084860" w:rsidP="00084860">
            <w:pPr>
              <w:pStyle w:val="Sansinterligne"/>
              <w:rPr>
                <w:rFonts w:ascii="Marianne" w:hAnsi="Marianne"/>
                <w:sz w:val="20"/>
                <w:szCs w:val="20"/>
              </w:rPr>
            </w:pPr>
            <w:r w:rsidRPr="0054726E">
              <w:rPr>
                <w:rFonts w:ascii="Marianne" w:hAnsi="Marianne"/>
                <w:sz w:val="20"/>
                <w:szCs w:val="20"/>
              </w:rPr>
              <w:t>Zone d’aération</w:t>
            </w:r>
          </w:p>
        </w:tc>
        <w:tc>
          <w:tcPr>
            <w:tcW w:w="5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E3403D" w14:textId="77777777" w:rsidR="00084860" w:rsidRPr="0054726E" w:rsidRDefault="00084860" w:rsidP="00084860">
            <w:pPr>
              <w:pStyle w:val="Sansinterligne"/>
              <w:rPr>
                <w:rFonts w:ascii="Marianne" w:hAnsi="Marianne"/>
                <w:sz w:val="20"/>
                <w:szCs w:val="20"/>
              </w:rPr>
            </w:pPr>
          </w:p>
        </w:tc>
      </w:tr>
      <w:bookmarkEnd w:id="108"/>
      <w:bookmarkEnd w:id="112"/>
      <w:bookmarkEnd w:id="113"/>
    </w:tbl>
    <w:p w14:paraId="6BF26570" w14:textId="77777777" w:rsidR="00E879C2" w:rsidRDefault="00E879C2" w:rsidP="00DD7542">
      <w:pPr>
        <w:pStyle w:val="Standard"/>
        <w:rPr>
          <w:rFonts w:ascii="Marianne" w:hAnsi="Marianne"/>
          <w:b/>
          <w:bCs/>
        </w:rPr>
      </w:pPr>
    </w:p>
    <w:sectPr w:rsidR="00E879C2" w:rsidSect="00A52ED5">
      <w:headerReference w:type="default" r:id="rId21"/>
      <w:footerReference w:type="default" r:id="rId22"/>
      <w:headerReference w:type="first" r:id="rId23"/>
      <w:footerReference w:type="first" r:id="rId24"/>
      <w:pgSz w:w="11906" w:h="16838"/>
      <w:pgMar w:top="1529" w:right="777" w:bottom="993" w:left="777"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8D122" w14:textId="77777777" w:rsidR="00531A77" w:rsidRDefault="00026E04">
      <w:r>
        <w:separator/>
      </w:r>
    </w:p>
  </w:endnote>
  <w:endnote w:type="continuationSeparator" w:id="0">
    <w:p w14:paraId="0878FDFE" w14:textId="77777777" w:rsidR="00531A77" w:rsidRDefault="0002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Symbol">
    <w:altName w:val="Arial Unicode MS"/>
    <w:panose1 w:val="05010000000000000000"/>
    <w:charset w:val="00"/>
    <w:family w:val="roman"/>
    <w:pitch w:val="variable"/>
  </w:font>
  <w:font w:name="Garamond">
    <w:panose1 w:val="02020404030301010803"/>
    <w:charset w:val="00"/>
    <w:family w:val="roman"/>
    <w:pitch w:val="variable"/>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StarSymbol,">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tarSymbol">
    <w:altName w:val="MS Mincho"/>
    <w:charset w:val="00"/>
    <w:family w:val="roman"/>
    <w:pitch w:val="variable"/>
  </w:font>
  <w:font w:name="SimSun;宋体">
    <w:altName w:val="Yu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MT">
    <w:panose1 w:val="00000000000000000000"/>
    <w:charset w:val="00"/>
    <w:family w:val="auto"/>
    <w:notTrueType/>
    <w:pitch w:val="default"/>
    <w:sig w:usb0="00000003" w:usb1="00000000" w:usb2="00000000" w:usb3="00000000" w:csb0="00000001" w:csb1="00000000"/>
  </w:font>
  <w:font w:name="Andale Sans UI">
    <w:charset w:val="00"/>
    <w:family w:val="swiss"/>
    <w:pitch w:val="variable"/>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AC2B9" w14:textId="77777777" w:rsidR="00026E04" w:rsidRDefault="00026E0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302F2" w14:textId="77777777" w:rsidR="00026E04" w:rsidRDefault="00026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064283"/>
      <w:docPartObj>
        <w:docPartGallery w:val="Page Numbers (Bottom of Page)"/>
        <w:docPartUnique/>
      </w:docPartObj>
    </w:sdtPr>
    <w:sdtEndPr/>
    <w:sdtContent>
      <w:p w14:paraId="668A73C0" w14:textId="358657E8" w:rsidR="00026E04" w:rsidRDefault="00026E04">
        <w:pPr>
          <w:pStyle w:val="Pieddepage"/>
          <w:jc w:val="center"/>
        </w:pPr>
        <w:r>
          <w:fldChar w:fldCharType="begin"/>
        </w:r>
        <w:r>
          <w:instrText>PAGE   \* MERGEFORMAT</w:instrText>
        </w:r>
        <w:r>
          <w:fldChar w:fldCharType="separate"/>
        </w:r>
        <w:r w:rsidR="00771459">
          <w:rPr>
            <w:noProof/>
          </w:rPr>
          <w:t>25</w:t>
        </w:r>
        <w:r>
          <w:fldChar w:fldCharType="end"/>
        </w:r>
      </w:p>
    </w:sdtContent>
  </w:sdt>
  <w:p w14:paraId="04A26F0A" w14:textId="77777777" w:rsidR="00026E04" w:rsidRDefault="00026E04">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D231A" w14:textId="77777777" w:rsidR="00DC1FBC" w:rsidRDefault="00DC1FBC">
    <w:pPr>
      <w:pStyle w:val="Pieddepage"/>
    </w:pPr>
    <w:r>
      <w:rPr>
        <w:rFonts w:ascii="Marianne" w:hAnsi="Marianne"/>
        <w:sz w:val="20"/>
        <w:szCs w:val="20"/>
      </w:rPr>
      <w:t>2015-16_CRT lot 1</w:t>
    </w:r>
  </w:p>
  <w:p w14:paraId="5AE8589D" w14:textId="3218E124" w:rsidR="00DC1FBC" w:rsidRDefault="00DC1FBC">
    <w:pPr>
      <w:pStyle w:val="Pieddepage"/>
    </w:pPr>
    <w:r>
      <w:rPr>
        <w:rFonts w:ascii="Marianne" w:hAnsi="Marianne"/>
        <w:sz w:val="20"/>
        <w:szCs w:val="20"/>
      </w:rPr>
      <w:tab/>
      <w:t xml:space="preserve">                                                              </w:t>
    </w:r>
    <w:r>
      <w:rPr>
        <w:rFonts w:ascii="Marianne" w:hAnsi="Marianne"/>
        <w:sz w:val="22"/>
        <w:szCs w:val="22"/>
      </w:rPr>
      <w:fldChar w:fldCharType="begin"/>
    </w:r>
    <w:r>
      <w:rPr>
        <w:rFonts w:ascii="Marianne" w:hAnsi="Marianne"/>
        <w:sz w:val="22"/>
        <w:szCs w:val="22"/>
      </w:rPr>
      <w:instrText xml:space="preserve"> PAGE </w:instrText>
    </w:r>
    <w:r>
      <w:rPr>
        <w:rFonts w:ascii="Marianne" w:hAnsi="Marianne"/>
        <w:sz w:val="22"/>
        <w:szCs w:val="22"/>
      </w:rPr>
      <w:fldChar w:fldCharType="separate"/>
    </w:r>
    <w:r w:rsidR="00771459">
      <w:rPr>
        <w:rFonts w:ascii="Marianne" w:hAnsi="Marianne"/>
        <w:noProof/>
        <w:sz w:val="22"/>
        <w:szCs w:val="22"/>
      </w:rPr>
      <w:t>8</w:t>
    </w:r>
    <w:r>
      <w:rPr>
        <w:rFonts w:ascii="Marianne" w:hAnsi="Marianne"/>
        <w:sz w:val="22"/>
        <w:szCs w:val="22"/>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D6578" w14:textId="77777777" w:rsidR="00DC1FBC" w:rsidRDefault="00DC1FBC">
    <w:pPr>
      <w:pStyle w:val="Pieddepage"/>
    </w:pPr>
    <w:r>
      <w:rPr>
        <w:rFonts w:ascii="Marianne" w:hAnsi="Marianne"/>
        <w:sz w:val="20"/>
        <w:szCs w:val="20"/>
      </w:rPr>
      <w:t>2015-16_CRT lot 1</w:t>
    </w:r>
  </w:p>
  <w:p w14:paraId="451A6431" w14:textId="02C52B77" w:rsidR="00DC1FBC" w:rsidRDefault="00DC1FBC">
    <w:pPr>
      <w:pStyle w:val="Pieddepage"/>
    </w:pPr>
    <w:r>
      <w:rPr>
        <w:rFonts w:ascii="Marianne" w:hAnsi="Marianne"/>
        <w:sz w:val="20"/>
        <w:szCs w:val="20"/>
      </w:rPr>
      <w:tab/>
      <w:t xml:space="preserve">                                                              </w:t>
    </w:r>
    <w:r>
      <w:rPr>
        <w:rFonts w:ascii="Marianne" w:hAnsi="Marianne"/>
        <w:sz w:val="22"/>
        <w:szCs w:val="22"/>
      </w:rPr>
      <w:fldChar w:fldCharType="begin"/>
    </w:r>
    <w:r>
      <w:rPr>
        <w:rFonts w:ascii="Marianne" w:hAnsi="Marianne"/>
        <w:sz w:val="22"/>
        <w:szCs w:val="22"/>
      </w:rPr>
      <w:instrText xml:space="preserve"> PAGE </w:instrText>
    </w:r>
    <w:r>
      <w:rPr>
        <w:rFonts w:ascii="Marianne" w:hAnsi="Marianne"/>
        <w:sz w:val="22"/>
        <w:szCs w:val="22"/>
      </w:rPr>
      <w:fldChar w:fldCharType="separate"/>
    </w:r>
    <w:r w:rsidR="00771459">
      <w:rPr>
        <w:rFonts w:ascii="Marianne" w:hAnsi="Marianne"/>
        <w:noProof/>
        <w:sz w:val="22"/>
        <w:szCs w:val="22"/>
      </w:rPr>
      <w:t>23</w:t>
    </w:r>
    <w:r>
      <w:rPr>
        <w:rFonts w:ascii="Marianne" w:hAnsi="Marianne"/>
        <w:sz w:val="22"/>
        <w:szCs w:val="22"/>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533323"/>
      <w:docPartObj>
        <w:docPartGallery w:val="Page Numbers (Bottom of Page)"/>
        <w:docPartUnique/>
      </w:docPartObj>
    </w:sdtPr>
    <w:sdtEndPr/>
    <w:sdtContent>
      <w:p w14:paraId="18926616" w14:textId="0799F4F3" w:rsidR="001E0E75" w:rsidRDefault="001E0E75">
        <w:pPr>
          <w:pStyle w:val="Pieddepage"/>
          <w:jc w:val="center"/>
        </w:pPr>
        <w:r>
          <w:fldChar w:fldCharType="begin"/>
        </w:r>
        <w:r>
          <w:instrText>PAGE   \* MERGEFORMAT</w:instrText>
        </w:r>
        <w:r>
          <w:fldChar w:fldCharType="separate"/>
        </w:r>
        <w:r w:rsidR="00771459">
          <w:rPr>
            <w:noProof/>
          </w:rPr>
          <w:t>180</w:t>
        </w:r>
        <w:r>
          <w:fldChar w:fldCharType="end"/>
        </w:r>
      </w:p>
    </w:sdtContent>
  </w:sdt>
  <w:p w14:paraId="1695B62E" w14:textId="77777777" w:rsidR="00952D67" w:rsidRDefault="00952D67">
    <w:pPr>
      <w:pStyle w:val="Pieddepage"/>
      <w:rPr>
        <w:rFonts w:ascii="Marianne" w:hAnsi="Marianne"/>
        <w:sz w:val="20"/>
        <w:szCs w:val="20"/>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41449" w14:textId="77777777" w:rsidR="00952D67" w:rsidRDefault="00952D6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31E2B" w14:textId="77777777" w:rsidR="00952D67" w:rsidRDefault="00026E04">
      <w:pPr>
        <w:rPr>
          <w:sz w:val="12"/>
        </w:rPr>
      </w:pPr>
      <w:r>
        <w:separator/>
      </w:r>
    </w:p>
  </w:footnote>
  <w:footnote w:type="continuationSeparator" w:id="0">
    <w:p w14:paraId="614AB00D" w14:textId="77777777" w:rsidR="00952D67" w:rsidRDefault="00026E04">
      <w:pPr>
        <w:rPr>
          <w:sz w:val="12"/>
        </w:rPr>
      </w:pPr>
      <w:r>
        <w:continuationSeparator/>
      </w:r>
    </w:p>
  </w:footnote>
  <w:footnote w:id="1">
    <w:p w14:paraId="104E7958" w14:textId="77777777" w:rsidR="00952D67" w:rsidRDefault="00026E04">
      <w:pPr>
        <w:pStyle w:val="Notedebasdepage"/>
        <w:rPr>
          <w:szCs w:val="16"/>
        </w:rPr>
      </w:pPr>
      <w:ins w:id="103" w:author="Author1">
        <w:r>
          <w:rPr>
            <w:rStyle w:val="Caractresdenotedebasdepage"/>
          </w:rPr>
          <w:footnoteRef/>
        </w:r>
      </w:ins>
      <w:r>
        <w:fldChar w:fldCharType="begin"/>
      </w:r>
      <w:r>
        <w:instrText xml:space="preserve"> HYPERLINK "https://www.legifrance.gouv.fr/affichTexte.do?cidTexte=JORFTEXT000034290626&amp;categorieLien=id" \h </w:instrText>
      </w:r>
      <w:r>
        <w:fldChar w:fldCharType="separate"/>
      </w:r>
      <w:ins w:id="104" w:author="Author1">
        <w:r>
          <w:rPr>
            <w:rStyle w:val="Lienhypertexte"/>
            <w:iCs/>
            <w:szCs w:val="16"/>
          </w:rPr>
          <w:t>https://www.legifrance.gouv.fr/affichTexte.do?cidTexte=JORFTEXT000034290626&amp;categorieLien=id</w:t>
        </w:r>
      </w:ins>
      <w:r>
        <w:rPr>
          <w:rStyle w:val="Lienhypertexte"/>
          <w:iCs/>
          <w:szCs w:val="16"/>
        </w:rPr>
        <w:fldChar w:fldCharType="end"/>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D71B" w14:textId="77777777" w:rsidR="00026E04" w:rsidRDefault="00026E04">
    <w:pPr>
      <w:pStyle w:val="En-tte"/>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930AF" w14:textId="77777777" w:rsidR="00952D67" w:rsidRDefault="00952D6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11272" w14:textId="77777777" w:rsidR="00952D67" w:rsidRDefault="00026E04">
    <w:pPr>
      <w:pStyle w:val="En-tte"/>
      <w:spacing w:before="57" w:after="57"/>
      <w:ind w:left="720"/>
      <w:textAlignment w:val="center"/>
    </w:pPr>
    <w:r>
      <w:rPr>
        <w:noProof/>
      </w:rPr>
      <w:drawing>
        <wp:anchor distT="0" distB="0" distL="0" distR="0" simplePos="0" relativeHeight="2" behindDoc="1" locked="0" layoutInCell="0" allowOverlap="1" wp14:anchorId="2A16E64B" wp14:editId="4B8D8C5C">
          <wp:simplePos x="0" y="0"/>
          <wp:positionH relativeFrom="margin">
            <wp:align>left</wp:align>
          </wp:positionH>
          <wp:positionV relativeFrom="page">
            <wp:posOffset>360045</wp:posOffset>
          </wp:positionV>
          <wp:extent cx="979170" cy="864235"/>
          <wp:effectExtent l="0" t="0" r="0" b="0"/>
          <wp:wrapNone/>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1"/>
                  <a:stretch>
                    <a:fillRect/>
                  </a:stretch>
                </pic:blipFill>
                <pic:spPr bwMode="auto">
                  <a:xfrm>
                    <a:off x="0" y="0"/>
                    <a:ext cx="979170" cy="864235"/>
                  </a:xfrm>
                  <a:prstGeom prst="rect">
                    <a:avLst/>
                  </a:prstGeom>
                </pic:spPr>
              </pic:pic>
            </a:graphicData>
          </a:graphic>
        </wp:anchor>
      </w:drawing>
    </w:r>
    <w:r>
      <w:tab/>
    </w:r>
    <w:r>
      <w:tab/>
    </w:r>
    <w:r>
      <w:rPr>
        <w:rFonts w:ascii="Marianne" w:hAnsi="Marianne"/>
        <w:b/>
        <w:bCs/>
      </w:rPr>
      <w:t>Direction générale des douanes</w:t>
    </w:r>
  </w:p>
  <w:p w14:paraId="069D69BF" w14:textId="77777777" w:rsidR="00952D67" w:rsidRDefault="00026E04">
    <w:pPr>
      <w:pStyle w:val="En-tte"/>
      <w:spacing w:before="57" w:after="57"/>
      <w:ind w:left="720"/>
      <w:textAlignment w:val="center"/>
      <w:rPr>
        <w:rFonts w:ascii="Marianne" w:hAnsi="Marianne"/>
        <w:b/>
        <w:bCs/>
      </w:rPr>
    </w:pPr>
    <w:r>
      <w:rPr>
        <w:rFonts w:ascii="Marianne" w:hAnsi="Marianne"/>
        <w:b/>
        <w:bCs/>
      </w:rPr>
      <w:tab/>
      <w:t xml:space="preserve">                                                                                    et droits indirects</w:t>
    </w:r>
  </w:p>
  <w:p w14:paraId="5FEE7F0E" w14:textId="77777777" w:rsidR="00952D67" w:rsidRDefault="00026E04">
    <w:pPr>
      <w:pStyle w:val="En-tte"/>
      <w:jc w:val="both"/>
    </w:pPr>
    <w:r>
      <w:t xml:space="preserve">                                                                            </w:t>
    </w:r>
    <w:r>
      <w:tab/>
    </w:r>
    <w:r>
      <w:tab/>
    </w:r>
    <w:bookmarkStart w:id="1" w:name="_Hlk18422563341"/>
    <w:bookmarkEnd w:id="1"/>
  </w:p>
  <w:p w14:paraId="5B8D1E8A" w14:textId="77777777" w:rsidR="00952D67" w:rsidRDefault="00952D67">
    <w:pPr>
      <w:pStyle w:val="En-tte"/>
      <w:jc w:val="center"/>
      <w:rPr>
        <w:rFonts w:ascii="Marianne" w:hAnsi="Marianne"/>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F5D0" w14:textId="77777777" w:rsidR="00026E04" w:rsidRDefault="00026E04">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188AB" w14:textId="77777777" w:rsidR="00DC1FBC" w:rsidRDefault="00DC1FBC">
    <w:pPr>
      <w:pStyle w:val="En-tte"/>
      <w:jc w:val="both"/>
    </w:pPr>
    <w:r>
      <w:tab/>
    </w:r>
    <w:r>
      <w:tab/>
    </w:r>
  </w:p>
  <w:p w14:paraId="7764BFA4" w14:textId="77777777" w:rsidR="00DC1FBC" w:rsidRDefault="00DC1FBC">
    <w:pPr>
      <w:pStyle w:val="En-tte"/>
      <w:jc w:val="center"/>
      <w:rPr>
        <w:rFonts w:ascii="Marianne" w:hAnsi="Marianne"/>
        <w:sz w:val="22"/>
        <w:szCs w:val="2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847C" w14:textId="77777777" w:rsidR="00DC1FBC" w:rsidRDefault="00DC1FBC"/>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4F0E1" w14:textId="77777777" w:rsidR="00DC1FBC" w:rsidRDefault="00DC1FBC">
    <w:pPr>
      <w:pStyle w:val="En-tte"/>
      <w:jc w:val="both"/>
    </w:pPr>
    <w:r>
      <w:tab/>
    </w:r>
    <w:r>
      <w:tab/>
    </w:r>
  </w:p>
  <w:p w14:paraId="60299E5C" w14:textId="77777777" w:rsidR="00DC1FBC" w:rsidRDefault="00DC1FBC">
    <w:pPr>
      <w:pStyle w:val="En-tte"/>
      <w:jc w:val="center"/>
      <w:rPr>
        <w:rFonts w:ascii="Marianne" w:hAnsi="Marianne"/>
        <w:sz w:val="22"/>
        <w:szCs w:val="22"/>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604FE" w14:textId="77777777" w:rsidR="00DC1FBC" w:rsidRDefault="00DC1FBC"/>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3328C" w14:textId="77777777" w:rsidR="00E879C2" w:rsidRDefault="00E879C2">
    <w:pPr>
      <w:pStyle w:val="En-tte"/>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BC90A" w14:textId="77777777" w:rsidR="00952D67" w:rsidRDefault="00952D67">
    <w:pPr>
      <w:pStyle w:val="En-tte"/>
    </w:pPr>
  </w:p>
  <w:p w14:paraId="4D8C3BB4" w14:textId="77777777" w:rsidR="00952D67" w:rsidRDefault="00952D6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5DED"/>
    <w:multiLevelType w:val="multilevel"/>
    <w:tmpl w:val="2F5E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06CC0"/>
    <w:multiLevelType w:val="hybridMultilevel"/>
    <w:tmpl w:val="80B8949C"/>
    <w:lvl w:ilvl="0" w:tplc="D96CAAC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D30F2D"/>
    <w:multiLevelType w:val="multilevel"/>
    <w:tmpl w:val="CE4CC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127B9"/>
    <w:multiLevelType w:val="multilevel"/>
    <w:tmpl w:val="2EE4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42146"/>
    <w:multiLevelType w:val="multilevel"/>
    <w:tmpl w:val="47004482"/>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7607B58"/>
    <w:multiLevelType w:val="multilevel"/>
    <w:tmpl w:val="8A6C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00EA3"/>
    <w:multiLevelType w:val="multilevel"/>
    <w:tmpl w:val="7FE62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9F5C8F"/>
    <w:multiLevelType w:val="multilevel"/>
    <w:tmpl w:val="380C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C754E"/>
    <w:multiLevelType w:val="multilevel"/>
    <w:tmpl w:val="02C0C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7D41B0"/>
    <w:multiLevelType w:val="hybridMultilevel"/>
    <w:tmpl w:val="DF60FD92"/>
    <w:lvl w:ilvl="0" w:tplc="81F0458E">
      <w:start w:val="11"/>
      <w:numFmt w:val="bullet"/>
      <w:lvlText w:val=""/>
      <w:lvlJc w:val="left"/>
      <w:pPr>
        <w:ind w:left="720" w:hanging="360"/>
      </w:pPr>
      <w:rPr>
        <w:rFonts w:ascii="Wingdings" w:eastAsia="Lucida Sans Unicode"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7C0895"/>
    <w:multiLevelType w:val="multilevel"/>
    <w:tmpl w:val="DC3479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0F97E26"/>
    <w:multiLevelType w:val="multilevel"/>
    <w:tmpl w:val="AC92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0C55B5"/>
    <w:multiLevelType w:val="multilevel"/>
    <w:tmpl w:val="7D0A6A1A"/>
    <w:lvl w:ilvl="0">
      <w:start w:val="1"/>
      <w:numFmt w:val="decimal"/>
      <w:pStyle w:val="Titre1"/>
      <w:lvlText w:val="Article %1."/>
      <w:lvlJc w:val="left"/>
      <w:pPr>
        <w:tabs>
          <w:tab w:val="num" w:pos="0"/>
        </w:tabs>
        <w:ind w:left="360" w:hanging="360"/>
      </w:pPr>
    </w:lvl>
    <w:lvl w:ilvl="1">
      <w:start w:val="1"/>
      <w:numFmt w:val="decimal"/>
      <w:pStyle w:val="Titre2"/>
      <w:lvlText w:val="%1.%2"/>
      <w:lvlJc w:val="left"/>
      <w:pPr>
        <w:tabs>
          <w:tab w:val="num" w:pos="0"/>
        </w:tabs>
        <w:ind w:left="576" w:hanging="576"/>
      </w:pPr>
      <w:rPr>
        <w:b w:val="0"/>
        <w:bCs w:val="0"/>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13" w15:restartNumberingAfterBreak="0">
    <w:nsid w:val="65D90F74"/>
    <w:multiLevelType w:val="multilevel"/>
    <w:tmpl w:val="FFC6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713702"/>
    <w:multiLevelType w:val="multilevel"/>
    <w:tmpl w:val="318AD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ED7774"/>
    <w:multiLevelType w:val="hybridMultilevel"/>
    <w:tmpl w:val="6E2CF4AA"/>
    <w:lvl w:ilvl="0" w:tplc="EA38F422">
      <w:start w:val="11"/>
      <w:numFmt w:val="bullet"/>
      <w:lvlText w:val="-"/>
      <w:lvlJc w:val="left"/>
      <w:pPr>
        <w:ind w:left="504" w:hanging="360"/>
      </w:pPr>
      <w:rPr>
        <w:rFonts w:ascii="Times New Roman" w:eastAsia="Lucida Sans Unicode" w:hAnsi="Times New Roman" w:cs="Times New Roman" w:hint="default"/>
      </w:rPr>
    </w:lvl>
    <w:lvl w:ilvl="1" w:tplc="040C0003" w:tentative="1">
      <w:start w:val="1"/>
      <w:numFmt w:val="bullet"/>
      <w:lvlText w:val="o"/>
      <w:lvlJc w:val="left"/>
      <w:pPr>
        <w:ind w:left="1224" w:hanging="360"/>
      </w:pPr>
      <w:rPr>
        <w:rFonts w:ascii="Courier New" w:hAnsi="Courier New" w:cs="Courier New" w:hint="default"/>
      </w:rPr>
    </w:lvl>
    <w:lvl w:ilvl="2" w:tplc="040C0005" w:tentative="1">
      <w:start w:val="1"/>
      <w:numFmt w:val="bullet"/>
      <w:lvlText w:val=""/>
      <w:lvlJc w:val="left"/>
      <w:pPr>
        <w:ind w:left="1944" w:hanging="360"/>
      </w:pPr>
      <w:rPr>
        <w:rFonts w:ascii="Wingdings" w:hAnsi="Wingdings" w:hint="default"/>
      </w:rPr>
    </w:lvl>
    <w:lvl w:ilvl="3" w:tplc="040C0001" w:tentative="1">
      <w:start w:val="1"/>
      <w:numFmt w:val="bullet"/>
      <w:lvlText w:val=""/>
      <w:lvlJc w:val="left"/>
      <w:pPr>
        <w:ind w:left="2664" w:hanging="360"/>
      </w:pPr>
      <w:rPr>
        <w:rFonts w:ascii="Symbol" w:hAnsi="Symbol" w:hint="default"/>
      </w:rPr>
    </w:lvl>
    <w:lvl w:ilvl="4" w:tplc="040C0003" w:tentative="1">
      <w:start w:val="1"/>
      <w:numFmt w:val="bullet"/>
      <w:lvlText w:val="o"/>
      <w:lvlJc w:val="left"/>
      <w:pPr>
        <w:ind w:left="3384" w:hanging="360"/>
      </w:pPr>
      <w:rPr>
        <w:rFonts w:ascii="Courier New" w:hAnsi="Courier New" w:cs="Courier New" w:hint="default"/>
      </w:rPr>
    </w:lvl>
    <w:lvl w:ilvl="5" w:tplc="040C0005" w:tentative="1">
      <w:start w:val="1"/>
      <w:numFmt w:val="bullet"/>
      <w:lvlText w:val=""/>
      <w:lvlJc w:val="left"/>
      <w:pPr>
        <w:ind w:left="4104" w:hanging="360"/>
      </w:pPr>
      <w:rPr>
        <w:rFonts w:ascii="Wingdings" w:hAnsi="Wingdings" w:hint="default"/>
      </w:rPr>
    </w:lvl>
    <w:lvl w:ilvl="6" w:tplc="040C0001" w:tentative="1">
      <w:start w:val="1"/>
      <w:numFmt w:val="bullet"/>
      <w:lvlText w:val=""/>
      <w:lvlJc w:val="left"/>
      <w:pPr>
        <w:ind w:left="4824" w:hanging="360"/>
      </w:pPr>
      <w:rPr>
        <w:rFonts w:ascii="Symbol" w:hAnsi="Symbol" w:hint="default"/>
      </w:rPr>
    </w:lvl>
    <w:lvl w:ilvl="7" w:tplc="040C0003" w:tentative="1">
      <w:start w:val="1"/>
      <w:numFmt w:val="bullet"/>
      <w:lvlText w:val="o"/>
      <w:lvlJc w:val="left"/>
      <w:pPr>
        <w:ind w:left="5544" w:hanging="360"/>
      </w:pPr>
      <w:rPr>
        <w:rFonts w:ascii="Courier New" w:hAnsi="Courier New" w:cs="Courier New" w:hint="default"/>
      </w:rPr>
    </w:lvl>
    <w:lvl w:ilvl="8" w:tplc="040C0005" w:tentative="1">
      <w:start w:val="1"/>
      <w:numFmt w:val="bullet"/>
      <w:lvlText w:val=""/>
      <w:lvlJc w:val="left"/>
      <w:pPr>
        <w:ind w:left="6264" w:hanging="360"/>
      </w:pPr>
      <w:rPr>
        <w:rFonts w:ascii="Wingdings" w:hAnsi="Wingdings" w:hint="default"/>
      </w:rPr>
    </w:lvl>
  </w:abstractNum>
  <w:abstractNum w:abstractNumId="16" w15:restartNumberingAfterBreak="0">
    <w:nsid w:val="7038664A"/>
    <w:multiLevelType w:val="multilevel"/>
    <w:tmpl w:val="09A8E970"/>
    <w:lvl w:ilvl="0">
      <w:numFmt w:val="bullet"/>
      <w:lvlText w:val="-"/>
      <w:lvlJc w:val="left"/>
      <w:pPr>
        <w:tabs>
          <w:tab w:val="num" w:pos="0"/>
        </w:tabs>
        <w:ind w:left="405"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8CD1759"/>
    <w:multiLevelType w:val="multilevel"/>
    <w:tmpl w:val="D09EB9B6"/>
    <w:lvl w:ilvl="0">
      <w:start w:val="51"/>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7ADB6BC2"/>
    <w:multiLevelType w:val="multilevel"/>
    <w:tmpl w:val="8E782ADC"/>
    <w:lvl w:ilvl="0">
      <w:start w:val="1"/>
      <w:numFmt w:val="bullet"/>
      <w:lvlText w:val="-"/>
      <w:lvlJc w:val="left"/>
      <w:pPr>
        <w:tabs>
          <w:tab w:val="num" w:pos="0"/>
        </w:tabs>
        <w:ind w:left="720" w:hanging="360"/>
      </w:pPr>
      <w:rPr>
        <w:rFonts w:ascii="Liberation Serif" w:hAnsi="Liberation Serif" w:cs="Liberation Serif"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EF561FC"/>
    <w:multiLevelType w:val="multilevel"/>
    <w:tmpl w:val="9D38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17"/>
  </w:num>
  <w:num w:numId="4">
    <w:abstractNumId w:val="18"/>
  </w:num>
  <w:num w:numId="5">
    <w:abstractNumId w:val="10"/>
  </w:num>
  <w:num w:numId="6">
    <w:abstractNumId w:val="4"/>
  </w:num>
  <w:num w:numId="7">
    <w:abstractNumId w:val="15"/>
  </w:num>
  <w:num w:numId="8">
    <w:abstractNumId w:val="9"/>
  </w:num>
  <w:num w:numId="9">
    <w:abstractNumId w:val="8"/>
  </w:num>
  <w:num w:numId="10">
    <w:abstractNumId w:val="19"/>
  </w:num>
  <w:num w:numId="11">
    <w:abstractNumId w:val="0"/>
  </w:num>
  <w:num w:numId="12">
    <w:abstractNumId w:val="14"/>
  </w:num>
  <w:num w:numId="13">
    <w:abstractNumId w:val="5"/>
  </w:num>
  <w:num w:numId="14">
    <w:abstractNumId w:val="3"/>
  </w:num>
  <w:num w:numId="15">
    <w:abstractNumId w:val="13"/>
  </w:num>
  <w:num w:numId="16">
    <w:abstractNumId w:val="7"/>
  </w:num>
  <w:num w:numId="17">
    <w:abstractNumId w:val="11"/>
  </w:num>
  <w:num w:numId="18">
    <w:abstractNumId w:val="6"/>
  </w:num>
  <w:num w:numId="19">
    <w:abstractNumId w:val="2"/>
  </w:num>
  <w:num w:numId="2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D67"/>
    <w:rsid w:val="00022620"/>
    <w:rsid w:val="00026E04"/>
    <w:rsid w:val="0007086E"/>
    <w:rsid w:val="00083A80"/>
    <w:rsid w:val="00083E92"/>
    <w:rsid w:val="00084860"/>
    <w:rsid w:val="0015784A"/>
    <w:rsid w:val="00173E72"/>
    <w:rsid w:val="001E0E75"/>
    <w:rsid w:val="00244B9A"/>
    <w:rsid w:val="002535F5"/>
    <w:rsid w:val="002665B1"/>
    <w:rsid w:val="00273926"/>
    <w:rsid w:val="00283A61"/>
    <w:rsid w:val="002B6BA1"/>
    <w:rsid w:val="002F198E"/>
    <w:rsid w:val="00335587"/>
    <w:rsid w:val="003A0A40"/>
    <w:rsid w:val="003C6B58"/>
    <w:rsid w:val="003F3B01"/>
    <w:rsid w:val="00404C46"/>
    <w:rsid w:val="00410D3A"/>
    <w:rsid w:val="00431774"/>
    <w:rsid w:val="004757EB"/>
    <w:rsid w:val="00531A77"/>
    <w:rsid w:val="0054726E"/>
    <w:rsid w:val="00674C28"/>
    <w:rsid w:val="006F092B"/>
    <w:rsid w:val="00722002"/>
    <w:rsid w:val="00771459"/>
    <w:rsid w:val="007735BD"/>
    <w:rsid w:val="007C0B2E"/>
    <w:rsid w:val="007C3B3B"/>
    <w:rsid w:val="007D15FA"/>
    <w:rsid w:val="007E218C"/>
    <w:rsid w:val="007F20D7"/>
    <w:rsid w:val="00803569"/>
    <w:rsid w:val="00811E57"/>
    <w:rsid w:val="00813B97"/>
    <w:rsid w:val="00814E21"/>
    <w:rsid w:val="00872C18"/>
    <w:rsid w:val="008B4252"/>
    <w:rsid w:val="008D4DEA"/>
    <w:rsid w:val="008D553B"/>
    <w:rsid w:val="008E05E2"/>
    <w:rsid w:val="00952D67"/>
    <w:rsid w:val="009621B9"/>
    <w:rsid w:val="009A06BD"/>
    <w:rsid w:val="00A013CE"/>
    <w:rsid w:val="00A021DD"/>
    <w:rsid w:val="00A40F61"/>
    <w:rsid w:val="00A470A9"/>
    <w:rsid w:val="00A52ED5"/>
    <w:rsid w:val="00A57157"/>
    <w:rsid w:val="00AC6FC9"/>
    <w:rsid w:val="00AF39A9"/>
    <w:rsid w:val="00AF6FA5"/>
    <w:rsid w:val="00B74069"/>
    <w:rsid w:val="00B836B4"/>
    <w:rsid w:val="00CC6F15"/>
    <w:rsid w:val="00CD6E42"/>
    <w:rsid w:val="00CF47E1"/>
    <w:rsid w:val="00D63272"/>
    <w:rsid w:val="00D92EF7"/>
    <w:rsid w:val="00DC1FBC"/>
    <w:rsid w:val="00DD7542"/>
    <w:rsid w:val="00E1586F"/>
    <w:rsid w:val="00E169AA"/>
    <w:rsid w:val="00E25129"/>
    <w:rsid w:val="00E47BA3"/>
    <w:rsid w:val="00E621A9"/>
    <w:rsid w:val="00E70313"/>
    <w:rsid w:val="00E879C2"/>
    <w:rsid w:val="00EF3C1F"/>
    <w:rsid w:val="00F02610"/>
    <w:rsid w:val="00F054B0"/>
    <w:rsid w:val="00F1295F"/>
    <w:rsid w:val="00F90D70"/>
    <w:rsid w:val="00F97EC7"/>
    <w:rsid w:val="00FA561C"/>
    <w:rsid w:val="00FD4F8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3B98F8"/>
  <w15:docId w15:val="{E125CAA3-5EAC-49DE-8850-B74FEE52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
        <w:sz w:val="24"/>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5D9"/>
    <w:pPr>
      <w:widowControl w:val="0"/>
      <w:textAlignment w:val="baseline"/>
    </w:pPr>
    <w:rPr>
      <w:rFonts w:ascii="Marianne" w:hAnsi="Marianne"/>
      <w:sz w:val="20"/>
    </w:rPr>
  </w:style>
  <w:style w:type="paragraph" w:styleId="Titre1">
    <w:name w:val="heading 1"/>
    <w:basedOn w:val="Standard"/>
    <w:next w:val="Standard"/>
    <w:uiPriority w:val="9"/>
    <w:qFormat/>
    <w:rsid w:val="00F94472"/>
    <w:pPr>
      <w:keepNext/>
      <w:numPr>
        <w:numId w:val="1"/>
      </w:numPr>
      <w:tabs>
        <w:tab w:val="clear" w:pos="2265"/>
      </w:tabs>
      <w:outlineLvl w:val="0"/>
    </w:pPr>
    <w:rPr>
      <w:rFonts w:ascii="Marianne" w:hAnsi="Marianne"/>
      <w:b/>
    </w:rPr>
  </w:style>
  <w:style w:type="paragraph" w:styleId="Titre2">
    <w:name w:val="heading 2"/>
    <w:basedOn w:val="Standard"/>
    <w:next w:val="Standard"/>
    <w:link w:val="Titre2Car"/>
    <w:uiPriority w:val="9"/>
    <w:unhideWhenUsed/>
    <w:qFormat/>
    <w:rsid w:val="009C5DE0"/>
    <w:pPr>
      <w:keepNext/>
      <w:numPr>
        <w:ilvl w:val="1"/>
        <w:numId w:val="1"/>
      </w:numPr>
      <w:jc w:val="both"/>
      <w:outlineLvl w:val="1"/>
    </w:pPr>
    <w:rPr>
      <w:rFonts w:ascii="Marianne" w:hAnsi="Marianne"/>
      <w:b/>
    </w:rPr>
  </w:style>
  <w:style w:type="paragraph" w:styleId="Titre3">
    <w:name w:val="heading 3"/>
    <w:basedOn w:val="Standard"/>
    <w:next w:val="Standard"/>
    <w:link w:val="Titre3Car"/>
    <w:uiPriority w:val="9"/>
    <w:unhideWhenUsed/>
    <w:qFormat/>
    <w:rsid w:val="009C5DE0"/>
    <w:pPr>
      <w:keepNext/>
      <w:numPr>
        <w:ilvl w:val="2"/>
        <w:numId w:val="1"/>
      </w:numPr>
      <w:jc w:val="both"/>
      <w:outlineLvl w:val="2"/>
    </w:pPr>
    <w:rPr>
      <w:rFonts w:ascii="Marianne" w:hAnsi="Marianne"/>
      <w:b/>
    </w:rPr>
  </w:style>
  <w:style w:type="paragraph" w:styleId="Titre4">
    <w:name w:val="heading 4"/>
    <w:basedOn w:val="Standard"/>
    <w:next w:val="Standard"/>
    <w:uiPriority w:val="9"/>
    <w:semiHidden/>
    <w:unhideWhenUsed/>
    <w:qFormat/>
    <w:pPr>
      <w:keepNext/>
      <w:numPr>
        <w:ilvl w:val="3"/>
        <w:numId w:val="1"/>
      </w:numPr>
      <w:jc w:val="right"/>
      <w:outlineLvl w:val="3"/>
    </w:pPr>
  </w:style>
  <w:style w:type="paragraph" w:styleId="Titre5">
    <w:name w:val="heading 5"/>
    <w:basedOn w:val="Standard"/>
    <w:next w:val="Standard"/>
    <w:uiPriority w:val="9"/>
    <w:semiHidden/>
    <w:unhideWhenUsed/>
    <w:qFormat/>
    <w:pPr>
      <w:keepNext/>
      <w:numPr>
        <w:ilvl w:val="4"/>
        <w:numId w:val="1"/>
      </w:numPr>
      <w:jc w:val="center"/>
      <w:outlineLvl w:val="4"/>
    </w:pPr>
  </w:style>
  <w:style w:type="paragraph" w:styleId="Titre6">
    <w:name w:val="heading 6"/>
    <w:basedOn w:val="Standard"/>
    <w:next w:val="Standard"/>
    <w:uiPriority w:val="9"/>
    <w:semiHidden/>
    <w:unhideWhenUsed/>
    <w:qFormat/>
    <w:pPr>
      <w:keepNext/>
      <w:numPr>
        <w:ilvl w:val="5"/>
        <w:numId w:val="1"/>
      </w:numPr>
      <w:jc w:val="both"/>
      <w:outlineLvl w:val="5"/>
    </w:pPr>
    <w:rPr>
      <w:b/>
    </w:rPr>
  </w:style>
  <w:style w:type="paragraph" w:styleId="Titre7">
    <w:name w:val="heading 7"/>
    <w:basedOn w:val="Standard"/>
    <w:next w:val="Standard"/>
    <w:qFormat/>
    <w:pPr>
      <w:keepNext/>
      <w:numPr>
        <w:ilvl w:val="6"/>
        <w:numId w:val="1"/>
      </w:numPr>
      <w:outlineLvl w:val="6"/>
    </w:pPr>
    <w:rPr>
      <w:b/>
    </w:rPr>
  </w:style>
  <w:style w:type="paragraph" w:styleId="Titre8">
    <w:name w:val="heading 8"/>
    <w:basedOn w:val="Standard"/>
    <w:next w:val="Standard"/>
    <w:qFormat/>
    <w:pPr>
      <w:keepNext/>
      <w:numPr>
        <w:ilvl w:val="7"/>
        <w:numId w:val="1"/>
      </w:numPr>
      <w:outlineLvl w:val="7"/>
    </w:pPr>
    <w:rPr>
      <w:b/>
    </w:rPr>
  </w:style>
  <w:style w:type="paragraph" w:styleId="Titre9">
    <w:name w:val="heading 9"/>
    <w:basedOn w:val="Normal"/>
    <w:next w:val="Normal"/>
    <w:link w:val="Titre9Car"/>
    <w:unhideWhenUsed/>
    <w:qFormat/>
    <w:rsid w:val="00F944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customStyle="1" w:styleId="Fort">
    <w:name w:val="Fort"/>
    <w:qFormat/>
    <w:rPr>
      <w:b/>
      <w:bCs w:val="0"/>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uiPriority w:val="99"/>
    <w:qFormat/>
  </w:style>
  <w:style w:type="character" w:customStyle="1" w:styleId="ObjetducommentaireCar">
    <w:name w:val="Objet du commentaire Car"/>
    <w:basedOn w:val="CommentaireCar"/>
    <w:qFormat/>
    <w:rPr>
      <w:rFonts w:ascii="Arial" w:eastAsia="Arial" w:hAnsi="Arial" w:cs="Arial"/>
      <w:b/>
      <w:bCs/>
    </w:rPr>
  </w:style>
  <w:style w:type="character" w:customStyle="1" w:styleId="PieddepageCar">
    <w:name w:val="Pied de page Car"/>
    <w:basedOn w:val="Policepardfaut"/>
    <w:uiPriority w:val="99"/>
    <w:qFormat/>
    <w:rPr>
      <w:rFonts w:ascii="Arial" w:eastAsia="Arial" w:hAnsi="Arial" w:cs="Arial"/>
      <w:sz w:val="24"/>
      <w:szCs w:val="24"/>
    </w:rPr>
  </w:style>
  <w:style w:type="character" w:styleId="Lienhypertexte">
    <w:name w:val="Hyperlink"/>
    <w:basedOn w:val="Policepardfaut"/>
    <w:uiPriority w:val="99"/>
    <w:qFormat/>
    <w:rPr>
      <w:color w:val="0563C1"/>
      <w:u w:val="single"/>
    </w:rPr>
  </w:style>
  <w:style w:type="character" w:styleId="Lienhypertextesuivivisit">
    <w:name w:val="FollowedHyperlink"/>
    <w:basedOn w:val="Policepardfaut"/>
    <w:uiPriority w:val="99"/>
    <w:rPr>
      <w:color w:val="800080"/>
      <w:u w:val="single"/>
    </w:rPr>
  </w:style>
  <w:style w:type="character" w:customStyle="1" w:styleId="CourantCar">
    <w:name w:val="Courant Car"/>
    <w:qFormat/>
    <w:rPr>
      <w:sz w:val="24"/>
      <w:szCs w:val="24"/>
    </w:rPr>
  </w:style>
  <w:style w:type="character" w:customStyle="1" w:styleId="En-tteCarEn-tte1CarEeCarECarEn-tte11CarEe1CarE1CarEn-tte-1CarEn-tte-2Car">
    <w:name w:val="En-tête Car;En-tête1 Car;E.e Car;E Car;En-tête11 Car;E.e1 Car;E1 Car;En-tête-1 Car;En-tête-2 Car"/>
    <w:basedOn w:val="Policepardfaut"/>
    <w:qFormat/>
  </w:style>
  <w:style w:type="character" w:customStyle="1" w:styleId="Sautdindex">
    <w:name w:val="Saut d'index"/>
    <w:qFormat/>
  </w:style>
  <w:style w:type="character" w:customStyle="1" w:styleId="Titre9Car">
    <w:name w:val="Titre 9 Car"/>
    <w:basedOn w:val="Policepardfaut"/>
    <w:link w:val="Titre9"/>
    <w:qFormat/>
    <w:rsid w:val="00F94472"/>
    <w:rPr>
      <w:rFonts w:asciiTheme="majorHAnsi" w:eastAsiaTheme="majorEastAsia" w:hAnsiTheme="majorHAnsi" w:cstheme="majorBidi"/>
      <w:i/>
      <w:iCs/>
      <w:color w:val="272727" w:themeColor="text1" w:themeTint="D8"/>
      <w:sz w:val="21"/>
      <w:szCs w:val="21"/>
    </w:rPr>
  </w:style>
  <w:style w:type="character" w:customStyle="1" w:styleId="TitreCar">
    <w:name w:val="Titre Car"/>
    <w:basedOn w:val="Policepardfaut"/>
    <w:link w:val="Titre10"/>
    <w:uiPriority w:val="10"/>
    <w:qFormat/>
    <w:rsid w:val="00F36A17"/>
    <w:rPr>
      <w:rFonts w:asciiTheme="majorHAnsi" w:eastAsiaTheme="majorEastAsia" w:hAnsiTheme="majorHAnsi" w:cstheme="majorBidi"/>
      <w:spacing w:val="-10"/>
      <w:kern w:val="2"/>
      <w:sz w:val="56"/>
      <w:szCs w:val="56"/>
    </w:rPr>
  </w:style>
  <w:style w:type="character" w:customStyle="1" w:styleId="Titre2Car">
    <w:name w:val="Titre 2 Car"/>
    <w:basedOn w:val="Policepardfaut"/>
    <w:link w:val="Titre2"/>
    <w:uiPriority w:val="9"/>
    <w:qFormat/>
    <w:rsid w:val="009C5DE0"/>
    <w:rPr>
      <w:rFonts w:ascii="Marianne" w:eastAsia="Arial" w:hAnsi="Marianne" w:cs="Arial"/>
      <w:b/>
      <w:szCs w:val="24"/>
    </w:rPr>
  </w:style>
  <w:style w:type="character" w:styleId="Numrodeligne">
    <w:name w:val="line number"/>
  </w:style>
  <w:style w:type="character" w:customStyle="1" w:styleId="Puces">
    <w:name w:val="Puces"/>
    <w:qFormat/>
    <w:rPr>
      <w:rFonts w:ascii="OpenSymbol" w:eastAsia="OpenSymbol" w:hAnsi="OpenSymbol" w:cs="OpenSymbol"/>
    </w:rPr>
  </w:style>
  <w:style w:type="character" w:customStyle="1" w:styleId="StandardCar1">
    <w:name w:val="Standard Car1"/>
    <w:basedOn w:val="Policepardfaut"/>
    <w:qFormat/>
    <w:rPr>
      <w:rFonts w:ascii="Times New Roman" w:eastAsia="Times New Roman" w:hAnsi="Times New Roman" w:cs="Times New Roman"/>
      <w:sz w:val="20"/>
      <w:szCs w:val="20"/>
      <w:lang w:eastAsia="zh-CN" w:bidi="he-IL"/>
    </w:rPr>
  </w:style>
  <w:style w:type="character" w:customStyle="1" w:styleId="Caractresdenotedebasdepage">
    <w:name w:val="Caractères de note de bas de page"/>
    <w:qFormat/>
    <w:rsid w:val="0007128A"/>
    <w:rPr>
      <w:vertAlign w:val="superscript"/>
    </w:rPr>
  </w:style>
  <w:style w:type="character" w:styleId="Appelnotedebasdep">
    <w:name w:val="footnote reference"/>
    <w:aliases w:val="Footnote number,SUPERS,BVI fnr,Footnote symbol,Footnote Reference Superscript,(Footnote Reference),Footnote reference number,note TESI,EN Footnote Reference,Voetnootverwijzing,Times 10 Point,Exposant 3 Point,Ref"/>
    <w:uiPriority w:val="99"/>
    <w:rPr>
      <w:vertAlign w:val="superscript"/>
    </w:rPr>
  </w:style>
  <w:style w:type="character" w:customStyle="1" w:styleId="NotedebasdepageCar">
    <w:name w:val="Note de bas de page Car"/>
    <w:basedOn w:val="Policepardfaut"/>
    <w:link w:val="Notedebasdepage"/>
    <w:uiPriority w:val="99"/>
    <w:qFormat/>
    <w:rsid w:val="0007128A"/>
    <w:rPr>
      <w:rFonts w:ascii="Marianne" w:eastAsia="Arial" w:hAnsi="Marianne"/>
      <w:kern w:val="0"/>
      <w:sz w:val="16"/>
      <w:lang w:eastAsia="en-US"/>
    </w:rPr>
  </w:style>
  <w:style w:type="character" w:customStyle="1" w:styleId="Caractresdenumrotation">
    <w:name w:val="Caractères de numérotation"/>
    <w:qFormat/>
  </w:style>
  <w:style w:type="character" w:styleId="Appeldenotedefin">
    <w:name w:val="endnote reference"/>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rsid w:val="00F36A17"/>
    <w:pPr>
      <w:contextualSpacing/>
    </w:pPr>
    <w:rPr>
      <w:rFonts w:asciiTheme="majorHAnsi" w:eastAsiaTheme="majorEastAsia" w:hAnsiTheme="majorHAnsi" w:cstheme="majorBidi"/>
      <w:spacing w:val="-10"/>
      <w:sz w:val="56"/>
      <w:szCs w:val="56"/>
    </w:rPr>
  </w:style>
  <w:style w:type="paragraph" w:styleId="Corpsdetexte">
    <w:name w:val="Body Text"/>
    <w:basedOn w:val="Normal"/>
    <w:link w:val="CorpsdetexteCar"/>
    <w:pPr>
      <w:spacing w:after="140" w:line="276" w:lineRule="auto"/>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Titre10">
    <w:name w:val="Titre1"/>
    <w:basedOn w:val="Standard"/>
    <w:next w:val="Textbody"/>
    <w:link w:val="TitreCar"/>
    <w:qFormat/>
    <w:pPr>
      <w:jc w:val="center"/>
    </w:pPr>
    <w:rPr>
      <w:b/>
      <w:bCs/>
      <w:sz w:val="56"/>
      <w:szCs w:val="56"/>
    </w:rPr>
  </w:style>
  <w:style w:type="paragraph" w:customStyle="1" w:styleId="Standard">
    <w:name w:val="Standard"/>
    <w:qFormat/>
    <w:pPr>
      <w:tabs>
        <w:tab w:val="left" w:pos="2265"/>
      </w:tabs>
      <w:textAlignment w:val="baseline"/>
    </w:pPr>
    <w:rPr>
      <w:rFonts w:ascii="Arial" w:eastAsia="Arial" w:hAnsi="Arial" w:cs="Arial"/>
      <w:szCs w:val="24"/>
    </w:rPr>
  </w:style>
  <w:style w:type="paragraph" w:customStyle="1" w:styleId="Textbody">
    <w:name w:val="Text body"/>
    <w:basedOn w:val="Standard"/>
    <w:autoRedefine/>
    <w:qFormat/>
    <w:pPr>
      <w:keepLines/>
      <w:tabs>
        <w:tab w:val="clear" w:pos="2265"/>
      </w:tabs>
      <w:spacing w:before="57"/>
      <w:jc w:val="both"/>
      <w:textAlignment w:val="center"/>
    </w:pPr>
    <w:rPr>
      <w:rFonts w:ascii="Garamond" w:eastAsia="Garamond" w:hAnsi="Garamond" w:cs="Garamond"/>
      <w:sz w:val="21"/>
    </w:rPr>
  </w:style>
  <w:style w:type="paragraph" w:customStyle="1" w:styleId="En-tteetpieddepage">
    <w:name w:val="En-tête et pied de page"/>
    <w:basedOn w:val="Standard"/>
    <w:qFormat/>
    <w:pPr>
      <w:suppressLineNumbers/>
      <w:tabs>
        <w:tab w:val="clear" w:pos="2265"/>
        <w:tab w:val="center" w:pos="4819"/>
        <w:tab w:val="right" w:pos="9638"/>
      </w:tabs>
    </w:pPr>
  </w:style>
  <w:style w:type="paragraph" w:styleId="Pieddepage">
    <w:name w:val="footer"/>
    <w:basedOn w:val="Standard"/>
    <w:link w:val="PieddepageCar1"/>
    <w:uiPriority w:val="99"/>
    <w:pPr>
      <w:tabs>
        <w:tab w:val="clear" w:pos="2265"/>
        <w:tab w:val="center" w:pos="4536"/>
        <w:tab w:val="right" w:pos="9072"/>
      </w:tabs>
    </w:pPr>
  </w:style>
  <w:style w:type="paragraph" w:customStyle="1" w:styleId="Textbodyindent">
    <w:name w:val="Text body indent"/>
    <w:basedOn w:val="Standard"/>
    <w:qFormat/>
    <w:pPr>
      <w:ind w:left="360"/>
      <w:jc w:val="both"/>
    </w:pPr>
  </w:style>
  <w:style w:type="paragraph" w:styleId="Retraitcorpsdetexte2">
    <w:name w:val="Body Text Indent 2"/>
    <w:basedOn w:val="Standard"/>
    <w:qFormat/>
    <w:pPr>
      <w:ind w:left="1068"/>
      <w:jc w:val="both"/>
    </w:pPr>
  </w:style>
  <w:style w:type="paragraph" w:styleId="En-tte">
    <w:name w:val="header"/>
    <w:basedOn w:val="Standard"/>
    <w:link w:val="En-tteCar1"/>
    <w:pPr>
      <w:tabs>
        <w:tab w:val="clear" w:pos="2265"/>
        <w:tab w:val="center" w:pos="4536"/>
        <w:tab w:val="right" w:pos="9072"/>
      </w:tabs>
    </w:pPr>
  </w:style>
  <w:style w:type="paragraph" w:styleId="Retraitcorpsdetexte3">
    <w:name w:val="Body Text Indent 3"/>
    <w:basedOn w:val="Standard"/>
    <w:qFormat/>
    <w:pPr>
      <w:ind w:left="360"/>
      <w:jc w:val="both"/>
    </w:pPr>
  </w:style>
  <w:style w:type="paragraph" w:styleId="Normalcentr">
    <w:name w:val="Block Text"/>
    <w:basedOn w:val="Standard"/>
    <w:qFormat/>
    <w:pPr>
      <w:widowControl w:val="0"/>
      <w:pBdr>
        <w:top w:val="single" w:sz="4" w:space="1" w:color="00000A"/>
        <w:left w:val="single" w:sz="4" w:space="4" w:color="00000A"/>
        <w:bottom w:val="single" w:sz="4" w:space="1" w:color="00000A"/>
        <w:right w:val="single" w:sz="4" w:space="12" w:color="00000A"/>
      </w:pBdr>
      <w:tabs>
        <w:tab w:val="clear" w:pos="2265"/>
        <w:tab w:val="left" w:pos="-1276"/>
        <w:tab w:val="left" w:pos="-709"/>
      </w:tabs>
      <w:ind w:left="-709" w:right="29"/>
      <w:jc w:val="center"/>
    </w:pPr>
    <w:rPr>
      <w:b/>
    </w:rPr>
  </w:style>
  <w:style w:type="paragraph" w:styleId="Textedebulles">
    <w:name w:val="Balloon Text"/>
    <w:basedOn w:val="Standard"/>
    <w:qFormat/>
    <w:rPr>
      <w:rFonts w:ascii="Tahoma" w:eastAsia="Tahoma" w:hAnsi="Tahoma" w:cs="Tahoma"/>
      <w:sz w:val="16"/>
      <w:szCs w:val="16"/>
    </w:rPr>
  </w:style>
  <w:style w:type="paragraph" w:styleId="Adresseexpditeur">
    <w:name w:val="envelope return"/>
    <w:basedOn w:val="Standard"/>
    <w:qFormat/>
    <w:pPr>
      <w:jc w:val="both"/>
    </w:pPr>
    <w:rPr>
      <w:sz w:val="18"/>
    </w:rPr>
  </w:style>
  <w:style w:type="paragraph" w:styleId="Commentaire">
    <w:name w:val="annotation text"/>
    <w:basedOn w:val="Standard"/>
    <w:uiPriority w:val="99"/>
    <w:qFormat/>
  </w:style>
  <w:style w:type="paragraph" w:styleId="Paragraphedeliste">
    <w:name w:val="List Paragraph"/>
    <w:basedOn w:val="Standard"/>
    <w:uiPriority w:val="34"/>
    <w:qFormat/>
    <w:pPr>
      <w:ind w:left="720"/>
    </w:pPr>
  </w:style>
  <w:style w:type="paragraph" w:styleId="Objetducommentaire">
    <w:name w:val="annotation subject"/>
    <w:basedOn w:val="Commentaire"/>
    <w:qFormat/>
    <w:rPr>
      <w:b/>
      <w:bCs/>
      <w:sz w:val="20"/>
      <w:szCs w:val="20"/>
    </w:rPr>
  </w:style>
  <w:style w:type="paragraph" w:styleId="Rvision">
    <w:name w:val="Revision"/>
    <w:qFormat/>
    <w:pPr>
      <w:textAlignment w:val="baseline"/>
    </w:pPr>
    <w:rPr>
      <w:rFonts w:ascii="Arial" w:eastAsia="Arial" w:hAnsi="Arial" w:cs="Arial"/>
      <w:szCs w:val="24"/>
    </w:rPr>
  </w:style>
  <w:style w:type="paragraph" w:customStyle="1" w:styleId="Courant">
    <w:name w:val="Courant"/>
    <w:basedOn w:val="Standard"/>
    <w:qFormat/>
    <w:pPr>
      <w:tabs>
        <w:tab w:val="clear" w:pos="2265"/>
      </w:tabs>
      <w:spacing w:before="120"/>
      <w:ind w:firstLine="284"/>
      <w:jc w:val="both"/>
    </w:pPr>
    <w:rPr>
      <w:rFonts w:ascii="Times New Roman" w:eastAsia="Times New Roman" w:hAnsi="Times New Roman" w:cs="Times New Roman"/>
    </w:rPr>
  </w:style>
  <w:style w:type="paragraph" w:styleId="Listepuces">
    <w:name w:val="List Bullet"/>
    <w:basedOn w:val="Standard"/>
    <w:autoRedefine/>
    <w:qFormat/>
    <w:pPr>
      <w:keepNext/>
      <w:tabs>
        <w:tab w:val="clear" w:pos="2265"/>
      </w:tabs>
      <w:spacing w:before="60"/>
      <w:jc w:val="both"/>
    </w:pPr>
    <w:rPr>
      <w:rFonts w:ascii="Times New Roman" w:eastAsia="Times New Roman" w:hAnsi="Times New Roman" w:cs="Angsana New"/>
      <w:lang w:bidi="th-TH"/>
    </w:rPr>
  </w:style>
  <w:style w:type="paragraph" w:customStyle="1" w:styleId="Contenudetableau">
    <w:name w:val="Contenu de tableau"/>
    <w:basedOn w:val="Normal"/>
    <w:qFormat/>
    <w:rsid w:val="002C37D4"/>
    <w:pPr>
      <w:widowControl/>
      <w:suppressLineNumbers/>
      <w:textAlignment w:val="auto"/>
    </w:pPr>
    <w:rPr>
      <w:rFonts w:cs="StarSymbol,"/>
      <w:b/>
      <w:bCs/>
      <w:sz w:val="17"/>
      <w:lang w:eastAsia="ja-JP"/>
    </w:rPr>
  </w:style>
  <w:style w:type="paragraph" w:styleId="Sansinterligne">
    <w:name w:val="No Spacing"/>
    <w:qFormat/>
    <w:rPr>
      <w:rFonts w:ascii="Calibri" w:eastAsia="Calibri" w:hAnsi="Calibri" w:cs="Mangal"/>
      <w:color w:val="00000A"/>
      <w:sz w:val="22"/>
      <w:szCs w:val="22"/>
      <w:lang w:eastAsia="en-US"/>
    </w:rPr>
  </w:style>
  <w:style w:type="paragraph" w:customStyle="1" w:styleId="Titredetableau">
    <w:name w:val="Titre de tableau"/>
    <w:basedOn w:val="Contenudetableau"/>
    <w:qFormat/>
    <w:pPr>
      <w:jc w:val="center"/>
    </w:pPr>
  </w:style>
  <w:style w:type="paragraph" w:customStyle="1" w:styleId="TableauNormal1">
    <w:name w:val="Tableau Normal1"/>
    <w:qFormat/>
    <w:rPr>
      <w:sz w:val="20"/>
    </w:rPr>
  </w:style>
  <w:style w:type="paragraph" w:customStyle="1" w:styleId="headerEn-tte1EeEEn-tte11Ee1E1En-tte-1En-tte-2">
    <w:name w:val="header;En-tête1;E.e;E;En-tête11;E.e1;E1;En-tête-1;En-tête-2"/>
    <w:basedOn w:val="Standard"/>
    <w:qFormat/>
    <w:pPr>
      <w:tabs>
        <w:tab w:val="clear" w:pos="2265"/>
        <w:tab w:val="center" w:pos="4320"/>
        <w:tab w:val="right" w:pos="8640"/>
      </w:tabs>
    </w:pPr>
  </w:style>
  <w:style w:type="paragraph" w:customStyle="1" w:styleId="TableauNormal2">
    <w:name w:val="Tableau Normal2"/>
    <w:qFormat/>
    <w:pPr>
      <w:spacing w:after="160"/>
    </w:pPr>
    <w:rPr>
      <w:rFonts w:ascii="Calibri" w:eastAsia="Calibri" w:hAnsi="Calibri" w:cs="Calibri"/>
      <w:sz w:val="22"/>
      <w:szCs w:val="22"/>
      <w:lang w:eastAsia="en-US"/>
    </w:rPr>
  </w:style>
  <w:style w:type="paragraph" w:customStyle="1" w:styleId="Grilledutableau1">
    <w:name w:val="Grille du tableau1"/>
    <w:basedOn w:val="TableauNormal2"/>
    <w:qFormat/>
    <w:pPr>
      <w:spacing w:after="0"/>
    </w:pPr>
  </w:style>
  <w:style w:type="paragraph" w:customStyle="1" w:styleId="western1">
    <w:name w:val="western1"/>
    <w:basedOn w:val="Standard"/>
    <w:qFormat/>
    <w:pPr>
      <w:spacing w:before="100" w:after="100"/>
      <w:jc w:val="both"/>
    </w:pPr>
  </w:style>
  <w:style w:type="paragraph" w:customStyle="1" w:styleId="western">
    <w:name w:val="western"/>
    <w:basedOn w:val="Standard"/>
    <w:qFormat/>
    <w:pPr>
      <w:spacing w:before="100" w:after="100"/>
      <w:jc w:val="both"/>
    </w:pPr>
  </w:style>
  <w:style w:type="paragraph" w:styleId="Titreindex">
    <w:name w:val="index heading"/>
    <w:basedOn w:val="Titre"/>
    <w:qFormat/>
  </w:style>
  <w:style w:type="paragraph" w:customStyle="1" w:styleId="ContentsHeading">
    <w:name w:val="Contents Heading"/>
    <w:basedOn w:val="Titreindex"/>
    <w:qFormat/>
  </w:style>
  <w:style w:type="paragraph" w:customStyle="1" w:styleId="Contents1">
    <w:name w:val="Contents 1"/>
    <w:basedOn w:val="Index"/>
    <w:qFormat/>
    <w:pPr>
      <w:tabs>
        <w:tab w:val="clear" w:pos="2265"/>
        <w:tab w:val="right" w:leader="dot" w:pos="9638"/>
      </w:tabs>
    </w:pPr>
  </w:style>
  <w:style w:type="paragraph" w:styleId="Sous-titre">
    <w:name w:val="Subtitle"/>
    <w:basedOn w:val="Titre10"/>
    <w:next w:val="Textbody"/>
    <w:uiPriority w:val="11"/>
    <w:qFormat/>
    <w:pPr>
      <w:pBdr>
        <w:bottom w:val="single" w:sz="6" w:space="1" w:color="00000A"/>
      </w:pBdr>
      <w:spacing w:before="60"/>
      <w:jc w:val="both"/>
    </w:pPr>
    <w:rPr>
      <w:sz w:val="26"/>
      <w:szCs w:val="26"/>
    </w:rPr>
  </w:style>
  <w:style w:type="paragraph" w:customStyle="1" w:styleId="Contents2">
    <w:name w:val="Contents 2"/>
    <w:basedOn w:val="Index"/>
    <w:qFormat/>
    <w:pPr>
      <w:tabs>
        <w:tab w:val="clear" w:pos="2265"/>
        <w:tab w:val="right" w:leader="dot" w:pos="9638"/>
      </w:tabs>
      <w:ind w:left="283"/>
    </w:pPr>
  </w:style>
  <w:style w:type="paragraph" w:styleId="TM1">
    <w:name w:val="toc 1"/>
    <w:basedOn w:val="Normal"/>
    <w:next w:val="Normal"/>
    <w:autoRedefine/>
    <w:uiPriority w:val="39"/>
    <w:qFormat/>
    <w:pPr>
      <w:spacing w:after="100"/>
    </w:pPr>
  </w:style>
  <w:style w:type="paragraph" w:styleId="En-ttedetabledesmatires">
    <w:name w:val="TOC Heading"/>
    <w:basedOn w:val="Titre1"/>
    <w:next w:val="Normal"/>
    <w:qFormat/>
    <w:rsid w:val="00F36A17"/>
    <w:pPr>
      <w:keepLines/>
      <w:numPr>
        <w:numId w:val="0"/>
      </w:numPr>
      <w:suppressAutoHyphens w:val="0"/>
      <w:spacing w:before="240" w:after="120"/>
      <w:ind w:left="284" w:hanging="284"/>
      <w:textAlignment w:val="auto"/>
      <w:outlineLvl w:val="9"/>
    </w:pPr>
    <w:rPr>
      <w:rFonts w:ascii="Calibri Light" w:eastAsia="Times New Roman" w:hAnsi="Calibri Light" w:cs="Times New Roman"/>
      <w:b w:val="0"/>
      <w:color w:val="2F5496"/>
      <w:kern w:val="0"/>
      <w:sz w:val="32"/>
      <w:szCs w:val="32"/>
    </w:rPr>
  </w:style>
  <w:style w:type="paragraph" w:styleId="TM2">
    <w:name w:val="toc 2"/>
    <w:basedOn w:val="Normal"/>
    <w:next w:val="Normal"/>
    <w:autoRedefine/>
    <w:uiPriority w:val="39"/>
    <w:qFormat/>
    <w:pPr>
      <w:spacing w:after="100"/>
      <w:ind w:left="240"/>
    </w:pPr>
  </w:style>
  <w:style w:type="paragraph" w:styleId="NormalWeb">
    <w:name w:val="Normal (Web)"/>
    <w:basedOn w:val="Normal"/>
    <w:uiPriority w:val="99"/>
    <w:qFormat/>
    <w:pPr>
      <w:widowControl/>
      <w:suppressAutoHyphens w:val="0"/>
      <w:spacing w:before="113" w:after="170"/>
      <w:jc w:val="both"/>
      <w:textAlignment w:val="auto"/>
    </w:pPr>
    <w:rPr>
      <w:kern w:val="0"/>
      <w:szCs w:val="24"/>
    </w:rPr>
  </w:style>
  <w:style w:type="paragraph" w:customStyle="1" w:styleId="TableauNormal3">
    <w:name w:val="Tableau Normal3"/>
    <w:qFormat/>
    <w:pPr>
      <w:spacing w:after="160" w:line="247" w:lineRule="auto"/>
    </w:pPr>
    <w:rPr>
      <w:rFonts w:ascii="Calibri" w:eastAsia="Calibri" w:hAnsi="Calibri" w:cs="Calibri"/>
      <w:sz w:val="22"/>
      <w:szCs w:val="22"/>
      <w:lang w:eastAsia="en-US"/>
    </w:rPr>
  </w:style>
  <w:style w:type="paragraph" w:styleId="TM3">
    <w:name w:val="toc 3"/>
    <w:basedOn w:val="Normal"/>
    <w:next w:val="Normal"/>
    <w:autoRedefine/>
    <w:uiPriority w:val="39"/>
    <w:unhideWhenUsed/>
    <w:qFormat/>
    <w:rsid w:val="00DB7704"/>
    <w:pPr>
      <w:spacing w:after="100"/>
      <w:ind w:left="400"/>
    </w:pPr>
  </w:style>
  <w:style w:type="paragraph" w:customStyle="1" w:styleId="Contenudecadre">
    <w:name w:val="Contenu de cadre"/>
    <w:basedOn w:val="Normal"/>
    <w:qFormat/>
  </w:style>
  <w:style w:type="paragraph" w:styleId="TM4">
    <w:name w:val="toc 4"/>
    <w:basedOn w:val="Index"/>
    <w:uiPriority w:val="39"/>
    <w:qFormat/>
  </w:style>
  <w:style w:type="paragraph" w:styleId="TM5">
    <w:name w:val="toc 5"/>
    <w:basedOn w:val="Index"/>
    <w:uiPriority w:val="39"/>
    <w:qFormat/>
  </w:style>
  <w:style w:type="paragraph" w:styleId="TM6">
    <w:name w:val="toc 6"/>
    <w:basedOn w:val="Index"/>
    <w:uiPriority w:val="39"/>
    <w:qFormat/>
  </w:style>
  <w:style w:type="paragraph" w:styleId="TM7">
    <w:name w:val="toc 7"/>
    <w:basedOn w:val="Index"/>
    <w:uiPriority w:val="39"/>
    <w:qFormat/>
  </w:style>
  <w:style w:type="paragraph" w:styleId="TM8">
    <w:name w:val="toc 8"/>
    <w:basedOn w:val="Index"/>
    <w:uiPriority w:val="39"/>
    <w:qFormat/>
  </w:style>
  <w:style w:type="paragraph" w:styleId="TM9">
    <w:name w:val="toc 9"/>
    <w:basedOn w:val="Index"/>
    <w:uiPriority w:val="39"/>
    <w:qFormat/>
  </w:style>
  <w:style w:type="paragraph" w:customStyle="1" w:styleId="TableauNormal4">
    <w:name w:val="Tableau Normal4"/>
    <w:qFormat/>
    <w:rPr>
      <w:rFonts w:eastAsia="Lucida Sans Unicode" w:cs="Tahoma"/>
      <w:szCs w:val="24"/>
    </w:rPr>
  </w:style>
  <w:style w:type="paragraph" w:styleId="Notedebasdepage">
    <w:name w:val="footnote text"/>
    <w:basedOn w:val="Normal"/>
    <w:link w:val="NotedebasdepageCar"/>
    <w:uiPriority w:val="99"/>
    <w:unhideWhenUsed/>
    <w:qFormat/>
    <w:rsid w:val="0007128A"/>
    <w:pPr>
      <w:widowControl/>
      <w:suppressAutoHyphens w:val="0"/>
      <w:jc w:val="both"/>
      <w:textAlignment w:val="auto"/>
    </w:pPr>
    <w:rPr>
      <w:rFonts w:eastAsia="Arial"/>
      <w:kern w:val="0"/>
      <w:sz w:val="16"/>
      <w:lang w:eastAsia="en-US"/>
    </w:rPr>
  </w:style>
  <w:style w:type="numbering" w:customStyle="1" w:styleId="Aucuneliste1">
    <w:name w:val="Aucune liste1"/>
    <w:qFormat/>
  </w:style>
  <w:style w:type="numbering" w:customStyle="1" w:styleId="WWOutlineListStyle30">
    <w:name w:val="WW_OutlineListStyle_30"/>
    <w:qFormat/>
  </w:style>
  <w:style w:type="numbering" w:customStyle="1" w:styleId="WWOutlineListStyle29">
    <w:name w:val="WW_OutlineListStyle_29"/>
    <w:qFormat/>
  </w:style>
  <w:style w:type="numbering" w:customStyle="1" w:styleId="WWOutlineListStyle28">
    <w:name w:val="WW_OutlineListStyle_28"/>
    <w:qFormat/>
  </w:style>
  <w:style w:type="numbering" w:customStyle="1" w:styleId="WWOutlineListStyle27">
    <w:name w:val="WW_OutlineListStyle_27"/>
    <w:qFormat/>
  </w:style>
  <w:style w:type="numbering" w:customStyle="1" w:styleId="WWOutlineListStyle40">
    <w:name w:val="WW_OutlineListStyle_40"/>
    <w:qFormat/>
  </w:style>
  <w:style w:type="numbering" w:customStyle="1" w:styleId="WWOutlineListStyle26">
    <w:name w:val="WW_OutlineListStyle_26"/>
    <w:qFormat/>
  </w:style>
  <w:style w:type="numbering" w:customStyle="1" w:styleId="WWOutlineListStyle25">
    <w:name w:val="WW_OutlineListStyle_25"/>
    <w:qFormat/>
  </w:style>
  <w:style w:type="numbering" w:customStyle="1" w:styleId="WWOutlineListStyle24">
    <w:name w:val="WW_OutlineListStyle_24"/>
    <w:qFormat/>
  </w:style>
  <w:style w:type="numbering" w:customStyle="1" w:styleId="WWOutlineListStyle36">
    <w:name w:val="WW_OutlineListStyle_36"/>
    <w:qFormat/>
  </w:style>
  <w:style w:type="numbering" w:customStyle="1" w:styleId="WWOutlineListStyle23">
    <w:name w:val="WW_OutlineListStyle_23"/>
    <w:qFormat/>
  </w:style>
  <w:style w:type="numbering" w:customStyle="1" w:styleId="WWOutlineListStyle22">
    <w:name w:val="WW_OutlineListStyle_22"/>
    <w:qFormat/>
  </w:style>
  <w:style w:type="numbering" w:customStyle="1" w:styleId="WWOutlineListStyle21">
    <w:name w:val="WW_OutlineListStyle_21"/>
    <w:qFormat/>
  </w:style>
  <w:style w:type="numbering" w:customStyle="1" w:styleId="WWOutlineListStyle20">
    <w:name w:val="WW_OutlineListStyle_20"/>
    <w:qFormat/>
  </w:style>
  <w:style w:type="numbering" w:customStyle="1" w:styleId="WWOutlineListStyle19">
    <w:name w:val="WW_OutlineListStyle_19"/>
    <w:qFormat/>
  </w:style>
  <w:style w:type="numbering" w:customStyle="1" w:styleId="WWOutlineListStyle18">
    <w:name w:val="WW_OutlineListStyle_18"/>
    <w:qFormat/>
  </w:style>
  <w:style w:type="numbering" w:customStyle="1" w:styleId="WWOutlineListStyle17">
    <w:name w:val="WW_OutlineListStyle_17"/>
    <w:qFormat/>
  </w:style>
  <w:style w:type="numbering" w:customStyle="1" w:styleId="WWOutlineListStyle16">
    <w:name w:val="WW_OutlineListStyle_16"/>
    <w:qFormat/>
  </w:style>
  <w:style w:type="numbering" w:customStyle="1" w:styleId="WWOutlineListStyle15">
    <w:name w:val="WW_OutlineListStyle_15"/>
    <w:qFormat/>
  </w:style>
  <w:style w:type="numbering" w:customStyle="1" w:styleId="WWOutlineListStyle14">
    <w:name w:val="WW_OutlineListStyle_14"/>
    <w:qFormat/>
  </w:style>
  <w:style w:type="numbering" w:customStyle="1" w:styleId="WWOutlineListStyle13">
    <w:name w:val="WW_OutlineListStyle_13"/>
    <w:qFormat/>
  </w:style>
  <w:style w:type="numbering" w:customStyle="1" w:styleId="WWOutlineListStyle12">
    <w:name w:val="WW_OutlineListStyle_12"/>
    <w:qFormat/>
  </w:style>
  <w:style w:type="numbering" w:customStyle="1" w:styleId="WWOutlineListStyle11">
    <w:name w:val="WW_OutlineListStyle_11"/>
    <w:qFormat/>
  </w:style>
  <w:style w:type="numbering" w:customStyle="1" w:styleId="WWOutlineListStyle10">
    <w:name w:val="WW_OutlineListStyle_10"/>
    <w:qFormat/>
  </w:style>
  <w:style w:type="numbering" w:customStyle="1" w:styleId="WWOutlineListStyle9">
    <w:name w:val="WW_OutlineListStyle_9"/>
    <w:qFormat/>
  </w:style>
  <w:style w:type="numbering" w:customStyle="1" w:styleId="WWOutlineListStyle8">
    <w:name w:val="WW_OutlineListStyle_8"/>
    <w:qFormat/>
  </w:style>
  <w:style w:type="numbering" w:customStyle="1" w:styleId="WWOutlineListStyle7">
    <w:name w:val="WW_OutlineListStyle_7"/>
    <w:qFormat/>
  </w:style>
  <w:style w:type="numbering" w:customStyle="1" w:styleId="WWOutlineListStyle6">
    <w:name w:val="WW_OutlineListStyle_6"/>
    <w:qFormat/>
  </w:style>
  <w:style w:type="numbering" w:customStyle="1" w:styleId="WWOutlineListStyle5">
    <w:name w:val="WW_OutlineListStyle_5"/>
    <w:qFormat/>
  </w:style>
  <w:style w:type="numbering" w:customStyle="1" w:styleId="WWOutlineListStyle4">
    <w:name w:val="WW_OutlineListStyle_4"/>
    <w:qFormat/>
  </w:style>
  <w:style w:type="numbering" w:customStyle="1" w:styleId="WWOutlineListStyle3">
    <w:name w:val="WW_OutlineListStyle_3"/>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character" w:customStyle="1" w:styleId="Lienhypertexte1">
    <w:name w:val="Lien hypertexte1"/>
    <w:basedOn w:val="Policepardfaut1"/>
    <w:qFormat/>
    <w:rsid w:val="00E879C2"/>
    <w:rPr>
      <w:color w:val="0000FF"/>
      <w:u w:val="single"/>
    </w:rPr>
  </w:style>
  <w:style w:type="character" w:customStyle="1" w:styleId="Linenumbering">
    <w:name w:val="Line numbering"/>
    <w:qFormat/>
    <w:rsid w:val="00E879C2"/>
  </w:style>
  <w:style w:type="character" w:styleId="Accentuation">
    <w:name w:val="Emphasis"/>
    <w:qFormat/>
    <w:rsid w:val="00E879C2"/>
    <w:rPr>
      <w:i/>
      <w:iCs/>
    </w:rPr>
  </w:style>
  <w:style w:type="character" w:customStyle="1" w:styleId="Policepardfaut1">
    <w:name w:val="Police par défaut1"/>
    <w:qFormat/>
    <w:rsid w:val="00E879C2"/>
  </w:style>
  <w:style w:type="character" w:customStyle="1" w:styleId="WW8Num2z0">
    <w:name w:val="WW8Num2z0"/>
    <w:qFormat/>
    <w:rsid w:val="00E879C2"/>
    <w:rPr>
      <w:rFonts w:ascii="StarSymbol" w:eastAsia="StarSymbol" w:hAnsi="StarSymbol" w:cs="StarSymbol"/>
      <w:sz w:val="18"/>
      <w:szCs w:val="18"/>
    </w:rPr>
  </w:style>
  <w:style w:type="character" w:customStyle="1" w:styleId="WW8Num13z0">
    <w:name w:val="WW8Num13z0"/>
    <w:qFormat/>
    <w:rsid w:val="00E879C2"/>
    <w:rPr>
      <w:rFonts w:ascii="Symbol" w:eastAsia="Symbol" w:hAnsi="Symbol" w:cs="StarSymbol"/>
      <w:sz w:val="18"/>
      <w:szCs w:val="18"/>
    </w:rPr>
  </w:style>
  <w:style w:type="character" w:customStyle="1" w:styleId="WW8Num3z0">
    <w:name w:val="WW8Num3z0"/>
    <w:qFormat/>
    <w:rsid w:val="00E879C2"/>
    <w:rPr>
      <w:rFonts w:ascii="StarSymbol" w:eastAsia="StarSymbol" w:hAnsi="StarSymbol" w:cs="StarSymbol"/>
      <w:sz w:val="18"/>
      <w:szCs w:val="18"/>
    </w:rPr>
  </w:style>
  <w:style w:type="character" w:customStyle="1" w:styleId="WW8Num4z0">
    <w:name w:val="WW8Num4z0"/>
    <w:qFormat/>
    <w:rsid w:val="00E879C2"/>
    <w:rPr>
      <w:rFonts w:ascii="StarSymbol" w:eastAsia="StarSymbol" w:hAnsi="StarSymbol" w:cs="StarSymbol"/>
      <w:sz w:val="18"/>
      <w:szCs w:val="18"/>
    </w:rPr>
  </w:style>
  <w:style w:type="character" w:customStyle="1" w:styleId="WW8Num16z0">
    <w:name w:val="WW8Num16z0"/>
    <w:qFormat/>
    <w:rsid w:val="00E879C2"/>
    <w:rPr>
      <w:rFonts w:ascii="Times New Roman" w:eastAsia="Times New Roman" w:hAnsi="Times New Roman" w:cs="Times New Roman"/>
    </w:rPr>
  </w:style>
  <w:style w:type="character" w:customStyle="1" w:styleId="WW8Num16z1">
    <w:name w:val="WW8Num16z1"/>
    <w:qFormat/>
    <w:rsid w:val="00E879C2"/>
    <w:rPr>
      <w:rFonts w:ascii="Courier New" w:eastAsia="Courier New" w:hAnsi="Courier New" w:cs="Courier New"/>
    </w:rPr>
  </w:style>
  <w:style w:type="character" w:customStyle="1" w:styleId="WW8Num16z2">
    <w:name w:val="WW8Num16z2"/>
    <w:qFormat/>
    <w:rsid w:val="00E879C2"/>
    <w:rPr>
      <w:rFonts w:ascii="Wingdings" w:eastAsia="Wingdings" w:hAnsi="Wingdings" w:cs="Wingdings"/>
    </w:rPr>
  </w:style>
  <w:style w:type="character" w:customStyle="1" w:styleId="WW8Num16z3">
    <w:name w:val="WW8Num16z3"/>
    <w:qFormat/>
    <w:rsid w:val="00E879C2"/>
    <w:rPr>
      <w:rFonts w:ascii="Symbol" w:eastAsia="Symbol" w:hAnsi="Symbol" w:cs="Symbol"/>
    </w:rPr>
  </w:style>
  <w:style w:type="character" w:customStyle="1" w:styleId="WW8Num8z0">
    <w:name w:val="WW8Num8z0"/>
    <w:qFormat/>
    <w:rsid w:val="00E879C2"/>
    <w:rPr>
      <w:rFonts w:ascii="Times New Roman" w:eastAsia="Times New Roman" w:hAnsi="Times New Roman" w:cs="Times New Roman"/>
    </w:rPr>
  </w:style>
  <w:style w:type="character" w:customStyle="1" w:styleId="WW8Num9z0">
    <w:name w:val="WW8Num9z0"/>
    <w:qFormat/>
    <w:rsid w:val="00E879C2"/>
    <w:rPr>
      <w:rFonts w:ascii="Arial" w:eastAsia="Times New Roman" w:hAnsi="Arial" w:cs="Arial"/>
    </w:rPr>
  </w:style>
  <w:style w:type="character" w:customStyle="1" w:styleId="WW8Num5z0">
    <w:name w:val="WW8Num5z0"/>
    <w:qFormat/>
    <w:rsid w:val="00E879C2"/>
    <w:rPr>
      <w:rFonts w:ascii="StarSymbol" w:eastAsia="StarSymbol" w:hAnsi="StarSymbol" w:cs="Wingdings"/>
      <w:sz w:val="18"/>
      <w:szCs w:val="18"/>
    </w:rPr>
  </w:style>
  <w:style w:type="character" w:customStyle="1" w:styleId="WW8Num15z0">
    <w:name w:val="WW8Num15z0"/>
    <w:qFormat/>
    <w:rsid w:val="00E879C2"/>
    <w:rPr>
      <w:rFonts w:ascii="StarSymbol" w:eastAsia="StarSymbol" w:hAnsi="StarSymbol" w:cs="StarSymbol"/>
      <w:sz w:val="18"/>
      <w:szCs w:val="18"/>
    </w:rPr>
  </w:style>
  <w:style w:type="character" w:customStyle="1" w:styleId="WW8Num15z1">
    <w:name w:val="WW8Num15z1"/>
    <w:qFormat/>
    <w:rsid w:val="00E879C2"/>
    <w:rPr>
      <w:rFonts w:ascii="Courier New" w:eastAsia="Courier New" w:hAnsi="Courier New" w:cs="Courier New"/>
    </w:rPr>
  </w:style>
  <w:style w:type="character" w:customStyle="1" w:styleId="WW8Num15z2">
    <w:name w:val="WW8Num15z2"/>
    <w:qFormat/>
    <w:rsid w:val="00E879C2"/>
    <w:rPr>
      <w:rFonts w:ascii="Wingdings" w:eastAsia="Wingdings" w:hAnsi="Wingdings" w:cs="Wingdings"/>
    </w:rPr>
  </w:style>
  <w:style w:type="character" w:customStyle="1" w:styleId="WW8Num15z3">
    <w:name w:val="WW8Num15z3"/>
    <w:qFormat/>
    <w:rsid w:val="00E879C2"/>
    <w:rPr>
      <w:rFonts w:ascii="Symbol" w:eastAsia="Symbol" w:hAnsi="Symbol" w:cs="Symbol"/>
    </w:rPr>
  </w:style>
  <w:style w:type="character" w:customStyle="1" w:styleId="WW8Num6z0">
    <w:name w:val="WW8Num6z0"/>
    <w:qFormat/>
    <w:rsid w:val="00E879C2"/>
    <w:rPr>
      <w:rFonts w:ascii="StarSymbol" w:eastAsia="StarSymbol" w:hAnsi="StarSymbol" w:cs="StarSymbol"/>
    </w:rPr>
  </w:style>
  <w:style w:type="character" w:customStyle="1" w:styleId="WW8Num1z0">
    <w:name w:val="WW8Num1z0"/>
    <w:qFormat/>
    <w:rsid w:val="00E879C2"/>
    <w:rPr>
      <w:rFonts w:ascii="Symbol" w:eastAsia="Symbol" w:hAnsi="Symbol" w:cs="SimSun;宋体"/>
      <w:sz w:val="18"/>
      <w:szCs w:val="18"/>
    </w:rPr>
  </w:style>
  <w:style w:type="character" w:customStyle="1" w:styleId="WW8Num7z0">
    <w:name w:val="WW8Num7z0"/>
    <w:qFormat/>
    <w:rsid w:val="00E879C2"/>
    <w:rPr>
      <w:rFonts w:ascii="Symbol" w:eastAsia="Symbol" w:hAnsi="Symbol" w:cs="Symbol"/>
    </w:rPr>
  </w:style>
  <w:style w:type="character" w:customStyle="1" w:styleId="WW8Num11z0">
    <w:name w:val="WW8Num11z0"/>
    <w:qFormat/>
    <w:rsid w:val="00E879C2"/>
    <w:rPr>
      <w:rFonts w:ascii="Symbol" w:eastAsia="Symbol" w:hAnsi="Symbol" w:cs="StarSymbol"/>
      <w:sz w:val="18"/>
      <w:szCs w:val="18"/>
    </w:rPr>
  </w:style>
  <w:style w:type="character" w:customStyle="1" w:styleId="WW8Num14z0">
    <w:name w:val="WW8Num14z0"/>
    <w:qFormat/>
    <w:rsid w:val="00E879C2"/>
    <w:rPr>
      <w:rFonts w:ascii="StarSymbol" w:eastAsia="StarSymbol" w:hAnsi="StarSymbol" w:cs="StarSymbol"/>
      <w:sz w:val="18"/>
      <w:szCs w:val="18"/>
    </w:rPr>
  </w:style>
  <w:style w:type="character" w:customStyle="1" w:styleId="Citation1">
    <w:name w:val="Citation1"/>
    <w:qFormat/>
    <w:rsid w:val="00E879C2"/>
    <w:rPr>
      <w:i/>
      <w:iCs/>
    </w:rPr>
  </w:style>
  <w:style w:type="character" w:customStyle="1" w:styleId="Lienhypertextesuivivisit1">
    <w:name w:val="Lien hypertexte suivi visité1"/>
    <w:qFormat/>
    <w:rsid w:val="00E879C2"/>
    <w:rPr>
      <w:color w:val="800000"/>
      <w:u w:val="single"/>
    </w:rPr>
  </w:style>
  <w:style w:type="character" w:customStyle="1" w:styleId="CommentaireCar1">
    <w:name w:val="Commentaire Car1"/>
    <w:basedOn w:val="Policepardfaut"/>
    <w:qFormat/>
    <w:rsid w:val="00E879C2"/>
    <w:rPr>
      <w:sz w:val="20"/>
      <w:szCs w:val="20"/>
    </w:rPr>
  </w:style>
  <w:style w:type="character" w:customStyle="1" w:styleId="FootnoteCharacters">
    <w:name w:val="Footnote Characters"/>
    <w:basedOn w:val="Policepardfaut"/>
    <w:qFormat/>
    <w:rsid w:val="00E879C2"/>
    <w:rPr>
      <w:vertAlign w:val="superscript"/>
    </w:rPr>
  </w:style>
  <w:style w:type="character" w:styleId="lev">
    <w:name w:val="Strong"/>
    <w:basedOn w:val="Policepardfaut"/>
    <w:qFormat/>
    <w:rsid w:val="00E879C2"/>
    <w:rPr>
      <w:b/>
      <w:bCs/>
    </w:rPr>
  </w:style>
  <w:style w:type="character" w:customStyle="1" w:styleId="TextedebullesCar">
    <w:name w:val="Texte de bulles Car"/>
    <w:basedOn w:val="Policepardfaut"/>
    <w:qFormat/>
    <w:rsid w:val="00E879C2"/>
    <w:rPr>
      <w:rFonts w:ascii="Segoe UI" w:eastAsia="Segoe UI" w:hAnsi="Segoe UI" w:cs="Segoe UI"/>
      <w:sz w:val="18"/>
      <w:szCs w:val="18"/>
    </w:rPr>
  </w:style>
  <w:style w:type="character" w:customStyle="1" w:styleId="Titre1Car">
    <w:name w:val="Titre 1 Car"/>
    <w:basedOn w:val="Policepardfaut"/>
    <w:uiPriority w:val="9"/>
    <w:qFormat/>
    <w:rsid w:val="00E879C2"/>
    <w:rPr>
      <w:b/>
      <w:caps/>
      <w:shd w:val="clear" w:color="auto" w:fill="CCCCCC"/>
    </w:rPr>
  </w:style>
  <w:style w:type="character" w:styleId="Rfrenceintense">
    <w:name w:val="Intense Reference"/>
    <w:basedOn w:val="Policepardfaut"/>
    <w:qFormat/>
    <w:rsid w:val="00E879C2"/>
    <w:rPr>
      <w:b/>
      <w:bCs/>
      <w:smallCaps/>
      <w:color w:val="4472C4"/>
      <w:spacing w:val="5"/>
    </w:rPr>
  </w:style>
  <w:style w:type="character" w:customStyle="1" w:styleId="WWCharLFO53LVL1">
    <w:name w:val="WW_CharLFO53LVL1"/>
    <w:qFormat/>
    <w:rsid w:val="00E879C2"/>
    <w:rPr>
      <w:b/>
      <w:color w:val="auto"/>
    </w:rPr>
  </w:style>
  <w:style w:type="character" w:customStyle="1" w:styleId="WWCharLFO54LVL1">
    <w:name w:val="WW_CharLFO54LVL1"/>
    <w:qFormat/>
    <w:rsid w:val="00E879C2"/>
    <w:rPr>
      <w:rFonts w:ascii="Times New Roman" w:eastAsia="Times New Roman" w:hAnsi="Times New Roman" w:cs="Times New Roman"/>
    </w:rPr>
  </w:style>
  <w:style w:type="character" w:customStyle="1" w:styleId="WWCharLFO54LVL2">
    <w:name w:val="WW_CharLFO54LVL2"/>
    <w:qFormat/>
    <w:rsid w:val="00E879C2"/>
    <w:rPr>
      <w:rFonts w:ascii="Courier New" w:hAnsi="Courier New" w:cs="Courier New"/>
    </w:rPr>
  </w:style>
  <w:style w:type="character" w:customStyle="1" w:styleId="WWCharLFO54LVL3">
    <w:name w:val="WW_CharLFO54LVL3"/>
    <w:qFormat/>
    <w:rsid w:val="00E879C2"/>
    <w:rPr>
      <w:rFonts w:ascii="Wingdings" w:hAnsi="Wingdings"/>
    </w:rPr>
  </w:style>
  <w:style w:type="character" w:customStyle="1" w:styleId="WWCharLFO54LVL4">
    <w:name w:val="WW_CharLFO54LVL4"/>
    <w:qFormat/>
    <w:rsid w:val="00E879C2"/>
    <w:rPr>
      <w:rFonts w:ascii="Symbol" w:hAnsi="Symbol"/>
    </w:rPr>
  </w:style>
  <w:style w:type="character" w:customStyle="1" w:styleId="WWCharLFO54LVL5">
    <w:name w:val="WW_CharLFO54LVL5"/>
    <w:qFormat/>
    <w:rsid w:val="00E879C2"/>
    <w:rPr>
      <w:rFonts w:ascii="Courier New" w:hAnsi="Courier New" w:cs="Courier New"/>
    </w:rPr>
  </w:style>
  <w:style w:type="character" w:customStyle="1" w:styleId="WWCharLFO54LVL6">
    <w:name w:val="WW_CharLFO54LVL6"/>
    <w:qFormat/>
    <w:rsid w:val="00E879C2"/>
    <w:rPr>
      <w:rFonts w:ascii="Wingdings" w:hAnsi="Wingdings"/>
    </w:rPr>
  </w:style>
  <w:style w:type="character" w:customStyle="1" w:styleId="WWCharLFO54LVL7">
    <w:name w:val="WW_CharLFO54LVL7"/>
    <w:qFormat/>
    <w:rsid w:val="00E879C2"/>
    <w:rPr>
      <w:rFonts w:ascii="Symbol" w:hAnsi="Symbol"/>
    </w:rPr>
  </w:style>
  <w:style w:type="character" w:customStyle="1" w:styleId="WWCharLFO54LVL8">
    <w:name w:val="WW_CharLFO54LVL8"/>
    <w:qFormat/>
    <w:rsid w:val="00E879C2"/>
    <w:rPr>
      <w:rFonts w:ascii="Courier New" w:hAnsi="Courier New" w:cs="Courier New"/>
    </w:rPr>
  </w:style>
  <w:style w:type="character" w:customStyle="1" w:styleId="WWCharLFO54LVL9">
    <w:name w:val="WW_CharLFO54LVL9"/>
    <w:qFormat/>
    <w:rsid w:val="00E879C2"/>
    <w:rPr>
      <w:rFonts w:ascii="Wingdings" w:hAnsi="Wingdings"/>
    </w:rPr>
  </w:style>
  <w:style w:type="character" w:customStyle="1" w:styleId="WWCharLFO55LVL1">
    <w:name w:val="WW_CharLFO55LVL1"/>
    <w:qFormat/>
    <w:rsid w:val="00E879C2"/>
    <w:rPr>
      <w:rFonts w:eastAsia="Times New Roman" w:cs="Times New Roman"/>
    </w:rPr>
  </w:style>
  <w:style w:type="character" w:customStyle="1" w:styleId="WWCharLFO55LVL2">
    <w:name w:val="WW_CharLFO55LVL2"/>
    <w:qFormat/>
    <w:rsid w:val="00E879C2"/>
    <w:rPr>
      <w:rFonts w:ascii="Courier New" w:hAnsi="Courier New" w:cs="Courier New"/>
    </w:rPr>
  </w:style>
  <w:style w:type="character" w:customStyle="1" w:styleId="WWCharLFO55LVL3">
    <w:name w:val="WW_CharLFO55LVL3"/>
    <w:qFormat/>
    <w:rsid w:val="00E879C2"/>
    <w:rPr>
      <w:rFonts w:ascii="Wingdings" w:hAnsi="Wingdings"/>
    </w:rPr>
  </w:style>
  <w:style w:type="character" w:customStyle="1" w:styleId="WWCharLFO55LVL4">
    <w:name w:val="WW_CharLFO55LVL4"/>
    <w:qFormat/>
    <w:rsid w:val="00E879C2"/>
    <w:rPr>
      <w:rFonts w:ascii="Symbol" w:hAnsi="Symbol"/>
    </w:rPr>
  </w:style>
  <w:style w:type="character" w:customStyle="1" w:styleId="WWCharLFO55LVL5">
    <w:name w:val="WW_CharLFO55LVL5"/>
    <w:qFormat/>
    <w:rsid w:val="00E879C2"/>
    <w:rPr>
      <w:rFonts w:ascii="Courier New" w:hAnsi="Courier New" w:cs="Courier New"/>
    </w:rPr>
  </w:style>
  <w:style w:type="character" w:customStyle="1" w:styleId="WWCharLFO55LVL6">
    <w:name w:val="WW_CharLFO55LVL6"/>
    <w:qFormat/>
    <w:rsid w:val="00E879C2"/>
    <w:rPr>
      <w:rFonts w:ascii="Wingdings" w:hAnsi="Wingdings"/>
    </w:rPr>
  </w:style>
  <w:style w:type="character" w:customStyle="1" w:styleId="WWCharLFO55LVL7">
    <w:name w:val="WW_CharLFO55LVL7"/>
    <w:qFormat/>
    <w:rsid w:val="00E879C2"/>
    <w:rPr>
      <w:rFonts w:ascii="Symbol" w:hAnsi="Symbol"/>
    </w:rPr>
  </w:style>
  <w:style w:type="character" w:customStyle="1" w:styleId="WWCharLFO55LVL8">
    <w:name w:val="WW_CharLFO55LVL8"/>
    <w:qFormat/>
    <w:rsid w:val="00E879C2"/>
    <w:rPr>
      <w:rFonts w:ascii="Courier New" w:hAnsi="Courier New" w:cs="Courier New"/>
    </w:rPr>
  </w:style>
  <w:style w:type="character" w:customStyle="1" w:styleId="WWCharLFO55LVL9">
    <w:name w:val="WW_CharLFO55LVL9"/>
    <w:qFormat/>
    <w:rsid w:val="00E879C2"/>
    <w:rPr>
      <w:rFonts w:ascii="Wingdings" w:hAnsi="Wingdings"/>
    </w:rPr>
  </w:style>
  <w:style w:type="character" w:customStyle="1" w:styleId="WWCharLFO56LVL1">
    <w:name w:val="WW_CharLFO56LVL1"/>
    <w:qFormat/>
    <w:rsid w:val="00E879C2"/>
    <w:rPr>
      <w:rFonts w:ascii="Times New Roman" w:eastAsia="Times New Roman" w:hAnsi="Times New Roman" w:cs="Times New Roman"/>
    </w:rPr>
  </w:style>
  <w:style w:type="character" w:customStyle="1" w:styleId="WWCharLFO56LVL2">
    <w:name w:val="WW_CharLFO56LVL2"/>
    <w:qFormat/>
    <w:rsid w:val="00E879C2"/>
    <w:rPr>
      <w:rFonts w:ascii="Courier New" w:hAnsi="Courier New" w:cs="Courier New"/>
    </w:rPr>
  </w:style>
  <w:style w:type="character" w:customStyle="1" w:styleId="WWCharLFO56LVL3">
    <w:name w:val="WW_CharLFO56LVL3"/>
    <w:qFormat/>
    <w:rsid w:val="00E879C2"/>
    <w:rPr>
      <w:rFonts w:ascii="Wingdings" w:hAnsi="Wingdings"/>
    </w:rPr>
  </w:style>
  <w:style w:type="character" w:customStyle="1" w:styleId="WWCharLFO56LVL4">
    <w:name w:val="WW_CharLFO56LVL4"/>
    <w:qFormat/>
    <w:rsid w:val="00E879C2"/>
    <w:rPr>
      <w:rFonts w:ascii="Symbol" w:hAnsi="Symbol"/>
    </w:rPr>
  </w:style>
  <w:style w:type="character" w:customStyle="1" w:styleId="WWCharLFO56LVL5">
    <w:name w:val="WW_CharLFO56LVL5"/>
    <w:qFormat/>
    <w:rsid w:val="00E879C2"/>
    <w:rPr>
      <w:rFonts w:ascii="Courier New" w:hAnsi="Courier New" w:cs="Courier New"/>
    </w:rPr>
  </w:style>
  <w:style w:type="character" w:customStyle="1" w:styleId="WWCharLFO56LVL6">
    <w:name w:val="WW_CharLFO56LVL6"/>
    <w:qFormat/>
    <w:rsid w:val="00E879C2"/>
    <w:rPr>
      <w:rFonts w:ascii="Wingdings" w:hAnsi="Wingdings"/>
    </w:rPr>
  </w:style>
  <w:style w:type="character" w:customStyle="1" w:styleId="WWCharLFO56LVL7">
    <w:name w:val="WW_CharLFO56LVL7"/>
    <w:qFormat/>
    <w:rsid w:val="00E879C2"/>
    <w:rPr>
      <w:rFonts w:ascii="Symbol" w:hAnsi="Symbol"/>
    </w:rPr>
  </w:style>
  <w:style w:type="character" w:customStyle="1" w:styleId="WWCharLFO56LVL8">
    <w:name w:val="WW_CharLFO56LVL8"/>
    <w:qFormat/>
    <w:rsid w:val="00E879C2"/>
    <w:rPr>
      <w:rFonts w:ascii="Courier New" w:hAnsi="Courier New" w:cs="Courier New"/>
    </w:rPr>
  </w:style>
  <w:style w:type="character" w:customStyle="1" w:styleId="WWCharLFO56LVL9">
    <w:name w:val="WW_CharLFO56LVL9"/>
    <w:qFormat/>
    <w:rsid w:val="00E879C2"/>
    <w:rPr>
      <w:rFonts w:ascii="Wingdings" w:hAnsi="Wingdings"/>
    </w:rPr>
  </w:style>
  <w:style w:type="character" w:customStyle="1" w:styleId="WWCharLFO60LVL1">
    <w:name w:val="WW_CharLFO60LVL1"/>
    <w:qFormat/>
    <w:rsid w:val="00E879C2"/>
    <w:rPr>
      <w:rFonts w:ascii="Symbol" w:hAnsi="Symbol"/>
      <w:sz w:val="20"/>
    </w:rPr>
  </w:style>
  <w:style w:type="character" w:customStyle="1" w:styleId="WWCharLFO60LVL2">
    <w:name w:val="WW_CharLFO60LVL2"/>
    <w:qFormat/>
    <w:rsid w:val="00E879C2"/>
    <w:rPr>
      <w:rFonts w:ascii="Courier New" w:hAnsi="Courier New"/>
      <w:sz w:val="20"/>
    </w:rPr>
  </w:style>
  <w:style w:type="character" w:customStyle="1" w:styleId="WWCharLFO60LVL3">
    <w:name w:val="WW_CharLFO60LVL3"/>
    <w:qFormat/>
    <w:rsid w:val="00E879C2"/>
    <w:rPr>
      <w:rFonts w:ascii="Wingdings" w:hAnsi="Wingdings"/>
      <w:sz w:val="20"/>
    </w:rPr>
  </w:style>
  <w:style w:type="character" w:customStyle="1" w:styleId="WWCharLFO60LVL4">
    <w:name w:val="WW_CharLFO60LVL4"/>
    <w:qFormat/>
    <w:rsid w:val="00E879C2"/>
    <w:rPr>
      <w:rFonts w:ascii="Wingdings" w:hAnsi="Wingdings"/>
      <w:sz w:val="20"/>
    </w:rPr>
  </w:style>
  <w:style w:type="character" w:customStyle="1" w:styleId="WWCharLFO60LVL5">
    <w:name w:val="WW_CharLFO60LVL5"/>
    <w:qFormat/>
    <w:rsid w:val="00E879C2"/>
    <w:rPr>
      <w:rFonts w:ascii="Wingdings" w:hAnsi="Wingdings"/>
      <w:sz w:val="20"/>
    </w:rPr>
  </w:style>
  <w:style w:type="character" w:customStyle="1" w:styleId="WWCharLFO60LVL6">
    <w:name w:val="WW_CharLFO60LVL6"/>
    <w:qFormat/>
    <w:rsid w:val="00E879C2"/>
    <w:rPr>
      <w:rFonts w:ascii="Wingdings" w:hAnsi="Wingdings"/>
      <w:sz w:val="20"/>
    </w:rPr>
  </w:style>
  <w:style w:type="character" w:customStyle="1" w:styleId="WWCharLFO60LVL7">
    <w:name w:val="WW_CharLFO60LVL7"/>
    <w:qFormat/>
    <w:rsid w:val="00E879C2"/>
    <w:rPr>
      <w:rFonts w:ascii="Wingdings" w:hAnsi="Wingdings"/>
      <w:sz w:val="20"/>
    </w:rPr>
  </w:style>
  <w:style w:type="character" w:customStyle="1" w:styleId="WWCharLFO60LVL8">
    <w:name w:val="WW_CharLFO60LVL8"/>
    <w:qFormat/>
    <w:rsid w:val="00E879C2"/>
    <w:rPr>
      <w:rFonts w:ascii="Wingdings" w:hAnsi="Wingdings"/>
      <w:sz w:val="20"/>
    </w:rPr>
  </w:style>
  <w:style w:type="character" w:customStyle="1" w:styleId="WWCharLFO60LVL9">
    <w:name w:val="WW_CharLFO60LVL9"/>
    <w:qFormat/>
    <w:rsid w:val="00E879C2"/>
    <w:rPr>
      <w:rFonts w:ascii="Wingdings" w:hAnsi="Wingdings"/>
      <w:sz w:val="20"/>
    </w:rPr>
  </w:style>
  <w:style w:type="character" w:customStyle="1" w:styleId="WWCharLFO61LVL1">
    <w:name w:val="WW_CharLFO61LVL1"/>
    <w:qFormat/>
    <w:rsid w:val="00E879C2"/>
    <w:rPr>
      <w:rFonts w:ascii="Symbol" w:hAnsi="Symbol"/>
      <w:sz w:val="20"/>
    </w:rPr>
  </w:style>
  <w:style w:type="character" w:customStyle="1" w:styleId="WWCharLFO61LVL2">
    <w:name w:val="WW_CharLFO61LVL2"/>
    <w:qFormat/>
    <w:rsid w:val="00E879C2"/>
    <w:rPr>
      <w:rFonts w:ascii="Courier New" w:hAnsi="Courier New"/>
      <w:sz w:val="20"/>
    </w:rPr>
  </w:style>
  <w:style w:type="character" w:customStyle="1" w:styleId="WWCharLFO61LVL3">
    <w:name w:val="WW_CharLFO61LVL3"/>
    <w:qFormat/>
    <w:rsid w:val="00E879C2"/>
    <w:rPr>
      <w:rFonts w:ascii="Wingdings" w:hAnsi="Wingdings"/>
      <w:sz w:val="20"/>
    </w:rPr>
  </w:style>
  <w:style w:type="character" w:customStyle="1" w:styleId="WWCharLFO61LVL4">
    <w:name w:val="WW_CharLFO61LVL4"/>
    <w:qFormat/>
    <w:rsid w:val="00E879C2"/>
    <w:rPr>
      <w:rFonts w:ascii="Wingdings" w:hAnsi="Wingdings"/>
      <w:sz w:val="20"/>
    </w:rPr>
  </w:style>
  <w:style w:type="character" w:customStyle="1" w:styleId="WWCharLFO61LVL5">
    <w:name w:val="WW_CharLFO61LVL5"/>
    <w:qFormat/>
    <w:rsid w:val="00E879C2"/>
    <w:rPr>
      <w:rFonts w:ascii="Wingdings" w:hAnsi="Wingdings"/>
      <w:sz w:val="20"/>
    </w:rPr>
  </w:style>
  <w:style w:type="character" w:customStyle="1" w:styleId="WWCharLFO61LVL6">
    <w:name w:val="WW_CharLFO61LVL6"/>
    <w:qFormat/>
    <w:rsid w:val="00E879C2"/>
    <w:rPr>
      <w:rFonts w:ascii="Wingdings" w:hAnsi="Wingdings"/>
      <w:sz w:val="20"/>
    </w:rPr>
  </w:style>
  <w:style w:type="character" w:customStyle="1" w:styleId="WWCharLFO61LVL7">
    <w:name w:val="WW_CharLFO61LVL7"/>
    <w:qFormat/>
    <w:rsid w:val="00E879C2"/>
    <w:rPr>
      <w:rFonts w:ascii="Wingdings" w:hAnsi="Wingdings"/>
      <w:sz w:val="20"/>
    </w:rPr>
  </w:style>
  <w:style w:type="character" w:customStyle="1" w:styleId="WWCharLFO61LVL8">
    <w:name w:val="WW_CharLFO61LVL8"/>
    <w:qFormat/>
    <w:rsid w:val="00E879C2"/>
    <w:rPr>
      <w:rFonts w:ascii="Wingdings" w:hAnsi="Wingdings"/>
      <w:sz w:val="20"/>
    </w:rPr>
  </w:style>
  <w:style w:type="character" w:customStyle="1" w:styleId="WWCharLFO61LVL9">
    <w:name w:val="WW_CharLFO61LVL9"/>
    <w:qFormat/>
    <w:rsid w:val="00E879C2"/>
    <w:rPr>
      <w:rFonts w:ascii="Wingdings" w:hAnsi="Wingdings"/>
      <w:sz w:val="20"/>
    </w:rPr>
  </w:style>
  <w:style w:type="character" w:customStyle="1" w:styleId="WWCharLFO62LVL1">
    <w:name w:val="WW_CharLFO62LVL1"/>
    <w:qFormat/>
    <w:rsid w:val="00E879C2"/>
    <w:rPr>
      <w:rFonts w:ascii="Symbol" w:hAnsi="Symbol"/>
      <w:sz w:val="20"/>
    </w:rPr>
  </w:style>
  <w:style w:type="character" w:customStyle="1" w:styleId="WWCharLFO62LVL2">
    <w:name w:val="WW_CharLFO62LVL2"/>
    <w:qFormat/>
    <w:rsid w:val="00E879C2"/>
    <w:rPr>
      <w:rFonts w:ascii="Courier New" w:hAnsi="Courier New"/>
      <w:sz w:val="20"/>
    </w:rPr>
  </w:style>
  <w:style w:type="character" w:customStyle="1" w:styleId="WWCharLFO62LVL3">
    <w:name w:val="WW_CharLFO62LVL3"/>
    <w:qFormat/>
    <w:rsid w:val="00E879C2"/>
    <w:rPr>
      <w:rFonts w:ascii="Wingdings" w:hAnsi="Wingdings"/>
      <w:sz w:val="20"/>
    </w:rPr>
  </w:style>
  <w:style w:type="character" w:customStyle="1" w:styleId="WWCharLFO62LVL4">
    <w:name w:val="WW_CharLFO62LVL4"/>
    <w:qFormat/>
    <w:rsid w:val="00E879C2"/>
    <w:rPr>
      <w:rFonts w:ascii="Wingdings" w:hAnsi="Wingdings"/>
      <w:sz w:val="20"/>
    </w:rPr>
  </w:style>
  <w:style w:type="character" w:customStyle="1" w:styleId="WWCharLFO62LVL5">
    <w:name w:val="WW_CharLFO62LVL5"/>
    <w:qFormat/>
    <w:rsid w:val="00E879C2"/>
    <w:rPr>
      <w:rFonts w:ascii="Wingdings" w:hAnsi="Wingdings"/>
      <w:sz w:val="20"/>
    </w:rPr>
  </w:style>
  <w:style w:type="character" w:customStyle="1" w:styleId="WWCharLFO62LVL6">
    <w:name w:val="WW_CharLFO62LVL6"/>
    <w:qFormat/>
    <w:rsid w:val="00E879C2"/>
    <w:rPr>
      <w:rFonts w:ascii="Wingdings" w:hAnsi="Wingdings"/>
      <w:sz w:val="20"/>
    </w:rPr>
  </w:style>
  <w:style w:type="character" w:customStyle="1" w:styleId="WWCharLFO62LVL7">
    <w:name w:val="WW_CharLFO62LVL7"/>
    <w:qFormat/>
    <w:rsid w:val="00E879C2"/>
    <w:rPr>
      <w:rFonts w:ascii="Wingdings" w:hAnsi="Wingdings"/>
      <w:sz w:val="20"/>
    </w:rPr>
  </w:style>
  <w:style w:type="character" w:customStyle="1" w:styleId="WWCharLFO62LVL8">
    <w:name w:val="WW_CharLFO62LVL8"/>
    <w:qFormat/>
    <w:rsid w:val="00E879C2"/>
    <w:rPr>
      <w:rFonts w:ascii="Wingdings" w:hAnsi="Wingdings"/>
      <w:sz w:val="20"/>
    </w:rPr>
  </w:style>
  <w:style w:type="character" w:customStyle="1" w:styleId="WWCharLFO62LVL9">
    <w:name w:val="WW_CharLFO62LVL9"/>
    <w:qFormat/>
    <w:rsid w:val="00E879C2"/>
    <w:rPr>
      <w:rFonts w:ascii="Wingdings" w:hAnsi="Wingdings"/>
      <w:sz w:val="20"/>
    </w:rPr>
  </w:style>
  <w:style w:type="character" w:customStyle="1" w:styleId="WWCharLFO63LVL1">
    <w:name w:val="WW_CharLFO63LVL1"/>
    <w:qFormat/>
    <w:rsid w:val="00E879C2"/>
    <w:rPr>
      <w:rFonts w:ascii="Symbol" w:hAnsi="Symbol"/>
      <w:sz w:val="20"/>
    </w:rPr>
  </w:style>
  <w:style w:type="character" w:customStyle="1" w:styleId="WWCharLFO63LVL2">
    <w:name w:val="WW_CharLFO63LVL2"/>
    <w:qFormat/>
    <w:rsid w:val="00E879C2"/>
    <w:rPr>
      <w:rFonts w:ascii="Courier New" w:hAnsi="Courier New"/>
      <w:sz w:val="20"/>
    </w:rPr>
  </w:style>
  <w:style w:type="character" w:customStyle="1" w:styleId="WWCharLFO63LVL3">
    <w:name w:val="WW_CharLFO63LVL3"/>
    <w:qFormat/>
    <w:rsid w:val="00E879C2"/>
    <w:rPr>
      <w:rFonts w:ascii="Wingdings" w:hAnsi="Wingdings"/>
      <w:sz w:val="20"/>
    </w:rPr>
  </w:style>
  <w:style w:type="character" w:customStyle="1" w:styleId="WWCharLFO63LVL4">
    <w:name w:val="WW_CharLFO63LVL4"/>
    <w:qFormat/>
    <w:rsid w:val="00E879C2"/>
    <w:rPr>
      <w:rFonts w:ascii="Wingdings" w:hAnsi="Wingdings"/>
      <w:sz w:val="20"/>
    </w:rPr>
  </w:style>
  <w:style w:type="character" w:customStyle="1" w:styleId="WWCharLFO63LVL5">
    <w:name w:val="WW_CharLFO63LVL5"/>
    <w:qFormat/>
    <w:rsid w:val="00E879C2"/>
    <w:rPr>
      <w:rFonts w:ascii="Wingdings" w:hAnsi="Wingdings"/>
      <w:sz w:val="20"/>
    </w:rPr>
  </w:style>
  <w:style w:type="character" w:customStyle="1" w:styleId="WWCharLFO63LVL6">
    <w:name w:val="WW_CharLFO63LVL6"/>
    <w:qFormat/>
    <w:rsid w:val="00E879C2"/>
    <w:rPr>
      <w:rFonts w:ascii="Wingdings" w:hAnsi="Wingdings"/>
      <w:sz w:val="20"/>
    </w:rPr>
  </w:style>
  <w:style w:type="character" w:customStyle="1" w:styleId="WWCharLFO63LVL7">
    <w:name w:val="WW_CharLFO63LVL7"/>
    <w:qFormat/>
    <w:rsid w:val="00E879C2"/>
    <w:rPr>
      <w:rFonts w:ascii="Wingdings" w:hAnsi="Wingdings"/>
      <w:sz w:val="20"/>
    </w:rPr>
  </w:style>
  <w:style w:type="character" w:customStyle="1" w:styleId="WWCharLFO63LVL8">
    <w:name w:val="WW_CharLFO63LVL8"/>
    <w:qFormat/>
    <w:rsid w:val="00E879C2"/>
    <w:rPr>
      <w:rFonts w:ascii="Wingdings" w:hAnsi="Wingdings"/>
      <w:sz w:val="20"/>
    </w:rPr>
  </w:style>
  <w:style w:type="character" w:customStyle="1" w:styleId="WWCharLFO63LVL9">
    <w:name w:val="WW_CharLFO63LVL9"/>
    <w:qFormat/>
    <w:rsid w:val="00E879C2"/>
    <w:rPr>
      <w:rFonts w:ascii="Wingdings" w:hAnsi="Wingdings"/>
      <w:sz w:val="20"/>
    </w:rPr>
  </w:style>
  <w:style w:type="character" w:customStyle="1" w:styleId="WWCharLFO64LVL1">
    <w:name w:val="WW_CharLFO64LVL1"/>
    <w:qFormat/>
    <w:rsid w:val="00E879C2"/>
    <w:rPr>
      <w:rFonts w:ascii="Symbol" w:hAnsi="Symbol"/>
      <w:sz w:val="20"/>
    </w:rPr>
  </w:style>
  <w:style w:type="character" w:customStyle="1" w:styleId="WWCharLFO64LVL2">
    <w:name w:val="WW_CharLFO64LVL2"/>
    <w:qFormat/>
    <w:rsid w:val="00E879C2"/>
    <w:rPr>
      <w:rFonts w:ascii="Courier New" w:hAnsi="Courier New"/>
      <w:sz w:val="20"/>
    </w:rPr>
  </w:style>
  <w:style w:type="character" w:customStyle="1" w:styleId="WWCharLFO64LVL3">
    <w:name w:val="WW_CharLFO64LVL3"/>
    <w:qFormat/>
    <w:rsid w:val="00E879C2"/>
    <w:rPr>
      <w:rFonts w:ascii="Wingdings" w:hAnsi="Wingdings"/>
      <w:sz w:val="20"/>
    </w:rPr>
  </w:style>
  <w:style w:type="character" w:customStyle="1" w:styleId="WWCharLFO64LVL4">
    <w:name w:val="WW_CharLFO64LVL4"/>
    <w:qFormat/>
    <w:rsid w:val="00E879C2"/>
    <w:rPr>
      <w:rFonts w:ascii="Wingdings" w:hAnsi="Wingdings"/>
      <w:sz w:val="20"/>
    </w:rPr>
  </w:style>
  <w:style w:type="character" w:customStyle="1" w:styleId="WWCharLFO64LVL5">
    <w:name w:val="WW_CharLFO64LVL5"/>
    <w:qFormat/>
    <w:rsid w:val="00E879C2"/>
    <w:rPr>
      <w:rFonts w:ascii="Wingdings" w:hAnsi="Wingdings"/>
      <w:sz w:val="20"/>
    </w:rPr>
  </w:style>
  <w:style w:type="character" w:customStyle="1" w:styleId="WWCharLFO64LVL6">
    <w:name w:val="WW_CharLFO64LVL6"/>
    <w:qFormat/>
    <w:rsid w:val="00E879C2"/>
    <w:rPr>
      <w:rFonts w:ascii="Wingdings" w:hAnsi="Wingdings"/>
      <w:sz w:val="20"/>
    </w:rPr>
  </w:style>
  <w:style w:type="character" w:customStyle="1" w:styleId="WWCharLFO64LVL7">
    <w:name w:val="WW_CharLFO64LVL7"/>
    <w:qFormat/>
    <w:rsid w:val="00E879C2"/>
    <w:rPr>
      <w:rFonts w:ascii="Wingdings" w:hAnsi="Wingdings"/>
      <w:sz w:val="20"/>
    </w:rPr>
  </w:style>
  <w:style w:type="character" w:customStyle="1" w:styleId="WWCharLFO64LVL8">
    <w:name w:val="WW_CharLFO64LVL8"/>
    <w:qFormat/>
    <w:rsid w:val="00E879C2"/>
    <w:rPr>
      <w:rFonts w:ascii="Wingdings" w:hAnsi="Wingdings"/>
      <w:sz w:val="20"/>
    </w:rPr>
  </w:style>
  <w:style w:type="character" w:customStyle="1" w:styleId="WWCharLFO64LVL9">
    <w:name w:val="WW_CharLFO64LVL9"/>
    <w:qFormat/>
    <w:rsid w:val="00E879C2"/>
    <w:rPr>
      <w:rFonts w:ascii="Wingdings" w:hAnsi="Wingdings"/>
      <w:sz w:val="20"/>
    </w:rPr>
  </w:style>
  <w:style w:type="character" w:customStyle="1" w:styleId="WWCharLFO65LVL1">
    <w:name w:val="WW_CharLFO65LVL1"/>
    <w:qFormat/>
    <w:rsid w:val="00E879C2"/>
    <w:rPr>
      <w:rFonts w:ascii="Symbol" w:hAnsi="Symbol"/>
    </w:rPr>
  </w:style>
  <w:style w:type="character" w:customStyle="1" w:styleId="WWCharLFO65LVL2">
    <w:name w:val="WW_CharLFO65LVL2"/>
    <w:qFormat/>
    <w:rsid w:val="00E879C2"/>
    <w:rPr>
      <w:rFonts w:ascii="Courier New" w:hAnsi="Courier New" w:cs="Courier New"/>
    </w:rPr>
  </w:style>
  <w:style w:type="character" w:customStyle="1" w:styleId="WWCharLFO65LVL3">
    <w:name w:val="WW_CharLFO65LVL3"/>
    <w:qFormat/>
    <w:rsid w:val="00E879C2"/>
    <w:rPr>
      <w:rFonts w:ascii="Wingdings" w:hAnsi="Wingdings"/>
    </w:rPr>
  </w:style>
  <w:style w:type="character" w:customStyle="1" w:styleId="WWCharLFO65LVL4">
    <w:name w:val="WW_CharLFO65LVL4"/>
    <w:qFormat/>
    <w:rsid w:val="00E879C2"/>
    <w:rPr>
      <w:rFonts w:ascii="Symbol" w:hAnsi="Symbol"/>
    </w:rPr>
  </w:style>
  <w:style w:type="character" w:customStyle="1" w:styleId="WWCharLFO65LVL5">
    <w:name w:val="WW_CharLFO65LVL5"/>
    <w:qFormat/>
    <w:rsid w:val="00E879C2"/>
    <w:rPr>
      <w:rFonts w:ascii="Courier New" w:hAnsi="Courier New" w:cs="Courier New"/>
    </w:rPr>
  </w:style>
  <w:style w:type="character" w:customStyle="1" w:styleId="WWCharLFO65LVL6">
    <w:name w:val="WW_CharLFO65LVL6"/>
    <w:qFormat/>
    <w:rsid w:val="00E879C2"/>
    <w:rPr>
      <w:rFonts w:ascii="Wingdings" w:hAnsi="Wingdings"/>
    </w:rPr>
  </w:style>
  <w:style w:type="character" w:customStyle="1" w:styleId="WWCharLFO65LVL7">
    <w:name w:val="WW_CharLFO65LVL7"/>
    <w:qFormat/>
    <w:rsid w:val="00E879C2"/>
    <w:rPr>
      <w:rFonts w:ascii="Symbol" w:hAnsi="Symbol"/>
    </w:rPr>
  </w:style>
  <w:style w:type="character" w:customStyle="1" w:styleId="WWCharLFO65LVL8">
    <w:name w:val="WW_CharLFO65LVL8"/>
    <w:qFormat/>
    <w:rsid w:val="00E879C2"/>
    <w:rPr>
      <w:rFonts w:ascii="Courier New" w:hAnsi="Courier New" w:cs="Courier New"/>
    </w:rPr>
  </w:style>
  <w:style w:type="character" w:customStyle="1" w:styleId="WWCharLFO65LVL9">
    <w:name w:val="WW_CharLFO65LVL9"/>
    <w:qFormat/>
    <w:rsid w:val="00E879C2"/>
    <w:rPr>
      <w:rFonts w:ascii="Wingdings" w:hAnsi="Wingdings"/>
    </w:rPr>
  </w:style>
  <w:style w:type="character" w:customStyle="1" w:styleId="WWCharLFO66LVL1">
    <w:name w:val="WW_CharLFO66LVL1"/>
    <w:qFormat/>
    <w:rsid w:val="00E879C2"/>
    <w:rPr>
      <w:rFonts w:ascii="Symbol" w:hAnsi="Symbol"/>
      <w:sz w:val="20"/>
    </w:rPr>
  </w:style>
  <w:style w:type="character" w:customStyle="1" w:styleId="WWCharLFO66LVL2">
    <w:name w:val="WW_CharLFO66LVL2"/>
    <w:qFormat/>
    <w:rsid w:val="00E879C2"/>
    <w:rPr>
      <w:rFonts w:ascii="Courier New" w:hAnsi="Courier New"/>
      <w:sz w:val="20"/>
    </w:rPr>
  </w:style>
  <w:style w:type="character" w:customStyle="1" w:styleId="WWCharLFO66LVL3">
    <w:name w:val="WW_CharLFO66LVL3"/>
    <w:qFormat/>
    <w:rsid w:val="00E879C2"/>
    <w:rPr>
      <w:rFonts w:ascii="Wingdings" w:hAnsi="Wingdings"/>
      <w:sz w:val="20"/>
    </w:rPr>
  </w:style>
  <w:style w:type="character" w:customStyle="1" w:styleId="WWCharLFO66LVL4">
    <w:name w:val="WW_CharLFO66LVL4"/>
    <w:qFormat/>
    <w:rsid w:val="00E879C2"/>
    <w:rPr>
      <w:rFonts w:ascii="Wingdings" w:hAnsi="Wingdings"/>
      <w:sz w:val="20"/>
    </w:rPr>
  </w:style>
  <w:style w:type="character" w:customStyle="1" w:styleId="WWCharLFO66LVL5">
    <w:name w:val="WW_CharLFO66LVL5"/>
    <w:qFormat/>
    <w:rsid w:val="00E879C2"/>
    <w:rPr>
      <w:rFonts w:ascii="Wingdings" w:hAnsi="Wingdings"/>
      <w:sz w:val="20"/>
    </w:rPr>
  </w:style>
  <w:style w:type="character" w:customStyle="1" w:styleId="WWCharLFO66LVL6">
    <w:name w:val="WW_CharLFO66LVL6"/>
    <w:qFormat/>
    <w:rsid w:val="00E879C2"/>
    <w:rPr>
      <w:rFonts w:ascii="Wingdings" w:hAnsi="Wingdings"/>
      <w:sz w:val="20"/>
    </w:rPr>
  </w:style>
  <w:style w:type="character" w:customStyle="1" w:styleId="WWCharLFO66LVL7">
    <w:name w:val="WW_CharLFO66LVL7"/>
    <w:qFormat/>
    <w:rsid w:val="00E879C2"/>
    <w:rPr>
      <w:rFonts w:ascii="Wingdings" w:hAnsi="Wingdings"/>
      <w:sz w:val="20"/>
    </w:rPr>
  </w:style>
  <w:style w:type="character" w:customStyle="1" w:styleId="WWCharLFO66LVL8">
    <w:name w:val="WW_CharLFO66LVL8"/>
    <w:qFormat/>
    <w:rsid w:val="00E879C2"/>
    <w:rPr>
      <w:rFonts w:ascii="Wingdings" w:hAnsi="Wingdings"/>
      <w:sz w:val="20"/>
    </w:rPr>
  </w:style>
  <w:style w:type="character" w:customStyle="1" w:styleId="WWCharLFO66LVL9">
    <w:name w:val="WW_CharLFO66LVL9"/>
    <w:qFormat/>
    <w:rsid w:val="00E879C2"/>
    <w:rPr>
      <w:rFonts w:ascii="Wingdings" w:hAnsi="Wingdings"/>
      <w:sz w:val="20"/>
    </w:rPr>
  </w:style>
  <w:style w:type="character" w:customStyle="1" w:styleId="WWCharLFO67LVL1">
    <w:name w:val="WW_CharLFO67LVL1"/>
    <w:qFormat/>
    <w:rsid w:val="00E879C2"/>
    <w:rPr>
      <w:rFonts w:ascii="Symbol" w:hAnsi="Symbol"/>
      <w:sz w:val="20"/>
    </w:rPr>
  </w:style>
  <w:style w:type="character" w:customStyle="1" w:styleId="WWCharLFO67LVL2">
    <w:name w:val="WW_CharLFO67LVL2"/>
    <w:qFormat/>
    <w:rsid w:val="00E879C2"/>
    <w:rPr>
      <w:rFonts w:ascii="Courier New" w:hAnsi="Courier New"/>
      <w:sz w:val="20"/>
    </w:rPr>
  </w:style>
  <w:style w:type="character" w:customStyle="1" w:styleId="WWCharLFO67LVL3">
    <w:name w:val="WW_CharLFO67LVL3"/>
    <w:qFormat/>
    <w:rsid w:val="00E879C2"/>
    <w:rPr>
      <w:rFonts w:ascii="Wingdings" w:hAnsi="Wingdings"/>
      <w:sz w:val="20"/>
    </w:rPr>
  </w:style>
  <w:style w:type="character" w:customStyle="1" w:styleId="WWCharLFO67LVL4">
    <w:name w:val="WW_CharLFO67LVL4"/>
    <w:qFormat/>
    <w:rsid w:val="00E879C2"/>
    <w:rPr>
      <w:rFonts w:ascii="Wingdings" w:hAnsi="Wingdings"/>
      <w:sz w:val="20"/>
    </w:rPr>
  </w:style>
  <w:style w:type="character" w:customStyle="1" w:styleId="WWCharLFO67LVL5">
    <w:name w:val="WW_CharLFO67LVL5"/>
    <w:qFormat/>
    <w:rsid w:val="00E879C2"/>
    <w:rPr>
      <w:rFonts w:ascii="Wingdings" w:hAnsi="Wingdings"/>
      <w:sz w:val="20"/>
    </w:rPr>
  </w:style>
  <w:style w:type="character" w:customStyle="1" w:styleId="WWCharLFO67LVL6">
    <w:name w:val="WW_CharLFO67LVL6"/>
    <w:qFormat/>
    <w:rsid w:val="00E879C2"/>
    <w:rPr>
      <w:rFonts w:ascii="Wingdings" w:hAnsi="Wingdings"/>
      <w:sz w:val="20"/>
    </w:rPr>
  </w:style>
  <w:style w:type="character" w:customStyle="1" w:styleId="WWCharLFO67LVL7">
    <w:name w:val="WW_CharLFO67LVL7"/>
    <w:qFormat/>
    <w:rsid w:val="00E879C2"/>
    <w:rPr>
      <w:rFonts w:ascii="Wingdings" w:hAnsi="Wingdings"/>
      <w:sz w:val="20"/>
    </w:rPr>
  </w:style>
  <w:style w:type="character" w:customStyle="1" w:styleId="WWCharLFO67LVL8">
    <w:name w:val="WW_CharLFO67LVL8"/>
    <w:qFormat/>
    <w:rsid w:val="00E879C2"/>
    <w:rPr>
      <w:rFonts w:ascii="Wingdings" w:hAnsi="Wingdings"/>
      <w:sz w:val="20"/>
    </w:rPr>
  </w:style>
  <w:style w:type="character" w:customStyle="1" w:styleId="WWCharLFO67LVL9">
    <w:name w:val="WW_CharLFO67LVL9"/>
    <w:qFormat/>
    <w:rsid w:val="00E879C2"/>
    <w:rPr>
      <w:rFonts w:ascii="Wingdings" w:hAnsi="Wingdings"/>
      <w:sz w:val="20"/>
    </w:rPr>
  </w:style>
  <w:style w:type="character" w:customStyle="1" w:styleId="WWCharLFO68LVL1">
    <w:name w:val="WW_CharLFO68LVL1"/>
    <w:qFormat/>
    <w:rsid w:val="00E879C2"/>
    <w:rPr>
      <w:rFonts w:ascii="Symbol" w:hAnsi="Symbol"/>
      <w:sz w:val="20"/>
    </w:rPr>
  </w:style>
  <w:style w:type="character" w:customStyle="1" w:styleId="WWCharLFO68LVL2">
    <w:name w:val="WW_CharLFO68LVL2"/>
    <w:qFormat/>
    <w:rsid w:val="00E879C2"/>
    <w:rPr>
      <w:rFonts w:ascii="Courier New" w:hAnsi="Courier New"/>
      <w:sz w:val="20"/>
    </w:rPr>
  </w:style>
  <w:style w:type="character" w:customStyle="1" w:styleId="WWCharLFO68LVL3">
    <w:name w:val="WW_CharLFO68LVL3"/>
    <w:qFormat/>
    <w:rsid w:val="00E879C2"/>
    <w:rPr>
      <w:rFonts w:ascii="Wingdings" w:hAnsi="Wingdings"/>
      <w:sz w:val="20"/>
    </w:rPr>
  </w:style>
  <w:style w:type="character" w:customStyle="1" w:styleId="WWCharLFO68LVL4">
    <w:name w:val="WW_CharLFO68LVL4"/>
    <w:qFormat/>
    <w:rsid w:val="00E879C2"/>
    <w:rPr>
      <w:rFonts w:ascii="Wingdings" w:hAnsi="Wingdings"/>
      <w:sz w:val="20"/>
    </w:rPr>
  </w:style>
  <w:style w:type="character" w:customStyle="1" w:styleId="WWCharLFO68LVL5">
    <w:name w:val="WW_CharLFO68LVL5"/>
    <w:qFormat/>
    <w:rsid w:val="00E879C2"/>
    <w:rPr>
      <w:rFonts w:ascii="Wingdings" w:hAnsi="Wingdings"/>
      <w:sz w:val="20"/>
    </w:rPr>
  </w:style>
  <w:style w:type="character" w:customStyle="1" w:styleId="WWCharLFO68LVL6">
    <w:name w:val="WW_CharLFO68LVL6"/>
    <w:qFormat/>
    <w:rsid w:val="00E879C2"/>
    <w:rPr>
      <w:rFonts w:ascii="Wingdings" w:hAnsi="Wingdings"/>
      <w:sz w:val="20"/>
    </w:rPr>
  </w:style>
  <w:style w:type="character" w:customStyle="1" w:styleId="WWCharLFO68LVL7">
    <w:name w:val="WW_CharLFO68LVL7"/>
    <w:qFormat/>
    <w:rsid w:val="00E879C2"/>
    <w:rPr>
      <w:rFonts w:ascii="Wingdings" w:hAnsi="Wingdings"/>
      <w:sz w:val="20"/>
    </w:rPr>
  </w:style>
  <w:style w:type="character" w:customStyle="1" w:styleId="WWCharLFO68LVL8">
    <w:name w:val="WW_CharLFO68LVL8"/>
    <w:qFormat/>
    <w:rsid w:val="00E879C2"/>
    <w:rPr>
      <w:rFonts w:ascii="Wingdings" w:hAnsi="Wingdings"/>
      <w:sz w:val="20"/>
    </w:rPr>
  </w:style>
  <w:style w:type="character" w:customStyle="1" w:styleId="WWCharLFO68LVL9">
    <w:name w:val="WW_CharLFO68LVL9"/>
    <w:qFormat/>
    <w:rsid w:val="00E879C2"/>
    <w:rPr>
      <w:rFonts w:ascii="Wingdings" w:hAnsi="Wingdings"/>
      <w:sz w:val="20"/>
    </w:rPr>
  </w:style>
  <w:style w:type="character" w:customStyle="1" w:styleId="WWCharLFO69LVL1">
    <w:name w:val="WW_CharLFO69LVL1"/>
    <w:qFormat/>
    <w:rsid w:val="00E879C2"/>
    <w:rPr>
      <w:rFonts w:ascii="Symbol" w:hAnsi="Symbol"/>
      <w:sz w:val="20"/>
    </w:rPr>
  </w:style>
  <w:style w:type="character" w:customStyle="1" w:styleId="WWCharLFO69LVL2">
    <w:name w:val="WW_CharLFO69LVL2"/>
    <w:qFormat/>
    <w:rsid w:val="00E879C2"/>
    <w:rPr>
      <w:rFonts w:ascii="Courier New" w:hAnsi="Courier New"/>
      <w:sz w:val="20"/>
    </w:rPr>
  </w:style>
  <w:style w:type="character" w:customStyle="1" w:styleId="WWCharLFO69LVL3">
    <w:name w:val="WW_CharLFO69LVL3"/>
    <w:qFormat/>
    <w:rsid w:val="00E879C2"/>
    <w:rPr>
      <w:rFonts w:ascii="Wingdings" w:hAnsi="Wingdings"/>
      <w:sz w:val="20"/>
    </w:rPr>
  </w:style>
  <w:style w:type="character" w:customStyle="1" w:styleId="WWCharLFO69LVL4">
    <w:name w:val="WW_CharLFO69LVL4"/>
    <w:qFormat/>
    <w:rsid w:val="00E879C2"/>
    <w:rPr>
      <w:rFonts w:ascii="Wingdings" w:hAnsi="Wingdings"/>
      <w:sz w:val="20"/>
    </w:rPr>
  </w:style>
  <w:style w:type="character" w:customStyle="1" w:styleId="WWCharLFO69LVL5">
    <w:name w:val="WW_CharLFO69LVL5"/>
    <w:qFormat/>
    <w:rsid w:val="00E879C2"/>
    <w:rPr>
      <w:rFonts w:ascii="Wingdings" w:hAnsi="Wingdings"/>
      <w:sz w:val="20"/>
    </w:rPr>
  </w:style>
  <w:style w:type="character" w:customStyle="1" w:styleId="WWCharLFO69LVL6">
    <w:name w:val="WW_CharLFO69LVL6"/>
    <w:qFormat/>
    <w:rsid w:val="00E879C2"/>
    <w:rPr>
      <w:rFonts w:ascii="Wingdings" w:hAnsi="Wingdings"/>
      <w:sz w:val="20"/>
    </w:rPr>
  </w:style>
  <w:style w:type="character" w:customStyle="1" w:styleId="WWCharLFO69LVL7">
    <w:name w:val="WW_CharLFO69LVL7"/>
    <w:qFormat/>
    <w:rsid w:val="00E879C2"/>
    <w:rPr>
      <w:rFonts w:ascii="Wingdings" w:hAnsi="Wingdings"/>
      <w:sz w:val="20"/>
    </w:rPr>
  </w:style>
  <w:style w:type="character" w:customStyle="1" w:styleId="WWCharLFO69LVL8">
    <w:name w:val="WW_CharLFO69LVL8"/>
    <w:qFormat/>
    <w:rsid w:val="00E879C2"/>
    <w:rPr>
      <w:rFonts w:ascii="Wingdings" w:hAnsi="Wingdings"/>
      <w:sz w:val="20"/>
    </w:rPr>
  </w:style>
  <w:style w:type="character" w:customStyle="1" w:styleId="WWCharLFO69LVL9">
    <w:name w:val="WW_CharLFO69LVL9"/>
    <w:qFormat/>
    <w:rsid w:val="00E879C2"/>
    <w:rPr>
      <w:rFonts w:ascii="Wingdings" w:hAnsi="Wingdings"/>
      <w:sz w:val="20"/>
    </w:rPr>
  </w:style>
  <w:style w:type="character" w:customStyle="1" w:styleId="WWCharLFO70LVL1">
    <w:name w:val="WW_CharLFO70LVL1"/>
    <w:qFormat/>
    <w:rsid w:val="00E879C2"/>
    <w:rPr>
      <w:rFonts w:ascii="Symbol" w:hAnsi="Symbol"/>
      <w:sz w:val="20"/>
    </w:rPr>
  </w:style>
  <w:style w:type="character" w:customStyle="1" w:styleId="WWCharLFO70LVL2">
    <w:name w:val="WW_CharLFO70LVL2"/>
    <w:qFormat/>
    <w:rsid w:val="00E879C2"/>
    <w:rPr>
      <w:rFonts w:ascii="Courier New" w:hAnsi="Courier New"/>
      <w:sz w:val="20"/>
    </w:rPr>
  </w:style>
  <w:style w:type="character" w:customStyle="1" w:styleId="WWCharLFO70LVL3">
    <w:name w:val="WW_CharLFO70LVL3"/>
    <w:qFormat/>
    <w:rsid w:val="00E879C2"/>
    <w:rPr>
      <w:rFonts w:ascii="Wingdings" w:hAnsi="Wingdings"/>
      <w:sz w:val="20"/>
    </w:rPr>
  </w:style>
  <w:style w:type="character" w:customStyle="1" w:styleId="WWCharLFO70LVL4">
    <w:name w:val="WW_CharLFO70LVL4"/>
    <w:qFormat/>
    <w:rsid w:val="00E879C2"/>
    <w:rPr>
      <w:rFonts w:ascii="Wingdings" w:hAnsi="Wingdings"/>
      <w:sz w:val="20"/>
    </w:rPr>
  </w:style>
  <w:style w:type="character" w:customStyle="1" w:styleId="WWCharLFO70LVL5">
    <w:name w:val="WW_CharLFO70LVL5"/>
    <w:qFormat/>
    <w:rsid w:val="00E879C2"/>
    <w:rPr>
      <w:rFonts w:ascii="Wingdings" w:hAnsi="Wingdings"/>
      <w:sz w:val="20"/>
    </w:rPr>
  </w:style>
  <w:style w:type="character" w:customStyle="1" w:styleId="WWCharLFO70LVL6">
    <w:name w:val="WW_CharLFO70LVL6"/>
    <w:qFormat/>
    <w:rsid w:val="00E879C2"/>
    <w:rPr>
      <w:rFonts w:ascii="Wingdings" w:hAnsi="Wingdings"/>
      <w:sz w:val="20"/>
    </w:rPr>
  </w:style>
  <w:style w:type="character" w:customStyle="1" w:styleId="WWCharLFO70LVL7">
    <w:name w:val="WW_CharLFO70LVL7"/>
    <w:qFormat/>
    <w:rsid w:val="00E879C2"/>
    <w:rPr>
      <w:rFonts w:ascii="Wingdings" w:hAnsi="Wingdings"/>
      <w:sz w:val="20"/>
    </w:rPr>
  </w:style>
  <w:style w:type="character" w:customStyle="1" w:styleId="WWCharLFO70LVL8">
    <w:name w:val="WW_CharLFO70LVL8"/>
    <w:qFormat/>
    <w:rsid w:val="00E879C2"/>
    <w:rPr>
      <w:rFonts w:ascii="Wingdings" w:hAnsi="Wingdings"/>
      <w:sz w:val="20"/>
    </w:rPr>
  </w:style>
  <w:style w:type="character" w:customStyle="1" w:styleId="WWCharLFO70LVL9">
    <w:name w:val="WW_CharLFO70LVL9"/>
    <w:qFormat/>
    <w:rsid w:val="00E879C2"/>
    <w:rPr>
      <w:rFonts w:ascii="Wingdings" w:hAnsi="Wingdings"/>
      <w:sz w:val="20"/>
    </w:rPr>
  </w:style>
  <w:style w:type="character" w:customStyle="1" w:styleId="WWCharLFO71LVL1">
    <w:name w:val="WW_CharLFO71LVL1"/>
    <w:qFormat/>
    <w:rsid w:val="00E879C2"/>
    <w:rPr>
      <w:rFonts w:ascii="Symbol" w:hAnsi="Symbol"/>
      <w:sz w:val="20"/>
    </w:rPr>
  </w:style>
  <w:style w:type="character" w:customStyle="1" w:styleId="WWCharLFO71LVL2">
    <w:name w:val="WW_CharLFO71LVL2"/>
    <w:qFormat/>
    <w:rsid w:val="00E879C2"/>
    <w:rPr>
      <w:rFonts w:ascii="Courier New" w:hAnsi="Courier New"/>
      <w:sz w:val="20"/>
    </w:rPr>
  </w:style>
  <w:style w:type="character" w:customStyle="1" w:styleId="WWCharLFO71LVL3">
    <w:name w:val="WW_CharLFO71LVL3"/>
    <w:qFormat/>
    <w:rsid w:val="00E879C2"/>
    <w:rPr>
      <w:rFonts w:ascii="Wingdings" w:hAnsi="Wingdings"/>
      <w:sz w:val="20"/>
    </w:rPr>
  </w:style>
  <w:style w:type="character" w:customStyle="1" w:styleId="WWCharLFO71LVL4">
    <w:name w:val="WW_CharLFO71LVL4"/>
    <w:qFormat/>
    <w:rsid w:val="00E879C2"/>
    <w:rPr>
      <w:rFonts w:ascii="Wingdings" w:hAnsi="Wingdings"/>
      <w:sz w:val="20"/>
    </w:rPr>
  </w:style>
  <w:style w:type="character" w:customStyle="1" w:styleId="WWCharLFO71LVL5">
    <w:name w:val="WW_CharLFO71LVL5"/>
    <w:qFormat/>
    <w:rsid w:val="00E879C2"/>
    <w:rPr>
      <w:rFonts w:ascii="Wingdings" w:hAnsi="Wingdings"/>
      <w:sz w:val="20"/>
    </w:rPr>
  </w:style>
  <w:style w:type="character" w:customStyle="1" w:styleId="WWCharLFO71LVL6">
    <w:name w:val="WW_CharLFO71LVL6"/>
    <w:qFormat/>
    <w:rsid w:val="00E879C2"/>
    <w:rPr>
      <w:rFonts w:ascii="Wingdings" w:hAnsi="Wingdings"/>
      <w:sz w:val="20"/>
    </w:rPr>
  </w:style>
  <w:style w:type="character" w:customStyle="1" w:styleId="WWCharLFO71LVL7">
    <w:name w:val="WW_CharLFO71LVL7"/>
    <w:qFormat/>
    <w:rsid w:val="00E879C2"/>
    <w:rPr>
      <w:rFonts w:ascii="Wingdings" w:hAnsi="Wingdings"/>
      <w:sz w:val="20"/>
    </w:rPr>
  </w:style>
  <w:style w:type="character" w:customStyle="1" w:styleId="WWCharLFO71LVL8">
    <w:name w:val="WW_CharLFO71LVL8"/>
    <w:qFormat/>
    <w:rsid w:val="00E879C2"/>
    <w:rPr>
      <w:rFonts w:ascii="Wingdings" w:hAnsi="Wingdings"/>
      <w:sz w:val="20"/>
    </w:rPr>
  </w:style>
  <w:style w:type="character" w:customStyle="1" w:styleId="WWCharLFO71LVL9">
    <w:name w:val="WW_CharLFO71LVL9"/>
    <w:qFormat/>
    <w:rsid w:val="00E879C2"/>
    <w:rPr>
      <w:rFonts w:ascii="Wingdings" w:hAnsi="Wingdings"/>
      <w:sz w:val="20"/>
    </w:rPr>
  </w:style>
  <w:style w:type="character" w:customStyle="1" w:styleId="WWCharLFO72LVL1">
    <w:name w:val="WW_CharLFO72LVL1"/>
    <w:qFormat/>
    <w:rsid w:val="00E879C2"/>
    <w:rPr>
      <w:rFonts w:ascii="Symbol" w:hAnsi="Symbol"/>
      <w:sz w:val="20"/>
    </w:rPr>
  </w:style>
  <w:style w:type="character" w:customStyle="1" w:styleId="WWCharLFO72LVL2">
    <w:name w:val="WW_CharLFO72LVL2"/>
    <w:qFormat/>
    <w:rsid w:val="00E879C2"/>
    <w:rPr>
      <w:rFonts w:ascii="Courier New" w:hAnsi="Courier New"/>
      <w:sz w:val="20"/>
    </w:rPr>
  </w:style>
  <w:style w:type="character" w:customStyle="1" w:styleId="WWCharLFO72LVL3">
    <w:name w:val="WW_CharLFO72LVL3"/>
    <w:qFormat/>
    <w:rsid w:val="00E879C2"/>
    <w:rPr>
      <w:rFonts w:ascii="Wingdings" w:hAnsi="Wingdings"/>
      <w:sz w:val="20"/>
    </w:rPr>
  </w:style>
  <w:style w:type="character" w:customStyle="1" w:styleId="WWCharLFO72LVL4">
    <w:name w:val="WW_CharLFO72LVL4"/>
    <w:qFormat/>
    <w:rsid w:val="00E879C2"/>
    <w:rPr>
      <w:rFonts w:ascii="Wingdings" w:hAnsi="Wingdings"/>
      <w:sz w:val="20"/>
    </w:rPr>
  </w:style>
  <w:style w:type="character" w:customStyle="1" w:styleId="WWCharLFO72LVL5">
    <w:name w:val="WW_CharLFO72LVL5"/>
    <w:qFormat/>
    <w:rsid w:val="00E879C2"/>
    <w:rPr>
      <w:rFonts w:ascii="Wingdings" w:hAnsi="Wingdings"/>
      <w:sz w:val="20"/>
    </w:rPr>
  </w:style>
  <w:style w:type="character" w:customStyle="1" w:styleId="WWCharLFO72LVL6">
    <w:name w:val="WW_CharLFO72LVL6"/>
    <w:qFormat/>
    <w:rsid w:val="00E879C2"/>
    <w:rPr>
      <w:rFonts w:ascii="Wingdings" w:hAnsi="Wingdings"/>
      <w:sz w:val="20"/>
    </w:rPr>
  </w:style>
  <w:style w:type="character" w:customStyle="1" w:styleId="WWCharLFO72LVL7">
    <w:name w:val="WW_CharLFO72LVL7"/>
    <w:qFormat/>
    <w:rsid w:val="00E879C2"/>
    <w:rPr>
      <w:rFonts w:ascii="Wingdings" w:hAnsi="Wingdings"/>
      <w:sz w:val="20"/>
    </w:rPr>
  </w:style>
  <w:style w:type="character" w:customStyle="1" w:styleId="WWCharLFO72LVL8">
    <w:name w:val="WW_CharLFO72LVL8"/>
    <w:qFormat/>
    <w:rsid w:val="00E879C2"/>
    <w:rPr>
      <w:rFonts w:ascii="Wingdings" w:hAnsi="Wingdings"/>
      <w:sz w:val="20"/>
    </w:rPr>
  </w:style>
  <w:style w:type="character" w:customStyle="1" w:styleId="WWCharLFO72LVL9">
    <w:name w:val="WW_CharLFO72LVL9"/>
    <w:qFormat/>
    <w:rsid w:val="00E879C2"/>
    <w:rPr>
      <w:rFonts w:ascii="Wingdings" w:hAnsi="Wingdings"/>
      <w:sz w:val="20"/>
    </w:rPr>
  </w:style>
  <w:style w:type="character" w:customStyle="1" w:styleId="WWCharLFO73LVL1">
    <w:name w:val="WW_CharLFO73LVL1"/>
    <w:qFormat/>
    <w:rsid w:val="00E879C2"/>
    <w:rPr>
      <w:rFonts w:ascii="Symbol" w:hAnsi="Symbol"/>
      <w:sz w:val="20"/>
    </w:rPr>
  </w:style>
  <w:style w:type="character" w:customStyle="1" w:styleId="WWCharLFO73LVL2">
    <w:name w:val="WW_CharLFO73LVL2"/>
    <w:qFormat/>
    <w:rsid w:val="00E879C2"/>
    <w:rPr>
      <w:rFonts w:ascii="Courier New" w:hAnsi="Courier New"/>
      <w:sz w:val="20"/>
    </w:rPr>
  </w:style>
  <w:style w:type="character" w:customStyle="1" w:styleId="WWCharLFO73LVL3">
    <w:name w:val="WW_CharLFO73LVL3"/>
    <w:qFormat/>
    <w:rsid w:val="00E879C2"/>
    <w:rPr>
      <w:rFonts w:ascii="Wingdings" w:hAnsi="Wingdings"/>
      <w:sz w:val="20"/>
    </w:rPr>
  </w:style>
  <w:style w:type="character" w:customStyle="1" w:styleId="WWCharLFO73LVL4">
    <w:name w:val="WW_CharLFO73LVL4"/>
    <w:qFormat/>
    <w:rsid w:val="00E879C2"/>
    <w:rPr>
      <w:rFonts w:ascii="Wingdings" w:hAnsi="Wingdings"/>
      <w:sz w:val="20"/>
    </w:rPr>
  </w:style>
  <w:style w:type="character" w:customStyle="1" w:styleId="WWCharLFO73LVL5">
    <w:name w:val="WW_CharLFO73LVL5"/>
    <w:qFormat/>
    <w:rsid w:val="00E879C2"/>
    <w:rPr>
      <w:rFonts w:ascii="Wingdings" w:hAnsi="Wingdings"/>
      <w:sz w:val="20"/>
    </w:rPr>
  </w:style>
  <w:style w:type="character" w:customStyle="1" w:styleId="WWCharLFO73LVL6">
    <w:name w:val="WW_CharLFO73LVL6"/>
    <w:qFormat/>
    <w:rsid w:val="00E879C2"/>
    <w:rPr>
      <w:rFonts w:ascii="Wingdings" w:hAnsi="Wingdings"/>
      <w:sz w:val="20"/>
    </w:rPr>
  </w:style>
  <w:style w:type="character" w:customStyle="1" w:styleId="WWCharLFO73LVL7">
    <w:name w:val="WW_CharLFO73LVL7"/>
    <w:qFormat/>
    <w:rsid w:val="00E879C2"/>
    <w:rPr>
      <w:rFonts w:ascii="Wingdings" w:hAnsi="Wingdings"/>
      <w:sz w:val="20"/>
    </w:rPr>
  </w:style>
  <w:style w:type="character" w:customStyle="1" w:styleId="WWCharLFO73LVL8">
    <w:name w:val="WW_CharLFO73LVL8"/>
    <w:qFormat/>
    <w:rsid w:val="00E879C2"/>
    <w:rPr>
      <w:rFonts w:ascii="Wingdings" w:hAnsi="Wingdings"/>
      <w:sz w:val="20"/>
    </w:rPr>
  </w:style>
  <w:style w:type="character" w:customStyle="1" w:styleId="WWCharLFO73LVL9">
    <w:name w:val="WW_CharLFO73LVL9"/>
    <w:qFormat/>
    <w:rsid w:val="00E879C2"/>
    <w:rPr>
      <w:rFonts w:ascii="Wingdings" w:hAnsi="Wingdings"/>
      <w:sz w:val="20"/>
    </w:rPr>
  </w:style>
  <w:style w:type="character" w:customStyle="1" w:styleId="WWCharLFO74LVL1">
    <w:name w:val="WW_CharLFO74LVL1"/>
    <w:qFormat/>
    <w:rsid w:val="00E879C2"/>
    <w:rPr>
      <w:rFonts w:ascii="Symbol" w:hAnsi="Symbol"/>
    </w:rPr>
  </w:style>
  <w:style w:type="character" w:customStyle="1" w:styleId="WWCharLFO74LVL2">
    <w:name w:val="WW_CharLFO74LVL2"/>
    <w:qFormat/>
    <w:rsid w:val="00E879C2"/>
    <w:rPr>
      <w:rFonts w:ascii="Symbol" w:hAnsi="Symbol"/>
    </w:rPr>
  </w:style>
  <w:style w:type="character" w:customStyle="1" w:styleId="WWCharLFO74LVL3">
    <w:name w:val="WW_CharLFO74LVL3"/>
    <w:qFormat/>
    <w:rsid w:val="00E879C2"/>
    <w:rPr>
      <w:rFonts w:ascii="Symbol" w:hAnsi="Symbol"/>
    </w:rPr>
  </w:style>
  <w:style w:type="character" w:customStyle="1" w:styleId="WWCharLFO74LVL4">
    <w:name w:val="WW_CharLFO74LVL4"/>
    <w:qFormat/>
    <w:rsid w:val="00E879C2"/>
    <w:rPr>
      <w:rFonts w:ascii="Symbol" w:hAnsi="Symbol"/>
    </w:rPr>
  </w:style>
  <w:style w:type="character" w:customStyle="1" w:styleId="WWCharLFO74LVL5">
    <w:name w:val="WW_CharLFO74LVL5"/>
    <w:qFormat/>
    <w:rsid w:val="00E879C2"/>
    <w:rPr>
      <w:rFonts w:ascii="Symbol" w:hAnsi="Symbol"/>
    </w:rPr>
  </w:style>
  <w:style w:type="character" w:customStyle="1" w:styleId="WWCharLFO74LVL6">
    <w:name w:val="WW_CharLFO74LVL6"/>
    <w:qFormat/>
    <w:rsid w:val="00E879C2"/>
    <w:rPr>
      <w:rFonts w:ascii="Symbol" w:hAnsi="Symbol"/>
    </w:rPr>
  </w:style>
  <w:style w:type="character" w:customStyle="1" w:styleId="WWCharLFO74LVL7">
    <w:name w:val="WW_CharLFO74LVL7"/>
    <w:qFormat/>
    <w:rsid w:val="00E879C2"/>
    <w:rPr>
      <w:rFonts w:ascii="Symbol" w:hAnsi="Symbol"/>
    </w:rPr>
  </w:style>
  <w:style w:type="character" w:customStyle="1" w:styleId="WWCharLFO74LVL8">
    <w:name w:val="WW_CharLFO74LVL8"/>
    <w:qFormat/>
    <w:rsid w:val="00E879C2"/>
    <w:rPr>
      <w:rFonts w:ascii="Symbol" w:hAnsi="Symbol"/>
    </w:rPr>
  </w:style>
  <w:style w:type="character" w:customStyle="1" w:styleId="WWCharLFO74LVL9">
    <w:name w:val="WW_CharLFO74LVL9"/>
    <w:qFormat/>
    <w:rsid w:val="00E879C2"/>
    <w:rPr>
      <w:rFonts w:ascii="Symbol" w:hAnsi="Symbol"/>
    </w:rPr>
  </w:style>
  <w:style w:type="character" w:customStyle="1" w:styleId="WWCharLFO75LVL1">
    <w:name w:val="WW_CharLFO75LVL1"/>
    <w:qFormat/>
    <w:rsid w:val="00E879C2"/>
    <w:rPr>
      <w:rFonts w:ascii="Wingdings" w:hAnsi="Wingdings"/>
    </w:rPr>
  </w:style>
  <w:style w:type="character" w:customStyle="1" w:styleId="WWCharLFO75LVL2">
    <w:name w:val="WW_CharLFO75LVL2"/>
    <w:qFormat/>
    <w:rsid w:val="00E879C2"/>
    <w:rPr>
      <w:rFonts w:ascii="Wingdings" w:hAnsi="Wingdings"/>
    </w:rPr>
  </w:style>
  <w:style w:type="character" w:customStyle="1" w:styleId="WWCharLFO75LVL3">
    <w:name w:val="WW_CharLFO75LVL3"/>
    <w:qFormat/>
    <w:rsid w:val="00E879C2"/>
    <w:rPr>
      <w:rFonts w:ascii="Wingdings" w:hAnsi="Wingdings"/>
    </w:rPr>
  </w:style>
  <w:style w:type="character" w:customStyle="1" w:styleId="WWCharLFO75LVL4">
    <w:name w:val="WW_CharLFO75LVL4"/>
    <w:qFormat/>
    <w:rsid w:val="00E879C2"/>
    <w:rPr>
      <w:rFonts w:ascii="Wingdings" w:hAnsi="Wingdings"/>
    </w:rPr>
  </w:style>
  <w:style w:type="character" w:customStyle="1" w:styleId="WWCharLFO75LVL5">
    <w:name w:val="WW_CharLFO75LVL5"/>
    <w:qFormat/>
    <w:rsid w:val="00E879C2"/>
    <w:rPr>
      <w:rFonts w:ascii="Wingdings" w:hAnsi="Wingdings"/>
    </w:rPr>
  </w:style>
  <w:style w:type="character" w:customStyle="1" w:styleId="WWCharLFO75LVL6">
    <w:name w:val="WW_CharLFO75LVL6"/>
    <w:qFormat/>
    <w:rsid w:val="00E879C2"/>
    <w:rPr>
      <w:rFonts w:ascii="Wingdings" w:hAnsi="Wingdings"/>
    </w:rPr>
  </w:style>
  <w:style w:type="character" w:customStyle="1" w:styleId="WWCharLFO75LVL7">
    <w:name w:val="WW_CharLFO75LVL7"/>
    <w:qFormat/>
    <w:rsid w:val="00E879C2"/>
    <w:rPr>
      <w:rFonts w:ascii="Wingdings" w:hAnsi="Wingdings"/>
    </w:rPr>
  </w:style>
  <w:style w:type="character" w:customStyle="1" w:styleId="WWCharLFO75LVL8">
    <w:name w:val="WW_CharLFO75LVL8"/>
    <w:qFormat/>
    <w:rsid w:val="00E879C2"/>
    <w:rPr>
      <w:rFonts w:ascii="Wingdings" w:hAnsi="Wingdings"/>
    </w:rPr>
  </w:style>
  <w:style w:type="character" w:customStyle="1" w:styleId="WWCharLFO75LVL9">
    <w:name w:val="WW_CharLFO75LVL9"/>
    <w:qFormat/>
    <w:rsid w:val="00E879C2"/>
    <w:rPr>
      <w:rFonts w:ascii="Wingdings" w:hAnsi="Wingdings"/>
    </w:rPr>
  </w:style>
  <w:style w:type="character" w:customStyle="1" w:styleId="WWCharLFO76LVL1">
    <w:name w:val="WW_CharLFO76LVL1"/>
    <w:qFormat/>
    <w:rsid w:val="00E879C2"/>
    <w:rPr>
      <w:rFonts w:ascii="Symbol" w:hAnsi="Symbol"/>
    </w:rPr>
  </w:style>
  <w:style w:type="character" w:customStyle="1" w:styleId="WWCharLFO76LVL2">
    <w:name w:val="WW_CharLFO76LVL2"/>
    <w:qFormat/>
    <w:rsid w:val="00E879C2"/>
    <w:rPr>
      <w:rFonts w:ascii="Symbol" w:hAnsi="Symbol"/>
    </w:rPr>
  </w:style>
  <w:style w:type="character" w:customStyle="1" w:styleId="WWCharLFO76LVL3">
    <w:name w:val="WW_CharLFO76LVL3"/>
    <w:qFormat/>
    <w:rsid w:val="00E879C2"/>
    <w:rPr>
      <w:rFonts w:ascii="Symbol" w:hAnsi="Symbol"/>
    </w:rPr>
  </w:style>
  <w:style w:type="character" w:customStyle="1" w:styleId="WWCharLFO76LVL4">
    <w:name w:val="WW_CharLFO76LVL4"/>
    <w:qFormat/>
    <w:rsid w:val="00E879C2"/>
    <w:rPr>
      <w:rFonts w:ascii="Symbol" w:hAnsi="Symbol"/>
    </w:rPr>
  </w:style>
  <w:style w:type="character" w:customStyle="1" w:styleId="WWCharLFO76LVL5">
    <w:name w:val="WW_CharLFO76LVL5"/>
    <w:qFormat/>
    <w:rsid w:val="00E879C2"/>
    <w:rPr>
      <w:rFonts w:ascii="Symbol" w:hAnsi="Symbol"/>
    </w:rPr>
  </w:style>
  <w:style w:type="character" w:customStyle="1" w:styleId="WWCharLFO76LVL6">
    <w:name w:val="WW_CharLFO76LVL6"/>
    <w:qFormat/>
    <w:rsid w:val="00E879C2"/>
    <w:rPr>
      <w:rFonts w:ascii="Symbol" w:hAnsi="Symbol"/>
    </w:rPr>
  </w:style>
  <w:style w:type="character" w:customStyle="1" w:styleId="WWCharLFO76LVL7">
    <w:name w:val="WW_CharLFO76LVL7"/>
    <w:qFormat/>
    <w:rsid w:val="00E879C2"/>
    <w:rPr>
      <w:rFonts w:ascii="Symbol" w:hAnsi="Symbol"/>
    </w:rPr>
  </w:style>
  <w:style w:type="character" w:customStyle="1" w:styleId="WWCharLFO76LVL8">
    <w:name w:val="WW_CharLFO76LVL8"/>
    <w:qFormat/>
    <w:rsid w:val="00E879C2"/>
    <w:rPr>
      <w:rFonts w:ascii="Symbol" w:hAnsi="Symbol"/>
    </w:rPr>
  </w:style>
  <w:style w:type="character" w:customStyle="1" w:styleId="WWCharLFO76LVL9">
    <w:name w:val="WW_CharLFO76LVL9"/>
    <w:qFormat/>
    <w:rsid w:val="00E879C2"/>
    <w:rPr>
      <w:rFonts w:ascii="Symbol" w:hAnsi="Symbol"/>
    </w:rPr>
  </w:style>
  <w:style w:type="character" w:customStyle="1" w:styleId="WWCharLFO77LVL1">
    <w:name w:val="WW_CharLFO77LVL1"/>
    <w:qFormat/>
    <w:rsid w:val="00E879C2"/>
    <w:rPr>
      <w:rFonts w:ascii="Wingdings" w:hAnsi="Wingdings"/>
    </w:rPr>
  </w:style>
  <w:style w:type="character" w:customStyle="1" w:styleId="WWCharLFO77LVL2">
    <w:name w:val="WW_CharLFO77LVL2"/>
    <w:qFormat/>
    <w:rsid w:val="00E879C2"/>
    <w:rPr>
      <w:rFonts w:ascii="Wingdings" w:hAnsi="Wingdings"/>
    </w:rPr>
  </w:style>
  <w:style w:type="character" w:customStyle="1" w:styleId="WWCharLFO77LVL3">
    <w:name w:val="WW_CharLFO77LVL3"/>
    <w:qFormat/>
    <w:rsid w:val="00E879C2"/>
    <w:rPr>
      <w:rFonts w:ascii="Wingdings" w:hAnsi="Wingdings"/>
    </w:rPr>
  </w:style>
  <w:style w:type="character" w:customStyle="1" w:styleId="WWCharLFO77LVL4">
    <w:name w:val="WW_CharLFO77LVL4"/>
    <w:qFormat/>
    <w:rsid w:val="00E879C2"/>
    <w:rPr>
      <w:rFonts w:ascii="Wingdings" w:hAnsi="Wingdings"/>
    </w:rPr>
  </w:style>
  <w:style w:type="character" w:customStyle="1" w:styleId="WWCharLFO77LVL5">
    <w:name w:val="WW_CharLFO77LVL5"/>
    <w:qFormat/>
    <w:rsid w:val="00E879C2"/>
    <w:rPr>
      <w:rFonts w:ascii="Wingdings" w:hAnsi="Wingdings"/>
    </w:rPr>
  </w:style>
  <w:style w:type="character" w:customStyle="1" w:styleId="WWCharLFO77LVL6">
    <w:name w:val="WW_CharLFO77LVL6"/>
    <w:qFormat/>
    <w:rsid w:val="00E879C2"/>
    <w:rPr>
      <w:rFonts w:ascii="Wingdings" w:hAnsi="Wingdings"/>
    </w:rPr>
  </w:style>
  <w:style w:type="character" w:customStyle="1" w:styleId="WWCharLFO77LVL7">
    <w:name w:val="WW_CharLFO77LVL7"/>
    <w:qFormat/>
    <w:rsid w:val="00E879C2"/>
    <w:rPr>
      <w:rFonts w:ascii="Wingdings" w:hAnsi="Wingdings"/>
    </w:rPr>
  </w:style>
  <w:style w:type="character" w:customStyle="1" w:styleId="WWCharLFO77LVL8">
    <w:name w:val="WW_CharLFO77LVL8"/>
    <w:qFormat/>
    <w:rsid w:val="00E879C2"/>
    <w:rPr>
      <w:rFonts w:ascii="Wingdings" w:hAnsi="Wingdings"/>
    </w:rPr>
  </w:style>
  <w:style w:type="character" w:customStyle="1" w:styleId="WWCharLFO77LVL9">
    <w:name w:val="WW_CharLFO77LVL9"/>
    <w:qFormat/>
    <w:rsid w:val="00E879C2"/>
    <w:rPr>
      <w:rFonts w:ascii="Wingdings" w:hAnsi="Wingdings"/>
    </w:rPr>
  </w:style>
  <w:style w:type="character" w:customStyle="1" w:styleId="WWCharLFO78LVL1">
    <w:name w:val="WW_CharLFO78LVL1"/>
    <w:qFormat/>
    <w:rsid w:val="00E879C2"/>
    <w:rPr>
      <w:rFonts w:ascii="Symbol" w:hAnsi="Symbol"/>
    </w:rPr>
  </w:style>
  <w:style w:type="character" w:customStyle="1" w:styleId="WWCharLFO78LVL2">
    <w:name w:val="WW_CharLFO78LVL2"/>
    <w:qFormat/>
    <w:rsid w:val="00E879C2"/>
    <w:rPr>
      <w:rFonts w:ascii="Symbol" w:hAnsi="Symbol"/>
    </w:rPr>
  </w:style>
  <w:style w:type="character" w:customStyle="1" w:styleId="WWCharLFO78LVL3">
    <w:name w:val="WW_CharLFO78LVL3"/>
    <w:qFormat/>
    <w:rsid w:val="00E879C2"/>
    <w:rPr>
      <w:rFonts w:ascii="Symbol" w:hAnsi="Symbol"/>
    </w:rPr>
  </w:style>
  <w:style w:type="character" w:customStyle="1" w:styleId="WWCharLFO78LVL4">
    <w:name w:val="WW_CharLFO78LVL4"/>
    <w:qFormat/>
    <w:rsid w:val="00E879C2"/>
    <w:rPr>
      <w:rFonts w:ascii="Symbol" w:hAnsi="Symbol"/>
    </w:rPr>
  </w:style>
  <w:style w:type="character" w:customStyle="1" w:styleId="WWCharLFO78LVL5">
    <w:name w:val="WW_CharLFO78LVL5"/>
    <w:qFormat/>
    <w:rsid w:val="00E879C2"/>
    <w:rPr>
      <w:rFonts w:ascii="Symbol" w:hAnsi="Symbol"/>
    </w:rPr>
  </w:style>
  <w:style w:type="character" w:customStyle="1" w:styleId="WWCharLFO78LVL6">
    <w:name w:val="WW_CharLFO78LVL6"/>
    <w:qFormat/>
    <w:rsid w:val="00E879C2"/>
    <w:rPr>
      <w:rFonts w:ascii="Symbol" w:hAnsi="Symbol"/>
    </w:rPr>
  </w:style>
  <w:style w:type="character" w:customStyle="1" w:styleId="WWCharLFO78LVL7">
    <w:name w:val="WW_CharLFO78LVL7"/>
    <w:qFormat/>
    <w:rsid w:val="00E879C2"/>
    <w:rPr>
      <w:rFonts w:ascii="Symbol" w:hAnsi="Symbol"/>
    </w:rPr>
  </w:style>
  <w:style w:type="character" w:customStyle="1" w:styleId="WWCharLFO78LVL8">
    <w:name w:val="WW_CharLFO78LVL8"/>
    <w:qFormat/>
    <w:rsid w:val="00E879C2"/>
    <w:rPr>
      <w:rFonts w:ascii="Symbol" w:hAnsi="Symbol"/>
    </w:rPr>
  </w:style>
  <w:style w:type="character" w:customStyle="1" w:styleId="WWCharLFO78LVL9">
    <w:name w:val="WW_CharLFO78LVL9"/>
    <w:qFormat/>
    <w:rsid w:val="00E879C2"/>
    <w:rPr>
      <w:rFonts w:ascii="Symbol" w:hAnsi="Symbol"/>
    </w:rPr>
  </w:style>
  <w:style w:type="character" w:customStyle="1" w:styleId="WWCharLFO79LVL1">
    <w:name w:val="WW_CharLFO79LVL1"/>
    <w:qFormat/>
    <w:rsid w:val="00E879C2"/>
    <w:rPr>
      <w:rFonts w:ascii="Wingdings" w:hAnsi="Wingdings"/>
    </w:rPr>
  </w:style>
  <w:style w:type="character" w:customStyle="1" w:styleId="WWCharLFO79LVL2">
    <w:name w:val="WW_CharLFO79LVL2"/>
    <w:qFormat/>
    <w:rsid w:val="00E879C2"/>
    <w:rPr>
      <w:rFonts w:ascii="Wingdings" w:hAnsi="Wingdings"/>
    </w:rPr>
  </w:style>
  <w:style w:type="character" w:customStyle="1" w:styleId="WWCharLFO79LVL3">
    <w:name w:val="WW_CharLFO79LVL3"/>
    <w:qFormat/>
    <w:rsid w:val="00E879C2"/>
    <w:rPr>
      <w:rFonts w:ascii="Wingdings" w:hAnsi="Wingdings"/>
    </w:rPr>
  </w:style>
  <w:style w:type="character" w:customStyle="1" w:styleId="WWCharLFO79LVL4">
    <w:name w:val="WW_CharLFO79LVL4"/>
    <w:qFormat/>
    <w:rsid w:val="00E879C2"/>
    <w:rPr>
      <w:rFonts w:ascii="Wingdings" w:hAnsi="Wingdings"/>
    </w:rPr>
  </w:style>
  <w:style w:type="character" w:customStyle="1" w:styleId="WWCharLFO79LVL5">
    <w:name w:val="WW_CharLFO79LVL5"/>
    <w:qFormat/>
    <w:rsid w:val="00E879C2"/>
    <w:rPr>
      <w:rFonts w:ascii="Wingdings" w:hAnsi="Wingdings"/>
    </w:rPr>
  </w:style>
  <w:style w:type="character" w:customStyle="1" w:styleId="WWCharLFO79LVL6">
    <w:name w:val="WW_CharLFO79LVL6"/>
    <w:qFormat/>
    <w:rsid w:val="00E879C2"/>
    <w:rPr>
      <w:rFonts w:ascii="Wingdings" w:hAnsi="Wingdings"/>
    </w:rPr>
  </w:style>
  <w:style w:type="character" w:customStyle="1" w:styleId="WWCharLFO79LVL7">
    <w:name w:val="WW_CharLFO79LVL7"/>
    <w:qFormat/>
    <w:rsid w:val="00E879C2"/>
    <w:rPr>
      <w:rFonts w:ascii="Wingdings" w:hAnsi="Wingdings"/>
    </w:rPr>
  </w:style>
  <w:style w:type="character" w:customStyle="1" w:styleId="WWCharLFO79LVL8">
    <w:name w:val="WW_CharLFO79LVL8"/>
    <w:qFormat/>
    <w:rsid w:val="00E879C2"/>
    <w:rPr>
      <w:rFonts w:ascii="Wingdings" w:hAnsi="Wingdings"/>
    </w:rPr>
  </w:style>
  <w:style w:type="character" w:customStyle="1" w:styleId="WWCharLFO79LVL9">
    <w:name w:val="WW_CharLFO79LVL9"/>
    <w:qFormat/>
    <w:rsid w:val="00E879C2"/>
    <w:rPr>
      <w:rFonts w:ascii="Wingdings" w:hAnsi="Wingdings"/>
    </w:rPr>
  </w:style>
  <w:style w:type="character" w:customStyle="1" w:styleId="WWCharLFO80LVL1">
    <w:name w:val="WW_CharLFO80LVL1"/>
    <w:qFormat/>
    <w:rsid w:val="00E879C2"/>
    <w:rPr>
      <w:rFonts w:ascii="Symbol" w:hAnsi="Symbol"/>
    </w:rPr>
  </w:style>
  <w:style w:type="character" w:customStyle="1" w:styleId="WWCharLFO80LVL2">
    <w:name w:val="WW_CharLFO80LVL2"/>
    <w:qFormat/>
    <w:rsid w:val="00E879C2"/>
    <w:rPr>
      <w:rFonts w:ascii="Symbol" w:hAnsi="Symbol"/>
    </w:rPr>
  </w:style>
  <w:style w:type="character" w:customStyle="1" w:styleId="WWCharLFO80LVL3">
    <w:name w:val="WW_CharLFO80LVL3"/>
    <w:qFormat/>
    <w:rsid w:val="00E879C2"/>
    <w:rPr>
      <w:rFonts w:ascii="Symbol" w:hAnsi="Symbol"/>
    </w:rPr>
  </w:style>
  <w:style w:type="character" w:customStyle="1" w:styleId="WWCharLFO80LVL4">
    <w:name w:val="WW_CharLFO80LVL4"/>
    <w:qFormat/>
    <w:rsid w:val="00E879C2"/>
    <w:rPr>
      <w:rFonts w:ascii="Symbol" w:hAnsi="Symbol"/>
    </w:rPr>
  </w:style>
  <w:style w:type="character" w:customStyle="1" w:styleId="WWCharLFO80LVL5">
    <w:name w:val="WW_CharLFO80LVL5"/>
    <w:qFormat/>
    <w:rsid w:val="00E879C2"/>
    <w:rPr>
      <w:rFonts w:ascii="Symbol" w:hAnsi="Symbol"/>
    </w:rPr>
  </w:style>
  <w:style w:type="character" w:customStyle="1" w:styleId="WWCharLFO80LVL6">
    <w:name w:val="WW_CharLFO80LVL6"/>
    <w:qFormat/>
    <w:rsid w:val="00E879C2"/>
    <w:rPr>
      <w:rFonts w:ascii="Symbol" w:hAnsi="Symbol"/>
    </w:rPr>
  </w:style>
  <w:style w:type="character" w:customStyle="1" w:styleId="WWCharLFO80LVL7">
    <w:name w:val="WW_CharLFO80LVL7"/>
    <w:qFormat/>
    <w:rsid w:val="00E879C2"/>
    <w:rPr>
      <w:rFonts w:ascii="Symbol" w:hAnsi="Symbol"/>
    </w:rPr>
  </w:style>
  <w:style w:type="character" w:customStyle="1" w:styleId="WWCharLFO80LVL8">
    <w:name w:val="WW_CharLFO80LVL8"/>
    <w:qFormat/>
    <w:rsid w:val="00E879C2"/>
    <w:rPr>
      <w:rFonts w:ascii="Symbol" w:hAnsi="Symbol"/>
    </w:rPr>
  </w:style>
  <w:style w:type="character" w:customStyle="1" w:styleId="WWCharLFO80LVL9">
    <w:name w:val="WW_CharLFO80LVL9"/>
    <w:qFormat/>
    <w:rsid w:val="00E879C2"/>
    <w:rPr>
      <w:rFonts w:ascii="Symbol" w:hAnsi="Symbol"/>
    </w:rPr>
  </w:style>
  <w:style w:type="character" w:customStyle="1" w:styleId="WWCharLFO81LVL1">
    <w:name w:val="WW_CharLFO81LVL1"/>
    <w:qFormat/>
    <w:rsid w:val="00E879C2"/>
    <w:rPr>
      <w:rFonts w:ascii="Wingdings" w:hAnsi="Wingdings"/>
    </w:rPr>
  </w:style>
  <w:style w:type="character" w:customStyle="1" w:styleId="WWCharLFO81LVL2">
    <w:name w:val="WW_CharLFO81LVL2"/>
    <w:qFormat/>
    <w:rsid w:val="00E879C2"/>
    <w:rPr>
      <w:rFonts w:ascii="Wingdings" w:hAnsi="Wingdings"/>
    </w:rPr>
  </w:style>
  <w:style w:type="character" w:customStyle="1" w:styleId="WWCharLFO81LVL3">
    <w:name w:val="WW_CharLFO81LVL3"/>
    <w:qFormat/>
    <w:rsid w:val="00E879C2"/>
    <w:rPr>
      <w:rFonts w:ascii="Wingdings" w:hAnsi="Wingdings"/>
    </w:rPr>
  </w:style>
  <w:style w:type="character" w:customStyle="1" w:styleId="WWCharLFO81LVL4">
    <w:name w:val="WW_CharLFO81LVL4"/>
    <w:qFormat/>
    <w:rsid w:val="00E879C2"/>
    <w:rPr>
      <w:rFonts w:ascii="Wingdings" w:hAnsi="Wingdings"/>
    </w:rPr>
  </w:style>
  <w:style w:type="character" w:customStyle="1" w:styleId="WWCharLFO81LVL5">
    <w:name w:val="WW_CharLFO81LVL5"/>
    <w:qFormat/>
    <w:rsid w:val="00E879C2"/>
    <w:rPr>
      <w:rFonts w:ascii="Wingdings" w:hAnsi="Wingdings"/>
    </w:rPr>
  </w:style>
  <w:style w:type="character" w:customStyle="1" w:styleId="WWCharLFO81LVL6">
    <w:name w:val="WW_CharLFO81LVL6"/>
    <w:qFormat/>
    <w:rsid w:val="00E879C2"/>
    <w:rPr>
      <w:rFonts w:ascii="Wingdings" w:hAnsi="Wingdings"/>
    </w:rPr>
  </w:style>
  <w:style w:type="character" w:customStyle="1" w:styleId="WWCharLFO81LVL7">
    <w:name w:val="WW_CharLFO81LVL7"/>
    <w:qFormat/>
    <w:rsid w:val="00E879C2"/>
    <w:rPr>
      <w:rFonts w:ascii="Wingdings" w:hAnsi="Wingdings"/>
    </w:rPr>
  </w:style>
  <w:style w:type="character" w:customStyle="1" w:styleId="WWCharLFO81LVL8">
    <w:name w:val="WW_CharLFO81LVL8"/>
    <w:qFormat/>
    <w:rsid w:val="00E879C2"/>
    <w:rPr>
      <w:rFonts w:ascii="Wingdings" w:hAnsi="Wingdings"/>
    </w:rPr>
  </w:style>
  <w:style w:type="character" w:customStyle="1" w:styleId="WWCharLFO81LVL9">
    <w:name w:val="WW_CharLFO81LVL9"/>
    <w:qFormat/>
    <w:rsid w:val="00E879C2"/>
    <w:rPr>
      <w:rFonts w:ascii="Wingdings" w:hAnsi="Wingdings"/>
    </w:rPr>
  </w:style>
  <w:style w:type="character" w:customStyle="1" w:styleId="WWCharLFO82LVL1">
    <w:name w:val="WW_CharLFO82LVL1"/>
    <w:qFormat/>
    <w:rsid w:val="00E879C2"/>
    <w:rPr>
      <w:rFonts w:ascii="Symbol" w:hAnsi="Symbol"/>
    </w:rPr>
  </w:style>
  <w:style w:type="character" w:customStyle="1" w:styleId="WWCharLFO82LVL2">
    <w:name w:val="WW_CharLFO82LVL2"/>
    <w:qFormat/>
    <w:rsid w:val="00E879C2"/>
    <w:rPr>
      <w:rFonts w:ascii="Symbol" w:hAnsi="Symbol"/>
    </w:rPr>
  </w:style>
  <w:style w:type="character" w:customStyle="1" w:styleId="WWCharLFO82LVL3">
    <w:name w:val="WW_CharLFO82LVL3"/>
    <w:qFormat/>
    <w:rsid w:val="00E879C2"/>
    <w:rPr>
      <w:rFonts w:ascii="Symbol" w:hAnsi="Symbol"/>
    </w:rPr>
  </w:style>
  <w:style w:type="character" w:customStyle="1" w:styleId="WWCharLFO82LVL4">
    <w:name w:val="WW_CharLFO82LVL4"/>
    <w:qFormat/>
    <w:rsid w:val="00E879C2"/>
    <w:rPr>
      <w:rFonts w:ascii="Symbol" w:hAnsi="Symbol"/>
    </w:rPr>
  </w:style>
  <w:style w:type="character" w:customStyle="1" w:styleId="WWCharLFO82LVL5">
    <w:name w:val="WW_CharLFO82LVL5"/>
    <w:qFormat/>
    <w:rsid w:val="00E879C2"/>
    <w:rPr>
      <w:rFonts w:ascii="Symbol" w:hAnsi="Symbol"/>
    </w:rPr>
  </w:style>
  <w:style w:type="character" w:customStyle="1" w:styleId="WWCharLFO82LVL6">
    <w:name w:val="WW_CharLFO82LVL6"/>
    <w:qFormat/>
    <w:rsid w:val="00E879C2"/>
    <w:rPr>
      <w:rFonts w:ascii="Symbol" w:hAnsi="Symbol"/>
    </w:rPr>
  </w:style>
  <w:style w:type="character" w:customStyle="1" w:styleId="WWCharLFO82LVL7">
    <w:name w:val="WW_CharLFO82LVL7"/>
    <w:qFormat/>
    <w:rsid w:val="00E879C2"/>
    <w:rPr>
      <w:rFonts w:ascii="Symbol" w:hAnsi="Symbol"/>
    </w:rPr>
  </w:style>
  <w:style w:type="character" w:customStyle="1" w:styleId="WWCharLFO82LVL8">
    <w:name w:val="WW_CharLFO82LVL8"/>
    <w:qFormat/>
    <w:rsid w:val="00E879C2"/>
    <w:rPr>
      <w:rFonts w:ascii="Symbol" w:hAnsi="Symbol"/>
    </w:rPr>
  </w:style>
  <w:style w:type="character" w:customStyle="1" w:styleId="WWCharLFO82LVL9">
    <w:name w:val="WW_CharLFO82LVL9"/>
    <w:qFormat/>
    <w:rsid w:val="00E879C2"/>
    <w:rPr>
      <w:rFonts w:ascii="Symbol" w:hAnsi="Symbol"/>
    </w:rPr>
  </w:style>
  <w:style w:type="character" w:customStyle="1" w:styleId="WWCharLFO83LVL1">
    <w:name w:val="WW_CharLFO83LVL1"/>
    <w:qFormat/>
    <w:rsid w:val="00E879C2"/>
    <w:rPr>
      <w:rFonts w:ascii="Symbol" w:hAnsi="Symbol"/>
      <w:sz w:val="20"/>
    </w:rPr>
  </w:style>
  <w:style w:type="character" w:customStyle="1" w:styleId="WWCharLFO83LVL2">
    <w:name w:val="WW_CharLFO83LVL2"/>
    <w:qFormat/>
    <w:rsid w:val="00E879C2"/>
    <w:rPr>
      <w:rFonts w:ascii="Courier New" w:hAnsi="Courier New"/>
      <w:sz w:val="20"/>
    </w:rPr>
  </w:style>
  <w:style w:type="character" w:customStyle="1" w:styleId="WWCharLFO83LVL3">
    <w:name w:val="WW_CharLFO83LVL3"/>
    <w:qFormat/>
    <w:rsid w:val="00E879C2"/>
    <w:rPr>
      <w:rFonts w:ascii="Wingdings" w:hAnsi="Wingdings"/>
      <w:sz w:val="20"/>
    </w:rPr>
  </w:style>
  <w:style w:type="character" w:customStyle="1" w:styleId="WWCharLFO83LVL4">
    <w:name w:val="WW_CharLFO83LVL4"/>
    <w:qFormat/>
    <w:rsid w:val="00E879C2"/>
    <w:rPr>
      <w:rFonts w:ascii="Wingdings" w:hAnsi="Wingdings"/>
      <w:sz w:val="20"/>
    </w:rPr>
  </w:style>
  <w:style w:type="character" w:customStyle="1" w:styleId="WWCharLFO83LVL5">
    <w:name w:val="WW_CharLFO83LVL5"/>
    <w:qFormat/>
    <w:rsid w:val="00E879C2"/>
    <w:rPr>
      <w:rFonts w:ascii="Wingdings" w:hAnsi="Wingdings"/>
      <w:sz w:val="20"/>
    </w:rPr>
  </w:style>
  <w:style w:type="character" w:customStyle="1" w:styleId="WWCharLFO83LVL6">
    <w:name w:val="WW_CharLFO83LVL6"/>
    <w:qFormat/>
    <w:rsid w:val="00E879C2"/>
    <w:rPr>
      <w:rFonts w:ascii="Wingdings" w:hAnsi="Wingdings"/>
      <w:sz w:val="20"/>
    </w:rPr>
  </w:style>
  <w:style w:type="character" w:customStyle="1" w:styleId="WWCharLFO83LVL7">
    <w:name w:val="WW_CharLFO83LVL7"/>
    <w:qFormat/>
    <w:rsid w:val="00E879C2"/>
    <w:rPr>
      <w:rFonts w:ascii="Wingdings" w:hAnsi="Wingdings"/>
      <w:sz w:val="20"/>
    </w:rPr>
  </w:style>
  <w:style w:type="character" w:customStyle="1" w:styleId="WWCharLFO83LVL8">
    <w:name w:val="WW_CharLFO83LVL8"/>
    <w:qFormat/>
    <w:rsid w:val="00E879C2"/>
    <w:rPr>
      <w:rFonts w:ascii="Wingdings" w:hAnsi="Wingdings"/>
      <w:sz w:val="20"/>
    </w:rPr>
  </w:style>
  <w:style w:type="character" w:customStyle="1" w:styleId="WWCharLFO83LVL9">
    <w:name w:val="WW_CharLFO83LVL9"/>
    <w:qFormat/>
    <w:rsid w:val="00E879C2"/>
    <w:rPr>
      <w:rFonts w:ascii="Wingdings" w:hAnsi="Wingdings"/>
      <w:sz w:val="20"/>
    </w:rPr>
  </w:style>
  <w:style w:type="character" w:customStyle="1" w:styleId="WWCharLFO84LVL1">
    <w:name w:val="WW_CharLFO84LVL1"/>
    <w:qFormat/>
    <w:rsid w:val="00E879C2"/>
    <w:rPr>
      <w:rFonts w:ascii="Symbol" w:hAnsi="Symbol"/>
      <w:sz w:val="20"/>
    </w:rPr>
  </w:style>
  <w:style w:type="character" w:customStyle="1" w:styleId="WWCharLFO84LVL2">
    <w:name w:val="WW_CharLFO84LVL2"/>
    <w:qFormat/>
    <w:rsid w:val="00E879C2"/>
    <w:rPr>
      <w:rFonts w:ascii="Courier New" w:hAnsi="Courier New"/>
      <w:sz w:val="20"/>
    </w:rPr>
  </w:style>
  <w:style w:type="character" w:customStyle="1" w:styleId="WWCharLFO84LVL3">
    <w:name w:val="WW_CharLFO84LVL3"/>
    <w:qFormat/>
    <w:rsid w:val="00E879C2"/>
    <w:rPr>
      <w:rFonts w:ascii="Wingdings" w:hAnsi="Wingdings"/>
      <w:sz w:val="20"/>
    </w:rPr>
  </w:style>
  <w:style w:type="character" w:customStyle="1" w:styleId="WWCharLFO84LVL4">
    <w:name w:val="WW_CharLFO84LVL4"/>
    <w:qFormat/>
    <w:rsid w:val="00E879C2"/>
    <w:rPr>
      <w:rFonts w:ascii="Wingdings" w:hAnsi="Wingdings"/>
      <w:sz w:val="20"/>
    </w:rPr>
  </w:style>
  <w:style w:type="character" w:customStyle="1" w:styleId="WWCharLFO84LVL5">
    <w:name w:val="WW_CharLFO84LVL5"/>
    <w:qFormat/>
    <w:rsid w:val="00E879C2"/>
    <w:rPr>
      <w:rFonts w:ascii="Wingdings" w:hAnsi="Wingdings"/>
      <w:sz w:val="20"/>
    </w:rPr>
  </w:style>
  <w:style w:type="character" w:customStyle="1" w:styleId="WWCharLFO84LVL6">
    <w:name w:val="WW_CharLFO84LVL6"/>
    <w:qFormat/>
    <w:rsid w:val="00E879C2"/>
    <w:rPr>
      <w:rFonts w:ascii="Wingdings" w:hAnsi="Wingdings"/>
      <w:sz w:val="20"/>
    </w:rPr>
  </w:style>
  <w:style w:type="character" w:customStyle="1" w:styleId="WWCharLFO84LVL7">
    <w:name w:val="WW_CharLFO84LVL7"/>
    <w:qFormat/>
    <w:rsid w:val="00E879C2"/>
    <w:rPr>
      <w:rFonts w:ascii="Wingdings" w:hAnsi="Wingdings"/>
      <w:sz w:val="20"/>
    </w:rPr>
  </w:style>
  <w:style w:type="character" w:customStyle="1" w:styleId="WWCharLFO84LVL8">
    <w:name w:val="WW_CharLFO84LVL8"/>
    <w:qFormat/>
    <w:rsid w:val="00E879C2"/>
    <w:rPr>
      <w:rFonts w:ascii="Wingdings" w:hAnsi="Wingdings"/>
      <w:sz w:val="20"/>
    </w:rPr>
  </w:style>
  <w:style w:type="character" w:customStyle="1" w:styleId="WWCharLFO84LVL9">
    <w:name w:val="WW_CharLFO84LVL9"/>
    <w:qFormat/>
    <w:rsid w:val="00E879C2"/>
    <w:rPr>
      <w:rFonts w:ascii="Wingdings" w:hAnsi="Wingdings"/>
      <w:sz w:val="20"/>
    </w:rPr>
  </w:style>
  <w:style w:type="character" w:customStyle="1" w:styleId="WWCharLFO85LVL1">
    <w:name w:val="WW_CharLFO85LVL1"/>
    <w:qFormat/>
    <w:rsid w:val="00E879C2"/>
    <w:rPr>
      <w:rFonts w:ascii="Symbol" w:hAnsi="Symbol"/>
      <w:sz w:val="20"/>
    </w:rPr>
  </w:style>
  <w:style w:type="character" w:customStyle="1" w:styleId="WWCharLFO85LVL2">
    <w:name w:val="WW_CharLFO85LVL2"/>
    <w:qFormat/>
    <w:rsid w:val="00E879C2"/>
    <w:rPr>
      <w:rFonts w:ascii="Courier New" w:hAnsi="Courier New"/>
      <w:sz w:val="20"/>
    </w:rPr>
  </w:style>
  <w:style w:type="character" w:customStyle="1" w:styleId="WWCharLFO85LVL3">
    <w:name w:val="WW_CharLFO85LVL3"/>
    <w:qFormat/>
    <w:rsid w:val="00E879C2"/>
    <w:rPr>
      <w:rFonts w:ascii="Wingdings" w:hAnsi="Wingdings"/>
      <w:sz w:val="20"/>
    </w:rPr>
  </w:style>
  <w:style w:type="character" w:customStyle="1" w:styleId="WWCharLFO85LVL4">
    <w:name w:val="WW_CharLFO85LVL4"/>
    <w:qFormat/>
    <w:rsid w:val="00E879C2"/>
    <w:rPr>
      <w:rFonts w:ascii="Wingdings" w:hAnsi="Wingdings"/>
      <w:sz w:val="20"/>
    </w:rPr>
  </w:style>
  <w:style w:type="character" w:customStyle="1" w:styleId="WWCharLFO85LVL5">
    <w:name w:val="WW_CharLFO85LVL5"/>
    <w:qFormat/>
    <w:rsid w:val="00E879C2"/>
    <w:rPr>
      <w:rFonts w:ascii="Wingdings" w:hAnsi="Wingdings"/>
      <w:sz w:val="20"/>
    </w:rPr>
  </w:style>
  <w:style w:type="character" w:customStyle="1" w:styleId="WWCharLFO85LVL6">
    <w:name w:val="WW_CharLFO85LVL6"/>
    <w:qFormat/>
    <w:rsid w:val="00E879C2"/>
    <w:rPr>
      <w:rFonts w:ascii="Wingdings" w:hAnsi="Wingdings"/>
      <w:sz w:val="20"/>
    </w:rPr>
  </w:style>
  <w:style w:type="character" w:customStyle="1" w:styleId="WWCharLFO85LVL7">
    <w:name w:val="WW_CharLFO85LVL7"/>
    <w:qFormat/>
    <w:rsid w:val="00E879C2"/>
    <w:rPr>
      <w:rFonts w:ascii="Wingdings" w:hAnsi="Wingdings"/>
      <w:sz w:val="20"/>
    </w:rPr>
  </w:style>
  <w:style w:type="character" w:customStyle="1" w:styleId="WWCharLFO85LVL8">
    <w:name w:val="WW_CharLFO85LVL8"/>
    <w:qFormat/>
    <w:rsid w:val="00E879C2"/>
    <w:rPr>
      <w:rFonts w:ascii="Wingdings" w:hAnsi="Wingdings"/>
      <w:sz w:val="20"/>
    </w:rPr>
  </w:style>
  <w:style w:type="character" w:customStyle="1" w:styleId="WWCharLFO85LVL9">
    <w:name w:val="WW_CharLFO85LVL9"/>
    <w:qFormat/>
    <w:rsid w:val="00E879C2"/>
    <w:rPr>
      <w:rFonts w:ascii="Wingdings" w:hAnsi="Wingdings"/>
      <w:sz w:val="20"/>
    </w:rPr>
  </w:style>
  <w:style w:type="character" w:customStyle="1" w:styleId="WWCharLFO86LVL1">
    <w:name w:val="WW_CharLFO86LVL1"/>
    <w:qFormat/>
    <w:rsid w:val="00E879C2"/>
    <w:rPr>
      <w:rFonts w:ascii="Symbol" w:hAnsi="Symbol"/>
      <w:sz w:val="20"/>
    </w:rPr>
  </w:style>
  <w:style w:type="character" w:customStyle="1" w:styleId="WWCharLFO86LVL2">
    <w:name w:val="WW_CharLFO86LVL2"/>
    <w:qFormat/>
    <w:rsid w:val="00E879C2"/>
    <w:rPr>
      <w:rFonts w:ascii="Courier New" w:hAnsi="Courier New"/>
      <w:sz w:val="20"/>
    </w:rPr>
  </w:style>
  <w:style w:type="character" w:customStyle="1" w:styleId="WWCharLFO86LVL3">
    <w:name w:val="WW_CharLFO86LVL3"/>
    <w:qFormat/>
    <w:rsid w:val="00E879C2"/>
    <w:rPr>
      <w:rFonts w:ascii="Wingdings" w:hAnsi="Wingdings"/>
      <w:sz w:val="20"/>
    </w:rPr>
  </w:style>
  <w:style w:type="character" w:customStyle="1" w:styleId="WWCharLFO86LVL4">
    <w:name w:val="WW_CharLFO86LVL4"/>
    <w:qFormat/>
    <w:rsid w:val="00E879C2"/>
    <w:rPr>
      <w:rFonts w:ascii="Wingdings" w:hAnsi="Wingdings"/>
      <w:sz w:val="20"/>
    </w:rPr>
  </w:style>
  <w:style w:type="character" w:customStyle="1" w:styleId="WWCharLFO86LVL5">
    <w:name w:val="WW_CharLFO86LVL5"/>
    <w:qFormat/>
    <w:rsid w:val="00E879C2"/>
    <w:rPr>
      <w:rFonts w:ascii="Wingdings" w:hAnsi="Wingdings"/>
      <w:sz w:val="20"/>
    </w:rPr>
  </w:style>
  <w:style w:type="character" w:customStyle="1" w:styleId="WWCharLFO86LVL6">
    <w:name w:val="WW_CharLFO86LVL6"/>
    <w:qFormat/>
    <w:rsid w:val="00E879C2"/>
    <w:rPr>
      <w:rFonts w:ascii="Wingdings" w:hAnsi="Wingdings"/>
      <w:sz w:val="20"/>
    </w:rPr>
  </w:style>
  <w:style w:type="character" w:customStyle="1" w:styleId="WWCharLFO86LVL7">
    <w:name w:val="WW_CharLFO86LVL7"/>
    <w:qFormat/>
    <w:rsid w:val="00E879C2"/>
    <w:rPr>
      <w:rFonts w:ascii="Wingdings" w:hAnsi="Wingdings"/>
      <w:sz w:val="20"/>
    </w:rPr>
  </w:style>
  <w:style w:type="character" w:customStyle="1" w:styleId="WWCharLFO86LVL8">
    <w:name w:val="WW_CharLFO86LVL8"/>
    <w:qFormat/>
    <w:rsid w:val="00E879C2"/>
    <w:rPr>
      <w:rFonts w:ascii="Wingdings" w:hAnsi="Wingdings"/>
      <w:sz w:val="20"/>
    </w:rPr>
  </w:style>
  <w:style w:type="character" w:customStyle="1" w:styleId="WWCharLFO86LVL9">
    <w:name w:val="WW_CharLFO86LVL9"/>
    <w:qFormat/>
    <w:rsid w:val="00E879C2"/>
    <w:rPr>
      <w:rFonts w:ascii="Wingdings" w:hAnsi="Wingdings"/>
      <w:sz w:val="20"/>
    </w:rPr>
  </w:style>
  <w:style w:type="character" w:customStyle="1" w:styleId="WWCharLFO87LVL1">
    <w:name w:val="WW_CharLFO87LVL1"/>
    <w:qFormat/>
    <w:rsid w:val="00E879C2"/>
    <w:rPr>
      <w:rFonts w:ascii="Symbol" w:hAnsi="Symbol"/>
      <w:sz w:val="20"/>
    </w:rPr>
  </w:style>
  <w:style w:type="character" w:customStyle="1" w:styleId="WWCharLFO87LVL2">
    <w:name w:val="WW_CharLFO87LVL2"/>
    <w:qFormat/>
    <w:rsid w:val="00E879C2"/>
    <w:rPr>
      <w:rFonts w:ascii="Courier New" w:hAnsi="Courier New"/>
      <w:sz w:val="20"/>
    </w:rPr>
  </w:style>
  <w:style w:type="character" w:customStyle="1" w:styleId="WWCharLFO87LVL3">
    <w:name w:val="WW_CharLFO87LVL3"/>
    <w:qFormat/>
    <w:rsid w:val="00E879C2"/>
    <w:rPr>
      <w:rFonts w:ascii="Wingdings" w:hAnsi="Wingdings"/>
      <w:sz w:val="20"/>
    </w:rPr>
  </w:style>
  <w:style w:type="character" w:customStyle="1" w:styleId="WWCharLFO87LVL4">
    <w:name w:val="WW_CharLFO87LVL4"/>
    <w:qFormat/>
    <w:rsid w:val="00E879C2"/>
    <w:rPr>
      <w:rFonts w:ascii="Wingdings" w:hAnsi="Wingdings"/>
      <w:sz w:val="20"/>
    </w:rPr>
  </w:style>
  <w:style w:type="character" w:customStyle="1" w:styleId="WWCharLFO87LVL5">
    <w:name w:val="WW_CharLFO87LVL5"/>
    <w:qFormat/>
    <w:rsid w:val="00E879C2"/>
    <w:rPr>
      <w:rFonts w:ascii="Wingdings" w:hAnsi="Wingdings"/>
      <w:sz w:val="20"/>
    </w:rPr>
  </w:style>
  <w:style w:type="character" w:customStyle="1" w:styleId="WWCharLFO87LVL6">
    <w:name w:val="WW_CharLFO87LVL6"/>
    <w:qFormat/>
    <w:rsid w:val="00E879C2"/>
    <w:rPr>
      <w:rFonts w:ascii="Wingdings" w:hAnsi="Wingdings"/>
      <w:sz w:val="20"/>
    </w:rPr>
  </w:style>
  <w:style w:type="character" w:customStyle="1" w:styleId="WWCharLFO87LVL7">
    <w:name w:val="WW_CharLFO87LVL7"/>
    <w:qFormat/>
    <w:rsid w:val="00E879C2"/>
    <w:rPr>
      <w:rFonts w:ascii="Wingdings" w:hAnsi="Wingdings"/>
      <w:sz w:val="20"/>
    </w:rPr>
  </w:style>
  <w:style w:type="character" w:customStyle="1" w:styleId="WWCharLFO87LVL8">
    <w:name w:val="WW_CharLFO87LVL8"/>
    <w:qFormat/>
    <w:rsid w:val="00E879C2"/>
    <w:rPr>
      <w:rFonts w:ascii="Wingdings" w:hAnsi="Wingdings"/>
      <w:sz w:val="20"/>
    </w:rPr>
  </w:style>
  <w:style w:type="character" w:customStyle="1" w:styleId="WWCharLFO87LVL9">
    <w:name w:val="WW_CharLFO87LVL9"/>
    <w:qFormat/>
    <w:rsid w:val="00E879C2"/>
    <w:rPr>
      <w:rFonts w:ascii="Wingdings" w:hAnsi="Wingdings"/>
      <w:sz w:val="20"/>
    </w:rPr>
  </w:style>
  <w:style w:type="paragraph" w:customStyle="1" w:styleId="LO-Normal">
    <w:name w:val="LO-Normal"/>
    <w:qFormat/>
    <w:rsid w:val="00E879C2"/>
    <w:pPr>
      <w:widowControl w:val="0"/>
    </w:pPr>
    <w:rPr>
      <w:rFonts w:eastAsia="Lucida Sans Unicode" w:cs="Tahoma"/>
      <w:szCs w:val="24"/>
    </w:rPr>
  </w:style>
  <w:style w:type="paragraph" w:customStyle="1" w:styleId="Texte">
    <w:name w:val="Texte"/>
    <w:qFormat/>
    <w:rsid w:val="00E879C2"/>
    <w:pPr>
      <w:spacing w:before="240" w:line="40" w:lineRule="atLeast"/>
      <w:jc w:val="both"/>
    </w:pPr>
    <w:rPr>
      <w:rFonts w:ascii="Arial" w:hAnsi="Arial" w:cs="Arial"/>
      <w:sz w:val="20"/>
    </w:rPr>
  </w:style>
  <w:style w:type="paragraph" w:customStyle="1" w:styleId="Footnote">
    <w:name w:val="Footnote"/>
    <w:basedOn w:val="Standard"/>
    <w:qFormat/>
    <w:rsid w:val="00E879C2"/>
    <w:pPr>
      <w:suppressLineNumbers/>
      <w:tabs>
        <w:tab w:val="clear" w:pos="2265"/>
      </w:tabs>
      <w:ind w:left="283" w:hanging="283"/>
      <w:jc w:val="both"/>
      <w:textAlignment w:val="auto"/>
    </w:pPr>
    <w:rPr>
      <w:rFonts w:ascii="Times New Roman" w:eastAsia="Times New Roman" w:hAnsi="Times New Roman" w:cs="Times New Roman"/>
      <w:sz w:val="20"/>
      <w:szCs w:val="20"/>
      <w:lang w:eastAsia="zh-CN" w:bidi="he-IL"/>
    </w:rPr>
  </w:style>
  <w:style w:type="paragraph" w:customStyle="1" w:styleId="Contents3">
    <w:name w:val="Contents 3"/>
    <w:basedOn w:val="Index"/>
    <w:qFormat/>
    <w:rsid w:val="00E879C2"/>
    <w:pPr>
      <w:tabs>
        <w:tab w:val="clear" w:pos="2265"/>
        <w:tab w:val="right" w:leader="dot" w:pos="10203"/>
      </w:tabs>
      <w:ind w:left="566"/>
      <w:jc w:val="both"/>
      <w:textAlignment w:val="auto"/>
    </w:pPr>
    <w:rPr>
      <w:rFonts w:ascii="Times New Roman" w:eastAsia="Times New Roman" w:hAnsi="Times New Roman" w:cs="Times New Roman"/>
      <w:szCs w:val="20"/>
      <w:lang w:eastAsia="zh-CN" w:bidi="he-IL"/>
    </w:rPr>
  </w:style>
  <w:style w:type="paragraph" w:customStyle="1" w:styleId="Contents4">
    <w:name w:val="Contents 4"/>
    <w:basedOn w:val="Index"/>
    <w:qFormat/>
    <w:rsid w:val="00E879C2"/>
    <w:pPr>
      <w:tabs>
        <w:tab w:val="clear" w:pos="2265"/>
        <w:tab w:val="right" w:leader="dot" w:pos="10486"/>
      </w:tabs>
      <w:ind w:left="849"/>
      <w:jc w:val="both"/>
      <w:textAlignment w:val="auto"/>
    </w:pPr>
    <w:rPr>
      <w:rFonts w:ascii="Times New Roman" w:eastAsia="Times New Roman" w:hAnsi="Times New Roman" w:cs="Times New Roman"/>
      <w:szCs w:val="20"/>
      <w:lang w:eastAsia="zh-CN" w:bidi="he-IL"/>
    </w:rPr>
  </w:style>
  <w:style w:type="paragraph" w:customStyle="1" w:styleId="Contents5">
    <w:name w:val="Contents 5"/>
    <w:basedOn w:val="Index"/>
    <w:qFormat/>
    <w:rsid w:val="00E879C2"/>
    <w:pPr>
      <w:tabs>
        <w:tab w:val="clear" w:pos="2265"/>
        <w:tab w:val="right" w:leader="dot" w:pos="10769"/>
      </w:tabs>
      <w:ind w:left="1132"/>
      <w:jc w:val="both"/>
      <w:textAlignment w:val="auto"/>
    </w:pPr>
    <w:rPr>
      <w:rFonts w:ascii="Times New Roman" w:eastAsia="Times New Roman" w:hAnsi="Times New Roman" w:cs="Times New Roman"/>
      <w:szCs w:val="20"/>
      <w:lang w:eastAsia="zh-CN" w:bidi="he-IL"/>
    </w:rPr>
  </w:style>
  <w:style w:type="paragraph" w:customStyle="1" w:styleId="Contents6">
    <w:name w:val="Contents 6"/>
    <w:basedOn w:val="Index"/>
    <w:qFormat/>
    <w:rsid w:val="00E879C2"/>
    <w:pPr>
      <w:tabs>
        <w:tab w:val="clear" w:pos="2265"/>
        <w:tab w:val="right" w:leader="dot" w:pos="11052"/>
      </w:tabs>
      <w:ind w:left="1415"/>
      <w:jc w:val="both"/>
      <w:textAlignment w:val="auto"/>
    </w:pPr>
    <w:rPr>
      <w:rFonts w:ascii="Times New Roman" w:eastAsia="Times New Roman" w:hAnsi="Times New Roman" w:cs="Times New Roman"/>
      <w:szCs w:val="20"/>
      <w:lang w:eastAsia="zh-CN" w:bidi="he-IL"/>
    </w:rPr>
  </w:style>
  <w:style w:type="paragraph" w:customStyle="1" w:styleId="Contents7">
    <w:name w:val="Contents 7"/>
    <w:basedOn w:val="Index"/>
    <w:qFormat/>
    <w:rsid w:val="00E879C2"/>
    <w:pPr>
      <w:tabs>
        <w:tab w:val="clear" w:pos="2265"/>
        <w:tab w:val="right" w:leader="dot" w:pos="11335"/>
      </w:tabs>
      <w:ind w:left="1698"/>
      <w:jc w:val="both"/>
      <w:textAlignment w:val="auto"/>
    </w:pPr>
    <w:rPr>
      <w:rFonts w:ascii="Times New Roman" w:eastAsia="Times New Roman" w:hAnsi="Times New Roman" w:cs="Times New Roman"/>
      <w:szCs w:val="20"/>
      <w:lang w:eastAsia="zh-CN" w:bidi="he-IL"/>
    </w:rPr>
  </w:style>
  <w:style w:type="paragraph" w:customStyle="1" w:styleId="Contents8">
    <w:name w:val="Contents 8"/>
    <w:basedOn w:val="Index"/>
    <w:qFormat/>
    <w:rsid w:val="00E879C2"/>
    <w:pPr>
      <w:tabs>
        <w:tab w:val="clear" w:pos="2265"/>
        <w:tab w:val="right" w:leader="dot" w:pos="11618"/>
      </w:tabs>
      <w:ind w:left="1981"/>
      <w:jc w:val="both"/>
      <w:textAlignment w:val="auto"/>
    </w:pPr>
    <w:rPr>
      <w:rFonts w:ascii="Times New Roman" w:eastAsia="Times New Roman" w:hAnsi="Times New Roman" w:cs="Times New Roman"/>
      <w:szCs w:val="20"/>
      <w:lang w:eastAsia="zh-CN" w:bidi="he-IL"/>
    </w:rPr>
  </w:style>
  <w:style w:type="paragraph" w:customStyle="1" w:styleId="Contents9">
    <w:name w:val="Contents 9"/>
    <w:basedOn w:val="Index"/>
    <w:qFormat/>
    <w:rsid w:val="00E879C2"/>
    <w:pPr>
      <w:tabs>
        <w:tab w:val="clear" w:pos="2265"/>
        <w:tab w:val="right" w:leader="dot" w:pos="11901"/>
      </w:tabs>
      <w:ind w:left="2264"/>
      <w:jc w:val="both"/>
      <w:textAlignment w:val="auto"/>
    </w:pPr>
    <w:rPr>
      <w:rFonts w:ascii="Times New Roman" w:eastAsia="Times New Roman" w:hAnsi="Times New Roman" w:cs="Times New Roman"/>
      <w:szCs w:val="20"/>
      <w:lang w:eastAsia="zh-CN" w:bidi="he-IL"/>
    </w:rPr>
  </w:style>
  <w:style w:type="paragraph" w:customStyle="1" w:styleId="Tabledesmatiresniveau10">
    <w:name w:val="Table des matières niveau 10"/>
    <w:basedOn w:val="Index"/>
    <w:qFormat/>
    <w:rsid w:val="00E879C2"/>
    <w:pPr>
      <w:tabs>
        <w:tab w:val="clear" w:pos="2265"/>
        <w:tab w:val="right" w:leader="dot" w:pos="12184"/>
      </w:tabs>
      <w:ind w:left="2547"/>
      <w:jc w:val="both"/>
      <w:textAlignment w:val="auto"/>
    </w:pPr>
    <w:rPr>
      <w:rFonts w:ascii="Times New Roman" w:eastAsia="Times New Roman" w:hAnsi="Times New Roman" w:cs="Times New Roman"/>
      <w:szCs w:val="20"/>
      <w:lang w:eastAsia="zh-CN" w:bidi="he-IL"/>
    </w:rPr>
  </w:style>
  <w:style w:type="paragraph" w:customStyle="1" w:styleId="WW-Normalcentr">
    <w:name w:val="WW-Normal centré"/>
    <w:basedOn w:val="Standard"/>
    <w:qFormat/>
    <w:rsid w:val="00E879C2"/>
    <w:pPr>
      <w:tabs>
        <w:tab w:val="clear" w:pos="2265"/>
      </w:tabs>
      <w:ind w:left="709" w:right="572"/>
      <w:jc w:val="both"/>
      <w:textAlignment w:val="auto"/>
    </w:pPr>
    <w:rPr>
      <w:rFonts w:ascii="Times New Roman" w:eastAsia="Times New Roman" w:hAnsi="Times New Roman" w:cs="Times New Roman"/>
      <w:sz w:val="22"/>
      <w:szCs w:val="20"/>
      <w:lang w:eastAsia="zh-CN" w:bidi="he-IL"/>
    </w:rPr>
  </w:style>
  <w:style w:type="paragraph" w:customStyle="1" w:styleId="RedLiRub">
    <w:name w:val="RedLiRub"/>
    <w:basedOn w:val="Standard"/>
    <w:qFormat/>
    <w:rsid w:val="00E879C2"/>
    <w:pPr>
      <w:tabs>
        <w:tab w:val="clear" w:pos="2265"/>
      </w:tabs>
      <w:jc w:val="both"/>
      <w:textAlignment w:val="auto"/>
    </w:pPr>
    <w:rPr>
      <w:sz w:val="22"/>
      <w:szCs w:val="20"/>
      <w:lang w:eastAsia="zh-CN" w:bidi="he-IL"/>
    </w:rPr>
  </w:style>
  <w:style w:type="paragraph" w:customStyle="1" w:styleId="RedTxt">
    <w:name w:val="RedTxt"/>
    <w:basedOn w:val="Standard"/>
    <w:qFormat/>
    <w:rsid w:val="00E879C2"/>
    <w:pPr>
      <w:tabs>
        <w:tab w:val="clear" w:pos="2265"/>
      </w:tabs>
      <w:jc w:val="both"/>
      <w:textAlignment w:val="auto"/>
    </w:pPr>
    <w:rPr>
      <w:sz w:val="18"/>
      <w:szCs w:val="20"/>
      <w:lang w:eastAsia="zh-CN" w:bidi="he-IL"/>
    </w:rPr>
  </w:style>
  <w:style w:type="paragraph" w:customStyle="1" w:styleId="Retraitnormal1">
    <w:name w:val="Retrait normal1"/>
    <w:basedOn w:val="Standard"/>
    <w:qFormat/>
    <w:rsid w:val="00E879C2"/>
    <w:pPr>
      <w:tabs>
        <w:tab w:val="clear" w:pos="2265"/>
      </w:tabs>
      <w:ind w:left="708"/>
      <w:jc w:val="both"/>
      <w:textAlignment w:val="auto"/>
    </w:pPr>
    <w:rPr>
      <w:rFonts w:ascii="Times New Roman" w:eastAsia="Times New Roman" w:hAnsi="Times New Roman" w:cs="Times New Roman"/>
      <w:szCs w:val="20"/>
      <w:lang w:eastAsia="zh-CN" w:bidi="he-IL"/>
    </w:rPr>
  </w:style>
  <w:style w:type="paragraph" w:customStyle="1" w:styleId="Paragraphe">
    <w:name w:val="Paragraphe"/>
    <w:basedOn w:val="Standard"/>
    <w:qFormat/>
    <w:rsid w:val="00E879C2"/>
    <w:pPr>
      <w:tabs>
        <w:tab w:val="clear" w:pos="2265"/>
      </w:tabs>
      <w:suppressAutoHyphens w:val="0"/>
      <w:spacing w:after="60"/>
      <w:jc w:val="both"/>
      <w:textAlignment w:val="auto"/>
    </w:pPr>
    <w:rPr>
      <w:rFonts w:ascii="Times New Roman" w:eastAsia="Times New Roman" w:hAnsi="Times New Roman" w:cs="Times New Roman"/>
      <w:szCs w:val="20"/>
      <w:lang w:eastAsia="zh-CN" w:bidi="he-IL"/>
    </w:rPr>
  </w:style>
  <w:style w:type="paragraph" w:customStyle="1" w:styleId="EN">
    <w:name w:val="EN"/>
    <w:basedOn w:val="Standard"/>
    <w:qFormat/>
    <w:rsid w:val="00E879C2"/>
    <w:pPr>
      <w:tabs>
        <w:tab w:val="clear" w:pos="2265"/>
      </w:tabs>
      <w:ind w:left="1276" w:right="567"/>
      <w:jc w:val="both"/>
      <w:textAlignment w:val="auto"/>
    </w:pPr>
    <w:rPr>
      <w:rFonts w:ascii="Times New Roman" w:eastAsia="Times New Roman" w:hAnsi="Times New Roman" w:cs="Times New Roman"/>
      <w:szCs w:val="20"/>
      <w:lang w:eastAsia="zh-CN" w:bidi="he-IL"/>
    </w:rPr>
  </w:style>
  <w:style w:type="paragraph" w:customStyle="1" w:styleId="WW-Retraitcorpsdetexte2">
    <w:name w:val="WW-Retrait corps de texte 2"/>
    <w:basedOn w:val="Standard"/>
    <w:qFormat/>
    <w:rsid w:val="00E879C2"/>
    <w:pPr>
      <w:tabs>
        <w:tab w:val="clear" w:pos="2265"/>
      </w:tabs>
      <w:suppressAutoHyphens w:val="0"/>
      <w:ind w:firstLine="567"/>
      <w:jc w:val="both"/>
      <w:textAlignment w:val="auto"/>
    </w:pPr>
    <w:rPr>
      <w:rFonts w:ascii="Times New Roman" w:eastAsia="Times New Roman" w:hAnsi="Times New Roman" w:cs="Times New Roman"/>
      <w:sz w:val="22"/>
      <w:szCs w:val="20"/>
      <w:lang w:eastAsia="zh-CN" w:bidi="he-IL"/>
    </w:rPr>
  </w:style>
  <w:style w:type="paragraph" w:customStyle="1" w:styleId="WW-Corpsdetexte3">
    <w:name w:val="WW-Corps de texte 3"/>
    <w:basedOn w:val="Standard"/>
    <w:qFormat/>
    <w:rsid w:val="00E879C2"/>
    <w:pPr>
      <w:tabs>
        <w:tab w:val="clear" w:pos="2265"/>
      </w:tabs>
      <w:jc w:val="both"/>
      <w:textAlignment w:val="auto"/>
    </w:pPr>
    <w:rPr>
      <w:rFonts w:ascii="Times New Roman" w:eastAsia="Times New Roman" w:hAnsi="Times New Roman" w:cs="Times New Roman"/>
      <w:szCs w:val="20"/>
      <w:lang w:eastAsia="zh-CN" w:bidi="he-IL"/>
    </w:rPr>
  </w:style>
  <w:style w:type="paragraph" w:customStyle="1" w:styleId="WW-Standard">
    <w:name w:val="WW-Standard"/>
    <w:qFormat/>
    <w:rsid w:val="00E879C2"/>
  </w:style>
  <w:style w:type="paragraph" w:customStyle="1" w:styleId="pseudoStyle1">
    <w:name w:val="pseudo_Style1"/>
    <w:basedOn w:val="Titre1"/>
    <w:qFormat/>
    <w:rsid w:val="00E879C2"/>
    <w:pPr>
      <w:numPr>
        <w:numId w:val="0"/>
      </w:numPr>
      <w:shd w:val="clear" w:color="auto" w:fill="CCCCCC"/>
      <w:tabs>
        <w:tab w:val="left" w:pos="0"/>
      </w:tabs>
      <w:jc w:val="both"/>
      <w:textAlignment w:val="auto"/>
    </w:pPr>
    <w:rPr>
      <w:rFonts w:ascii="Times New Roman" w:eastAsia="Times New Roman" w:hAnsi="Times New Roman" w:cs="Times New Roman"/>
      <w:caps/>
      <w:szCs w:val="20"/>
      <w:lang w:eastAsia="zh-CN" w:bidi="he-IL"/>
    </w:rPr>
  </w:style>
  <w:style w:type="paragraph" w:customStyle="1" w:styleId="WW-Commentaire">
    <w:name w:val="WW-Commentaire"/>
    <w:basedOn w:val="Standard"/>
    <w:qFormat/>
    <w:rsid w:val="00E879C2"/>
    <w:pPr>
      <w:tabs>
        <w:tab w:val="clear" w:pos="2265"/>
      </w:tabs>
      <w:ind w:left="567" w:right="567" w:firstLine="709"/>
      <w:jc w:val="both"/>
      <w:textAlignment w:val="auto"/>
    </w:pPr>
    <w:rPr>
      <w:rFonts w:ascii="Times New Roman" w:eastAsia="Times New Roman" w:hAnsi="Times New Roman" w:cs="Times New Roman"/>
      <w:szCs w:val="20"/>
      <w:lang w:eastAsia="zh-CN" w:bidi="he-IL"/>
    </w:rPr>
  </w:style>
  <w:style w:type="paragraph" w:customStyle="1" w:styleId="en-tte0">
    <w:name w:val="en-tÍte"/>
    <w:basedOn w:val="Standard"/>
    <w:qFormat/>
    <w:rsid w:val="00E879C2"/>
    <w:pPr>
      <w:tabs>
        <w:tab w:val="clear" w:pos="2265"/>
        <w:tab w:val="center" w:pos="4819"/>
        <w:tab w:val="right" w:pos="9071"/>
      </w:tabs>
      <w:jc w:val="both"/>
      <w:textAlignment w:val="auto"/>
    </w:pPr>
    <w:rPr>
      <w:rFonts w:ascii="Times New Roman" w:eastAsia="Times New Roman" w:hAnsi="Times New Roman" w:cs="Times New Roman"/>
      <w:szCs w:val="20"/>
      <w:lang w:eastAsia="zh-CN" w:bidi="he-IL"/>
    </w:rPr>
  </w:style>
  <w:style w:type="paragraph" w:customStyle="1" w:styleId="PartimeST">
    <w:name w:val="Par.time(ST)"/>
    <w:basedOn w:val="Standard"/>
    <w:qFormat/>
    <w:rsid w:val="00E879C2"/>
    <w:pPr>
      <w:tabs>
        <w:tab w:val="clear" w:pos="2265"/>
      </w:tabs>
      <w:spacing w:after="240"/>
      <w:ind w:left="1418" w:right="567" w:firstLine="1560"/>
      <w:jc w:val="both"/>
      <w:textAlignment w:val="auto"/>
    </w:pPr>
    <w:rPr>
      <w:rFonts w:ascii="Times New Roman" w:eastAsia="Times New Roman" w:hAnsi="Times New Roman" w:cs="Times New Roman"/>
      <w:sz w:val="26"/>
      <w:szCs w:val="20"/>
      <w:lang w:eastAsia="zh-CN" w:bidi="he-IL"/>
    </w:rPr>
  </w:style>
  <w:style w:type="paragraph" w:customStyle="1" w:styleId="p12">
    <w:name w:val="p12"/>
    <w:basedOn w:val="Standard"/>
    <w:qFormat/>
    <w:rsid w:val="00E879C2"/>
    <w:pPr>
      <w:tabs>
        <w:tab w:val="clear" w:pos="2265"/>
        <w:tab w:val="left" w:pos="720"/>
      </w:tabs>
      <w:spacing w:line="280" w:lineRule="atLeast"/>
      <w:jc w:val="both"/>
      <w:textAlignment w:val="auto"/>
    </w:pPr>
    <w:rPr>
      <w:rFonts w:ascii="Times New Roman" w:eastAsia="Times New Roman" w:hAnsi="Times New Roman" w:cs="Times New Roman"/>
      <w:szCs w:val="20"/>
      <w:lang w:eastAsia="zh-CN" w:bidi="he-IL"/>
    </w:rPr>
  </w:style>
  <w:style w:type="paragraph" w:customStyle="1" w:styleId="PertinNiv1">
    <w:name w:val="Pertin Niv 1"/>
    <w:qFormat/>
    <w:rsid w:val="00E879C2"/>
    <w:pPr>
      <w:widowControl w:val="0"/>
      <w:spacing w:before="283" w:after="170"/>
      <w:outlineLvl w:val="0"/>
    </w:pPr>
    <w:rPr>
      <w:rFonts w:eastAsia="Lucida Sans Unicode" w:cs="Tahoma"/>
      <w:b/>
      <w:caps/>
      <w:color w:val="000000"/>
      <w:sz w:val="21"/>
      <w:szCs w:val="24"/>
    </w:rPr>
  </w:style>
  <w:style w:type="paragraph" w:customStyle="1" w:styleId="PertinNiv2">
    <w:name w:val="Pertin Niv 2"/>
    <w:qFormat/>
    <w:rsid w:val="00E879C2"/>
    <w:pPr>
      <w:widowControl w:val="0"/>
      <w:spacing w:before="227" w:after="113"/>
      <w:outlineLvl w:val="1"/>
    </w:pPr>
    <w:rPr>
      <w:rFonts w:eastAsia="Lucida Sans Unicode" w:cs="Tahoma"/>
      <w:b/>
      <w:smallCaps/>
      <w:sz w:val="21"/>
      <w:szCs w:val="24"/>
    </w:rPr>
  </w:style>
  <w:style w:type="paragraph" w:customStyle="1" w:styleId="Tabledesillustrations1">
    <w:name w:val="Table des illustrations1"/>
    <w:basedOn w:val="Lgende"/>
    <w:qFormat/>
    <w:rsid w:val="00E879C2"/>
    <w:pPr>
      <w:tabs>
        <w:tab w:val="clear" w:pos="2265"/>
      </w:tabs>
      <w:jc w:val="both"/>
      <w:textAlignment w:val="auto"/>
    </w:pPr>
    <w:rPr>
      <w:rFonts w:ascii="Times New Roman" w:eastAsia="Times New Roman" w:hAnsi="Times New Roman" w:cs="Times New Roman"/>
      <w:szCs w:val="20"/>
      <w:lang w:eastAsia="zh-CN" w:bidi="he-IL"/>
    </w:rPr>
  </w:style>
  <w:style w:type="paragraph" w:customStyle="1" w:styleId="Addressee">
    <w:name w:val="Addressee"/>
    <w:basedOn w:val="Standard"/>
    <w:qFormat/>
    <w:rsid w:val="00E879C2"/>
    <w:pPr>
      <w:suppressLineNumbers/>
      <w:tabs>
        <w:tab w:val="clear" w:pos="2265"/>
      </w:tabs>
      <w:spacing w:after="60"/>
      <w:jc w:val="both"/>
      <w:textAlignment w:val="auto"/>
    </w:pPr>
    <w:rPr>
      <w:rFonts w:ascii="Times New Roman" w:eastAsia="Times New Roman" w:hAnsi="Times New Roman" w:cs="Times New Roman"/>
      <w:szCs w:val="20"/>
      <w:lang w:eastAsia="zh-CN" w:bidi="he-IL"/>
    </w:rPr>
  </w:style>
  <w:style w:type="paragraph" w:customStyle="1" w:styleId="Liste31">
    <w:name w:val="Liste 31"/>
    <w:basedOn w:val="Liste"/>
    <w:qFormat/>
    <w:rsid w:val="00E879C2"/>
    <w:pPr>
      <w:keepLines w:val="0"/>
      <w:spacing w:before="0" w:after="120"/>
      <w:ind w:left="360" w:hanging="360"/>
      <w:textAlignment w:val="auto"/>
    </w:pPr>
    <w:rPr>
      <w:rFonts w:ascii="Times New Roman" w:eastAsia="Times New Roman" w:hAnsi="Times New Roman" w:cs="Times New Roman"/>
      <w:sz w:val="24"/>
      <w:szCs w:val="20"/>
      <w:lang w:eastAsia="zh-CN" w:bidi="he-IL"/>
    </w:rPr>
  </w:style>
  <w:style w:type="paragraph" w:customStyle="1" w:styleId="PertinNiv3">
    <w:name w:val="Pertin Niv 3"/>
    <w:qFormat/>
    <w:rsid w:val="00E879C2"/>
    <w:pPr>
      <w:widowControl w:val="0"/>
      <w:spacing w:before="227" w:after="170"/>
      <w:outlineLvl w:val="2"/>
    </w:pPr>
    <w:rPr>
      <w:rFonts w:eastAsia="Lucida Sans Unicode" w:cs="Tahoma"/>
      <w:b/>
      <w:sz w:val="21"/>
      <w:szCs w:val="24"/>
    </w:rPr>
  </w:style>
  <w:style w:type="paragraph" w:customStyle="1" w:styleId="Titre100">
    <w:name w:val="Titre 10"/>
    <w:basedOn w:val="Titre10"/>
    <w:next w:val="Textbody"/>
    <w:qFormat/>
    <w:rsid w:val="00E879C2"/>
    <w:pPr>
      <w:keepNext/>
      <w:tabs>
        <w:tab w:val="clear" w:pos="2265"/>
      </w:tabs>
      <w:spacing w:before="60" w:after="60"/>
      <w:jc w:val="both"/>
      <w:textAlignment w:val="auto"/>
    </w:pPr>
    <w:rPr>
      <w:sz w:val="28"/>
      <w:szCs w:val="28"/>
      <w:lang w:eastAsia="zh-CN" w:bidi="he-IL"/>
    </w:rPr>
  </w:style>
  <w:style w:type="numbering" w:customStyle="1" w:styleId="Pasdeliste">
    <w:name w:val="Pas de liste"/>
    <w:qFormat/>
    <w:rsid w:val="00E879C2"/>
  </w:style>
  <w:style w:type="numbering" w:customStyle="1" w:styleId="WWOutlineListStyle32">
    <w:name w:val="WW_OutlineListStyle_32"/>
    <w:qFormat/>
    <w:rsid w:val="00E879C2"/>
  </w:style>
  <w:style w:type="numbering" w:customStyle="1" w:styleId="WWOutlineListStyle31">
    <w:name w:val="WW_OutlineListStyle_31"/>
    <w:qFormat/>
    <w:rsid w:val="00E879C2"/>
  </w:style>
  <w:style w:type="numbering" w:customStyle="1" w:styleId="Numbering2">
    <w:name w:val="Numbering 2"/>
    <w:qFormat/>
    <w:rsid w:val="00E879C2"/>
  </w:style>
  <w:style w:type="numbering" w:customStyle="1" w:styleId="Numbering11">
    <w:name w:val="Numbering 1_1"/>
    <w:qFormat/>
    <w:rsid w:val="00E879C2"/>
  </w:style>
  <w:style w:type="numbering" w:customStyle="1" w:styleId="WW8Num2">
    <w:name w:val="WW8Num2"/>
    <w:qFormat/>
    <w:rsid w:val="00E879C2"/>
  </w:style>
  <w:style w:type="numbering" w:customStyle="1" w:styleId="WW8Num13">
    <w:name w:val="WW8Num13"/>
    <w:qFormat/>
    <w:rsid w:val="00E879C2"/>
  </w:style>
  <w:style w:type="numbering" w:customStyle="1" w:styleId="WW8Num3">
    <w:name w:val="WW8Num3"/>
    <w:qFormat/>
    <w:rsid w:val="00E879C2"/>
  </w:style>
  <w:style w:type="numbering" w:customStyle="1" w:styleId="WW8Num4">
    <w:name w:val="WW8Num4"/>
    <w:qFormat/>
    <w:rsid w:val="00E879C2"/>
  </w:style>
  <w:style w:type="numbering" w:customStyle="1" w:styleId="WW8Num16">
    <w:name w:val="WW8Num16"/>
    <w:qFormat/>
    <w:rsid w:val="00E879C2"/>
  </w:style>
  <w:style w:type="numbering" w:customStyle="1" w:styleId="WW8Num8">
    <w:name w:val="WW8Num8"/>
    <w:qFormat/>
    <w:rsid w:val="00E879C2"/>
  </w:style>
  <w:style w:type="numbering" w:customStyle="1" w:styleId="WW8Num9">
    <w:name w:val="WW8Num9"/>
    <w:qFormat/>
    <w:rsid w:val="00E879C2"/>
  </w:style>
  <w:style w:type="numbering" w:customStyle="1" w:styleId="WW8Num5">
    <w:name w:val="WW8Num5"/>
    <w:qFormat/>
    <w:rsid w:val="00E879C2"/>
  </w:style>
  <w:style w:type="numbering" w:customStyle="1" w:styleId="WW8Num15">
    <w:name w:val="WW8Num15"/>
    <w:qFormat/>
    <w:rsid w:val="00E879C2"/>
  </w:style>
  <w:style w:type="numbering" w:customStyle="1" w:styleId="WW8Num6">
    <w:name w:val="WW8Num6"/>
    <w:qFormat/>
    <w:rsid w:val="00E879C2"/>
  </w:style>
  <w:style w:type="numbering" w:customStyle="1" w:styleId="WW8Num1">
    <w:name w:val="WW8Num1"/>
    <w:qFormat/>
    <w:rsid w:val="00E879C2"/>
  </w:style>
  <w:style w:type="numbering" w:customStyle="1" w:styleId="WW8Num7">
    <w:name w:val="WW8Num7"/>
    <w:qFormat/>
    <w:rsid w:val="00E879C2"/>
  </w:style>
  <w:style w:type="numbering" w:customStyle="1" w:styleId="WW8Num11">
    <w:name w:val="WW8Num11"/>
    <w:qFormat/>
    <w:rsid w:val="00E879C2"/>
  </w:style>
  <w:style w:type="numbering" w:customStyle="1" w:styleId="WW8Num14">
    <w:name w:val="WW8Num14"/>
    <w:qFormat/>
    <w:rsid w:val="00E879C2"/>
  </w:style>
  <w:style w:type="character" w:customStyle="1" w:styleId="zmsearchresult">
    <w:name w:val="zmsearchresult"/>
    <w:basedOn w:val="Policepardfaut"/>
    <w:rsid w:val="00E879C2"/>
  </w:style>
  <w:style w:type="table" w:styleId="Grilledutableau">
    <w:name w:val="Table Grid"/>
    <w:basedOn w:val="TableauNormal"/>
    <w:uiPriority w:val="99"/>
    <w:rsid w:val="00E879C2"/>
    <w:pPr>
      <w:suppressAutoHyphens w:val="0"/>
    </w:pPr>
    <w:rPr>
      <w:rFonts w:eastAsia="Lucida Sans Unicode" w:cs="Tahoma"/>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E879C2"/>
    <w:rPr>
      <w:rFonts w:ascii="Marianne" w:eastAsia="Arial" w:hAnsi="Marianne" w:cs="Arial"/>
      <w:b/>
      <w:szCs w:val="24"/>
    </w:rPr>
  </w:style>
  <w:style w:type="character" w:customStyle="1" w:styleId="En-tteCar">
    <w:name w:val="En-tête Car"/>
    <w:basedOn w:val="Policepardfaut"/>
    <w:qFormat/>
    <w:rsid w:val="00E879C2"/>
    <w:rPr>
      <w:rFonts w:cs="Mangal"/>
      <w:szCs w:val="21"/>
    </w:rPr>
  </w:style>
  <w:style w:type="character" w:customStyle="1" w:styleId="Mentionnonrsolue1">
    <w:name w:val="Mention non résolue1"/>
    <w:basedOn w:val="Policepardfaut"/>
    <w:qFormat/>
    <w:rsid w:val="00E879C2"/>
    <w:rPr>
      <w:color w:val="605E5C"/>
      <w:shd w:val="clear" w:color="auto" w:fill="E1DFDD"/>
    </w:rPr>
  </w:style>
  <w:style w:type="character" w:customStyle="1" w:styleId="CorpsdetexteCar">
    <w:name w:val="Corps de texte Car"/>
    <w:basedOn w:val="Policepardfaut"/>
    <w:link w:val="Corpsdetexte"/>
    <w:rsid w:val="00E879C2"/>
    <w:rPr>
      <w:rFonts w:ascii="Marianne" w:hAnsi="Marianne"/>
      <w:sz w:val="20"/>
    </w:rPr>
  </w:style>
  <w:style w:type="paragraph" w:customStyle="1" w:styleId="Default">
    <w:name w:val="Default"/>
    <w:qFormat/>
    <w:rsid w:val="00E879C2"/>
    <w:rPr>
      <w:rFonts w:ascii="Arial" w:eastAsia="Arial" w:hAnsi="Arial" w:cs="Arial"/>
      <w:color w:val="000000"/>
      <w:szCs w:val="24"/>
      <w:lang w:eastAsia="zh-CN" w:bidi="hi-IN"/>
    </w:rPr>
  </w:style>
  <w:style w:type="paragraph" w:styleId="Index1">
    <w:name w:val="index 1"/>
    <w:basedOn w:val="Normal"/>
    <w:next w:val="Normal"/>
    <w:autoRedefine/>
    <w:uiPriority w:val="99"/>
    <w:semiHidden/>
    <w:unhideWhenUsed/>
    <w:rsid w:val="00E879C2"/>
    <w:pPr>
      <w:widowControl/>
      <w:ind w:left="240" w:hanging="240"/>
      <w:textAlignment w:val="auto"/>
    </w:pPr>
    <w:rPr>
      <w:rFonts w:ascii="Liberation Serif" w:eastAsia="NSimSun" w:hAnsi="Liberation Serif" w:cs="Mangal"/>
      <w:sz w:val="24"/>
      <w:szCs w:val="21"/>
      <w:lang w:eastAsia="zh-CN" w:bidi="hi-IN"/>
    </w:rPr>
  </w:style>
  <w:style w:type="character" w:customStyle="1" w:styleId="En-tteCar1">
    <w:name w:val="En-tête Car1"/>
    <w:basedOn w:val="Policepardfaut"/>
    <w:link w:val="En-tte"/>
    <w:rsid w:val="00E879C2"/>
    <w:rPr>
      <w:rFonts w:ascii="Arial" w:eastAsia="Arial" w:hAnsi="Arial" w:cs="Arial"/>
      <w:szCs w:val="24"/>
    </w:rPr>
  </w:style>
  <w:style w:type="character" w:customStyle="1" w:styleId="PieddepageCar1">
    <w:name w:val="Pied de page Car1"/>
    <w:basedOn w:val="Policepardfaut"/>
    <w:link w:val="Pieddepage"/>
    <w:rsid w:val="00E879C2"/>
    <w:rPr>
      <w:rFonts w:ascii="Arial" w:eastAsia="Arial" w:hAnsi="Arial" w:cs="Arial"/>
      <w:szCs w:val="24"/>
    </w:rPr>
  </w:style>
  <w:style w:type="paragraph" w:styleId="Retraitcorpsdetexte">
    <w:name w:val="Body Text Indent"/>
    <w:basedOn w:val="Normal"/>
    <w:link w:val="RetraitcorpsdetexteCar"/>
    <w:uiPriority w:val="99"/>
    <w:semiHidden/>
    <w:unhideWhenUsed/>
    <w:rsid w:val="00E879C2"/>
    <w:pPr>
      <w:spacing w:after="120"/>
      <w:ind w:left="283"/>
      <w:textAlignment w:val="auto"/>
    </w:pPr>
    <w:rPr>
      <w:rFonts w:ascii="Times New Roman" w:eastAsia="Lucida Sans Unicode" w:hAnsi="Times New Roman" w:cs="Tahoma"/>
      <w:sz w:val="24"/>
      <w:szCs w:val="24"/>
    </w:rPr>
  </w:style>
  <w:style w:type="character" w:customStyle="1" w:styleId="RetraitcorpsdetexteCar">
    <w:name w:val="Retrait corps de texte Car"/>
    <w:basedOn w:val="Policepardfaut"/>
    <w:link w:val="Retraitcorpsdetexte"/>
    <w:uiPriority w:val="99"/>
    <w:semiHidden/>
    <w:rsid w:val="00E879C2"/>
    <w:rPr>
      <w:rFonts w:eastAsia="Lucida Sans Unicode" w:cs="Tahoma"/>
      <w:szCs w:val="24"/>
    </w:rPr>
  </w:style>
  <w:style w:type="paragraph" w:customStyle="1" w:styleId="msonormal0">
    <w:name w:val="msonormal"/>
    <w:basedOn w:val="Normal"/>
    <w:rsid w:val="00E879C2"/>
    <w:pPr>
      <w:widowControl/>
      <w:suppressAutoHyphens w:val="0"/>
      <w:spacing w:before="100" w:beforeAutospacing="1" w:after="142" w:line="276" w:lineRule="auto"/>
      <w:textAlignment w:val="auto"/>
    </w:pPr>
    <w:rPr>
      <w:rFonts w:ascii="Times New Roman" w:hAnsi="Times New Roman"/>
      <w:kern w:val="0"/>
      <w:sz w:val="24"/>
      <w:szCs w:val="24"/>
    </w:rPr>
  </w:style>
  <w:style w:type="paragraph" w:customStyle="1" w:styleId="cjk">
    <w:name w:val="cjk"/>
    <w:basedOn w:val="Normal"/>
    <w:rsid w:val="00E879C2"/>
    <w:pPr>
      <w:widowControl/>
      <w:suppressAutoHyphens w:val="0"/>
      <w:spacing w:before="100" w:beforeAutospacing="1" w:after="142" w:line="276" w:lineRule="auto"/>
      <w:textAlignment w:val="auto"/>
    </w:pPr>
    <w:rPr>
      <w:rFonts w:ascii="Times New Roman" w:hAnsi="Times New Roman"/>
      <w:kern w:val="0"/>
      <w:sz w:val="24"/>
      <w:szCs w:val="24"/>
    </w:rPr>
  </w:style>
  <w:style w:type="paragraph" w:customStyle="1" w:styleId="ctl">
    <w:name w:val="ctl"/>
    <w:basedOn w:val="Normal"/>
    <w:rsid w:val="00E879C2"/>
    <w:pPr>
      <w:widowControl/>
      <w:suppressAutoHyphens w:val="0"/>
      <w:spacing w:before="100" w:beforeAutospacing="1" w:after="142" w:line="276" w:lineRule="auto"/>
      <w:textAlignment w:val="auto"/>
    </w:pPr>
    <w:rPr>
      <w:rFonts w:ascii="Times New Roman" w:hAnsi="Times New Roman"/>
      <w:kern w:val="0"/>
      <w:sz w:val="24"/>
      <w:szCs w:val="24"/>
    </w:rPr>
  </w:style>
  <w:style w:type="paragraph" w:customStyle="1" w:styleId="cjk1">
    <w:name w:val="cjk1"/>
    <w:basedOn w:val="Normal"/>
    <w:rsid w:val="00E879C2"/>
    <w:pPr>
      <w:widowControl/>
      <w:suppressAutoHyphens w:val="0"/>
      <w:spacing w:before="100" w:beforeAutospacing="1" w:after="142" w:line="276" w:lineRule="auto"/>
      <w:textAlignment w:val="auto"/>
    </w:pPr>
    <w:rPr>
      <w:rFonts w:ascii="Times New Roman" w:hAnsi="Times New Roman"/>
      <w:kern w:val="0"/>
    </w:rPr>
  </w:style>
  <w:style w:type="paragraph" w:customStyle="1" w:styleId="ctl1">
    <w:name w:val="ctl1"/>
    <w:basedOn w:val="Normal"/>
    <w:rsid w:val="00E879C2"/>
    <w:pPr>
      <w:widowControl/>
      <w:suppressAutoHyphens w:val="0"/>
      <w:spacing w:before="100" w:beforeAutospacing="1" w:after="142" w:line="276" w:lineRule="auto"/>
      <w:textAlignment w:val="auto"/>
    </w:pPr>
    <w:rPr>
      <w:rFonts w:ascii="Times New Roman" w:hAnsi="Times New Roman"/>
      <w:kern w:val="0"/>
    </w:rPr>
  </w:style>
  <w:style w:type="paragraph" w:customStyle="1" w:styleId="Heading">
    <w:name w:val="Heading"/>
    <w:basedOn w:val="Standard"/>
    <w:next w:val="Textbody"/>
    <w:rsid w:val="00E879C2"/>
    <w:pPr>
      <w:keepNext/>
      <w:tabs>
        <w:tab w:val="clear" w:pos="2265"/>
      </w:tabs>
      <w:autoSpaceDN w:val="0"/>
      <w:spacing w:before="240" w:after="120"/>
    </w:pPr>
    <w:rPr>
      <w:rFonts w:ascii="Liberation Sans" w:eastAsia="Microsoft YaHei" w:hAnsi="Liberation Sans"/>
      <w:kern w:val="3"/>
      <w:sz w:val="28"/>
      <w:szCs w:val="28"/>
      <w:lang w:eastAsia="zh-CN" w:bidi="hi-IN"/>
    </w:rPr>
  </w:style>
  <w:style w:type="paragraph" w:customStyle="1" w:styleId="TableContents">
    <w:name w:val="Table Contents"/>
    <w:basedOn w:val="Standard"/>
    <w:rsid w:val="00E879C2"/>
    <w:pPr>
      <w:suppressLineNumbers/>
      <w:tabs>
        <w:tab w:val="clear" w:pos="2265"/>
      </w:tabs>
      <w:autoSpaceDN w:val="0"/>
    </w:pPr>
    <w:rPr>
      <w:rFonts w:ascii="Marianne" w:eastAsia="Marianne" w:hAnsi="Marianne" w:cs="Marianne"/>
      <w:kern w:val="3"/>
      <w:sz w:val="20"/>
      <w:szCs w:val="20"/>
      <w:lang w:eastAsia="zh-CN" w:bidi="hi-IN"/>
    </w:rPr>
  </w:style>
  <w:style w:type="paragraph" w:customStyle="1" w:styleId="TableHeading">
    <w:name w:val="Table Heading"/>
    <w:basedOn w:val="TableContents"/>
    <w:rsid w:val="00E879C2"/>
    <w:pPr>
      <w:jc w:val="center"/>
    </w:pPr>
    <w:rPr>
      <w:b/>
      <w:bCs/>
    </w:rPr>
  </w:style>
  <w:style w:type="character" w:customStyle="1" w:styleId="Internetlink">
    <w:name w:val="Internet link"/>
    <w:rsid w:val="00E879C2"/>
    <w:rPr>
      <w:color w:val="000080"/>
      <w:u w:val="single"/>
    </w:rPr>
  </w:style>
  <w:style w:type="character" w:customStyle="1" w:styleId="IndexLink">
    <w:name w:val="Index Link"/>
    <w:rsid w:val="00E879C2"/>
  </w:style>
  <w:style w:type="character" w:customStyle="1" w:styleId="Mentionnonrsolue2">
    <w:name w:val="Mention non résolue2"/>
    <w:basedOn w:val="Policepardfaut"/>
    <w:rsid w:val="00E879C2"/>
    <w:rPr>
      <w:color w:val="605E5C"/>
      <w:shd w:val="clear" w:color="auto" w:fill="E1DFDD"/>
    </w:rPr>
  </w:style>
  <w:style w:type="character" w:customStyle="1" w:styleId="Mentionnonrsolue3">
    <w:name w:val="Mention non résolue3"/>
    <w:basedOn w:val="Policepardfaut"/>
    <w:uiPriority w:val="99"/>
    <w:semiHidden/>
    <w:unhideWhenUsed/>
    <w:rsid w:val="007F20D7"/>
    <w:rPr>
      <w:color w:val="605E5C"/>
      <w:shd w:val="clear" w:color="auto" w:fill="E1DFDD"/>
    </w:rPr>
  </w:style>
  <w:style w:type="character" w:customStyle="1" w:styleId="Mentionnonrsolue4">
    <w:name w:val="Mention non résolue4"/>
    <w:basedOn w:val="Policepardfaut"/>
    <w:uiPriority w:val="99"/>
    <w:semiHidden/>
    <w:unhideWhenUsed/>
    <w:rsid w:val="007E218C"/>
    <w:rPr>
      <w:color w:val="605E5C"/>
      <w:shd w:val="clear" w:color="auto" w:fill="E1DFDD"/>
    </w:rPr>
  </w:style>
  <w:style w:type="character" w:customStyle="1" w:styleId="UnresolvedMention">
    <w:name w:val="Unresolved Mention"/>
    <w:basedOn w:val="Policepardfaut"/>
    <w:uiPriority w:val="99"/>
    <w:semiHidden/>
    <w:unhideWhenUsed/>
    <w:rsid w:val="00E16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8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310AB-A49F-402D-85D7-00C9BDB4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180</Pages>
  <Words>40620</Words>
  <Characters>223410</Characters>
  <Application>Microsoft Office Word</Application>
  <DocSecurity>0</DocSecurity>
  <Lines>1861</Lines>
  <Paragraphs>527</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Douane</Company>
  <LinksUpToDate>false</LinksUpToDate>
  <CharactersWithSpaces>263503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subject/>
  <dc:creator>BUCHARD--ROULIN Victorine</dc:creator>
  <dc:description/>
  <cp:lastModifiedBy>NAYRAUD Bertrand</cp:lastModifiedBy>
  <cp:revision>79</cp:revision>
  <cp:lastPrinted>2025-12-16T13:57:00Z</cp:lastPrinted>
  <dcterms:created xsi:type="dcterms:W3CDTF">2025-12-16T10:40:00Z</dcterms:created>
  <dcterms:modified xsi:type="dcterms:W3CDTF">2025-12-18T09:27:00Z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